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14:paraId="5059E3F0" w14:textId="77777777" w:rsidTr="008D2FEC">
        <w:trPr>
          <w:trHeight w:hRule="exact" w:val="3598"/>
        </w:trPr>
        <w:tc>
          <w:tcPr>
            <w:tcW w:w="9513" w:type="dxa"/>
            <w:tcBorders>
              <w:top w:val="threeDEmboss" w:sz="18" w:space="0" w:color="auto"/>
            </w:tcBorders>
            <w:vAlign w:val="center"/>
          </w:tcPr>
          <w:p w14:paraId="494D0DD4" w14:textId="77777777" w:rsidR="008D2FEC" w:rsidRPr="00B32849" w:rsidRDefault="008D2FEC" w:rsidP="00E54B51">
            <w:pPr>
              <w:pStyle w:val="RepTitle"/>
              <w:spacing w:before="960" w:after="480"/>
            </w:pPr>
            <w:r w:rsidRPr="00B32849">
              <w:t>REGISTRATION REPORT</w:t>
            </w:r>
          </w:p>
          <w:p w14:paraId="2C184D97" w14:textId="77777777" w:rsidR="00F52E35" w:rsidRPr="00B32849" w:rsidRDefault="00F52E35" w:rsidP="000006C8">
            <w:pPr>
              <w:pStyle w:val="RepTitle"/>
              <w:rPr>
                <w:b/>
              </w:rPr>
            </w:pPr>
            <w:r w:rsidRPr="00B32849">
              <w:rPr>
                <w:b/>
              </w:rPr>
              <w:t>Part B</w:t>
            </w:r>
          </w:p>
          <w:p w14:paraId="3B656FF3" w14:textId="77777777" w:rsidR="00B766E8" w:rsidRPr="00B32849" w:rsidRDefault="00B766E8" w:rsidP="00B766E8">
            <w:pPr>
              <w:pStyle w:val="RepTitleBold"/>
            </w:pPr>
            <w:r w:rsidRPr="00B32849">
              <w:t>Section 6</w:t>
            </w:r>
          </w:p>
          <w:p w14:paraId="3D848BCD" w14:textId="77777777" w:rsidR="008D2FEC" w:rsidRPr="00B32849" w:rsidRDefault="00B766E8" w:rsidP="00B766E8">
            <w:pPr>
              <w:pStyle w:val="RepTitleBold"/>
            </w:pPr>
            <w:r w:rsidRPr="00B32849">
              <w:t>Mammalian Toxicology</w:t>
            </w:r>
            <w:r w:rsidRPr="00B32849">
              <w:br/>
            </w:r>
          </w:p>
          <w:p w14:paraId="20F41F1A" w14:textId="77777777" w:rsidR="00B766E8" w:rsidRPr="00B32849" w:rsidRDefault="00B766E8" w:rsidP="000006C8">
            <w:pPr>
              <w:pStyle w:val="RepSubtitle"/>
            </w:pPr>
            <w:r w:rsidRPr="00B32849">
              <w:t>Detailed summary of the risk assessment</w:t>
            </w:r>
          </w:p>
        </w:tc>
      </w:tr>
      <w:tr w:rsidR="008D2FEC" w:rsidRPr="002B0C33" w14:paraId="6733D57A" w14:textId="77777777" w:rsidTr="008D2FEC">
        <w:trPr>
          <w:trHeight w:hRule="exact" w:val="3765"/>
        </w:trPr>
        <w:tc>
          <w:tcPr>
            <w:tcW w:w="9513" w:type="dxa"/>
            <w:vAlign w:val="center"/>
          </w:tcPr>
          <w:p w14:paraId="238A5092" w14:textId="77777777" w:rsidR="00B36BB4" w:rsidRPr="00B32849" w:rsidRDefault="00B36BB4" w:rsidP="00B36BB4">
            <w:pPr>
              <w:pStyle w:val="RepTitle"/>
            </w:pPr>
            <w:r w:rsidRPr="00B32849">
              <w:t>Product code:</w:t>
            </w:r>
            <w:r w:rsidR="00934AAA">
              <w:t xml:space="preserve"> </w:t>
            </w:r>
            <w:r w:rsidR="00905E62">
              <w:t>A17960B</w:t>
            </w:r>
          </w:p>
          <w:p w14:paraId="0C41B77A" w14:textId="77777777" w:rsidR="00B36BB4" w:rsidRPr="00B32849" w:rsidRDefault="00B36BB4" w:rsidP="00B36BB4">
            <w:pPr>
              <w:pStyle w:val="RepTitle"/>
            </w:pPr>
            <w:r w:rsidRPr="00B32849">
              <w:t xml:space="preserve">Product name(s): </w:t>
            </w:r>
            <w:r w:rsidR="00905E62" w:rsidRPr="00905E62">
              <w:t>F</w:t>
            </w:r>
            <w:r w:rsidR="002B0C33">
              <w:t>ORTENZA</w:t>
            </w:r>
          </w:p>
          <w:p w14:paraId="50286CE8" w14:textId="77777777" w:rsidR="008D2FEC" w:rsidRPr="002B0C33" w:rsidRDefault="00AF5C12" w:rsidP="002442E5">
            <w:pPr>
              <w:pStyle w:val="RepSubtitle"/>
              <w:rPr>
                <w:lang w:val="fr-CH"/>
              </w:rPr>
            </w:pPr>
            <w:r w:rsidRPr="002B0C33">
              <w:rPr>
                <w:lang w:val="fr-CH"/>
              </w:rPr>
              <w:t>Chemical a</w:t>
            </w:r>
            <w:r w:rsidR="008D2FEC" w:rsidRPr="002B0C33">
              <w:rPr>
                <w:lang w:val="fr-CH"/>
              </w:rPr>
              <w:t xml:space="preserve">ctive substance: </w:t>
            </w:r>
          </w:p>
          <w:p w14:paraId="39E6D2DA" w14:textId="77777777" w:rsidR="008D2FEC" w:rsidRPr="002B0C33" w:rsidRDefault="00905E62" w:rsidP="00905E62">
            <w:pPr>
              <w:pStyle w:val="RepSubtitle"/>
              <w:rPr>
                <w:lang w:val="fr-CH"/>
              </w:rPr>
            </w:pPr>
            <w:r>
              <w:fldChar w:fldCharType="begin"/>
            </w:r>
            <w:r w:rsidRPr="002B0C33">
              <w:rPr>
                <w:lang w:val="fr-CH"/>
              </w:rPr>
              <w:instrText xml:space="preserve"> DOCPROPERTY  LeadActiveSubstanceList \* MERGEFORMAT </w:instrText>
            </w:r>
            <w:r>
              <w:fldChar w:fldCharType="separate"/>
            </w:r>
            <w:r w:rsidRPr="002B0C33">
              <w:rPr>
                <w:lang w:val="fr-CH"/>
              </w:rPr>
              <w:t>Cyantraniliprole, 600g/L</w:t>
            </w:r>
            <w:r>
              <w:fldChar w:fldCharType="end"/>
            </w:r>
          </w:p>
        </w:tc>
      </w:tr>
      <w:tr w:rsidR="008D2FEC" w:rsidRPr="00B32849" w14:paraId="7FFD4036" w14:textId="77777777" w:rsidTr="005776D2">
        <w:trPr>
          <w:trHeight w:hRule="exact" w:val="2127"/>
        </w:trPr>
        <w:tc>
          <w:tcPr>
            <w:tcW w:w="9513" w:type="dxa"/>
            <w:vAlign w:val="center"/>
          </w:tcPr>
          <w:p w14:paraId="4A9192D2" w14:textId="77777777" w:rsidR="008D2FEC" w:rsidRPr="00B32849" w:rsidRDefault="00AD425E" w:rsidP="002442E5">
            <w:pPr>
              <w:pStyle w:val="RepTitle"/>
            </w:pPr>
            <w:r w:rsidRPr="00C15A3A">
              <w:t>Interzonal</w:t>
            </w:r>
          </w:p>
          <w:p w14:paraId="4DBA5289" w14:textId="77777777" w:rsidR="008D2FEC" w:rsidRPr="00B32849" w:rsidRDefault="003257BF" w:rsidP="002442E5">
            <w:pPr>
              <w:pStyle w:val="RepTitle"/>
            </w:pPr>
            <w:r w:rsidRPr="006B6BD3">
              <w:t>Zonal Rapporteur Member State</w:t>
            </w:r>
            <w:r w:rsidR="00C15A3A">
              <w:t>: Poland</w:t>
            </w:r>
          </w:p>
        </w:tc>
      </w:tr>
      <w:tr w:rsidR="008D2FEC" w:rsidRPr="00B32849" w14:paraId="6CC1FD47" w14:textId="77777777" w:rsidTr="008D2FEC">
        <w:trPr>
          <w:trHeight w:hRule="exact" w:val="2268"/>
        </w:trPr>
        <w:tc>
          <w:tcPr>
            <w:tcW w:w="9513" w:type="dxa"/>
            <w:vAlign w:val="center"/>
          </w:tcPr>
          <w:p w14:paraId="31954DC8" w14:textId="77777777" w:rsidR="00C15A3A" w:rsidRPr="00C15A3A" w:rsidRDefault="00C15A3A" w:rsidP="00C15A3A">
            <w:pPr>
              <w:pStyle w:val="RepTitle"/>
            </w:pPr>
            <w:r w:rsidRPr="00C15A3A">
              <w:t>CORE ASSESSMENT</w:t>
            </w:r>
          </w:p>
          <w:p w14:paraId="47D5B65E" w14:textId="77777777" w:rsidR="008D2FEC" w:rsidRPr="00B32849" w:rsidRDefault="00C15A3A" w:rsidP="00C15A3A">
            <w:pPr>
              <w:pStyle w:val="RepTitle"/>
            </w:pPr>
            <w:r w:rsidRPr="00C15A3A">
              <w:t xml:space="preserve"> </w:t>
            </w:r>
            <w:r w:rsidR="008D2FEC" w:rsidRPr="00C15A3A">
              <w:t>(</w:t>
            </w:r>
            <w:r w:rsidRPr="00C15A3A">
              <w:t xml:space="preserve">New </w:t>
            </w:r>
            <w:r w:rsidR="008D2FEC" w:rsidRPr="00C15A3A">
              <w:t>authori</w:t>
            </w:r>
            <w:r w:rsidR="00775A1E" w:rsidRPr="00C15A3A">
              <w:t>z</w:t>
            </w:r>
            <w:r w:rsidRPr="00C15A3A">
              <w:t>ation)</w:t>
            </w:r>
          </w:p>
        </w:tc>
      </w:tr>
      <w:tr w:rsidR="008D2FEC" w:rsidRPr="002B0C33" w14:paraId="116B0738" w14:textId="77777777" w:rsidTr="005776D2">
        <w:trPr>
          <w:trHeight w:hRule="exact" w:val="2133"/>
        </w:trPr>
        <w:tc>
          <w:tcPr>
            <w:tcW w:w="9513" w:type="dxa"/>
            <w:tcBorders>
              <w:bottom w:val="threeDEmboss" w:sz="18" w:space="0" w:color="auto"/>
            </w:tcBorders>
            <w:vAlign w:val="center"/>
          </w:tcPr>
          <w:p w14:paraId="691E716B" w14:textId="77777777" w:rsidR="008D2FEC" w:rsidRPr="002B0C33" w:rsidRDefault="008D2FEC" w:rsidP="002442E5">
            <w:pPr>
              <w:pStyle w:val="RepTitle"/>
              <w:rPr>
                <w:lang w:val="fr-CH"/>
              </w:rPr>
            </w:pPr>
            <w:r w:rsidRPr="002B0C33">
              <w:rPr>
                <w:lang w:val="fr-CH"/>
              </w:rPr>
              <w:t xml:space="preserve">Applicant: </w:t>
            </w:r>
            <w:r w:rsidR="00554B0E" w:rsidRPr="002B0C33">
              <w:rPr>
                <w:lang w:val="fr-CH"/>
              </w:rPr>
              <w:t>Syngenta</w:t>
            </w:r>
          </w:p>
          <w:p w14:paraId="4FF213FA" w14:textId="77777777" w:rsidR="008D2FEC" w:rsidRPr="002B0C33" w:rsidRDefault="008D2FEC" w:rsidP="002442E5">
            <w:pPr>
              <w:pStyle w:val="RepTitle"/>
              <w:rPr>
                <w:lang w:val="fr-CH"/>
              </w:rPr>
            </w:pPr>
            <w:r w:rsidRPr="002B0C33">
              <w:rPr>
                <w:lang w:val="fr-CH"/>
              </w:rPr>
              <w:t>Submission date:</w:t>
            </w:r>
            <w:r w:rsidR="009B0DDB" w:rsidRPr="002B0C33">
              <w:rPr>
                <w:lang w:val="fr-CH"/>
              </w:rPr>
              <w:t xml:space="preserve"> </w:t>
            </w:r>
            <w:r w:rsidR="002B0C33">
              <w:rPr>
                <w:lang w:val="fr-CH"/>
              </w:rPr>
              <w:t>30</w:t>
            </w:r>
            <w:r w:rsidR="002B0C33" w:rsidRPr="00A26D9A">
              <w:rPr>
                <w:lang w:val="fr-CH"/>
              </w:rPr>
              <w:t>/10/2020</w:t>
            </w:r>
          </w:p>
          <w:p w14:paraId="14F52C33" w14:textId="77777777" w:rsidR="008D2FEC" w:rsidRDefault="003674BF" w:rsidP="002442E5">
            <w:pPr>
              <w:pStyle w:val="RepTitle"/>
            </w:pPr>
            <w:r w:rsidRPr="002B0C33">
              <w:rPr>
                <w:lang w:val="fr-CH"/>
              </w:rPr>
              <w:t xml:space="preserve">MS </w:t>
            </w:r>
            <w:r w:rsidR="008D2FEC" w:rsidRPr="002B0C33">
              <w:rPr>
                <w:lang w:val="fr-CH"/>
              </w:rPr>
              <w:t xml:space="preserve">Finalisation date: </w:t>
            </w:r>
            <w:r w:rsidR="0093747D">
              <w:rPr>
                <w:lang w:val="fr-CH"/>
              </w:rPr>
              <w:t>August</w:t>
            </w:r>
            <w:r w:rsidR="00E54B51" w:rsidRPr="00A4798C">
              <w:rPr>
                <w:lang w:val="fr-CH"/>
              </w:rPr>
              <w:t xml:space="preserve"> 2021 (</w:t>
            </w:r>
            <w:r w:rsidR="00E54B51" w:rsidRPr="00A4798C">
              <w:t xml:space="preserve">initial </w:t>
            </w:r>
            <w:r w:rsidR="00E54B51">
              <w:t>Core</w:t>
            </w:r>
            <w:r w:rsidR="00E54B51" w:rsidRPr="00A4798C">
              <w:t xml:space="preserve"> Assessment)</w:t>
            </w:r>
          </w:p>
          <w:p w14:paraId="1CAD53DB" w14:textId="77777777" w:rsidR="005776D2" w:rsidRPr="00FE0F81" w:rsidRDefault="005776D2" w:rsidP="005776D2">
            <w:pPr>
              <w:pStyle w:val="RepTitle"/>
              <w:suppressAutoHyphens/>
              <w:rPr>
                <w:b/>
              </w:rPr>
            </w:pPr>
            <w:r w:rsidRPr="006558D8">
              <w:rPr>
                <w:lang w:val="fr-CH"/>
              </w:rPr>
              <w:t>Decem</w:t>
            </w:r>
            <w:r>
              <w:rPr>
                <w:lang w:val="fr-CH"/>
              </w:rPr>
              <w:t xml:space="preserve">ber </w:t>
            </w:r>
            <w:r w:rsidRPr="00FE0F81">
              <w:rPr>
                <w:lang w:val="fr-CH"/>
              </w:rPr>
              <w:t>2021 (final Core Assessment)</w:t>
            </w:r>
          </w:p>
          <w:p w14:paraId="4076BC4B" w14:textId="77777777" w:rsidR="005776D2" w:rsidRDefault="005776D2" w:rsidP="002442E5">
            <w:pPr>
              <w:pStyle w:val="RepTitle"/>
            </w:pPr>
          </w:p>
          <w:p w14:paraId="26226AE1" w14:textId="77777777" w:rsidR="00E54B51" w:rsidRPr="002B0C33" w:rsidRDefault="00E54B51" w:rsidP="002442E5">
            <w:pPr>
              <w:pStyle w:val="RepTitle"/>
              <w:rPr>
                <w:lang w:val="fr-CH"/>
              </w:rPr>
            </w:pPr>
          </w:p>
        </w:tc>
      </w:tr>
    </w:tbl>
    <w:p w14:paraId="52009BC7" w14:textId="77777777" w:rsidR="002442E5" w:rsidRPr="002B0C33" w:rsidRDefault="002442E5" w:rsidP="002442E5">
      <w:pPr>
        <w:pStyle w:val="RepTitle"/>
        <w:rPr>
          <w:lang w:val="fr-CH"/>
        </w:rPr>
        <w:sectPr w:rsidR="002442E5" w:rsidRPr="002B0C33" w:rsidSect="001B7AAD">
          <w:headerReference w:type="default" r:id="rId11"/>
          <w:footerReference w:type="even" r:id="rId12"/>
          <w:pgSz w:w="11906" w:h="16838" w:code="9"/>
          <w:pgMar w:top="1417" w:right="1134" w:bottom="1134" w:left="1417" w:header="709" w:footer="142" w:gutter="0"/>
          <w:pgNumType w:chapSep="period"/>
          <w:cols w:space="708"/>
          <w:titlePg/>
          <w:docGrid w:linePitch="360"/>
        </w:sectPr>
      </w:pPr>
    </w:p>
    <w:p w14:paraId="7C64F01D" w14:textId="77777777" w:rsidR="00E54B51" w:rsidRPr="00862925" w:rsidRDefault="00E54B51" w:rsidP="00E54B51">
      <w:pPr>
        <w:pStyle w:val="RepTitle"/>
        <w:spacing w:before="240" w:after="240"/>
        <w:rPr>
          <w:sz w:val="24"/>
          <w:szCs w:val="24"/>
        </w:rPr>
      </w:pPr>
      <w:r w:rsidRPr="00862925">
        <w:rPr>
          <w:sz w:val="24"/>
          <w:szCs w:val="24"/>
        </w:rPr>
        <w:lastRenderedPageBreak/>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54B51" w:rsidRPr="00166BAB" w14:paraId="588F8554" w14:textId="77777777" w:rsidTr="00BC4B7E">
        <w:tc>
          <w:tcPr>
            <w:tcW w:w="796" w:type="pct"/>
            <w:shd w:val="clear" w:color="auto" w:fill="auto"/>
          </w:tcPr>
          <w:p w14:paraId="475C8C09" w14:textId="77777777" w:rsidR="00E54B51" w:rsidRPr="00166BAB" w:rsidRDefault="00E54B51" w:rsidP="00BC4B7E">
            <w:pPr>
              <w:pStyle w:val="RepTableHeader"/>
              <w:jc w:val="center"/>
              <w:rPr>
                <w:lang w:val="en-GB"/>
              </w:rPr>
            </w:pPr>
            <w:r w:rsidRPr="00166BAB">
              <w:rPr>
                <w:lang w:val="en-GB"/>
              </w:rPr>
              <w:t>When</w:t>
            </w:r>
          </w:p>
        </w:tc>
        <w:tc>
          <w:tcPr>
            <w:tcW w:w="4204" w:type="pct"/>
            <w:shd w:val="clear" w:color="auto" w:fill="auto"/>
          </w:tcPr>
          <w:p w14:paraId="447506B7" w14:textId="77777777" w:rsidR="00E54B51" w:rsidRPr="00166BAB" w:rsidRDefault="00E54B51" w:rsidP="00BC4B7E">
            <w:pPr>
              <w:pStyle w:val="RepTableHeader"/>
              <w:jc w:val="center"/>
              <w:rPr>
                <w:lang w:val="en-GB"/>
              </w:rPr>
            </w:pPr>
            <w:r w:rsidRPr="00166BAB">
              <w:rPr>
                <w:lang w:val="en-GB"/>
              </w:rPr>
              <w:t>What</w:t>
            </w:r>
          </w:p>
        </w:tc>
      </w:tr>
      <w:tr w:rsidR="00E54B51" w:rsidRPr="00166BAB" w14:paraId="481BAF3B" w14:textId="77777777" w:rsidTr="00BC4B7E">
        <w:tc>
          <w:tcPr>
            <w:tcW w:w="796" w:type="pct"/>
            <w:shd w:val="clear" w:color="auto" w:fill="auto"/>
          </w:tcPr>
          <w:p w14:paraId="14FAC21B" w14:textId="77777777" w:rsidR="00E54B51" w:rsidRPr="004B1B74" w:rsidRDefault="00E54B51" w:rsidP="00BC4B7E">
            <w:pPr>
              <w:pStyle w:val="RepTable"/>
              <w:suppressAutoHyphens/>
              <w:rPr>
                <w:noProof w:val="0"/>
              </w:rPr>
            </w:pPr>
            <w:r>
              <w:rPr>
                <w:szCs w:val="20"/>
              </w:rPr>
              <w:t>October</w:t>
            </w:r>
            <w:r w:rsidRPr="00FF0C9D">
              <w:rPr>
                <w:szCs w:val="20"/>
              </w:rPr>
              <w:t xml:space="preserve"> 20</w:t>
            </w:r>
            <w:r>
              <w:rPr>
                <w:szCs w:val="20"/>
              </w:rPr>
              <w:t>20</w:t>
            </w:r>
          </w:p>
        </w:tc>
        <w:tc>
          <w:tcPr>
            <w:tcW w:w="4204" w:type="pct"/>
            <w:shd w:val="clear" w:color="auto" w:fill="auto"/>
          </w:tcPr>
          <w:p w14:paraId="72F5506F" w14:textId="77777777" w:rsidR="00E54B51" w:rsidRPr="004B1B74" w:rsidRDefault="00E54B51" w:rsidP="00BC4B7E">
            <w:pPr>
              <w:pStyle w:val="RepTable"/>
              <w:suppressAutoHyphens/>
              <w:jc w:val="both"/>
            </w:pPr>
            <w:r w:rsidRPr="00FF0C9D">
              <w:rPr>
                <w:szCs w:val="20"/>
              </w:rPr>
              <w:t xml:space="preserve">Initial dRR – </w:t>
            </w:r>
            <w:r>
              <w:rPr>
                <w:szCs w:val="20"/>
              </w:rPr>
              <w:t>Syngenta</w:t>
            </w:r>
          </w:p>
        </w:tc>
      </w:tr>
      <w:tr w:rsidR="00E54B51" w:rsidRPr="00166BAB" w14:paraId="3FCCABE1" w14:textId="77777777" w:rsidTr="00BC4B7E">
        <w:tc>
          <w:tcPr>
            <w:tcW w:w="796" w:type="pct"/>
            <w:shd w:val="clear" w:color="auto" w:fill="auto"/>
          </w:tcPr>
          <w:p w14:paraId="691E3C7A" w14:textId="77777777" w:rsidR="00E54B51" w:rsidRPr="004B1B74" w:rsidRDefault="0093747D" w:rsidP="00BC4B7E">
            <w:pPr>
              <w:pStyle w:val="RepTable"/>
              <w:suppressAutoHyphens/>
              <w:rPr>
                <w:noProof w:val="0"/>
              </w:rPr>
            </w:pPr>
            <w:r>
              <w:rPr>
                <w:szCs w:val="20"/>
              </w:rPr>
              <w:t>August</w:t>
            </w:r>
            <w:r w:rsidR="00E54B51">
              <w:rPr>
                <w:szCs w:val="20"/>
              </w:rPr>
              <w:t xml:space="preserve"> </w:t>
            </w:r>
            <w:r w:rsidR="00E54B51" w:rsidRPr="00FF0C9D">
              <w:rPr>
                <w:szCs w:val="20"/>
              </w:rPr>
              <w:t>202</w:t>
            </w:r>
            <w:r w:rsidR="00E54B51">
              <w:rPr>
                <w:szCs w:val="20"/>
              </w:rPr>
              <w:t>1</w:t>
            </w:r>
          </w:p>
        </w:tc>
        <w:tc>
          <w:tcPr>
            <w:tcW w:w="4204" w:type="pct"/>
            <w:shd w:val="clear" w:color="auto" w:fill="auto"/>
          </w:tcPr>
          <w:p w14:paraId="4803108D" w14:textId="77777777" w:rsidR="00E54B51" w:rsidRDefault="00E54B51" w:rsidP="00BC4B7E">
            <w:pPr>
              <w:pStyle w:val="RepTable"/>
              <w:suppressAutoHyphens/>
              <w:spacing w:after="120"/>
              <w:jc w:val="both"/>
              <w:rPr>
                <w:szCs w:val="20"/>
              </w:rPr>
            </w:pPr>
            <w:r w:rsidRPr="00FF0C9D">
              <w:rPr>
                <w:szCs w:val="20"/>
              </w:rPr>
              <w:t xml:space="preserve">Initial </w:t>
            </w:r>
            <w:r>
              <w:rPr>
                <w:szCs w:val="20"/>
              </w:rPr>
              <w:t>i</w:t>
            </w:r>
            <w:r w:rsidRPr="00FF0C9D">
              <w:rPr>
                <w:szCs w:val="20"/>
              </w:rPr>
              <w:t>zRMS assessment</w:t>
            </w:r>
          </w:p>
          <w:p w14:paraId="389ED135" w14:textId="77777777" w:rsidR="00E54B51" w:rsidRPr="00486441" w:rsidRDefault="00E54B51" w:rsidP="00BC4B7E">
            <w:pPr>
              <w:pStyle w:val="RepTable"/>
              <w:suppressAutoHyphens/>
              <w:jc w:val="both"/>
              <w:rPr>
                <w:szCs w:val="20"/>
              </w:rPr>
            </w:pPr>
            <w:r w:rsidRPr="008F3A49">
              <w:rPr>
                <w:szCs w:val="20"/>
              </w:rPr>
              <w:t xml:space="preserve">The report in the dRR format has been prepared by the Applicant, therefore all comments, additional evaluations and conclusions of the zRMS are presented in grey commenting boxes. Minor changes are introduced directly in the text and </w:t>
            </w:r>
            <w:r w:rsidRPr="001A189F">
              <w:rPr>
                <w:szCs w:val="20"/>
                <w:highlight w:val="lightGray"/>
              </w:rPr>
              <w:t xml:space="preserve">highlighted in </w:t>
            </w:r>
            <w:r w:rsidRPr="001A189F">
              <w:rPr>
                <w:szCs w:val="20"/>
                <w:highlight w:val="lightGray"/>
                <w:shd w:val="clear" w:color="auto" w:fill="BFBFBF"/>
              </w:rPr>
              <w:t>grey</w:t>
            </w:r>
            <w:r w:rsidRPr="008F3A49">
              <w:rPr>
                <w:szCs w:val="20"/>
              </w:rPr>
              <w:t xml:space="preserve">. Not agreed or not relevant information </w:t>
            </w:r>
            <w:r>
              <w:rPr>
                <w:szCs w:val="20"/>
              </w:rPr>
              <w:t>are</w:t>
            </w:r>
            <w:r w:rsidRPr="008F3A49">
              <w:rPr>
                <w:szCs w:val="20"/>
              </w:rPr>
              <w:t xml:space="preserve"> </w:t>
            </w:r>
            <w:r w:rsidRPr="00172BFF">
              <w:rPr>
                <w:strike/>
                <w:color w:val="D9D9D9"/>
                <w:szCs w:val="20"/>
              </w:rPr>
              <w:t>struck through and shaded for transparency</w:t>
            </w:r>
            <w:r>
              <w:rPr>
                <w:szCs w:val="20"/>
              </w:rPr>
              <w:t>.</w:t>
            </w:r>
          </w:p>
        </w:tc>
      </w:tr>
      <w:tr w:rsidR="005776D2" w:rsidRPr="00166BAB" w14:paraId="2B1F2126" w14:textId="77777777" w:rsidTr="00BC4B7E">
        <w:tc>
          <w:tcPr>
            <w:tcW w:w="796" w:type="pct"/>
            <w:shd w:val="clear" w:color="auto" w:fill="auto"/>
          </w:tcPr>
          <w:p w14:paraId="29EAB779" w14:textId="77777777" w:rsidR="005776D2" w:rsidRPr="006B6BD3" w:rsidRDefault="005776D2" w:rsidP="005776D2">
            <w:pPr>
              <w:pStyle w:val="RepTable"/>
              <w:suppressAutoHyphens/>
              <w:rPr>
                <w:noProof w:val="0"/>
              </w:rPr>
            </w:pPr>
            <w:r>
              <w:rPr>
                <w:noProof w:val="0"/>
              </w:rPr>
              <w:t>December 2021</w:t>
            </w:r>
          </w:p>
        </w:tc>
        <w:tc>
          <w:tcPr>
            <w:tcW w:w="4204" w:type="pct"/>
            <w:shd w:val="clear" w:color="auto" w:fill="auto"/>
          </w:tcPr>
          <w:p w14:paraId="2C8D638A" w14:textId="77777777" w:rsidR="005776D2" w:rsidRDefault="005776D2" w:rsidP="005776D2">
            <w:pPr>
              <w:pStyle w:val="RepTable"/>
              <w:spacing w:after="120"/>
              <w:rPr>
                <w:noProof w:val="0"/>
                <w:szCs w:val="20"/>
              </w:rPr>
            </w:pPr>
            <w:r>
              <w:rPr>
                <w:noProof w:val="0"/>
                <w:szCs w:val="20"/>
              </w:rPr>
              <w:t>Final report (</w:t>
            </w:r>
            <w:r>
              <w:rPr>
                <w:szCs w:val="20"/>
              </w:rPr>
              <w:t>Core Assessment updated following the commenting period)</w:t>
            </w:r>
          </w:p>
          <w:p w14:paraId="47308305" w14:textId="77777777" w:rsidR="005776D2" w:rsidRPr="006B6BD3" w:rsidRDefault="005776D2" w:rsidP="005776D2">
            <w:pPr>
              <w:pStyle w:val="RepTable"/>
              <w:suppressAutoHyphens/>
              <w:jc w:val="both"/>
            </w:pPr>
            <w:r w:rsidRPr="00BA1ECF">
              <w:rPr>
                <w:szCs w:val="20"/>
              </w:rPr>
              <w:t xml:space="preserve">Additional information/assessments included by the zRMS in the report in response to comments recieved from the cMS and the Applicant </w:t>
            </w:r>
            <w:r w:rsidRPr="00A730E2">
              <w:rPr>
                <w:szCs w:val="20"/>
              </w:rPr>
              <w:t xml:space="preserve">are </w:t>
            </w:r>
            <w:r w:rsidRPr="001A1D12">
              <w:rPr>
                <w:szCs w:val="20"/>
                <w:highlight w:val="yellow"/>
              </w:rPr>
              <w:t xml:space="preserve">highlighted in </w:t>
            </w:r>
            <w:r w:rsidRPr="005776D2">
              <w:rPr>
                <w:szCs w:val="20"/>
                <w:highlight w:val="yellow"/>
              </w:rPr>
              <w:t>yellow</w:t>
            </w:r>
            <w:r w:rsidRPr="00A730E2">
              <w:rPr>
                <w:szCs w:val="20"/>
              </w:rPr>
              <w:t>.</w:t>
            </w:r>
            <w:r>
              <w:rPr>
                <w:szCs w:val="20"/>
              </w:rPr>
              <w:t xml:space="preserve"> </w:t>
            </w:r>
            <w:r w:rsidRPr="00A730E2">
              <w:t xml:space="preserve">Information </w:t>
            </w:r>
            <w:r>
              <w:t>no longer</w:t>
            </w:r>
            <w:r w:rsidRPr="00A730E2">
              <w:t xml:space="preserve"> relevant </w:t>
            </w:r>
            <w:r w:rsidRPr="00231D45">
              <w:rPr>
                <w:strike/>
                <w:color w:val="BFBFBF" w:themeColor="background1" w:themeShade="BF"/>
              </w:rPr>
              <w:t>is struck through and shaded</w:t>
            </w:r>
            <w:r w:rsidRPr="00A730E2">
              <w:t>.</w:t>
            </w:r>
          </w:p>
        </w:tc>
      </w:tr>
      <w:tr w:rsidR="00E54B51" w:rsidRPr="00166BAB" w14:paraId="5B8F94E8" w14:textId="77777777" w:rsidTr="00BC4B7E">
        <w:tc>
          <w:tcPr>
            <w:tcW w:w="796" w:type="pct"/>
            <w:shd w:val="clear" w:color="auto" w:fill="auto"/>
          </w:tcPr>
          <w:p w14:paraId="64476979" w14:textId="77777777" w:rsidR="00E54B51" w:rsidRPr="00166BAB" w:rsidRDefault="00E54B51" w:rsidP="00BC4B7E">
            <w:pPr>
              <w:pStyle w:val="RepTable"/>
              <w:rPr>
                <w:noProof w:val="0"/>
              </w:rPr>
            </w:pPr>
          </w:p>
        </w:tc>
        <w:tc>
          <w:tcPr>
            <w:tcW w:w="4204" w:type="pct"/>
            <w:shd w:val="clear" w:color="auto" w:fill="auto"/>
          </w:tcPr>
          <w:p w14:paraId="22A6296A" w14:textId="77777777" w:rsidR="00E54B51" w:rsidRPr="00166BAB" w:rsidRDefault="00E54B51" w:rsidP="00BC4B7E">
            <w:pPr>
              <w:pStyle w:val="RepTable"/>
              <w:rPr>
                <w:noProof w:val="0"/>
              </w:rPr>
            </w:pPr>
          </w:p>
        </w:tc>
      </w:tr>
    </w:tbl>
    <w:p w14:paraId="2E507A79" w14:textId="77777777" w:rsidR="00E54B51" w:rsidRDefault="00E54B51" w:rsidP="00E54B51">
      <w:pPr>
        <w:pStyle w:val="RepStandard"/>
      </w:pPr>
    </w:p>
    <w:p w14:paraId="607746E7" w14:textId="77777777" w:rsidR="00E54B51" w:rsidRPr="00166BAB" w:rsidRDefault="00E54B51" w:rsidP="00E54B51">
      <w:pPr>
        <w:pStyle w:val="RepStandard"/>
      </w:pPr>
    </w:p>
    <w:p w14:paraId="5AE7E8AE" w14:textId="77777777" w:rsidR="002442E5" w:rsidRPr="00B32849" w:rsidRDefault="002442E5" w:rsidP="002442E5">
      <w:pPr>
        <w:pStyle w:val="RepSubtitle"/>
        <w:sectPr w:rsidR="002442E5" w:rsidRPr="00B32849" w:rsidSect="001B7AAD">
          <w:pgSz w:w="11906" w:h="16838" w:code="9"/>
          <w:pgMar w:top="1417" w:right="1134" w:bottom="1134" w:left="1417" w:header="709" w:footer="142" w:gutter="0"/>
          <w:pgNumType w:chapSep="period"/>
          <w:cols w:space="708"/>
          <w:docGrid w:linePitch="360"/>
        </w:sectPr>
      </w:pPr>
    </w:p>
    <w:p w14:paraId="0DD6301C" w14:textId="77777777" w:rsidR="0075737D" w:rsidRPr="00E54B51" w:rsidRDefault="00BC0503" w:rsidP="00E54B51">
      <w:pPr>
        <w:pStyle w:val="RepSubtitle"/>
        <w:spacing w:before="240" w:after="240"/>
        <w:rPr>
          <w:sz w:val="24"/>
          <w:szCs w:val="24"/>
        </w:rPr>
      </w:pPr>
      <w:r w:rsidRPr="00E54B51">
        <w:rPr>
          <w:sz w:val="24"/>
          <w:szCs w:val="24"/>
        </w:rPr>
        <w:lastRenderedPageBreak/>
        <w:t>Table</w:t>
      </w:r>
      <w:r w:rsidR="0075737D" w:rsidRPr="00E54B51">
        <w:rPr>
          <w:sz w:val="24"/>
          <w:szCs w:val="24"/>
        </w:rPr>
        <w:t xml:space="preserve"> of </w:t>
      </w:r>
      <w:r w:rsidR="002442E5" w:rsidRPr="00E54B51">
        <w:rPr>
          <w:sz w:val="24"/>
          <w:szCs w:val="24"/>
        </w:rPr>
        <w:t>C</w:t>
      </w:r>
      <w:r w:rsidR="0075737D" w:rsidRPr="00E54B51">
        <w:rPr>
          <w:sz w:val="24"/>
          <w:szCs w:val="24"/>
        </w:rPr>
        <w:t>ontents</w:t>
      </w:r>
    </w:p>
    <w:p w14:paraId="6D004DED" w14:textId="77777777" w:rsidR="00D51D66" w:rsidRPr="00E54B51" w:rsidRDefault="00495F42" w:rsidP="00E54B51">
      <w:pPr>
        <w:pStyle w:val="Spistreci1"/>
        <w:spacing w:before="0" w:after="0"/>
        <w:rPr>
          <w:rFonts w:ascii="Calibri" w:hAnsi="Calibri"/>
          <w:b w:val="0"/>
          <w:sz w:val="22"/>
          <w:szCs w:val="22"/>
          <w:lang w:val="en-GB" w:eastAsia="en-GB"/>
        </w:rPr>
      </w:pPr>
      <w:r w:rsidRPr="00E54B51">
        <w:rPr>
          <w:sz w:val="22"/>
          <w:szCs w:val="22"/>
        </w:rPr>
        <w:fldChar w:fldCharType="begin"/>
      </w:r>
      <w:r w:rsidRPr="00E54B51">
        <w:rPr>
          <w:sz w:val="22"/>
          <w:szCs w:val="22"/>
        </w:rPr>
        <w:instrText xml:space="preserve"> TOC \o "1-4" \h \z \t "Rep Appendix 3;3" </w:instrText>
      </w:r>
      <w:r w:rsidRPr="00E54B51">
        <w:rPr>
          <w:sz w:val="22"/>
          <w:szCs w:val="22"/>
        </w:rPr>
        <w:fldChar w:fldCharType="separate"/>
      </w:r>
      <w:hyperlink w:anchor="_Toc46415821" w:history="1">
        <w:r w:rsidR="00D51D66" w:rsidRPr="00E54B51">
          <w:rPr>
            <w:rStyle w:val="Hipercze"/>
            <w:sz w:val="22"/>
            <w:szCs w:val="22"/>
          </w:rPr>
          <w:t>6</w:t>
        </w:r>
        <w:r w:rsidR="00D51D66" w:rsidRPr="00E54B51">
          <w:rPr>
            <w:rFonts w:ascii="Calibri" w:hAnsi="Calibri"/>
            <w:b w:val="0"/>
            <w:sz w:val="22"/>
            <w:szCs w:val="22"/>
            <w:lang w:val="en-GB" w:eastAsia="en-GB"/>
          </w:rPr>
          <w:tab/>
        </w:r>
        <w:r w:rsidR="00D51D66" w:rsidRPr="00E54B51">
          <w:rPr>
            <w:rStyle w:val="Hipercze"/>
            <w:sz w:val="22"/>
            <w:szCs w:val="22"/>
          </w:rPr>
          <w:t>Mammalian Toxicology (KCP 7)</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_Toc46415821 \h </w:instrText>
        </w:r>
        <w:r w:rsidR="00D51D66" w:rsidRPr="00E54B51">
          <w:rPr>
            <w:webHidden/>
            <w:sz w:val="22"/>
            <w:szCs w:val="22"/>
          </w:rPr>
        </w:r>
        <w:r w:rsidR="00D51D66" w:rsidRPr="00E54B51">
          <w:rPr>
            <w:webHidden/>
            <w:sz w:val="22"/>
            <w:szCs w:val="22"/>
          </w:rPr>
          <w:fldChar w:fldCharType="separate"/>
        </w:r>
        <w:r w:rsidR="003C2813">
          <w:rPr>
            <w:webHidden/>
            <w:sz w:val="22"/>
            <w:szCs w:val="22"/>
          </w:rPr>
          <w:t>4</w:t>
        </w:r>
        <w:r w:rsidR="00D51D66" w:rsidRPr="00E54B51">
          <w:rPr>
            <w:webHidden/>
            <w:sz w:val="22"/>
            <w:szCs w:val="22"/>
          </w:rPr>
          <w:fldChar w:fldCharType="end"/>
        </w:r>
      </w:hyperlink>
    </w:p>
    <w:p w14:paraId="3FBA804C" w14:textId="77777777" w:rsidR="00D51D66" w:rsidRPr="00E54B51" w:rsidRDefault="00CE1844" w:rsidP="00E54B51">
      <w:pPr>
        <w:pStyle w:val="Spistreci2"/>
        <w:spacing w:before="0"/>
        <w:rPr>
          <w:rFonts w:ascii="Calibri" w:hAnsi="Calibri"/>
          <w:sz w:val="22"/>
          <w:lang w:val="en-GB" w:eastAsia="en-GB"/>
        </w:rPr>
      </w:pPr>
      <w:hyperlink w:anchor="_Toc46415822" w:history="1">
        <w:r w:rsidR="00D51D66" w:rsidRPr="00E54B51">
          <w:rPr>
            <w:rStyle w:val="Hipercze"/>
            <w:sz w:val="22"/>
          </w:rPr>
          <w:t>6.1</w:t>
        </w:r>
        <w:r w:rsidR="00D51D66" w:rsidRPr="00E54B51">
          <w:rPr>
            <w:rFonts w:ascii="Calibri" w:hAnsi="Calibri"/>
            <w:sz w:val="22"/>
            <w:lang w:val="en-GB" w:eastAsia="en-GB"/>
          </w:rPr>
          <w:tab/>
        </w:r>
        <w:r w:rsidR="00D51D66" w:rsidRPr="00E54B51">
          <w:rPr>
            <w:rStyle w:val="Hipercze"/>
            <w:sz w:val="22"/>
          </w:rPr>
          <w:t>Summary</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_Toc46415822 \h </w:instrText>
        </w:r>
        <w:r w:rsidR="00D51D66" w:rsidRPr="00E54B51">
          <w:rPr>
            <w:webHidden/>
            <w:sz w:val="22"/>
          </w:rPr>
        </w:r>
        <w:r w:rsidR="00D51D66" w:rsidRPr="00E54B51">
          <w:rPr>
            <w:webHidden/>
            <w:sz w:val="22"/>
          </w:rPr>
          <w:fldChar w:fldCharType="separate"/>
        </w:r>
        <w:r w:rsidR="003C2813">
          <w:rPr>
            <w:webHidden/>
            <w:sz w:val="22"/>
          </w:rPr>
          <w:t>4</w:t>
        </w:r>
        <w:r w:rsidR="00D51D66" w:rsidRPr="00E54B51">
          <w:rPr>
            <w:webHidden/>
            <w:sz w:val="22"/>
          </w:rPr>
          <w:fldChar w:fldCharType="end"/>
        </w:r>
      </w:hyperlink>
    </w:p>
    <w:p w14:paraId="70D8BF8B" w14:textId="77777777" w:rsidR="00D51D66" w:rsidRPr="00E54B51" w:rsidRDefault="00CE1844" w:rsidP="00E54B51">
      <w:pPr>
        <w:pStyle w:val="Spistreci2"/>
        <w:spacing w:before="0"/>
        <w:rPr>
          <w:rFonts w:ascii="Calibri" w:hAnsi="Calibri"/>
          <w:sz w:val="22"/>
          <w:lang w:val="en-GB" w:eastAsia="en-GB"/>
        </w:rPr>
      </w:pPr>
      <w:hyperlink w:anchor="_Toc46415823" w:history="1">
        <w:r w:rsidR="00D51D66" w:rsidRPr="00E54B51">
          <w:rPr>
            <w:rStyle w:val="Hipercze"/>
            <w:sz w:val="22"/>
          </w:rPr>
          <w:t>6.2</w:t>
        </w:r>
        <w:r w:rsidR="00D51D66" w:rsidRPr="00E54B51">
          <w:rPr>
            <w:rFonts w:ascii="Calibri" w:hAnsi="Calibri"/>
            <w:sz w:val="22"/>
            <w:lang w:val="en-GB" w:eastAsia="en-GB"/>
          </w:rPr>
          <w:tab/>
        </w:r>
        <w:r w:rsidR="00D51D66" w:rsidRPr="00E54B51">
          <w:rPr>
            <w:rStyle w:val="Hipercze"/>
            <w:sz w:val="22"/>
          </w:rPr>
          <w:t>Toxicological Information on Active Substance(s)</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_Toc46415823 \h </w:instrText>
        </w:r>
        <w:r w:rsidR="00D51D66" w:rsidRPr="00E54B51">
          <w:rPr>
            <w:webHidden/>
            <w:sz w:val="22"/>
          </w:rPr>
        </w:r>
        <w:r w:rsidR="00D51D66" w:rsidRPr="00E54B51">
          <w:rPr>
            <w:webHidden/>
            <w:sz w:val="22"/>
          </w:rPr>
          <w:fldChar w:fldCharType="separate"/>
        </w:r>
        <w:r w:rsidR="003C2813">
          <w:rPr>
            <w:webHidden/>
            <w:sz w:val="22"/>
          </w:rPr>
          <w:t>6</w:t>
        </w:r>
        <w:r w:rsidR="00D51D66" w:rsidRPr="00E54B51">
          <w:rPr>
            <w:webHidden/>
            <w:sz w:val="22"/>
          </w:rPr>
          <w:fldChar w:fldCharType="end"/>
        </w:r>
      </w:hyperlink>
    </w:p>
    <w:p w14:paraId="463932D4" w14:textId="77777777" w:rsidR="00D51D66" w:rsidRPr="00E54B51" w:rsidRDefault="00CE1844" w:rsidP="00E54B51">
      <w:pPr>
        <w:pStyle w:val="Spistreci2"/>
        <w:spacing w:before="0"/>
        <w:rPr>
          <w:rFonts w:ascii="Calibri" w:hAnsi="Calibri"/>
          <w:sz w:val="22"/>
          <w:lang w:val="en-GB" w:eastAsia="en-GB"/>
        </w:rPr>
      </w:pPr>
      <w:hyperlink w:anchor="_Toc46415824" w:history="1">
        <w:r w:rsidR="00D51D66" w:rsidRPr="00E54B51">
          <w:rPr>
            <w:rStyle w:val="Hipercze"/>
            <w:sz w:val="22"/>
          </w:rPr>
          <w:t>6.3</w:t>
        </w:r>
        <w:r w:rsidR="00D51D66" w:rsidRPr="00E54B51">
          <w:rPr>
            <w:rFonts w:ascii="Calibri" w:hAnsi="Calibri"/>
            <w:sz w:val="22"/>
            <w:lang w:val="en-GB" w:eastAsia="en-GB"/>
          </w:rPr>
          <w:tab/>
        </w:r>
        <w:r w:rsidR="00D51D66" w:rsidRPr="00E54B51">
          <w:rPr>
            <w:rStyle w:val="Hipercze"/>
            <w:sz w:val="22"/>
          </w:rPr>
          <w:t>Toxicological Evaluation of Plant Protection Product</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_Toc46415824 \h </w:instrText>
        </w:r>
        <w:r w:rsidR="00D51D66" w:rsidRPr="00E54B51">
          <w:rPr>
            <w:webHidden/>
            <w:sz w:val="22"/>
          </w:rPr>
        </w:r>
        <w:r w:rsidR="00D51D66" w:rsidRPr="00E54B51">
          <w:rPr>
            <w:webHidden/>
            <w:sz w:val="22"/>
          </w:rPr>
          <w:fldChar w:fldCharType="separate"/>
        </w:r>
        <w:r w:rsidR="003C2813">
          <w:rPr>
            <w:webHidden/>
            <w:sz w:val="22"/>
          </w:rPr>
          <w:t>6</w:t>
        </w:r>
        <w:r w:rsidR="00D51D66" w:rsidRPr="00E54B51">
          <w:rPr>
            <w:webHidden/>
            <w:sz w:val="22"/>
          </w:rPr>
          <w:fldChar w:fldCharType="end"/>
        </w:r>
      </w:hyperlink>
    </w:p>
    <w:p w14:paraId="1B5FC842" w14:textId="77777777" w:rsidR="00D51D66" w:rsidRPr="00E54B51" w:rsidRDefault="00CE1844" w:rsidP="00E54B51">
      <w:pPr>
        <w:pStyle w:val="Spistreci2"/>
        <w:spacing w:before="0"/>
        <w:rPr>
          <w:rFonts w:ascii="Calibri" w:hAnsi="Calibri"/>
          <w:sz w:val="22"/>
          <w:lang w:val="en-GB" w:eastAsia="en-GB"/>
        </w:rPr>
      </w:pPr>
      <w:hyperlink w:anchor="_Toc46415825" w:history="1">
        <w:r w:rsidR="00D51D66" w:rsidRPr="00E54B51">
          <w:rPr>
            <w:rStyle w:val="Hipercze"/>
            <w:sz w:val="22"/>
          </w:rPr>
          <w:t>6.4</w:t>
        </w:r>
        <w:r w:rsidR="00D51D66" w:rsidRPr="00E54B51">
          <w:rPr>
            <w:rFonts w:ascii="Calibri" w:hAnsi="Calibri"/>
            <w:sz w:val="22"/>
            <w:lang w:val="en-GB" w:eastAsia="en-GB"/>
          </w:rPr>
          <w:tab/>
        </w:r>
        <w:r w:rsidR="00D51D66" w:rsidRPr="00E54B51">
          <w:rPr>
            <w:rStyle w:val="Hipercze"/>
            <w:sz w:val="22"/>
          </w:rPr>
          <w:t>Toxicological Evaluation of Groundwater Metabolites</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_Toc46415825 \h </w:instrText>
        </w:r>
        <w:r w:rsidR="00D51D66" w:rsidRPr="00E54B51">
          <w:rPr>
            <w:webHidden/>
            <w:sz w:val="22"/>
          </w:rPr>
        </w:r>
        <w:r w:rsidR="00D51D66" w:rsidRPr="00E54B51">
          <w:rPr>
            <w:webHidden/>
            <w:sz w:val="22"/>
          </w:rPr>
          <w:fldChar w:fldCharType="separate"/>
        </w:r>
        <w:r w:rsidR="003C2813">
          <w:rPr>
            <w:webHidden/>
            <w:sz w:val="22"/>
          </w:rPr>
          <w:t>7</w:t>
        </w:r>
        <w:r w:rsidR="00D51D66" w:rsidRPr="00E54B51">
          <w:rPr>
            <w:webHidden/>
            <w:sz w:val="22"/>
          </w:rPr>
          <w:fldChar w:fldCharType="end"/>
        </w:r>
      </w:hyperlink>
    </w:p>
    <w:p w14:paraId="44924C44" w14:textId="77777777" w:rsidR="00D51D66" w:rsidRPr="00E54B51" w:rsidRDefault="00CE1844" w:rsidP="00E54B51">
      <w:pPr>
        <w:pStyle w:val="Spistreci3"/>
        <w:rPr>
          <w:rFonts w:ascii="Calibri" w:hAnsi="Calibri"/>
          <w:sz w:val="22"/>
          <w:szCs w:val="22"/>
          <w:lang w:val="en-GB" w:eastAsia="en-GB"/>
        </w:rPr>
      </w:pPr>
      <w:hyperlink w:anchor="_Toc46415826" w:history="1">
        <w:r w:rsidR="00D51D66" w:rsidRPr="00E54B51">
          <w:rPr>
            <w:rStyle w:val="Hipercze"/>
            <w:sz w:val="22"/>
            <w:szCs w:val="22"/>
          </w:rPr>
          <w:t>6.4.1</w:t>
        </w:r>
        <w:r w:rsidR="00D51D66" w:rsidRPr="00E54B51">
          <w:rPr>
            <w:rFonts w:ascii="Calibri" w:hAnsi="Calibri"/>
            <w:sz w:val="22"/>
            <w:szCs w:val="22"/>
            <w:lang w:val="en-GB" w:eastAsia="en-GB"/>
          </w:rPr>
          <w:tab/>
        </w:r>
        <w:r w:rsidR="00D51D66" w:rsidRPr="00E54B51">
          <w:rPr>
            <w:rStyle w:val="Hipercze"/>
            <w:sz w:val="22"/>
            <w:szCs w:val="22"/>
          </w:rPr>
          <w:t>Cyantraniliprole</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_Toc46415826 \h </w:instrText>
        </w:r>
        <w:r w:rsidR="00D51D66" w:rsidRPr="00E54B51">
          <w:rPr>
            <w:webHidden/>
            <w:sz w:val="22"/>
            <w:szCs w:val="22"/>
          </w:rPr>
        </w:r>
        <w:r w:rsidR="00D51D66" w:rsidRPr="00E54B51">
          <w:rPr>
            <w:webHidden/>
            <w:sz w:val="22"/>
            <w:szCs w:val="22"/>
          </w:rPr>
          <w:fldChar w:fldCharType="separate"/>
        </w:r>
        <w:r w:rsidR="003C2813">
          <w:rPr>
            <w:webHidden/>
            <w:sz w:val="22"/>
            <w:szCs w:val="22"/>
          </w:rPr>
          <w:t>7</w:t>
        </w:r>
        <w:r w:rsidR="00D51D66" w:rsidRPr="00E54B51">
          <w:rPr>
            <w:webHidden/>
            <w:sz w:val="22"/>
            <w:szCs w:val="22"/>
          </w:rPr>
          <w:fldChar w:fldCharType="end"/>
        </w:r>
      </w:hyperlink>
    </w:p>
    <w:p w14:paraId="3B84A0B3" w14:textId="77777777" w:rsidR="00D51D66" w:rsidRPr="00E54B51" w:rsidRDefault="00CE1844" w:rsidP="00E54B51">
      <w:pPr>
        <w:pStyle w:val="Spistreci2"/>
        <w:spacing w:before="0"/>
        <w:rPr>
          <w:rFonts w:ascii="Calibri" w:hAnsi="Calibri"/>
          <w:sz w:val="22"/>
          <w:lang w:val="en-GB" w:eastAsia="en-GB"/>
        </w:rPr>
      </w:pPr>
      <w:hyperlink w:anchor="_Toc46415827" w:history="1">
        <w:r w:rsidR="00D51D66" w:rsidRPr="00E54B51">
          <w:rPr>
            <w:rStyle w:val="Hipercze"/>
            <w:sz w:val="22"/>
          </w:rPr>
          <w:t>6.5</w:t>
        </w:r>
        <w:r w:rsidR="00D51D66" w:rsidRPr="00E54B51">
          <w:rPr>
            <w:rFonts w:ascii="Calibri" w:hAnsi="Calibri"/>
            <w:sz w:val="22"/>
            <w:lang w:val="en-GB" w:eastAsia="en-GB"/>
          </w:rPr>
          <w:tab/>
        </w:r>
        <w:r w:rsidR="00D51D66" w:rsidRPr="00E54B51">
          <w:rPr>
            <w:rStyle w:val="Hipercze"/>
            <w:sz w:val="22"/>
          </w:rPr>
          <w:t>Dermal Absorption (KCP 7.3)</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_Toc46415827 \h </w:instrText>
        </w:r>
        <w:r w:rsidR="00D51D66" w:rsidRPr="00E54B51">
          <w:rPr>
            <w:webHidden/>
            <w:sz w:val="22"/>
          </w:rPr>
        </w:r>
        <w:r w:rsidR="00D51D66" w:rsidRPr="00E54B51">
          <w:rPr>
            <w:webHidden/>
            <w:sz w:val="22"/>
          </w:rPr>
          <w:fldChar w:fldCharType="separate"/>
        </w:r>
        <w:r w:rsidR="003C2813">
          <w:rPr>
            <w:webHidden/>
            <w:sz w:val="22"/>
          </w:rPr>
          <w:t>8</w:t>
        </w:r>
        <w:r w:rsidR="00D51D66" w:rsidRPr="00E54B51">
          <w:rPr>
            <w:webHidden/>
            <w:sz w:val="22"/>
          </w:rPr>
          <w:fldChar w:fldCharType="end"/>
        </w:r>
      </w:hyperlink>
    </w:p>
    <w:p w14:paraId="6A15BE41" w14:textId="77777777" w:rsidR="00D51D66" w:rsidRPr="00E54B51" w:rsidRDefault="00CE1844" w:rsidP="00E54B51">
      <w:pPr>
        <w:pStyle w:val="Spistreci3"/>
        <w:rPr>
          <w:rFonts w:ascii="Calibri" w:hAnsi="Calibri"/>
          <w:sz w:val="22"/>
          <w:szCs w:val="22"/>
          <w:lang w:val="en-GB" w:eastAsia="en-GB"/>
        </w:rPr>
      </w:pPr>
      <w:hyperlink w:anchor="_Toc46415828" w:history="1">
        <w:r w:rsidR="00D51D66" w:rsidRPr="00E54B51">
          <w:rPr>
            <w:rStyle w:val="Hipercze"/>
            <w:sz w:val="22"/>
            <w:szCs w:val="22"/>
          </w:rPr>
          <w:t>6.5.1</w:t>
        </w:r>
        <w:r w:rsidR="00D51D66" w:rsidRPr="00E54B51">
          <w:rPr>
            <w:rFonts w:ascii="Calibri" w:hAnsi="Calibri"/>
            <w:sz w:val="22"/>
            <w:szCs w:val="22"/>
            <w:lang w:val="en-GB" w:eastAsia="en-GB"/>
          </w:rPr>
          <w:tab/>
        </w:r>
        <w:r w:rsidR="00D51D66" w:rsidRPr="00E54B51">
          <w:rPr>
            <w:rStyle w:val="Hipercze"/>
            <w:sz w:val="22"/>
            <w:szCs w:val="22"/>
          </w:rPr>
          <w:t>Justification for proposed values - Cyantraniliprole</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_Toc46415828 \h </w:instrText>
        </w:r>
        <w:r w:rsidR="00D51D66" w:rsidRPr="00E54B51">
          <w:rPr>
            <w:webHidden/>
            <w:sz w:val="22"/>
            <w:szCs w:val="22"/>
          </w:rPr>
        </w:r>
        <w:r w:rsidR="00D51D66" w:rsidRPr="00E54B51">
          <w:rPr>
            <w:webHidden/>
            <w:sz w:val="22"/>
            <w:szCs w:val="22"/>
          </w:rPr>
          <w:fldChar w:fldCharType="separate"/>
        </w:r>
        <w:r w:rsidR="003C2813">
          <w:rPr>
            <w:webHidden/>
            <w:sz w:val="22"/>
            <w:szCs w:val="22"/>
          </w:rPr>
          <w:t>9</w:t>
        </w:r>
        <w:r w:rsidR="00D51D66" w:rsidRPr="00E54B51">
          <w:rPr>
            <w:webHidden/>
            <w:sz w:val="22"/>
            <w:szCs w:val="22"/>
          </w:rPr>
          <w:fldChar w:fldCharType="end"/>
        </w:r>
      </w:hyperlink>
    </w:p>
    <w:p w14:paraId="5F30AB8A" w14:textId="77777777" w:rsidR="00D51D66" w:rsidRPr="00E54B51" w:rsidRDefault="00CE1844" w:rsidP="00E54B51">
      <w:pPr>
        <w:pStyle w:val="Spistreci2"/>
        <w:spacing w:before="0"/>
        <w:rPr>
          <w:rFonts w:ascii="Calibri" w:hAnsi="Calibri"/>
          <w:sz w:val="22"/>
          <w:lang w:val="en-GB" w:eastAsia="en-GB"/>
        </w:rPr>
      </w:pPr>
      <w:hyperlink w:anchor="_Toc46415829" w:history="1">
        <w:r w:rsidR="00D51D66" w:rsidRPr="00E54B51">
          <w:rPr>
            <w:rStyle w:val="Hipercze"/>
            <w:sz w:val="22"/>
          </w:rPr>
          <w:t>6.6</w:t>
        </w:r>
        <w:r w:rsidR="00D51D66" w:rsidRPr="00E54B51">
          <w:rPr>
            <w:rFonts w:ascii="Calibri" w:hAnsi="Calibri"/>
            <w:sz w:val="22"/>
            <w:lang w:val="en-GB" w:eastAsia="en-GB"/>
          </w:rPr>
          <w:tab/>
        </w:r>
        <w:r w:rsidR="00D51D66" w:rsidRPr="00E54B51">
          <w:rPr>
            <w:rStyle w:val="Hipercze"/>
            <w:sz w:val="22"/>
          </w:rPr>
          <w:t>Exposure Assessment of Plant Protection Product (KCP 7.2)</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_Toc46415829 \h </w:instrText>
        </w:r>
        <w:r w:rsidR="00D51D66" w:rsidRPr="00E54B51">
          <w:rPr>
            <w:webHidden/>
            <w:sz w:val="22"/>
          </w:rPr>
        </w:r>
        <w:r w:rsidR="00D51D66" w:rsidRPr="00E54B51">
          <w:rPr>
            <w:webHidden/>
            <w:sz w:val="22"/>
          </w:rPr>
          <w:fldChar w:fldCharType="separate"/>
        </w:r>
        <w:r w:rsidR="003C2813">
          <w:rPr>
            <w:webHidden/>
            <w:sz w:val="22"/>
          </w:rPr>
          <w:t>9</w:t>
        </w:r>
        <w:r w:rsidR="00D51D66" w:rsidRPr="00E54B51">
          <w:rPr>
            <w:webHidden/>
            <w:sz w:val="22"/>
          </w:rPr>
          <w:fldChar w:fldCharType="end"/>
        </w:r>
      </w:hyperlink>
    </w:p>
    <w:p w14:paraId="6931A47F" w14:textId="77777777" w:rsidR="00D51D66" w:rsidRPr="00E54B51" w:rsidRDefault="00CE1844" w:rsidP="00E54B51">
      <w:pPr>
        <w:pStyle w:val="Spistreci3"/>
        <w:rPr>
          <w:rFonts w:ascii="Calibri" w:hAnsi="Calibri"/>
          <w:sz w:val="22"/>
          <w:szCs w:val="22"/>
          <w:lang w:val="en-GB" w:eastAsia="en-GB"/>
        </w:rPr>
      </w:pPr>
      <w:hyperlink w:anchor="_Toc46415830" w:history="1">
        <w:r w:rsidR="00D51D66" w:rsidRPr="00E54B51">
          <w:rPr>
            <w:rStyle w:val="Hipercze"/>
            <w:sz w:val="22"/>
            <w:szCs w:val="22"/>
          </w:rPr>
          <w:t>6.6.1</w:t>
        </w:r>
        <w:r w:rsidR="00D51D66" w:rsidRPr="00E54B51">
          <w:rPr>
            <w:rFonts w:ascii="Calibri" w:hAnsi="Calibri"/>
            <w:sz w:val="22"/>
            <w:szCs w:val="22"/>
            <w:lang w:val="en-GB" w:eastAsia="en-GB"/>
          </w:rPr>
          <w:tab/>
        </w:r>
        <w:r w:rsidR="00D51D66" w:rsidRPr="00E54B51">
          <w:rPr>
            <w:rStyle w:val="Hipercze"/>
            <w:sz w:val="22"/>
            <w:szCs w:val="22"/>
          </w:rPr>
          <w:t>Selection of critical use(s) and justification</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_Toc46415830 \h </w:instrText>
        </w:r>
        <w:r w:rsidR="00D51D66" w:rsidRPr="00E54B51">
          <w:rPr>
            <w:webHidden/>
            <w:sz w:val="22"/>
            <w:szCs w:val="22"/>
          </w:rPr>
        </w:r>
        <w:r w:rsidR="00D51D66" w:rsidRPr="00E54B51">
          <w:rPr>
            <w:webHidden/>
            <w:sz w:val="22"/>
            <w:szCs w:val="22"/>
          </w:rPr>
          <w:fldChar w:fldCharType="separate"/>
        </w:r>
        <w:r w:rsidR="003C2813">
          <w:rPr>
            <w:webHidden/>
            <w:sz w:val="22"/>
            <w:szCs w:val="22"/>
          </w:rPr>
          <w:t>9</w:t>
        </w:r>
        <w:r w:rsidR="00D51D66" w:rsidRPr="00E54B51">
          <w:rPr>
            <w:webHidden/>
            <w:sz w:val="22"/>
            <w:szCs w:val="22"/>
          </w:rPr>
          <w:fldChar w:fldCharType="end"/>
        </w:r>
      </w:hyperlink>
    </w:p>
    <w:p w14:paraId="30809466" w14:textId="77777777" w:rsidR="00D51D66" w:rsidRPr="00E54B51" w:rsidRDefault="00CE1844" w:rsidP="00E54B51">
      <w:pPr>
        <w:pStyle w:val="Spistreci3"/>
        <w:rPr>
          <w:rFonts w:ascii="Calibri" w:hAnsi="Calibri"/>
          <w:sz w:val="22"/>
          <w:szCs w:val="22"/>
          <w:lang w:val="en-GB" w:eastAsia="en-GB"/>
        </w:rPr>
      </w:pPr>
      <w:hyperlink w:anchor="_Toc46415831" w:history="1">
        <w:r w:rsidR="00D51D66" w:rsidRPr="00E54B51">
          <w:rPr>
            <w:rStyle w:val="Hipercze"/>
            <w:sz w:val="22"/>
            <w:szCs w:val="22"/>
          </w:rPr>
          <w:t>6.6.2</w:t>
        </w:r>
        <w:r w:rsidR="00D51D66" w:rsidRPr="00E54B51">
          <w:rPr>
            <w:rFonts w:ascii="Calibri" w:hAnsi="Calibri"/>
            <w:sz w:val="22"/>
            <w:szCs w:val="22"/>
            <w:lang w:val="en-GB" w:eastAsia="en-GB"/>
          </w:rPr>
          <w:tab/>
        </w:r>
        <w:r w:rsidR="00D51D66" w:rsidRPr="00E54B51">
          <w:rPr>
            <w:rStyle w:val="Hipercze"/>
            <w:sz w:val="22"/>
            <w:szCs w:val="22"/>
          </w:rPr>
          <w:t>Operator exposure (KCP 7.2.1)</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_Toc46415831 \h </w:instrText>
        </w:r>
        <w:r w:rsidR="00D51D66" w:rsidRPr="00E54B51">
          <w:rPr>
            <w:webHidden/>
            <w:sz w:val="22"/>
            <w:szCs w:val="22"/>
          </w:rPr>
        </w:r>
        <w:r w:rsidR="00D51D66" w:rsidRPr="00E54B51">
          <w:rPr>
            <w:webHidden/>
            <w:sz w:val="22"/>
            <w:szCs w:val="22"/>
          </w:rPr>
          <w:fldChar w:fldCharType="separate"/>
        </w:r>
        <w:r w:rsidR="003C2813">
          <w:rPr>
            <w:webHidden/>
            <w:sz w:val="22"/>
            <w:szCs w:val="22"/>
          </w:rPr>
          <w:t>10</w:t>
        </w:r>
        <w:r w:rsidR="00D51D66" w:rsidRPr="00E54B51">
          <w:rPr>
            <w:webHidden/>
            <w:sz w:val="22"/>
            <w:szCs w:val="22"/>
          </w:rPr>
          <w:fldChar w:fldCharType="end"/>
        </w:r>
      </w:hyperlink>
    </w:p>
    <w:p w14:paraId="4FC9D4FC" w14:textId="77777777" w:rsidR="00D51D66" w:rsidRPr="00E54B51" w:rsidRDefault="00CE1844" w:rsidP="00E54B51">
      <w:pPr>
        <w:pStyle w:val="Spistreci4"/>
        <w:rPr>
          <w:rFonts w:ascii="Calibri" w:hAnsi="Calibri"/>
          <w:sz w:val="22"/>
          <w:szCs w:val="22"/>
          <w:lang w:val="en-GB" w:eastAsia="en-GB"/>
        </w:rPr>
      </w:pPr>
      <w:hyperlink w:anchor="_Toc46415832" w:history="1">
        <w:r w:rsidR="00D51D66" w:rsidRPr="00E54B51">
          <w:rPr>
            <w:rStyle w:val="Hipercze"/>
            <w:sz w:val="22"/>
            <w:szCs w:val="22"/>
            <w:lang w:val="en-GB"/>
          </w:rPr>
          <w:t>6.6.2.1</w:t>
        </w:r>
        <w:r w:rsidR="00D51D66" w:rsidRPr="00E54B51">
          <w:rPr>
            <w:rFonts w:ascii="Calibri" w:hAnsi="Calibri"/>
            <w:sz w:val="22"/>
            <w:szCs w:val="22"/>
            <w:lang w:val="en-GB" w:eastAsia="en-GB"/>
          </w:rPr>
          <w:tab/>
        </w:r>
        <w:r w:rsidR="00D51D66" w:rsidRPr="00E54B51">
          <w:rPr>
            <w:rStyle w:val="Hipercze"/>
            <w:sz w:val="22"/>
            <w:szCs w:val="22"/>
            <w:lang w:val="en-GB"/>
          </w:rPr>
          <w:t>Estimation of operator exposure</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_Toc46415832 \h </w:instrText>
        </w:r>
        <w:r w:rsidR="00D51D66" w:rsidRPr="00E54B51">
          <w:rPr>
            <w:webHidden/>
            <w:sz w:val="22"/>
            <w:szCs w:val="22"/>
          </w:rPr>
        </w:r>
        <w:r w:rsidR="00D51D66" w:rsidRPr="00E54B51">
          <w:rPr>
            <w:webHidden/>
            <w:sz w:val="22"/>
            <w:szCs w:val="22"/>
          </w:rPr>
          <w:fldChar w:fldCharType="separate"/>
        </w:r>
        <w:r w:rsidR="003C2813">
          <w:rPr>
            <w:webHidden/>
            <w:sz w:val="22"/>
            <w:szCs w:val="22"/>
          </w:rPr>
          <w:t>10</w:t>
        </w:r>
        <w:r w:rsidR="00D51D66" w:rsidRPr="00E54B51">
          <w:rPr>
            <w:webHidden/>
            <w:sz w:val="22"/>
            <w:szCs w:val="22"/>
          </w:rPr>
          <w:fldChar w:fldCharType="end"/>
        </w:r>
      </w:hyperlink>
    </w:p>
    <w:p w14:paraId="0CFCAFC7" w14:textId="77777777" w:rsidR="00D51D66" w:rsidRPr="00E54B51" w:rsidRDefault="00CE1844" w:rsidP="00E54B51">
      <w:pPr>
        <w:pStyle w:val="Spistreci4"/>
        <w:rPr>
          <w:rFonts w:ascii="Calibri" w:hAnsi="Calibri"/>
          <w:sz w:val="22"/>
          <w:szCs w:val="22"/>
          <w:lang w:val="en-GB" w:eastAsia="en-GB"/>
        </w:rPr>
      </w:pPr>
      <w:hyperlink w:anchor="_Toc46415833" w:history="1">
        <w:r w:rsidR="00D51D66" w:rsidRPr="00E54B51">
          <w:rPr>
            <w:rStyle w:val="Hipercze"/>
            <w:sz w:val="22"/>
            <w:szCs w:val="22"/>
          </w:rPr>
          <w:t>6.6.2.2</w:t>
        </w:r>
        <w:r w:rsidR="00D51D66" w:rsidRPr="00E54B51">
          <w:rPr>
            <w:rFonts w:ascii="Calibri" w:hAnsi="Calibri"/>
            <w:sz w:val="22"/>
            <w:szCs w:val="22"/>
            <w:lang w:val="en-GB" w:eastAsia="en-GB"/>
          </w:rPr>
          <w:tab/>
        </w:r>
        <w:r w:rsidR="00D51D66" w:rsidRPr="00E54B51">
          <w:rPr>
            <w:rStyle w:val="Hipercze"/>
            <w:sz w:val="22"/>
            <w:szCs w:val="22"/>
          </w:rPr>
          <w:t>Measurement of operator exposure</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_Toc46415833 \h </w:instrText>
        </w:r>
        <w:r w:rsidR="00D51D66" w:rsidRPr="00E54B51">
          <w:rPr>
            <w:webHidden/>
            <w:sz w:val="22"/>
            <w:szCs w:val="22"/>
          </w:rPr>
        </w:r>
        <w:r w:rsidR="00D51D66" w:rsidRPr="00E54B51">
          <w:rPr>
            <w:webHidden/>
            <w:sz w:val="22"/>
            <w:szCs w:val="22"/>
          </w:rPr>
          <w:fldChar w:fldCharType="separate"/>
        </w:r>
        <w:r w:rsidR="003C2813">
          <w:rPr>
            <w:webHidden/>
            <w:sz w:val="22"/>
            <w:szCs w:val="22"/>
          </w:rPr>
          <w:t>12</w:t>
        </w:r>
        <w:r w:rsidR="00D51D66" w:rsidRPr="00E54B51">
          <w:rPr>
            <w:webHidden/>
            <w:sz w:val="22"/>
            <w:szCs w:val="22"/>
          </w:rPr>
          <w:fldChar w:fldCharType="end"/>
        </w:r>
      </w:hyperlink>
    </w:p>
    <w:p w14:paraId="54F00BCE" w14:textId="77777777" w:rsidR="00D51D66" w:rsidRPr="00E54B51" w:rsidRDefault="00CE1844" w:rsidP="00E54B51">
      <w:pPr>
        <w:pStyle w:val="Spistreci3"/>
        <w:rPr>
          <w:rFonts w:ascii="Calibri" w:hAnsi="Calibri"/>
          <w:sz w:val="22"/>
          <w:szCs w:val="22"/>
          <w:lang w:val="en-GB" w:eastAsia="en-GB"/>
        </w:rPr>
      </w:pPr>
      <w:hyperlink w:anchor="_Toc46415834" w:history="1">
        <w:r w:rsidR="00D51D66" w:rsidRPr="00E54B51">
          <w:rPr>
            <w:rStyle w:val="Hipercze"/>
            <w:sz w:val="22"/>
            <w:szCs w:val="22"/>
          </w:rPr>
          <w:t>6.6.3</w:t>
        </w:r>
        <w:r w:rsidR="00D51D66" w:rsidRPr="00E54B51">
          <w:rPr>
            <w:rFonts w:ascii="Calibri" w:hAnsi="Calibri"/>
            <w:sz w:val="22"/>
            <w:szCs w:val="22"/>
            <w:lang w:val="en-GB" w:eastAsia="en-GB"/>
          </w:rPr>
          <w:tab/>
        </w:r>
        <w:r w:rsidR="00D51D66" w:rsidRPr="00E54B51">
          <w:rPr>
            <w:rStyle w:val="Hipercze"/>
            <w:sz w:val="22"/>
            <w:szCs w:val="22"/>
          </w:rPr>
          <w:t>Worker exposure (KCP 7.2.3)</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_Toc46415834 \h </w:instrText>
        </w:r>
        <w:r w:rsidR="00D51D66" w:rsidRPr="00E54B51">
          <w:rPr>
            <w:webHidden/>
            <w:sz w:val="22"/>
            <w:szCs w:val="22"/>
          </w:rPr>
        </w:r>
        <w:r w:rsidR="00D51D66" w:rsidRPr="00E54B51">
          <w:rPr>
            <w:webHidden/>
            <w:sz w:val="22"/>
            <w:szCs w:val="22"/>
          </w:rPr>
          <w:fldChar w:fldCharType="separate"/>
        </w:r>
        <w:r w:rsidR="003C2813">
          <w:rPr>
            <w:webHidden/>
            <w:sz w:val="22"/>
            <w:szCs w:val="22"/>
          </w:rPr>
          <w:t>18</w:t>
        </w:r>
        <w:r w:rsidR="00D51D66" w:rsidRPr="00E54B51">
          <w:rPr>
            <w:webHidden/>
            <w:sz w:val="22"/>
            <w:szCs w:val="22"/>
          </w:rPr>
          <w:fldChar w:fldCharType="end"/>
        </w:r>
      </w:hyperlink>
    </w:p>
    <w:p w14:paraId="1801C59D" w14:textId="77777777" w:rsidR="00D51D66" w:rsidRPr="00E54B51" w:rsidRDefault="00CE1844" w:rsidP="00E54B51">
      <w:pPr>
        <w:pStyle w:val="Spistreci4"/>
        <w:rPr>
          <w:rFonts w:ascii="Calibri" w:hAnsi="Calibri"/>
          <w:sz w:val="22"/>
          <w:szCs w:val="22"/>
          <w:lang w:val="en-GB" w:eastAsia="en-GB"/>
        </w:rPr>
      </w:pPr>
      <w:hyperlink w:anchor="_Toc46415835" w:history="1">
        <w:r w:rsidR="00D51D66" w:rsidRPr="00E54B51">
          <w:rPr>
            <w:rStyle w:val="Hipercze"/>
            <w:sz w:val="22"/>
            <w:szCs w:val="22"/>
            <w:lang w:val="en-GB"/>
          </w:rPr>
          <w:t>6.6.3.1</w:t>
        </w:r>
        <w:r w:rsidR="00D51D66" w:rsidRPr="00E54B51">
          <w:rPr>
            <w:rFonts w:ascii="Calibri" w:hAnsi="Calibri"/>
            <w:sz w:val="22"/>
            <w:szCs w:val="22"/>
            <w:lang w:val="en-GB" w:eastAsia="en-GB"/>
          </w:rPr>
          <w:tab/>
        </w:r>
        <w:r w:rsidR="00D51D66" w:rsidRPr="00E54B51">
          <w:rPr>
            <w:rStyle w:val="Hipercze"/>
            <w:sz w:val="22"/>
            <w:szCs w:val="22"/>
            <w:lang w:val="en-GB"/>
          </w:rPr>
          <w:t>Estimation of worker exposure</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_Toc46415835 \h </w:instrText>
        </w:r>
        <w:r w:rsidR="00D51D66" w:rsidRPr="00E54B51">
          <w:rPr>
            <w:webHidden/>
            <w:sz w:val="22"/>
            <w:szCs w:val="22"/>
          </w:rPr>
        </w:r>
        <w:r w:rsidR="00D51D66" w:rsidRPr="00E54B51">
          <w:rPr>
            <w:webHidden/>
            <w:sz w:val="22"/>
            <w:szCs w:val="22"/>
          </w:rPr>
          <w:fldChar w:fldCharType="separate"/>
        </w:r>
        <w:r w:rsidR="003C2813">
          <w:rPr>
            <w:webHidden/>
            <w:sz w:val="22"/>
            <w:szCs w:val="22"/>
          </w:rPr>
          <w:t>18</w:t>
        </w:r>
        <w:r w:rsidR="00D51D66" w:rsidRPr="00E54B51">
          <w:rPr>
            <w:webHidden/>
            <w:sz w:val="22"/>
            <w:szCs w:val="22"/>
          </w:rPr>
          <w:fldChar w:fldCharType="end"/>
        </w:r>
      </w:hyperlink>
    </w:p>
    <w:p w14:paraId="1706E178" w14:textId="77777777" w:rsidR="00D51D66" w:rsidRPr="00E54B51" w:rsidRDefault="00CE1844" w:rsidP="00E54B51">
      <w:pPr>
        <w:pStyle w:val="Spistreci4"/>
        <w:rPr>
          <w:rFonts w:ascii="Calibri" w:hAnsi="Calibri"/>
          <w:sz w:val="22"/>
          <w:szCs w:val="22"/>
          <w:lang w:val="en-GB" w:eastAsia="en-GB"/>
        </w:rPr>
      </w:pPr>
      <w:hyperlink w:anchor="_Toc46415836" w:history="1">
        <w:r w:rsidR="00D51D66" w:rsidRPr="00E54B51">
          <w:rPr>
            <w:rStyle w:val="Hipercze"/>
            <w:sz w:val="22"/>
            <w:szCs w:val="22"/>
            <w:lang w:val="en-GB"/>
          </w:rPr>
          <w:t>6.6.3.2</w:t>
        </w:r>
        <w:r w:rsidR="00D51D66" w:rsidRPr="00E54B51">
          <w:rPr>
            <w:rFonts w:ascii="Calibri" w:hAnsi="Calibri"/>
            <w:sz w:val="22"/>
            <w:szCs w:val="22"/>
            <w:lang w:val="en-GB" w:eastAsia="en-GB"/>
          </w:rPr>
          <w:tab/>
        </w:r>
        <w:r w:rsidR="00D51D66" w:rsidRPr="00E54B51">
          <w:rPr>
            <w:rStyle w:val="Hipercze"/>
            <w:sz w:val="22"/>
            <w:szCs w:val="22"/>
            <w:lang w:val="en-GB"/>
          </w:rPr>
          <w:t>Refinement of generic DFR value (KCP 7.2)</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_Toc46415836 \h </w:instrText>
        </w:r>
        <w:r w:rsidR="00D51D66" w:rsidRPr="00E54B51">
          <w:rPr>
            <w:webHidden/>
            <w:sz w:val="22"/>
            <w:szCs w:val="22"/>
          </w:rPr>
        </w:r>
        <w:r w:rsidR="00D51D66" w:rsidRPr="00E54B51">
          <w:rPr>
            <w:webHidden/>
            <w:sz w:val="22"/>
            <w:szCs w:val="22"/>
          </w:rPr>
          <w:fldChar w:fldCharType="separate"/>
        </w:r>
        <w:r w:rsidR="003C2813">
          <w:rPr>
            <w:webHidden/>
            <w:sz w:val="22"/>
            <w:szCs w:val="22"/>
          </w:rPr>
          <w:t>19</w:t>
        </w:r>
        <w:r w:rsidR="00D51D66" w:rsidRPr="00E54B51">
          <w:rPr>
            <w:webHidden/>
            <w:sz w:val="22"/>
            <w:szCs w:val="22"/>
          </w:rPr>
          <w:fldChar w:fldCharType="end"/>
        </w:r>
      </w:hyperlink>
    </w:p>
    <w:p w14:paraId="7E046C5E" w14:textId="77777777" w:rsidR="00D51D66" w:rsidRPr="00E54B51" w:rsidRDefault="00CE1844" w:rsidP="00E54B51">
      <w:pPr>
        <w:pStyle w:val="Spistreci4"/>
        <w:rPr>
          <w:rFonts w:ascii="Calibri" w:hAnsi="Calibri"/>
          <w:sz w:val="22"/>
          <w:szCs w:val="22"/>
          <w:lang w:val="en-GB" w:eastAsia="en-GB"/>
        </w:rPr>
      </w:pPr>
      <w:hyperlink w:anchor="_Toc46415837" w:history="1">
        <w:r w:rsidR="00D51D66" w:rsidRPr="00E54B51">
          <w:rPr>
            <w:rStyle w:val="Hipercze"/>
            <w:sz w:val="22"/>
            <w:szCs w:val="22"/>
            <w:lang w:val="en-GB"/>
          </w:rPr>
          <w:t>6.6.3.3</w:t>
        </w:r>
        <w:r w:rsidR="00D51D66" w:rsidRPr="00E54B51">
          <w:rPr>
            <w:rFonts w:ascii="Calibri" w:hAnsi="Calibri"/>
            <w:sz w:val="22"/>
            <w:szCs w:val="22"/>
            <w:lang w:val="en-GB" w:eastAsia="en-GB"/>
          </w:rPr>
          <w:tab/>
        </w:r>
        <w:r w:rsidR="00D51D66" w:rsidRPr="00E54B51">
          <w:rPr>
            <w:rStyle w:val="Hipercze"/>
            <w:sz w:val="22"/>
            <w:szCs w:val="22"/>
            <w:lang w:val="en-GB"/>
          </w:rPr>
          <w:t>Measurement of worker exposure</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_Toc46415837 \h </w:instrText>
        </w:r>
        <w:r w:rsidR="00D51D66" w:rsidRPr="00E54B51">
          <w:rPr>
            <w:webHidden/>
            <w:sz w:val="22"/>
            <w:szCs w:val="22"/>
          </w:rPr>
        </w:r>
        <w:r w:rsidR="00D51D66" w:rsidRPr="00E54B51">
          <w:rPr>
            <w:webHidden/>
            <w:sz w:val="22"/>
            <w:szCs w:val="22"/>
          </w:rPr>
          <w:fldChar w:fldCharType="separate"/>
        </w:r>
        <w:r w:rsidR="003C2813">
          <w:rPr>
            <w:webHidden/>
            <w:sz w:val="22"/>
            <w:szCs w:val="22"/>
          </w:rPr>
          <w:t>20</w:t>
        </w:r>
        <w:r w:rsidR="00D51D66" w:rsidRPr="00E54B51">
          <w:rPr>
            <w:webHidden/>
            <w:sz w:val="22"/>
            <w:szCs w:val="22"/>
          </w:rPr>
          <w:fldChar w:fldCharType="end"/>
        </w:r>
      </w:hyperlink>
    </w:p>
    <w:p w14:paraId="0ABE3FB2" w14:textId="77777777" w:rsidR="00D51D66" w:rsidRPr="00E54B51" w:rsidRDefault="00CE1844" w:rsidP="00E54B51">
      <w:pPr>
        <w:pStyle w:val="Spistreci3"/>
        <w:rPr>
          <w:rFonts w:ascii="Calibri" w:hAnsi="Calibri"/>
          <w:sz w:val="22"/>
          <w:szCs w:val="22"/>
          <w:lang w:val="en-GB" w:eastAsia="en-GB"/>
        </w:rPr>
      </w:pPr>
      <w:hyperlink w:anchor="_Toc46415838" w:history="1">
        <w:r w:rsidR="00D51D66" w:rsidRPr="00E54B51">
          <w:rPr>
            <w:rStyle w:val="Hipercze"/>
            <w:sz w:val="22"/>
            <w:szCs w:val="22"/>
          </w:rPr>
          <w:t>6.6.4</w:t>
        </w:r>
        <w:r w:rsidR="00D51D66" w:rsidRPr="00E54B51">
          <w:rPr>
            <w:rFonts w:ascii="Calibri" w:hAnsi="Calibri"/>
            <w:sz w:val="22"/>
            <w:szCs w:val="22"/>
            <w:lang w:val="en-GB" w:eastAsia="en-GB"/>
          </w:rPr>
          <w:tab/>
        </w:r>
        <w:r w:rsidR="00D51D66" w:rsidRPr="00E54B51">
          <w:rPr>
            <w:rStyle w:val="Hipercze"/>
            <w:sz w:val="22"/>
            <w:szCs w:val="22"/>
          </w:rPr>
          <w:t>Resident and bystander exposure (KCP 7.2.2)</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_Toc46415838 \h </w:instrText>
        </w:r>
        <w:r w:rsidR="00D51D66" w:rsidRPr="00E54B51">
          <w:rPr>
            <w:webHidden/>
            <w:sz w:val="22"/>
            <w:szCs w:val="22"/>
          </w:rPr>
        </w:r>
        <w:r w:rsidR="00D51D66" w:rsidRPr="00E54B51">
          <w:rPr>
            <w:webHidden/>
            <w:sz w:val="22"/>
            <w:szCs w:val="22"/>
          </w:rPr>
          <w:fldChar w:fldCharType="separate"/>
        </w:r>
        <w:r w:rsidR="003C2813">
          <w:rPr>
            <w:webHidden/>
            <w:sz w:val="22"/>
            <w:szCs w:val="22"/>
          </w:rPr>
          <w:t>20</w:t>
        </w:r>
        <w:r w:rsidR="00D51D66" w:rsidRPr="00E54B51">
          <w:rPr>
            <w:webHidden/>
            <w:sz w:val="22"/>
            <w:szCs w:val="22"/>
          </w:rPr>
          <w:fldChar w:fldCharType="end"/>
        </w:r>
      </w:hyperlink>
    </w:p>
    <w:p w14:paraId="3F9E58B8" w14:textId="77777777" w:rsidR="00D51D66" w:rsidRPr="00E54B51" w:rsidRDefault="00CE1844" w:rsidP="00E54B51">
      <w:pPr>
        <w:pStyle w:val="Spistreci4"/>
        <w:rPr>
          <w:rFonts w:ascii="Calibri" w:hAnsi="Calibri"/>
          <w:sz w:val="22"/>
          <w:szCs w:val="22"/>
          <w:lang w:val="en-GB" w:eastAsia="en-GB"/>
        </w:rPr>
      </w:pPr>
      <w:hyperlink w:anchor="_Toc46415839" w:history="1">
        <w:r w:rsidR="00D51D66" w:rsidRPr="00E54B51">
          <w:rPr>
            <w:rStyle w:val="Hipercze"/>
            <w:sz w:val="22"/>
            <w:szCs w:val="22"/>
            <w:lang w:val="en-GB"/>
          </w:rPr>
          <w:t>6.6.4.1</w:t>
        </w:r>
        <w:r w:rsidR="00D51D66" w:rsidRPr="00E54B51">
          <w:rPr>
            <w:rFonts w:ascii="Calibri" w:hAnsi="Calibri"/>
            <w:sz w:val="22"/>
            <w:szCs w:val="22"/>
            <w:lang w:val="en-GB" w:eastAsia="en-GB"/>
          </w:rPr>
          <w:tab/>
        </w:r>
        <w:r w:rsidR="00D51D66" w:rsidRPr="00E54B51">
          <w:rPr>
            <w:rStyle w:val="Hipercze"/>
            <w:sz w:val="22"/>
            <w:szCs w:val="22"/>
            <w:lang w:val="en-GB"/>
          </w:rPr>
          <w:t>Estimation of resident and bystander exposure</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_Toc46415839 \h </w:instrText>
        </w:r>
        <w:r w:rsidR="00D51D66" w:rsidRPr="00E54B51">
          <w:rPr>
            <w:webHidden/>
            <w:sz w:val="22"/>
            <w:szCs w:val="22"/>
          </w:rPr>
        </w:r>
        <w:r w:rsidR="00D51D66" w:rsidRPr="00E54B51">
          <w:rPr>
            <w:webHidden/>
            <w:sz w:val="22"/>
            <w:szCs w:val="22"/>
          </w:rPr>
          <w:fldChar w:fldCharType="separate"/>
        </w:r>
        <w:r w:rsidR="003C2813">
          <w:rPr>
            <w:webHidden/>
            <w:sz w:val="22"/>
            <w:szCs w:val="22"/>
          </w:rPr>
          <w:t>20</w:t>
        </w:r>
        <w:r w:rsidR="00D51D66" w:rsidRPr="00E54B51">
          <w:rPr>
            <w:webHidden/>
            <w:sz w:val="22"/>
            <w:szCs w:val="22"/>
          </w:rPr>
          <w:fldChar w:fldCharType="end"/>
        </w:r>
      </w:hyperlink>
    </w:p>
    <w:p w14:paraId="38BE6881" w14:textId="77777777" w:rsidR="00D51D66" w:rsidRPr="00E54B51" w:rsidRDefault="00CE1844" w:rsidP="00E54B51">
      <w:pPr>
        <w:pStyle w:val="Spistreci4"/>
        <w:rPr>
          <w:rFonts w:ascii="Calibri" w:hAnsi="Calibri"/>
          <w:sz w:val="22"/>
          <w:szCs w:val="22"/>
          <w:lang w:val="en-GB" w:eastAsia="en-GB"/>
        </w:rPr>
      </w:pPr>
      <w:hyperlink w:anchor="_Toc46415840" w:history="1">
        <w:r w:rsidR="00D51D66" w:rsidRPr="00E54B51">
          <w:rPr>
            <w:rStyle w:val="Hipercze"/>
            <w:sz w:val="22"/>
            <w:szCs w:val="22"/>
            <w:lang w:val="en-GB"/>
          </w:rPr>
          <w:t>6.6.4.2</w:t>
        </w:r>
        <w:r w:rsidR="00D51D66" w:rsidRPr="00E54B51">
          <w:rPr>
            <w:rFonts w:ascii="Calibri" w:hAnsi="Calibri"/>
            <w:sz w:val="22"/>
            <w:szCs w:val="22"/>
            <w:lang w:val="en-GB" w:eastAsia="en-GB"/>
          </w:rPr>
          <w:tab/>
        </w:r>
        <w:r w:rsidR="00D51D66" w:rsidRPr="00E54B51">
          <w:rPr>
            <w:rStyle w:val="Hipercze"/>
            <w:sz w:val="22"/>
            <w:szCs w:val="22"/>
            <w:lang w:val="en-GB"/>
          </w:rPr>
          <w:t>Measurement of resident and/or bystander exposure</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_Toc46415840 \h </w:instrText>
        </w:r>
        <w:r w:rsidR="00D51D66" w:rsidRPr="00E54B51">
          <w:rPr>
            <w:webHidden/>
            <w:sz w:val="22"/>
            <w:szCs w:val="22"/>
          </w:rPr>
        </w:r>
        <w:r w:rsidR="00D51D66" w:rsidRPr="00E54B51">
          <w:rPr>
            <w:webHidden/>
            <w:sz w:val="22"/>
            <w:szCs w:val="22"/>
          </w:rPr>
          <w:fldChar w:fldCharType="separate"/>
        </w:r>
        <w:r w:rsidR="003C2813">
          <w:rPr>
            <w:webHidden/>
            <w:sz w:val="22"/>
            <w:szCs w:val="22"/>
          </w:rPr>
          <w:t>20</w:t>
        </w:r>
        <w:r w:rsidR="00D51D66" w:rsidRPr="00E54B51">
          <w:rPr>
            <w:webHidden/>
            <w:sz w:val="22"/>
            <w:szCs w:val="22"/>
          </w:rPr>
          <w:fldChar w:fldCharType="end"/>
        </w:r>
      </w:hyperlink>
    </w:p>
    <w:p w14:paraId="7BBBF8A6" w14:textId="77777777" w:rsidR="00D51D66" w:rsidRPr="00E54B51" w:rsidRDefault="00CE1844" w:rsidP="00E54B51">
      <w:pPr>
        <w:pStyle w:val="Spistreci3"/>
        <w:rPr>
          <w:rFonts w:ascii="Calibri" w:hAnsi="Calibri"/>
          <w:sz w:val="22"/>
          <w:szCs w:val="22"/>
          <w:lang w:val="en-GB" w:eastAsia="en-GB"/>
        </w:rPr>
      </w:pPr>
      <w:hyperlink w:anchor="_Toc46415841" w:history="1">
        <w:r w:rsidR="00D51D66" w:rsidRPr="00E54B51">
          <w:rPr>
            <w:rStyle w:val="Hipercze"/>
            <w:sz w:val="22"/>
            <w:szCs w:val="22"/>
          </w:rPr>
          <w:t>6.6.5</w:t>
        </w:r>
        <w:r w:rsidR="00D51D66" w:rsidRPr="00E54B51">
          <w:rPr>
            <w:rFonts w:ascii="Calibri" w:hAnsi="Calibri"/>
            <w:sz w:val="22"/>
            <w:szCs w:val="22"/>
            <w:lang w:val="en-GB" w:eastAsia="en-GB"/>
          </w:rPr>
          <w:tab/>
        </w:r>
        <w:r w:rsidR="00D51D66" w:rsidRPr="00E54B51">
          <w:rPr>
            <w:rStyle w:val="Hipercze"/>
            <w:sz w:val="22"/>
            <w:szCs w:val="22"/>
          </w:rPr>
          <w:t>Combined exposure</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_Toc46415841 \h </w:instrText>
        </w:r>
        <w:r w:rsidR="00D51D66" w:rsidRPr="00E54B51">
          <w:rPr>
            <w:webHidden/>
            <w:sz w:val="22"/>
            <w:szCs w:val="22"/>
          </w:rPr>
        </w:r>
        <w:r w:rsidR="00D51D66" w:rsidRPr="00E54B51">
          <w:rPr>
            <w:webHidden/>
            <w:sz w:val="22"/>
            <w:szCs w:val="22"/>
          </w:rPr>
          <w:fldChar w:fldCharType="separate"/>
        </w:r>
        <w:r w:rsidR="003C2813">
          <w:rPr>
            <w:webHidden/>
            <w:sz w:val="22"/>
            <w:szCs w:val="22"/>
          </w:rPr>
          <w:t>20</w:t>
        </w:r>
        <w:r w:rsidR="00D51D66" w:rsidRPr="00E54B51">
          <w:rPr>
            <w:webHidden/>
            <w:sz w:val="22"/>
            <w:szCs w:val="22"/>
          </w:rPr>
          <w:fldChar w:fldCharType="end"/>
        </w:r>
      </w:hyperlink>
    </w:p>
    <w:p w14:paraId="753EE5B2" w14:textId="77777777" w:rsidR="00D51D66" w:rsidRPr="00E54B51" w:rsidRDefault="00CE1844" w:rsidP="00E54B51">
      <w:pPr>
        <w:pStyle w:val="Spistreci1"/>
        <w:spacing w:before="0" w:after="0"/>
        <w:rPr>
          <w:rFonts w:ascii="Calibri" w:hAnsi="Calibri"/>
          <w:b w:val="0"/>
          <w:sz w:val="22"/>
          <w:szCs w:val="22"/>
          <w:lang w:val="en-GB" w:eastAsia="en-GB"/>
        </w:rPr>
      </w:pPr>
      <w:hyperlink w:anchor="_Toc46415842" w:history="1">
        <w:r w:rsidR="00D51D66" w:rsidRPr="00E54B51">
          <w:rPr>
            <w:rStyle w:val="Hipercze"/>
            <w:sz w:val="22"/>
            <w:szCs w:val="22"/>
          </w:rPr>
          <w:t>Appendix 1</w:t>
        </w:r>
        <w:r w:rsidR="00D51D66" w:rsidRPr="00E54B51">
          <w:rPr>
            <w:rFonts w:ascii="Calibri" w:hAnsi="Calibri"/>
            <w:b w:val="0"/>
            <w:sz w:val="22"/>
            <w:szCs w:val="22"/>
            <w:lang w:val="en-GB" w:eastAsia="en-GB"/>
          </w:rPr>
          <w:tab/>
        </w:r>
        <w:r w:rsidR="00D51D66" w:rsidRPr="00E54B51">
          <w:rPr>
            <w:rStyle w:val="Hipercze"/>
            <w:sz w:val="22"/>
            <w:szCs w:val="22"/>
          </w:rPr>
          <w:t>Lists of data considered in support of the evaluation</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_Toc46415842 \h </w:instrText>
        </w:r>
        <w:r w:rsidR="00D51D66" w:rsidRPr="00E54B51">
          <w:rPr>
            <w:webHidden/>
            <w:sz w:val="22"/>
            <w:szCs w:val="22"/>
          </w:rPr>
        </w:r>
        <w:r w:rsidR="00D51D66" w:rsidRPr="00E54B51">
          <w:rPr>
            <w:webHidden/>
            <w:sz w:val="22"/>
            <w:szCs w:val="22"/>
          </w:rPr>
          <w:fldChar w:fldCharType="separate"/>
        </w:r>
        <w:r w:rsidR="003C2813">
          <w:rPr>
            <w:webHidden/>
            <w:sz w:val="22"/>
            <w:szCs w:val="22"/>
          </w:rPr>
          <w:t>21</w:t>
        </w:r>
        <w:r w:rsidR="00D51D66" w:rsidRPr="00E54B51">
          <w:rPr>
            <w:webHidden/>
            <w:sz w:val="22"/>
            <w:szCs w:val="22"/>
          </w:rPr>
          <w:fldChar w:fldCharType="end"/>
        </w:r>
      </w:hyperlink>
    </w:p>
    <w:p w14:paraId="08FEE55D" w14:textId="77777777" w:rsidR="00D51D66" w:rsidRPr="00E54B51" w:rsidRDefault="00CE1844" w:rsidP="00E54B51">
      <w:pPr>
        <w:pStyle w:val="Spistreci1"/>
        <w:spacing w:before="0" w:after="0"/>
        <w:rPr>
          <w:rFonts w:ascii="Calibri" w:hAnsi="Calibri"/>
          <w:b w:val="0"/>
          <w:sz w:val="22"/>
          <w:szCs w:val="22"/>
          <w:lang w:val="en-GB" w:eastAsia="en-GB"/>
        </w:rPr>
      </w:pPr>
      <w:hyperlink w:anchor="_Toc46415843" w:history="1">
        <w:r w:rsidR="00D51D66" w:rsidRPr="00E54B51">
          <w:rPr>
            <w:rStyle w:val="Hipercze"/>
            <w:sz w:val="22"/>
            <w:szCs w:val="22"/>
          </w:rPr>
          <w:t>Appendix 2</w:t>
        </w:r>
        <w:r w:rsidR="00D51D66" w:rsidRPr="00E54B51">
          <w:rPr>
            <w:rFonts w:ascii="Calibri" w:hAnsi="Calibri"/>
            <w:b w:val="0"/>
            <w:sz w:val="22"/>
            <w:szCs w:val="22"/>
            <w:lang w:val="en-GB" w:eastAsia="en-GB"/>
          </w:rPr>
          <w:tab/>
        </w:r>
        <w:r w:rsidR="00D51D66" w:rsidRPr="00E54B51">
          <w:rPr>
            <w:rStyle w:val="Hipercze"/>
            <w:sz w:val="22"/>
            <w:szCs w:val="22"/>
          </w:rPr>
          <w:t>Detailed evaluation of the studies relied upon</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_Toc46415843 \h </w:instrText>
        </w:r>
        <w:r w:rsidR="00D51D66" w:rsidRPr="00E54B51">
          <w:rPr>
            <w:webHidden/>
            <w:sz w:val="22"/>
            <w:szCs w:val="22"/>
          </w:rPr>
        </w:r>
        <w:r w:rsidR="00D51D66" w:rsidRPr="00E54B51">
          <w:rPr>
            <w:webHidden/>
            <w:sz w:val="22"/>
            <w:szCs w:val="22"/>
          </w:rPr>
          <w:fldChar w:fldCharType="separate"/>
        </w:r>
        <w:r w:rsidR="003C2813">
          <w:rPr>
            <w:webHidden/>
            <w:sz w:val="22"/>
            <w:szCs w:val="22"/>
          </w:rPr>
          <w:t>25</w:t>
        </w:r>
        <w:r w:rsidR="00D51D66" w:rsidRPr="00E54B51">
          <w:rPr>
            <w:webHidden/>
            <w:sz w:val="22"/>
            <w:szCs w:val="22"/>
          </w:rPr>
          <w:fldChar w:fldCharType="end"/>
        </w:r>
      </w:hyperlink>
    </w:p>
    <w:p w14:paraId="35B1D277" w14:textId="77777777" w:rsidR="00D51D66" w:rsidRPr="00E54B51" w:rsidRDefault="00CE1844" w:rsidP="00E54B51">
      <w:pPr>
        <w:pStyle w:val="Spistreci2"/>
        <w:spacing w:before="0"/>
        <w:rPr>
          <w:rFonts w:ascii="Calibri" w:hAnsi="Calibri"/>
          <w:sz w:val="22"/>
          <w:lang w:val="en-GB" w:eastAsia="en-GB"/>
        </w:rPr>
      </w:pPr>
      <w:hyperlink w:anchor="_Toc46415844" w:history="1">
        <w:r w:rsidR="00D51D66" w:rsidRPr="00E54B51">
          <w:rPr>
            <w:rStyle w:val="Hipercze"/>
            <w:sz w:val="22"/>
          </w:rPr>
          <w:t>A 2.1</w:t>
        </w:r>
        <w:r w:rsidR="00D51D66" w:rsidRPr="00E54B51">
          <w:rPr>
            <w:rFonts w:ascii="Calibri" w:hAnsi="Calibri"/>
            <w:sz w:val="22"/>
            <w:lang w:val="en-GB" w:eastAsia="en-GB"/>
          </w:rPr>
          <w:tab/>
        </w:r>
        <w:r w:rsidR="00D51D66" w:rsidRPr="00E54B51">
          <w:rPr>
            <w:rStyle w:val="Hipercze"/>
            <w:sz w:val="22"/>
          </w:rPr>
          <w:t>Statement on bridging possibilities</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_Toc46415844 \h </w:instrText>
        </w:r>
        <w:r w:rsidR="00D51D66" w:rsidRPr="00E54B51">
          <w:rPr>
            <w:webHidden/>
            <w:sz w:val="22"/>
          </w:rPr>
        </w:r>
        <w:r w:rsidR="00D51D66" w:rsidRPr="00E54B51">
          <w:rPr>
            <w:webHidden/>
            <w:sz w:val="22"/>
          </w:rPr>
          <w:fldChar w:fldCharType="separate"/>
        </w:r>
        <w:r w:rsidR="003C2813">
          <w:rPr>
            <w:webHidden/>
            <w:sz w:val="22"/>
          </w:rPr>
          <w:t>25</w:t>
        </w:r>
        <w:r w:rsidR="00D51D66" w:rsidRPr="00E54B51">
          <w:rPr>
            <w:webHidden/>
            <w:sz w:val="22"/>
          </w:rPr>
          <w:fldChar w:fldCharType="end"/>
        </w:r>
      </w:hyperlink>
    </w:p>
    <w:p w14:paraId="01E3E31F" w14:textId="77777777" w:rsidR="00D51D66" w:rsidRPr="00E54B51" w:rsidRDefault="00CE1844" w:rsidP="00E54B51">
      <w:pPr>
        <w:pStyle w:val="Spistreci2"/>
        <w:spacing w:before="0"/>
        <w:rPr>
          <w:rFonts w:ascii="Calibri" w:hAnsi="Calibri"/>
          <w:sz w:val="22"/>
          <w:lang w:val="en-GB" w:eastAsia="en-GB"/>
        </w:rPr>
      </w:pPr>
      <w:hyperlink w:anchor="_Toc46415845" w:history="1">
        <w:r w:rsidR="00D51D66" w:rsidRPr="00E54B51">
          <w:rPr>
            <w:rStyle w:val="Hipercze"/>
            <w:sz w:val="22"/>
          </w:rPr>
          <w:t>A 2.2</w:t>
        </w:r>
        <w:r w:rsidR="00D51D66" w:rsidRPr="00E54B51">
          <w:rPr>
            <w:rFonts w:ascii="Calibri" w:hAnsi="Calibri"/>
            <w:sz w:val="22"/>
            <w:lang w:val="en-GB" w:eastAsia="en-GB"/>
          </w:rPr>
          <w:tab/>
        </w:r>
        <w:r w:rsidR="00D51D66" w:rsidRPr="00E54B51">
          <w:rPr>
            <w:rStyle w:val="Hipercze"/>
            <w:sz w:val="22"/>
          </w:rPr>
          <w:t>Acute oral toxicity (KCP 7.1.1)</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_Toc46415845 \h </w:instrText>
        </w:r>
        <w:r w:rsidR="00D51D66" w:rsidRPr="00E54B51">
          <w:rPr>
            <w:webHidden/>
            <w:sz w:val="22"/>
          </w:rPr>
        </w:r>
        <w:r w:rsidR="00D51D66" w:rsidRPr="00E54B51">
          <w:rPr>
            <w:webHidden/>
            <w:sz w:val="22"/>
          </w:rPr>
          <w:fldChar w:fldCharType="separate"/>
        </w:r>
        <w:r w:rsidR="003C2813">
          <w:rPr>
            <w:webHidden/>
            <w:sz w:val="22"/>
          </w:rPr>
          <w:t>25</w:t>
        </w:r>
        <w:r w:rsidR="00D51D66" w:rsidRPr="00E54B51">
          <w:rPr>
            <w:webHidden/>
            <w:sz w:val="22"/>
          </w:rPr>
          <w:fldChar w:fldCharType="end"/>
        </w:r>
      </w:hyperlink>
    </w:p>
    <w:p w14:paraId="1E8CBF1B" w14:textId="77777777" w:rsidR="00D51D66" w:rsidRPr="00E54B51" w:rsidRDefault="00CE1844" w:rsidP="00E54B51">
      <w:pPr>
        <w:pStyle w:val="Spistreci2"/>
        <w:spacing w:before="0"/>
        <w:rPr>
          <w:rFonts w:ascii="Calibri" w:hAnsi="Calibri"/>
          <w:sz w:val="22"/>
          <w:lang w:val="en-GB" w:eastAsia="en-GB"/>
        </w:rPr>
      </w:pPr>
      <w:hyperlink w:anchor="_Toc46415846" w:history="1">
        <w:r w:rsidR="00D51D66" w:rsidRPr="00E54B51">
          <w:rPr>
            <w:rStyle w:val="Hipercze"/>
            <w:sz w:val="22"/>
          </w:rPr>
          <w:t>A 2.3</w:t>
        </w:r>
        <w:r w:rsidR="00D51D66" w:rsidRPr="00E54B51">
          <w:rPr>
            <w:rFonts w:ascii="Calibri" w:hAnsi="Calibri"/>
            <w:sz w:val="22"/>
            <w:lang w:val="en-GB" w:eastAsia="en-GB"/>
          </w:rPr>
          <w:tab/>
        </w:r>
        <w:r w:rsidR="00D51D66" w:rsidRPr="00E54B51">
          <w:rPr>
            <w:rStyle w:val="Hipercze"/>
            <w:sz w:val="22"/>
          </w:rPr>
          <w:t>Acute percutaneous (dermal) toxicity (KCP 7.1.2)</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_Toc46415846 \h </w:instrText>
        </w:r>
        <w:r w:rsidR="00D51D66" w:rsidRPr="00E54B51">
          <w:rPr>
            <w:webHidden/>
            <w:sz w:val="22"/>
          </w:rPr>
        </w:r>
        <w:r w:rsidR="00D51D66" w:rsidRPr="00E54B51">
          <w:rPr>
            <w:webHidden/>
            <w:sz w:val="22"/>
          </w:rPr>
          <w:fldChar w:fldCharType="separate"/>
        </w:r>
        <w:r w:rsidR="003C2813">
          <w:rPr>
            <w:webHidden/>
            <w:sz w:val="22"/>
          </w:rPr>
          <w:t>26</w:t>
        </w:r>
        <w:r w:rsidR="00D51D66" w:rsidRPr="00E54B51">
          <w:rPr>
            <w:webHidden/>
            <w:sz w:val="22"/>
          </w:rPr>
          <w:fldChar w:fldCharType="end"/>
        </w:r>
      </w:hyperlink>
    </w:p>
    <w:p w14:paraId="188C340C" w14:textId="77777777" w:rsidR="00D51D66" w:rsidRPr="00E54B51" w:rsidRDefault="00CE1844" w:rsidP="00E54B51">
      <w:pPr>
        <w:pStyle w:val="Spistreci2"/>
        <w:spacing w:before="0"/>
        <w:rPr>
          <w:rFonts w:ascii="Calibri" w:hAnsi="Calibri"/>
          <w:sz w:val="22"/>
          <w:lang w:val="en-GB" w:eastAsia="en-GB"/>
        </w:rPr>
      </w:pPr>
      <w:hyperlink w:anchor="_Toc46415847" w:history="1">
        <w:r w:rsidR="00D51D66" w:rsidRPr="00E54B51">
          <w:rPr>
            <w:rStyle w:val="Hipercze"/>
            <w:sz w:val="22"/>
          </w:rPr>
          <w:t>A 2.4</w:t>
        </w:r>
        <w:r w:rsidR="00D51D66" w:rsidRPr="00E54B51">
          <w:rPr>
            <w:rFonts w:ascii="Calibri" w:hAnsi="Calibri"/>
            <w:sz w:val="22"/>
            <w:lang w:val="en-GB" w:eastAsia="en-GB"/>
          </w:rPr>
          <w:tab/>
        </w:r>
        <w:r w:rsidR="00D51D66" w:rsidRPr="00E54B51">
          <w:rPr>
            <w:rStyle w:val="Hipercze"/>
            <w:sz w:val="22"/>
          </w:rPr>
          <w:t>Acute inhalation toxicity (KCP 7.1.3)</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_Toc46415847 \h </w:instrText>
        </w:r>
        <w:r w:rsidR="00D51D66" w:rsidRPr="00E54B51">
          <w:rPr>
            <w:webHidden/>
            <w:sz w:val="22"/>
          </w:rPr>
        </w:r>
        <w:r w:rsidR="00D51D66" w:rsidRPr="00E54B51">
          <w:rPr>
            <w:webHidden/>
            <w:sz w:val="22"/>
          </w:rPr>
          <w:fldChar w:fldCharType="separate"/>
        </w:r>
        <w:r w:rsidR="003C2813">
          <w:rPr>
            <w:webHidden/>
            <w:sz w:val="22"/>
          </w:rPr>
          <w:t>28</w:t>
        </w:r>
        <w:r w:rsidR="00D51D66" w:rsidRPr="00E54B51">
          <w:rPr>
            <w:webHidden/>
            <w:sz w:val="22"/>
          </w:rPr>
          <w:fldChar w:fldCharType="end"/>
        </w:r>
      </w:hyperlink>
    </w:p>
    <w:p w14:paraId="55B5748B" w14:textId="77777777" w:rsidR="00D51D66" w:rsidRPr="00E54B51" w:rsidRDefault="00CE1844" w:rsidP="00E54B51">
      <w:pPr>
        <w:pStyle w:val="Spistreci2"/>
        <w:spacing w:before="0"/>
        <w:rPr>
          <w:rFonts w:ascii="Calibri" w:hAnsi="Calibri"/>
          <w:sz w:val="22"/>
          <w:lang w:val="en-GB" w:eastAsia="en-GB"/>
        </w:rPr>
      </w:pPr>
      <w:hyperlink w:anchor="_Toc46415848" w:history="1">
        <w:r w:rsidR="00D51D66" w:rsidRPr="00E54B51">
          <w:rPr>
            <w:rStyle w:val="Hipercze"/>
            <w:sz w:val="22"/>
          </w:rPr>
          <w:t>A 2.5</w:t>
        </w:r>
        <w:r w:rsidR="00D51D66" w:rsidRPr="00E54B51">
          <w:rPr>
            <w:rFonts w:ascii="Calibri" w:hAnsi="Calibri"/>
            <w:sz w:val="22"/>
            <w:lang w:val="en-GB" w:eastAsia="en-GB"/>
          </w:rPr>
          <w:tab/>
        </w:r>
        <w:r w:rsidR="00D51D66" w:rsidRPr="00E54B51">
          <w:rPr>
            <w:rStyle w:val="Hipercze"/>
            <w:sz w:val="22"/>
          </w:rPr>
          <w:t>Skin irritation (KCP 7.1.4)</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_Toc46415848 \h </w:instrText>
        </w:r>
        <w:r w:rsidR="00D51D66" w:rsidRPr="00E54B51">
          <w:rPr>
            <w:webHidden/>
            <w:sz w:val="22"/>
          </w:rPr>
        </w:r>
        <w:r w:rsidR="00D51D66" w:rsidRPr="00E54B51">
          <w:rPr>
            <w:webHidden/>
            <w:sz w:val="22"/>
          </w:rPr>
          <w:fldChar w:fldCharType="separate"/>
        </w:r>
        <w:r w:rsidR="003C2813">
          <w:rPr>
            <w:webHidden/>
            <w:sz w:val="22"/>
          </w:rPr>
          <w:t>29</w:t>
        </w:r>
        <w:r w:rsidR="00D51D66" w:rsidRPr="00E54B51">
          <w:rPr>
            <w:webHidden/>
            <w:sz w:val="22"/>
          </w:rPr>
          <w:fldChar w:fldCharType="end"/>
        </w:r>
      </w:hyperlink>
    </w:p>
    <w:p w14:paraId="2D44DD93" w14:textId="77777777" w:rsidR="00D51D66" w:rsidRPr="00E54B51" w:rsidRDefault="00CE1844" w:rsidP="00E54B51">
      <w:pPr>
        <w:pStyle w:val="Spistreci2"/>
        <w:spacing w:before="0"/>
        <w:rPr>
          <w:rFonts w:ascii="Calibri" w:hAnsi="Calibri"/>
          <w:sz w:val="22"/>
          <w:lang w:val="en-GB" w:eastAsia="en-GB"/>
        </w:rPr>
      </w:pPr>
      <w:hyperlink w:anchor="_Toc46415849" w:history="1">
        <w:r w:rsidR="00D51D66" w:rsidRPr="00E54B51">
          <w:rPr>
            <w:rStyle w:val="Hipercze"/>
            <w:sz w:val="22"/>
          </w:rPr>
          <w:t>A 2.6</w:t>
        </w:r>
        <w:r w:rsidR="00D51D66" w:rsidRPr="00E54B51">
          <w:rPr>
            <w:rFonts w:ascii="Calibri" w:hAnsi="Calibri"/>
            <w:sz w:val="22"/>
            <w:lang w:val="en-GB" w:eastAsia="en-GB"/>
          </w:rPr>
          <w:tab/>
        </w:r>
        <w:r w:rsidR="00D51D66" w:rsidRPr="00E54B51">
          <w:rPr>
            <w:rStyle w:val="Hipercze"/>
            <w:sz w:val="22"/>
          </w:rPr>
          <w:t>Eye irritation (KCP 7.1.5)</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_Toc46415849 \h </w:instrText>
        </w:r>
        <w:r w:rsidR="00D51D66" w:rsidRPr="00E54B51">
          <w:rPr>
            <w:webHidden/>
            <w:sz w:val="22"/>
          </w:rPr>
        </w:r>
        <w:r w:rsidR="00D51D66" w:rsidRPr="00E54B51">
          <w:rPr>
            <w:webHidden/>
            <w:sz w:val="22"/>
          </w:rPr>
          <w:fldChar w:fldCharType="separate"/>
        </w:r>
        <w:r w:rsidR="003C2813">
          <w:rPr>
            <w:webHidden/>
            <w:sz w:val="22"/>
          </w:rPr>
          <w:t>31</w:t>
        </w:r>
        <w:r w:rsidR="00D51D66" w:rsidRPr="00E54B51">
          <w:rPr>
            <w:webHidden/>
            <w:sz w:val="22"/>
          </w:rPr>
          <w:fldChar w:fldCharType="end"/>
        </w:r>
      </w:hyperlink>
    </w:p>
    <w:p w14:paraId="45F52B84" w14:textId="77777777" w:rsidR="00D51D66" w:rsidRPr="00E54B51" w:rsidRDefault="00CE1844" w:rsidP="00E54B51">
      <w:pPr>
        <w:pStyle w:val="Spistreci2"/>
        <w:spacing w:before="0"/>
        <w:rPr>
          <w:rFonts w:ascii="Calibri" w:hAnsi="Calibri"/>
          <w:sz w:val="22"/>
          <w:lang w:val="en-GB" w:eastAsia="en-GB"/>
        </w:rPr>
      </w:pPr>
      <w:hyperlink w:anchor="_Toc46415850" w:history="1">
        <w:r w:rsidR="00D51D66" w:rsidRPr="00E54B51">
          <w:rPr>
            <w:rStyle w:val="Hipercze"/>
            <w:sz w:val="22"/>
          </w:rPr>
          <w:t>A 2.7</w:t>
        </w:r>
        <w:r w:rsidR="00D51D66" w:rsidRPr="00E54B51">
          <w:rPr>
            <w:rFonts w:ascii="Calibri" w:hAnsi="Calibri"/>
            <w:sz w:val="22"/>
            <w:lang w:val="en-GB" w:eastAsia="en-GB"/>
          </w:rPr>
          <w:tab/>
        </w:r>
        <w:r w:rsidR="00D51D66" w:rsidRPr="00E54B51">
          <w:rPr>
            <w:rStyle w:val="Hipercze"/>
            <w:sz w:val="22"/>
          </w:rPr>
          <w:t>Skin sensitisation (KCP 7.1.6)</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_Toc46415850 \h </w:instrText>
        </w:r>
        <w:r w:rsidR="00D51D66" w:rsidRPr="00E54B51">
          <w:rPr>
            <w:webHidden/>
            <w:sz w:val="22"/>
          </w:rPr>
        </w:r>
        <w:r w:rsidR="00D51D66" w:rsidRPr="00E54B51">
          <w:rPr>
            <w:webHidden/>
            <w:sz w:val="22"/>
          </w:rPr>
          <w:fldChar w:fldCharType="separate"/>
        </w:r>
        <w:r w:rsidR="003C2813">
          <w:rPr>
            <w:webHidden/>
            <w:sz w:val="22"/>
          </w:rPr>
          <w:t>32</w:t>
        </w:r>
        <w:r w:rsidR="00D51D66" w:rsidRPr="00E54B51">
          <w:rPr>
            <w:webHidden/>
            <w:sz w:val="22"/>
          </w:rPr>
          <w:fldChar w:fldCharType="end"/>
        </w:r>
      </w:hyperlink>
    </w:p>
    <w:p w14:paraId="69933BFF" w14:textId="77777777" w:rsidR="00D51D66" w:rsidRPr="00E54B51" w:rsidRDefault="00CE1844" w:rsidP="00E54B51">
      <w:pPr>
        <w:pStyle w:val="Spistreci2"/>
        <w:spacing w:before="0"/>
        <w:rPr>
          <w:rFonts w:ascii="Calibri" w:hAnsi="Calibri"/>
          <w:sz w:val="22"/>
          <w:lang w:val="en-GB" w:eastAsia="en-GB"/>
        </w:rPr>
      </w:pPr>
      <w:hyperlink w:anchor="_Toc46415851" w:history="1">
        <w:r w:rsidR="00D51D66" w:rsidRPr="00E54B51">
          <w:rPr>
            <w:rStyle w:val="Hipercze"/>
            <w:sz w:val="22"/>
          </w:rPr>
          <w:t>A 2.8</w:t>
        </w:r>
        <w:r w:rsidR="00D51D66" w:rsidRPr="00E54B51">
          <w:rPr>
            <w:rFonts w:ascii="Calibri" w:hAnsi="Calibri"/>
            <w:sz w:val="22"/>
            <w:lang w:val="en-GB" w:eastAsia="en-GB"/>
          </w:rPr>
          <w:tab/>
        </w:r>
        <w:r w:rsidR="00D51D66" w:rsidRPr="00E54B51">
          <w:rPr>
            <w:rStyle w:val="Hipercze"/>
            <w:sz w:val="22"/>
          </w:rPr>
          <w:t>Supplementary studies for combinations of plant protection products (KCP 7.1.7)</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_Toc46415851 \h </w:instrText>
        </w:r>
        <w:r w:rsidR="00D51D66" w:rsidRPr="00E54B51">
          <w:rPr>
            <w:webHidden/>
            <w:sz w:val="22"/>
          </w:rPr>
        </w:r>
        <w:r w:rsidR="00D51D66" w:rsidRPr="00E54B51">
          <w:rPr>
            <w:webHidden/>
            <w:sz w:val="22"/>
          </w:rPr>
          <w:fldChar w:fldCharType="separate"/>
        </w:r>
        <w:r w:rsidR="003C2813">
          <w:rPr>
            <w:webHidden/>
            <w:sz w:val="22"/>
          </w:rPr>
          <w:t>34</w:t>
        </w:r>
        <w:r w:rsidR="00D51D66" w:rsidRPr="00E54B51">
          <w:rPr>
            <w:webHidden/>
            <w:sz w:val="22"/>
          </w:rPr>
          <w:fldChar w:fldCharType="end"/>
        </w:r>
      </w:hyperlink>
    </w:p>
    <w:p w14:paraId="507185B2" w14:textId="77777777" w:rsidR="00D51D66" w:rsidRPr="00E54B51" w:rsidRDefault="00CE1844" w:rsidP="00E54B51">
      <w:pPr>
        <w:pStyle w:val="Spistreci2"/>
        <w:spacing w:before="0"/>
        <w:rPr>
          <w:rFonts w:ascii="Calibri" w:hAnsi="Calibri"/>
          <w:sz w:val="22"/>
          <w:lang w:val="en-GB" w:eastAsia="en-GB"/>
        </w:rPr>
      </w:pPr>
      <w:hyperlink w:anchor="_Toc46415852" w:history="1">
        <w:r w:rsidR="00D51D66" w:rsidRPr="00E54B51">
          <w:rPr>
            <w:rStyle w:val="Hipercze"/>
            <w:sz w:val="22"/>
          </w:rPr>
          <w:t>A 2.9</w:t>
        </w:r>
        <w:r w:rsidR="00D51D66" w:rsidRPr="00E54B51">
          <w:rPr>
            <w:rFonts w:ascii="Calibri" w:hAnsi="Calibri"/>
            <w:sz w:val="22"/>
            <w:lang w:val="en-GB" w:eastAsia="en-GB"/>
          </w:rPr>
          <w:tab/>
        </w:r>
        <w:r w:rsidR="00D51D66" w:rsidRPr="00E54B51">
          <w:rPr>
            <w:rStyle w:val="Hipercze"/>
            <w:sz w:val="22"/>
          </w:rPr>
          <w:t>Data on co-formulants (KCP 7.4)</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_Toc46415852 \h </w:instrText>
        </w:r>
        <w:r w:rsidR="00D51D66" w:rsidRPr="00E54B51">
          <w:rPr>
            <w:webHidden/>
            <w:sz w:val="22"/>
          </w:rPr>
        </w:r>
        <w:r w:rsidR="00D51D66" w:rsidRPr="00E54B51">
          <w:rPr>
            <w:webHidden/>
            <w:sz w:val="22"/>
          </w:rPr>
          <w:fldChar w:fldCharType="separate"/>
        </w:r>
        <w:r w:rsidR="003C2813">
          <w:rPr>
            <w:webHidden/>
            <w:sz w:val="22"/>
          </w:rPr>
          <w:t>34</w:t>
        </w:r>
        <w:r w:rsidR="00D51D66" w:rsidRPr="00E54B51">
          <w:rPr>
            <w:webHidden/>
            <w:sz w:val="22"/>
          </w:rPr>
          <w:fldChar w:fldCharType="end"/>
        </w:r>
      </w:hyperlink>
    </w:p>
    <w:p w14:paraId="2E22D242" w14:textId="77777777" w:rsidR="00D51D66" w:rsidRPr="00E54B51" w:rsidRDefault="00CE1844" w:rsidP="00E54B51">
      <w:pPr>
        <w:pStyle w:val="Spistreci2"/>
        <w:spacing w:before="0"/>
        <w:rPr>
          <w:rFonts w:ascii="Calibri" w:hAnsi="Calibri"/>
          <w:sz w:val="22"/>
          <w:lang w:val="en-GB" w:eastAsia="en-GB"/>
        </w:rPr>
      </w:pPr>
      <w:hyperlink w:anchor="_Toc46415853" w:history="1">
        <w:r w:rsidR="00D51D66" w:rsidRPr="00E54B51">
          <w:rPr>
            <w:rStyle w:val="Hipercze"/>
            <w:sz w:val="22"/>
          </w:rPr>
          <w:t>A 2.10</w:t>
        </w:r>
        <w:r w:rsidR="00D51D66" w:rsidRPr="00E54B51">
          <w:rPr>
            <w:rFonts w:ascii="Calibri" w:hAnsi="Calibri"/>
            <w:sz w:val="22"/>
            <w:lang w:val="en-GB" w:eastAsia="en-GB"/>
          </w:rPr>
          <w:tab/>
        </w:r>
        <w:r w:rsidR="00D51D66" w:rsidRPr="00E54B51">
          <w:rPr>
            <w:rStyle w:val="Hipercze"/>
            <w:sz w:val="22"/>
          </w:rPr>
          <w:t>Studies on dermal absorption (KCP 7.3)</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_Toc46415853 \h </w:instrText>
        </w:r>
        <w:r w:rsidR="00D51D66" w:rsidRPr="00E54B51">
          <w:rPr>
            <w:webHidden/>
            <w:sz w:val="22"/>
          </w:rPr>
        </w:r>
        <w:r w:rsidR="00D51D66" w:rsidRPr="00E54B51">
          <w:rPr>
            <w:webHidden/>
            <w:sz w:val="22"/>
          </w:rPr>
          <w:fldChar w:fldCharType="separate"/>
        </w:r>
        <w:r w:rsidR="003C2813">
          <w:rPr>
            <w:webHidden/>
            <w:sz w:val="22"/>
          </w:rPr>
          <w:t>34</w:t>
        </w:r>
        <w:r w:rsidR="00D51D66" w:rsidRPr="00E54B51">
          <w:rPr>
            <w:webHidden/>
            <w:sz w:val="22"/>
          </w:rPr>
          <w:fldChar w:fldCharType="end"/>
        </w:r>
      </w:hyperlink>
    </w:p>
    <w:p w14:paraId="08E90A97" w14:textId="77777777" w:rsidR="00D51D66" w:rsidRPr="00E54B51" w:rsidRDefault="00CE1844" w:rsidP="00E54B51">
      <w:pPr>
        <w:pStyle w:val="Spistreci2"/>
        <w:spacing w:before="0"/>
        <w:rPr>
          <w:rFonts w:ascii="Calibri" w:hAnsi="Calibri"/>
          <w:sz w:val="22"/>
          <w:lang w:val="en-GB" w:eastAsia="en-GB"/>
        </w:rPr>
      </w:pPr>
      <w:hyperlink w:anchor="_Toc46415854" w:history="1">
        <w:r w:rsidR="00D51D66" w:rsidRPr="00E54B51">
          <w:rPr>
            <w:rStyle w:val="Hipercze"/>
            <w:sz w:val="22"/>
          </w:rPr>
          <w:t>A 2.11</w:t>
        </w:r>
        <w:r w:rsidR="00D51D66" w:rsidRPr="00E54B51">
          <w:rPr>
            <w:rFonts w:ascii="Calibri" w:hAnsi="Calibri"/>
            <w:sz w:val="22"/>
            <w:lang w:val="en-GB" w:eastAsia="en-GB"/>
          </w:rPr>
          <w:tab/>
        </w:r>
        <w:r w:rsidR="00D51D66" w:rsidRPr="00E54B51">
          <w:rPr>
            <w:rStyle w:val="Hipercze"/>
            <w:sz w:val="22"/>
          </w:rPr>
          <w:t>Other/Special Studies</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_Toc46415854 \h </w:instrText>
        </w:r>
        <w:r w:rsidR="00D51D66" w:rsidRPr="00E54B51">
          <w:rPr>
            <w:webHidden/>
            <w:sz w:val="22"/>
          </w:rPr>
        </w:r>
        <w:r w:rsidR="00D51D66" w:rsidRPr="00E54B51">
          <w:rPr>
            <w:webHidden/>
            <w:sz w:val="22"/>
          </w:rPr>
          <w:fldChar w:fldCharType="separate"/>
        </w:r>
        <w:r w:rsidR="003C2813">
          <w:rPr>
            <w:webHidden/>
            <w:sz w:val="22"/>
          </w:rPr>
          <w:t>37</w:t>
        </w:r>
        <w:r w:rsidR="00D51D66" w:rsidRPr="00E54B51">
          <w:rPr>
            <w:webHidden/>
            <w:sz w:val="22"/>
          </w:rPr>
          <w:fldChar w:fldCharType="end"/>
        </w:r>
      </w:hyperlink>
    </w:p>
    <w:p w14:paraId="6F4809CF" w14:textId="77777777" w:rsidR="00D51D66" w:rsidRPr="00E54B51" w:rsidRDefault="00CE1844" w:rsidP="00E54B51">
      <w:pPr>
        <w:pStyle w:val="Spistreci1"/>
        <w:spacing w:before="0" w:after="0"/>
        <w:rPr>
          <w:rFonts w:ascii="Calibri" w:hAnsi="Calibri"/>
          <w:b w:val="0"/>
          <w:sz w:val="22"/>
          <w:szCs w:val="22"/>
          <w:lang w:val="en-GB" w:eastAsia="en-GB"/>
        </w:rPr>
      </w:pPr>
      <w:hyperlink w:anchor="_Toc46415855" w:history="1">
        <w:r w:rsidR="00D51D66" w:rsidRPr="00E54B51">
          <w:rPr>
            <w:rStyle w:val="Hipercze"/>
            <w:sz w:val="22"/>
            <w:szCs w:val="22"/>
          </w:rPr>
          <w:t>Appendix 3</w:t>
        </w:r>
        <w:r w:rsidR="00D51D66" w:rsidRPr="00E54B51">
          <w:rPr>
            <w:rFonts w:ascii="Calibri" w:hAnsi="Calibri"/>
            <w:b w:val="0"/>
            <w:sz w:val="22"/>
            <w:szCs w:val="22"/>
            <w:lang w:val="en-GB" w:eastAsia="en-GB"/>
          </w:rPr>
          <w:tab/>
        </w:r>
        <w:r w:rsidR="00D51D66" w:rsidRPr="00E54B51">
          <w:rPr>
            <w:rStyle w:val="Hipercze"/>
            <w:sz w:val="22"/>
            <w:szCs w:val="22"/>
          </w:rPr>
          <w:t>Exposure calculations</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_Toc46415855 \h </w:instrText>
        </w:r>
        <w:r w:rsidR="00D51D66" w:rsidRPr="00E54B51">
          <w:rPr>
            <w:webHidden/>
            <w:sz w:val="22"/>
            <w:szCs w:val="22"/>
          </w:rPr>
        </w:r>
        <w:r w:rsidR="00D51D66" w:rsidRPr="00E54B51">
          <w:rPr>
            <w:webHidden/>
            <w:sz w:val="22"/>
            <w:szCs w:val="22"/>
          </w:rPr>
          <w:fldChar w:fldCharType="separate"/>
        </w:r>
        <w:r w:rsidR="003C2813">
          <w:rPr>
            <w:webHidden/>
            <w:sz w:val="22"/>
            <w:szCs w:val="22"/>
          </w:rPr>
          <w:t>63</w:t>
        </w:r>
        <w:r w:rsidR="00D51D66" w:rsidRPr="00E54B51">
          <w:rPr>
            <w:webHidden/>
            <w:sz w:val="22"/>
            <w:szCs w:val="22"/>
          </w:rPr>
          <w:fldChar w:fldCharType="end"/>
        </w:r>
      </w:hyperlink>
    </w:p>
    <w:p w14:paraId="39AD4AED" w14:textId="77777777" w:rsidR="00D51D66" w:rsidRPr="00E54B51" w:rsidRDefault="00CE1844" w:rsidP="00E54B51">
      <w:pPr>
        <w:pStyle w:val="Spistreci2"/>
        <w:spacing w:before="0"/>
        <w:rPr>
          <w:rFonts w:ascii="Calibri" w:hAnsi="Calibri"/>
          <w:sz w:val="22"/>
          <w:lang w:val="en-GB" w:eastAsia="en-GB"/>
        </w:rPr>
      </w:pPr>
      <w:hyperlink w:anchor="_Toc46415856" w:history="1">
        <w:r w:rsidR="00D51D66" w:rsidRPr="00E54B51">
          <w:rPr>
            <w:rStyle w:val="Hipercze"/>
            <w:sz w:val="22"/>
          </w:rPr>
          <w:t>A 3.1</w:t>
        </w:r>
        <w:r w:rsidR="00D51D66" w:rsidRPr="00E54B51">
          <w:rPr>
            <w:rFonts w:ascii="Calibri" w:hAnsi="Calibri"/>
            <w:sz w:val="22"/>
            <w:lang w:val="en-GB" w:eastAsia="en-GB"/>
          </w:rPr>
          <w:tab/>
        </w:r>
        <w:r w:rsidR="00D51D66" w:rsidRPr="00E54B51">
          <w:rPr>
            <w:rStyle w:val="Hipercze"/>
            <w:sz w:val="22"/>
          </w:rPr>
          <w:t>Operator exposure calculations (KCP 7.2.1.1)</w:t>
        </w:r>
        <w:r w:rsidR="00D51D66" w:rsidRPr="00E54B51">
          <w:rPr>
            <w:webHidden/>
            <w:sz w:val="22"/>
          </w:rPr>
          <w:tab/>
        </w:r>
        <w:r w:rsidR="00D51D66" w:rsidRPr="00E54B51">
          <w:rPr>
            <w:webHidden/>
            <w:sz w:val="22"/>
          </w:rPr>
          <w:fldChar w:fldCharType="begin"/>
        </w:r>
        <w:r w:rsidR="00D51D66" w:rsidRPr="00E54B51">
          <w:rPr>
            <w:webHidden/>
            <w:sz w:val="22"/>
          </w:rPr>
          <w:instrText xml:space="preserve"> PAGEREF _Toc46415856 \h </w:instrText>
        </w:r>
        <w:r w:rsidR="00D51D66" w:rsidRPr="00E54B51">
          <w:rPr>
            <w:webHidden/>
            <w:sz w:val="22"/>
          </w:rPr>
        </w:r>
        <w:r w:rsidR="00D51D66" w:rsidRPr="00E54B51">
          <w:rPr>
            <w:webHidden/>
            <w:sz w:val="22"/>
          </w:rPr>
          <w:fldChar w:fldCharType="separate"/>
        </w:r>
        <w:r w:rsidR="003C2813">
          <w:rPr>
            <w:webHidden/>
            <w:sz w:val="22"/>
          </w:rPr>
          <w:t>63</w:t>
        </w:r>
        <w:r w:rsidR="00D51D66" w:rsidRPr="00E54B51">
          <w:rPr>
            <w:webHidden/>
            <w:sz w:val="22"/>
          </w:rPr>
          <w:fldChar w:fldCharType="end"/>
        </w:r>
      </w:hyperlink>
    </w:p>
    <w:p w14:paraId="48204256" w14:textId="77777777" w:rsidR="00D51D66" w:rsidRPr="00E54B51" w:rsidRDefault="00CE1844" w:rsidP="00E54B51">
      <w:pPr>
        <w:pStyle w:val="Spistreci1"/>
        <w:spacing w:before="0" w:after="0"/>
        <w:rPr>
          <w:rFonts w:ascii="Calibri" w:hAnsi="Calibri"/>
          <w:b w:val="0"/>
          <w:sz w:val="22"/>
          <w:szCs w:val="22"/>
          <w:lang w:val="en-GB" w:eastAsia="en-GB"/>
        </w:rPr>
      </w:pPr>
      <w:hyperlink w:anchor="_Toc46415857" w:history="1">
        <w:r w:rsidR="00D51D66" w:rsidRPr="00E54B51">
          <w:rPr>
            <w:rStyle w:val="Hipercze"/>
            <w:sz w:val="22"/>
            <w:szCs w:val="22"/>
          </w:rPr>
          <w:t>Appendix 4</w:t>
        </w:r>
        <w:r w:rsidR="00D51D66" w:rsidRPr="00E54B51">
          <w:rPr>
            <w:rFonts w:ascii="Calibri" w:hAnsi="Calibri"/>
            <w:b w:val="0"/>
            <w:sz w:val="22"/>
            <w:szCs w:val="22"/>
            <w:lang w:val="en-GB" w:eastAsia="en-GB"/>
          </w:rPr>
          <w:tab/>
        </w:r>
        <w:r w:rsidR="00D51D66" w:rsidRPr="00E54B51">
          <w:rPr>
            <w:rStyle w:val="Hipercze"/>
            <w:sz w:val="22"/>
            <w:szCs w:val="22"/>
          </w:rPr>
          <w:t>Detailed evaluation of exposure and/or DFR studies relied upon (KCP 7.2, KCP 7.2.1.1, KCP 7.2.2.1)</w:t>
        </w:r>
        <w:r w:rsidR="00D51D66" w:rsidRPr="00E54B51">
          <w:rPr>
            <w:webHidden/>
            <w:sz w:val="22"/>
            <w:szCs w:val="22"/>
          </w:rPr>
          <w:tab/>
        </w:r>
        <w:r w:rsidR="00D51D66" w:rsidRPr="00E54B51">
          <w:rPr>
            <w:webHidden/>
            <w:sz w:val="22"/>
            <w:szCs w:val="22"/>
          </w:rPr>
          <w:fldChar w:fldCharType="begin"/>
        </w:r>
        <w:r w:rsidR="00D51D66" w:rsidRPr="00E54B51">
          <w:rPr>
            <w:webHidden/>
            <w:sz w:val="22"/>
            <w:szCs w:val="22"/>
          </w:rPr>
          <w:instrText xml:space="preserve"> PAGEREF _Toc46415857 \h </w:instrText>
        </w:r>
        <w:r w:rsidR="00D51D66" w:rsidRPr="00E54B51">
          <w:rPr>
            <w:webHidden/>
            <w:sz w:val="22"/>
            <w:szCs w:val="22"/>
          </w:rPr>
        </w:r>
        <w:r w:rsidR="00D51D66" w:rsidRPr="00E54B51">
          <w:rPr>
            <w:webHidden/>
            <w:sz w:val="22"/>
            <w:szCs w:val="22"/>
          </w:rPr>
          <w:fldChar w:fldCharType="separate"/>
        </w:r>
        <w:r w:rsidR="003C2813">
          <w:rPr>
            <w:webHidden/>
            <w:sz w:val="22"/>
            <w:szCs w:val="22"/>
          </w:rPr>
          <w:t>67</w:t>
        </w:r>
        <w:r w:rsidR="00D51D66" w:rsidRPr="00E54B51">
          <w:rPr>
            <w:webHidden/>
            <w:sz w:val="22"/>
            <w:szCs w:val="22"/>
          </w:rPr>
          <w:fldChar w:fldCharType="end"/>
        </w:r>
      </w:hyperlink>
    </w:p>
    <w:p w14:paraId="189DA7B9" w14:textId="77777777" w:rsidR="00C87689" w:rsidRPr="00B32849" w:rsidRDefault="00495F42" w:rsidP="00E54B51">
      <w:pPr>
        <w:pStyle w:val="RepStandard"/>
      </w:pPr>
      <w:r w:rsidRPr="00E54B51">
        <w:fldChar w:fldCharType="end"/>
      </w:r>
    </w:p>
    <w:p w14:paraId="73382CCF" w14:textId="77777777" w:rsidR="007000DA" w:rsidRPr="00B32849" w:rsidRDefault="007000DA" w:rsidP="002442E5">
      <w:pPr>
        <w:pStyle w:val="RepStandard"/>
        <w:sectPr w:rsidR="007000DA" w:rsidRPr="00B32849" w:rsidSect="001B7AAD">
          <w:pgSz w:w="11906" w:h="16838" w:code="9"/>
          <w:pgMar w:top="1417" w:right="1134" w:bottom="1134" w:left="1417" w:header="709" w:footer="142" w:gutter="0"/>
          <w:pgNumType w:chapSep="period"/>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4B7986" w14:paraId="7B798B78" w14:textId="77777777" w:rsidTr="000B7005">
        <w:tc>
          <w:tcPr>
            <w:tcW w:w="5000" w:type="pct"/>
            <w:shd w:val="clear" w:color="auto" w:fill="D9D9D9"/>
          </w:tcPr>
          <w:p w14:paraId="4D1C01C7" w14:textId="77777777" w:rsidR="004B7986" w:rsidRPr="000B7005" w:rsidRDefault="006313A9" w:rsidP="000B7005">
            <w:pPr>
              <w:spacing w:after="120" w:line="276" w:lineRule="auto"/>
              <w:jc w:val="both"/>
              <w:rPr>
                <w:b/>
                <w:sz w:val="20"/>
                <w:szCs w:val="20"/>
              </w:rPr>
            </w:pPr>
            <w:bookmarkStart w:id="0" w:name="_Toc328552143"/>
            <w:bookmarkStart w:id="1" w:name="_Toc332020587"/>
            <w:bookmarkStart w:id="2" w:name="_Toc332203430"/>
            <w:bookmarkStart w:id="3" w:name="_Toc332206982"/>
            <w:bookmarkStart w:id="4" w:name="_Toc332296154"/>
            <w:bookmarkStart w:id="5" w:name="_Toc336434721"/>
            <w:bookmarkStart w:id="6" w:name="_Toc397516872"/>
            <w:bookmarkStart w:id="7" w:name="_Toc398627852"/>
            <w:bookmarkStart w:id="8" w:name="_Toc399335707"/>
            <w:bookmarkStart w:id="9" w:name="_Toc399764847"/>
            <w:bookmarkStart w:id="10" w:name="_Toc412562639"/>
            <w:bookmarkStart w:id="11" w:name="_Toc412562716"/>
            <w:bookmarkStart w:id="12" w:name="_Toc413662708"/>
            <w:bookmarkStart w:id="13" w:name="_Toc413673565"/>
            <w:bookmarkStart w:id="14" w:name="_Toc413673663"/>
            <w:bookmarkStart w:id="15" w:name="_Toc413673734"/>
            <w:bookmarkStart w:id="16" w:name="_Toc413928633"/>
            <w:bookmarkStart w:id="17" w:name="_Toc413936247"/>
            <w:bookmarkStart w:id="18" w:name="_Toc413937958"/>
            <w:bookmarkStart w:id="19" w:name="_Toc414026685"/>
            <w:bookmarkStart w:id="20" w:name="_Toc414974064"/>
            <w:bookmarkStart w:id="21" w:name="_Toc450900938"/>
            <w:bookmarkStart w:id="22" w:name="_Toc450920604"/>
            <w:bookmarkStart w:id="23" w:name="_Toc450923725"/>
            <w:bookmarkStart w:id="24" w:name="_Toc454460958"/>
            <w:bookmarkStart w:id="25" w:name="_Toc454462794"/>
            <w:bookmarkStart w:id="26" w:name="_Toc46415821"/>
            <w:r>
              <w:rPr>
                <w:b/>
                <w:sz w:val="20"/>
                <w:szCs w:val="20"/>
              </w:rPr>
              <w:lastRenderedPageBreak/>
              <w:t>General c</w:t>
            </w:r>
            <w:r w:rsidR="004B7986" w:rsidRPr="000B7005">
              <w:rPr>
                <w:b/>
                <w:sz w:val="20"/>
                <w:szCs w:val="20"/>
              </w:rPr>
              <w:t>omments of ZRMS:</w:t>
            </w:r>
          </w:p>
          <w:p w14:paraId="467CFD71" w14:textId="77777777" w:rsidR="00881803" w:rsidRPr="00881803" w:rsidRDefault="00881803" w:rsidP="00881803">
            <w:pPr>
              <w:jc w:val="both"/>
              <w:rPr>
                <w:sz w:val="20"/>
                <w:szCs w:val="20"/>
                <w:lang w:val="en-GB"/>
              </w:rPr>
            </w:pPr>
            <w:r w:rsidRPr="00881803">
              <w:rPr>
                <w:sz w:val="20"/>
                <w:szCs w:val="20"/>
              </w:rPr>
              <w:t xml:space="preserve">This dossier has been prepared to support the zonal registration of the product </w:t>
            </w:r>
            <w:r w:rsidRPr="00881803">
              <w:rPr>
                <w:sz w:val="20"/>
                <w:szCs w:val="20"/>
                <w:lang w:val="en-GB"/>
              </w:rPr>
              <w:t xml:space="preserve">A17960B / </w:t>
            </w:r>
            <w:proofErr w:type="spellStart"/>
            <w:r w:rsidRPr="00881803">
              <w:rPr>
                <w:sz w:val="20"/>
                <w:szCs w:val="20"/>
                <w:lang w:val="en-GB"/>
              </w:rPr>
              <w:t>Fortenza</w:t>
            </w:r>
            <w:proofErr w:type="spellEnd"/>
            <w:r>
              <w:rPr>
                <w:sz w:val="20"/>
                <w:szCs w:val="20"/>
              </w:rPr>
              <w:t>.</w:t>
            </w:r>
            <w:r w:rsidRPr="00881803">
              <w:rPr>
                <w:sz w:val="20"/>
                <w:szCs w:val="20"/>
              </w:rPr>
              <w:t xml:space="preserve"> Product contains cyantraniliprole to be used as insecticide FS (Flowable concentrate for seed treatment). Mentioned above document summarizes the data related to the toxicological studies and exposure data for the plant protection product </w:t>
            </w:r>
            <w:r w:rsidRPr="00881803">
              <w:rPr>
                <w:sz w:val="20"/>
                <w:szCs w:val="20"/>
                <w:lang w:val="en-GB"/>
              </w:rPr>
              <w:t xml:space="preserve">A17960B / </w:t>
            </w:r>
            <w:proofErr w:type="spellStart"/>
            <w:r w:rsidRPr="00881803">
              <w:rPr>
                <w:sz w:val="20"/>
                <w:szCs w:val="20"/>
                <w:lang w:val="en-GB"/>
              </w:rPr>
              <w:t>Fortenza</w:t>
            </w:r>
            <w:proofErr w:type="spellEnd"/>
            <w:r w:rsidRPr="00881803">
              <w:rPr>
                <w:sz w:val="20"/>
                <w:szCs w:val="20"/>
                <w:lang w:val="en-GB"/>
              </w:rPr>
              <w:t>.</w:t>
            </w:r>
          </w:p>
          <w:p w14:paraId="4413C333" w14:textId="77777777" w:rsidR="00881803" w:rsidRPr="00881803" w:rsidRDefault="00881803" w:rsidP="00881803">
            <w:pPr>
              <w:jc w:val="both"/>
              <w:rPr>
                <w:sz w:val="20"/>
                <w:szCs w:val="20"/>
              </w:rPr>
            </w:pPr>
            <w:r w:rsidRPr="00881803">
              <w:rPr>
                <w:sz w:val="20"/>
                <w:szCs w:val="20"/>
                <w:lang w:val="en-GB"/>
              </w:rPr>
              <w:t xml:space="preserve">Acute toxicity studies for A17960B were not evaluated as part of the EU review of the active ingredient. A17960B containing 600.0 g/L cyantraniliprole has a low toxicity in respect to acute oral, inhalation and dermal toxicity. The product is neither irritant to the skin or eye of rabbits, nor a skin sensitizer (guinea pig; Buehler x9 applications). </w:t>
            </w:r>
            <w:r w:rsidRPr="00881803">
              <w:rPr>
                <w:sz w:val="20"/>
                <w:szCs w:val="20"/>
              </w:rPr>
              <w:t xml:space="preserve">Taking into account all submitted data, </w:t>
            </w:r>
            <w:r w:rsidRPr="00881803">
              <w:rPr>
                <w:sz w:val="20"/>
                <w:szCs w:val="20"/>
                <w:lang w:val="en-GB"/>
              </w:rPr>
              <w:t>A17960B</w:t>
            </w:r>
            <w:r w:rsidRPr="00881803">
              <w:rPr>
                <w:sz w:val="20"/>
                <w:szCs w:val="20"/>
              </w:rPr>
              <w:t xml:space="preserve"> does not meet the criteria for classification and labeling for acute toxicity according to the CLP Regulation 1172/2008. </w:t>
            </w:r>
          </w:p>
          <w:p w14:paraId="45344BA0" w14:textId="77777777" w:rsidR="00881803" w:rsidRPr="00881803" w:rsidRDefault="00881803" w:rsidP="00881803">
            <w:pPr>
              <w:jc w:val="both"/>
              <w:rPr>
                <w:sz w:val="20"/>
                <w:szCs w:val="20"/>
                <w:lang w:val="en-GB"/>
              </w:rPr>
            </w:pPr>
            <w:r w:rsidRPr="00881803">
              <w:rPr>
                <w:sz w:val="20"/>
                <w:szCs w:val="20"/>
              </w:rPr>
              <w:t>There are no proposals for cyantraniliprole classification have been done by the EFSA and ECHA.</w:t>
            </w:r>
          </w:p>
          <w:p w14:paraId="024619A3" w14:textId="77777777" w:rsidR="00881803" w:rsidRPr="00881803" w:rsidRDefault="00881803" w:rsidP="00881803">
            <w:pPr>
              <w:jc w:val="both"/>
              <w:rPr>
                <w:sz w:val="20"/>
                <w:szCs w:val="20"/>
                <w:lang w:val="en-GB"/>
              </w:rPr>
            </w:pPr>
            <w:r w:rsidRPr="00881803">
              <w:rPr>
                <w:sz w:val="20"/>
                <w:szCs w:val="20"/>
              </w:rPr>
              <w:t xml:space="preserve">Additional studies has been submitted by the APPL regarding </w:t>
            </w:r>
            <w:r w:rsidRPr="00881803">
              <w:rPr>
                <w:sz w:val="20"/>
                <w:szCs w:val="20"/>
                <w:lang w:val="en-GB"/>
              </w:rPr>
              <w:t xml:space="preserve">insufficient toxicological data for ground water metabolite IN-M2G98 (recognized during the peer review carried out by the RMS UK; see EFSA Journal 2014;12(9):3814) to conclude on reference values (data gap): Repeated-Dose Oral Toxicity 28-Day Feeding Study in Rats and Acute Oral Toxicity Study in Rats. </w:t>
            </w:r>
          </w:p>
          <w:p w14:paraId="565233E4" w14:textId="77777777" w:rsidR="00881803" w:rsidRPr="00881803" w:rsidRDefault="00881803" w:rsidP="00881803">
            <w:pPr>
              <w:jc w:val="both"/>
              <w:rPr>
                <w:sz w:val="20"/>
                <w:szCs w:val="20"/>
              </w:rPr>
            </w:pPr>
            <w:r w:rsidRPr="00881803">
              <w:rPr>
                <w:sz w:val="20"/>
                <w:szCs w:val="20"/>
                <w:lang w:val="en-GB"/>
              </w:rPr>
              <w:t xml:space="preserve">For detail information considering evaluation of the studies relied upon (toxicity properties) refer our comments in Appendix 2 to this </w:t>
            </w:r>
            <w:proofErr w:type="spellStart"/>
            <w:r w:rsidRPr="00881803">
              <w:rPr>
                <w:sz w:val="20"/>
                <w:szCs w:val="20"/>
                <w:lang w:val="en-GB"/>
              </w:rPr>
              <w:t>dRR</w:t>
            </w:r>
            <w:proofErr w:type="spellEnd"/>
            <w:r w:rsidRPr="00881803">
              <w:rPr>
                <w:sz w:val="20"/>
                <w:szCs w:val="20"/>
              </w:rPr>
              <w:t>.</w:t>
            </w:r>
          </w:p>
          <w:p w14:paraId="2A9D9C15" w14:textId="6735CBC5" w:rsidR="004B7986" w:rsidRDefault="00881803" w:rsidP="00881803">
            <w:pPr>
              <w:pStyle w:val="Nagwek1"/>
              <w:numPr>
                <w:ilvl w:val="0"/>
                <w:numId w:val="0"/>
              </w:numPr>
              <w:spacing w:before="0" w:after="0"/>
            </w:pPr>
            <w:r w:rsidRPr="00881803">
              <w:rPr>
                <w:rFonts w:eastAsia="Times New Roman"/>
                <w:b w:val="0"/>
                <w:bCs w:val="0"/>
                <w:sz w:val="20"/>
                <w:szCs w:val="20"/>
                <w:lang w:val="en-US"/>
              </w:rPr>
              <w:t xml:space="preserve">Exposure assessment to the active substances A17960B based on the Seed-TROPEX Model assuming personal protective equipment is worn during seed treatment is exceeds 100% of the AOEL.  Higher tier refinements (monitoring studies; </w:t>
            </w:r>
            <w:proofErr w:type="spellStart"/>
            <w:r w:rsidR="00CE1844">
              <w:rPr>
                <w:rFonts w:eastAsia="Times New Roman"/>
                <w:b w:val="0"/>
                <w:bCs w:val="0"/>
                <w:sz w:val="20"/>
                <w:szCs w:val="20"/>
                <w:lang w:val="en-US"/>
              </w:rPr>
              <w:t>Xxxxxxx</w:t>
            </w:r>
            <w:proofErr w:type="spellEnd"/>
            <w:r w:rsidRPr="00881803">
              <w:rPr>
                <w:rFonts w:eastAsia="Times New Roman"/>
                <w:b w:val="0"/>
                <w:bCs w:val="0"/>
                <w:sz w:val="20"/>
                <w:szCs w:val="20"/>
                <w:lang w:val="en-US"/>
              </w:rPr>
              <w:t>, 2009 and 2015) have been applied to demonstrate acceptable risk assessments for seed treatment. Based on the inputs from this refinements study, exposure to the cyantraniliprole present in A17960B is predict to be acceptable during seed treatment (see Critical use Table 6.1-4) with the use of the following PPE: Standard long workwear, gloves when handling product and contaminated surfaces and in addition an impermeable coverall (Tyvek) during cleaning.</w:t>
            </w:r>
          </w:p>
        </w:tc>
      </w:tr>
    </w:tbl>
    <w:p w14:paraId="00E8837E" w14:textId="77777777" w:rsidR="00C81348" w:rsidRPr="00B32849" w:rsidRDefault="00C81348" w:rsidP="00E54B51">
      <w:pPr>
        <w:pStyle w:val="Nagwek1"/>
        <w:spacing w:before="240" w:after="120"/>
        <w:ind w:left="1418" w:hanging="1418"/>
      </w:pPr>
      <w:r w:rsidRPr="00B32849">
        <w:t>Mammalian Toxicology (KCP 7)</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30926DA" w14:textId="77777777" w:rsidR="00C81348" w:rsidRPr="00B32849" w:rsidRDefault="00C81348" w:rsidP="00E54B51">
      <w:pPr>
        <w:pStyle w:val="Nagwek2"/>
        <w:spacing w:before="240" w:after="120"/>
        <w:ind w:left="1418" w:hanging="1418"/>
      </w:pPr>
      <w:bookmarkStart w:id="27" w:name="_Toc328552144"/>
      <w:bookmarkStart w:id="28" w:name="_Toc332020588"/>
      <w:bookmarkStart w:id="29" w:name="_Toc332203431"/>
      <w:bookmarkStart w:id="30" w:name="_Toc332206983"/>
      <w:bookmarkStart w:id="31" w:name="_Toc332296155"/>
      <w:bookmarkStart w:id="32" w:name="_Toc336434722"/>
      <w:bookmarkStart w:id="33" w:name="_Toc397516873"/>
      <w:bookmarkStart w:id="34" w:name="_Toc398627853"/>
      <w:bookmarkStart w:id="35" w:name="_Toc399335708"/>
      <w:bookmarkStart w:id="36" w:name="_Toc399764848"/>
      <w:bookmarkStart w:id="37" w:name="_Toc412562640"/>
      <w:bookmarkStart w:id="38" w:name="_Toc412562717"/>
      <w:bookmarkStart w:id="39" w:name="_Toc413662709"/>
      <w:bookmarkStart w:id="40" w:name="_Toc413673566"/>
      <w:bookmarkStart w:id="41" w:name="_Toc413673664"/>
      <w:bookmarkStart w:id="42" w:name="_Toc413673735"/>
      <w:bookmarkStart w:id="43" w:name="_Toc413928634"/>
      <w:bookmarkStart w:id="44" w:name="_Toc413936248"/>
      <w:bookmarkStart w:id="45" w:name="_Toc413937959"/>
      <w:bookmarkStart w:id="46" w:name="_Toc414026686"/>
      <w:bookmarkStart w:id="47" w:name="_Toc414974065"/>
      <w:bookmarkStart w:id="48" w:name="_Toc450900939"/>
      <w:bookmarkStart w:id="49" w:name="_Toc450920605"/>
      <w:bookmarkStart w:id="50" w:name="_Toc450923726"/>
      <w:bookmarkStart w:id="51" w:name="_Toc454460959"/>
      <w:bookmarkStart w:id="52" w:name="_Toc454462795"/>
      <w:bookmarkStart w:id="53" w:name="_Toc46415822"/>
      <w:r w:rsidRPr="00B32849">
        <w:t>Summary</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41246E3C" w14:textId="77777777" w:rsidR="00C81348" w:rsidRPr="00E54B51" w:rsidRDefault="00C81348" w:rsidP="00E54B51">
      <w:pPr>
        <w:pStyle w:val="RepLabel"/>
        <w:spacing w:before="0" w:after="0"/>
        <w:rPr>
          <w:sz w:val="20"/>
          <w:szCs w:val="20"/>
        </w:rPr>
      </w:pPr>
      <w:bookmarkStart w:id="54" w:name="_Ref325720970"/>
      <w:r w:rsidRPr="00E54B51">
        <w:rPr>
          <w:sz w:val="20"/>
          <w:szCs w:val="20"/>
        </w:rPr>
        <w:t>Table </w:t>
      </w:r>
      <w:r w:rsidR="001F20EF" w:rsidRPr="00E54B51">
        <w:rPr>
          <w:sz w:val="20"/>
          <w:szCs w:val="20"/>
        </w:rPr>
        <w:fldChar w:fldCharType="begin"/>
      </w:r>
      <w:r w:rsidR="001F20EF" w:rsidRPr="00E54B51">
        <w:rPr>
          <w:sz w:val="20"/>
          <w:szCs w:val="20"/>
        </w:rPr>
        <w:instrText xml:space="preserve"> STYLEREF 2 \s </w:instrText>
      </w:r>
      <w:r w:rsidR="001F20EF" w:rsidRPr="00E54B51">
        <w:rPr>
          <w:sz w:val="20"/>
          <w:szCs w:val="20"/>
        </w:rPr>
        <w:fldChar w:fldCharType="separate"/>
      </w:r>
      <w:r w:rsidR="003C2813">
        <w:rPr>
          <w:noProof/>
          <w:sz w:val="20"/>
          <w:szCs w:val="20"/>
        </w:rPr>
        <w:t>6.1</w:t>
      </w:r>
      <w:r w:rsidR="001F20EF" w:rsidRPr="00E54B51">
        <w:rPr>
          <w:sz w:val="20"/>
          <w:szCs w:val="20"/>
        </w:rPr>
        <w:fldChar w:fldCharType="end"/>
      </w:r>
      <w:r w:rsidR="001F20EF" w:rsidRPr="00E54B51">
        <w:rPr>
          <w:sz w:val="20"/>
          <w:szCs w:val="20"/>
        </w:rPr>
        <w:noBreakHyphen/>
      </w:r>
      <w:r w:rsidR="001F20EF" w:rsidRPr="00E54B51">
        <w:rPr>
          <w:sz w:val="20"/>
          <w:szCs w:val="20"/>
        </w:rPr>
        <w:fldChar w:fldCharType="begin"/>
      </w:r>
      <w:r w:rsidR="001F20EF" w:rsidRPr="00E54B51">
        <w:rPr>
          <w:sz w:val="20"/>
          <w:szCs w:val="20"/>
        </w:rPr>
        <w:instrText xml:space="preserve"> SEQ Table \* ARABIC \s 2 </w:instrText>
      </w:r>
      <w:r w:rsidR="001F20EF" w:rsidRPr="00E54B51">
        <w:rPr>
          <w:sz w:val="20"/>
          <w:szCs w:val="20"/>
        </w:rPr>
        <w:fldChar w:fldCharType="separate"/>
      </w:r>
      <w:r w:rsidR="003C2813">
        <w:rPr>
          <w:noProof/>
          <w:sz w:val="20"/>
          <w:szCs w:val="20"/>
        </w:rPr>
        <w:t>1</w:t>
      </w:r>
      <w:r w:rsidR="001F20EF" w:rsidRPr="00E54B51">
        <w:rPr>
          <w:sz w:val="20"/>
          <w:szCs w:val="20"/>
        </w:rPr>
        <w:fldChar w:fldCharType="end"/>
      </w:r>
      <w:bookmarkEnd w:id="54"/>
      <w:r w:rsidRPr="00E54B51">
        <w:rPr>
          <w:sz w:val="20"/>
          <w:szCs w:val="20"/>
        </w:rPr>
        <w:t>:</w:t>
      </w:r>
      <w:r w:rsidRPr="00E54B51">
        <w:rPr>
          <w:sz w:val="20"/>
          <w:szCs w:val="20"/>
        </w:rPr>
        <w:tab/>
        <w:t xml:space="preserve">Information on </w:t>
      </w:r>
      <w:r w:rsidR="00905E62" w:rsidRPr="00E54B51">
        <w:rPr>
          <w:sz w:val="20"/>
          <w:szCs w:val="20"/>
        </w:rPr>
        <w:t>A17960B</w:t>
      </w:r>
      <w:r w:rsidR="00B3459F" w:rsidRPr="00E54B51">
        <w:rPr>
          <w:sz w:val="20"/>
          <w:szCs w:val="20"/>
        </w:rPr>
        <w:t>/</w:t>
      </w:r>
      <w:proofErr w:type="spellStart"/>
      <w:r w:rsidR="00905E62" w:rsidRPr="00E54B51">
        <w:rPr>
          <w:sz w:val="20"/>
          <w:szCs w:val="20"/>
        </w:rPr>
        <w:t>Fortenza</w:t>
      </w:r>
      <w:proofErr w:type="spellEnd"/>
      <w:r w:rsidR="00905E62" w:rsidRPr="00E54B51">
        <w:rPr>
          <w:sz w:val="20"/>
          <w:szCs w:val="20"/>
        </w:rPr>
        <w:t xml:space="preserve"> </w:t>
      </w:r>
      <w:r w:rsidR="00B3459F" w:rsidRPr="00E54B51">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4"/>
        <w:gridCol w:w="4794"/>
      </w:tblGrid>
      <w:tr w:rsidR="00C81348" w:rsidRPr="00E54B51" w14:paraId="5CBE4F8A" w14:textId="77777777" w:rsidTr="003E4694">
        <w:tc>
          <w:tcPr>
            <w:tcW w:w="2436" w:type="pct"/>
          </w:tcPr>
          <w:p w14:paraId="2DA5CE89" w14:textId="77777777" w:rsidR="00C81348" w:rsidRPr="00E54B51" w:rsidRDefault="00C81348" w:rsidP="00B766E8">
            <w:pPr>
              <w:pStyle w:val="RepTable"/>
              <w:rPr>
                <w:sz w:val="18"/>
                <w:szCs w:val="18"/>
              </w:rPr>
            </w:pPr>
            <w:r w:rsidRPr="00E54B51">
              <w:rPr>
                <w:sz w:val="18"/>
                <w:szCs w:val="18"/>
              </w:rPr>
              <w:t>Product name and code</w:t>
            </w:r>
          </w:p>
        </w:tc>
        <w:tc>
          <w:tcPr>
            <w:tcW w:w="2564" w:type="pct"/>
          </w:tcPr>
          <w:p w14:paraId="4CF13656" w14:textId="77777777" w:rsidR="00C81348" w:rsidRPr="00E54B51" w:rsidRDefault="00905E62" w:rsidP="00B766E8">
            <w:pPr>
              <w:pStyle w:val="RepTable"/>
              <w:rPr>
                <w:sz w:val="18"/>
                <w:szCs w:val="18"/>
              </w:rPr>
            </w:pPr>
            <w:r w:rsidRPr="00E54B51">
              <w:rPr>
                <w:sz w:val="18"/>
                <w:szCs w:val="18"/>
              </w:rPr>
              <w:t>A17960B</w:t>
            </w:r>
            <w:r w:rsidR="00B3459F" w:rsidRPr="00E54B51">
              <w:rPr>
                <w:sz w:val="18"/>
                <w:szCs w:val="18"/>
              </w:rPr>
              <w:t>/</w:t>
            </w:r>
            <w:r w:rsidRPr="00E54B51">
              <w:rPr>
                <w:sz w:val="18"/>
                <w:szCs w:val="18"/>
              </w:rPr>
              <w:t xml:space="preserve">Fortenza </w:t>
            </w:r>
          </w:p>
        </w:tc>
      </w:tr>
      <w:tr w:rsidR="00B3459F" w:rsidRPr="00E54B51" w14:paraId="6F742BC8" w14:textId="77777777" w:rsidTr="003E4694">
        <w:tc>
          <w:tcPr>
            <w:tcW w:w="2436" w:type="pct"/>
          </w:tcPr>
          <w:p w14:paraId="0BFE5A38" w14:textId="77777777" w:rsidR="00B3459F" w:rsidRPr="00E54B51" w:rsidRDefault="00B3459F" w:rsidP="00B3459F">
            <w:pPr>
              <w:pStyle w:val="RepTable"/>
              <w:rPr>
                <w:sz w:val="18"/>
                <w:szCs w:val="18"/>
              </w:rPr>
            </w:pPr>
            <w:r w:rsidRPr="00E54B51">
              <w:rPr>
                <w:sz w:val="18"/>
                <w:szCs w:val="18"/>
              </w:rPr>
              <w:t>Formulation type</w:t>
            </w:r>
          </w:p>
        </w:tc>
        <w:tc>
          <w:tcPr>
            <w:tcW w:w="2564" w:type="pct"/>
          </w:tcPr>
          <w:p w14:paraId="37D7DE33" w14:textId="77777777" w:rsidR="00B3459F" w:rsidRPr="00E54B51" w:rsidRDefault="000E3CAE" w:rsidP="00B3459F">
            <w:pPr>
              <w:pStyle w:val="RepTable"/>
              <w:rPr>
                <w:sz w:val="18"/>
                <w:szCs w:val="18"/>
                <w:highlight w:val="yellow"/>
              </w:rPr>
            </w:pPr>
            <w:r w:rsidRPr="00E54B51">
              <w:rPr>
                <w:sz w:val="18"/>
                <w:szCs w:val="18"/>
              </w:rPr>
              <w:t>FS (Flowable concentrate for seed treatment)</w:t>
            </w:r>
          </w:p>
        </w:tc>
      </w:tr>
      <w:tr w:rsidR="00B3459F" w:rsidRPr="00E54B51" w14:paraId="67DB4561" w14:textId="77777777" w:rsidTr="003E4694">
        <w:tc>
          <w:tcPr>
            <w:tcW w:w="2436" w:type="pct"/>
          </w:tcPr>
          <w:p w14:paraId="56C08F04" w14:textId="77777777" w:rsidR="00B3459F" w:rsidRPr="00E54B51" w:rsidRDefault="00B3459F" w:rsidP="00B3459F">
            <w:pPr>
              <w:pStyle w:val="RepTable"/>
              <w:rPr>
                <w:sz w:val="18"/>
                <w:szCs w:val="18"/>
              </w:rPr>
            </w:pPr>
            <w:r w:rsidRPr="00E54B51">
              <w:rPr>
                <w:sz w:val="18"/>
                <w:szCs w:val="18"/>
              </w:rPr>
              <w:t>Active substance(s) (incl. content)</w:t>
            </w:r>
          </w:p>
        </w:tc>
        <w:tc>
          <w:tcPr>
            <w:tcW w:w="2564" w:type="pct"/>
          </w:tcPr>
          <w:p w14:paraId="343B73EE" w14:textId="77777777" w:rsidR="00B3459F" w:rsidRPr="00E54B51" w:rsidRDefault="000E3CAE" w:rsidP="000E3CAE">
            <w:pPr>
              <w:pStyle w:val="RepTable"/>
              <w:jc w:val="both"/>
              <w:rPr>
                <w:sz w:val="18"/>
                <w:szCs w:val="18"/>
                <w:highlight w:val="yellow"/>
              </w:rPr>
            </w:pPr>
            <w:r w:rsidRPr="00E54B51">
              <w:rPr>
                <w:sz w:val="18"/>
                <w:szCs w:val="18"/>
              </w:rPr>
              <w:t>Cyantraniliprole</w:t>
            </w:r>
            <w:r w:rsidR="00B3459F" w:rsidRPr="00E54B51">
              <w:rPr>
                <w:sz w:val="18"/>
                <w:szCs w:val="18"/>
              </w:rPr>
              <w:t xml:space="preserve">; </w:t>
            </w:r>
            <w:r w:rsidRPr="00E54B51">
              <w:rPr>
                <w:sz w:val="18"/>
                <w:szCs w:val="18"/>
              </w:rPr>
              <w:t>600</w:t>
            </w:r>
            <w:r w:rsidR="00B3459F" w:rsidRPr="00E54B51">
              <w:rPr>
                <w:sz w:val="18"/>
                <w:szCs w:val="18"/>
              </w:rPr>
              <w:t>g/L</w:t>
            </w:r>
          </w:p>
        </w:tc>
      </w:tr>
      <w:tr w:rsidR="00B3459F" w:rsidRPr="00E54B51" w14:paraId="58341C16" w14:textId="77777777" w:rsidTr="003E4694">
        <w:tc>
          <w:tcPr>
            <w:tcW w:w="2436" w:type="pct"/>
          </w:tcPr>
          <w:p w14:paraId="620184DC" w14:textId="77777777" w:rsidR="00B3459F" w:rsidRPr="00E54B51" w:rsidRDefault="00B3459F" w:rsidP="00B3459F">
            <w:pPr>
              <w:pStyle w:val="RepTable"/>
              <w:rPr>
                <w:sz w:val="18"/>
                <w:szCs w:val="18"/>
              </w:rPr>
            </w:pPr>
            <w:r w:rsidRPr="00E54B51">
              <w:rPr>
                <w:sz w:val="18"/>
                <w:szCs w:val="18"/>
              </w:rPr>
              <w:t>Function</w:t>
            </w:r>
          </w:p>
        </w:tc>
        <w:tc>
          <w:tcPr>
            <w:tcW w:w="2564" w:type="pct"/>
          </w:tcPr>
          <w:p w14:paraId="6F52D7F7" w14:textId="77777777" w:rsidR="00B3459F" w:rsidRPr="00E54B51" w:rsidRDefault="00B710BF" w:rsidP="00B710BF">
            <w:pPr>
              <w:pStyle w:val="RepTable"/>
              <w:rPr>
                <w:sz w:val="18"/>
                <w:szCs w:val="18"/>
                <w:highlight w:val="yellow"/>
              </w:rPr>
            </w:pPr>
            <w:r w:rsidRPr="00E54B51">
              <w:rPr>
                <w:sz w:val="18"/>
                <w:szCs w:val="18"/>
              </w:rPr>
              <w:t>I</w:t>
            </w:r>
            <w:r w:rsidR="00B3459F" w:rsidRPr="00E54B51">
              <w:rPr>
                <w:sz w:val="18"/>
                <w:szCs w:val="18"/>
              </w:rPr>
              <w:t>nsecticide</w:t>
            </w:r>
          </w:p>
        </w:tc>
      </w:tr>
      <w:tr w:rsidR="00B3459F" w:rsidRPr="00E54B51" w14:paraId="6B4C1074" w14:textId="77777777" w:rsidTr="003E4694">
        <w:tc>
          <w:tcPr>
            <w:tcW w:w="2436" w:type="pct"/>
          </w:tcPr>
          <w:p w14:paraId="62264D7C" w14:textId="77777777" w:rsidR="00B3459F" w:rsidRPr="00E54B51" w:rsidRDefault="00B3459F" w:rsidP="00B3459F">
            <w:pPr>
              <w:pStyle w:val="RepTable"/>
              <w:rPr>
                <w:sz w:val="18"/>
                <w:szCs w:val="18"/>
              </w:rPr>
            </w:pPr>
            <w:r w:rsidRPr="00E54B51">
              <w:rPr>
                <w:sz w:val="18"/>
                <w:szCs w:val="18"/>
              </w:rPr>
              <w:t>Product already evaluated as the ‘representative formulation’ during the approval of the active substance(s)</w:t>
            </w:r>
          </w:p>
        </w:tc>
        <w:tc>
          <w:tcPr>
            <w:tcW w:w="2564" w:type="pct"/>
          </w:tcPr>
          <w:p w14:paraId="7277718D" w14:textId="77777777" w:rsidR="00B3459F" w:rsidRPr="00E54B51" w:rsidRDefault="00B3459F" w:rsidP="00B3459F">
            <w:pPr>
              <w:pStyle w:val="RepTable"/>
              <w:rPr>
                <w:sz w:val="18"/>
                <w:szCs w:val="18"/>
              </w:rPr>
            </w:pPr>
            <w:r w:rsidRPr="00E54B51">
              <w:rPr>
                <w:sz w:val="18"/>
                <w:szCs w:val="18"/>
              </w:rPr>
              <w:t>No</w:t>
            </w:r>
          </w:p>
        </w:tc>
      </w:tr>
      <w:tr w:rsidR="00C81348" w:rsidRPr="00E54B51" w14:paraId="19D24463" w14:textId="77777777" w:rsidTr="003E4694">
        <w:tc>
          <w:tcPr>
            <w:tcW w:w="2436" w:type="pct"/>
          </w:tcPr>
          <w:p w14:paraId="60201113" w14:textId="77777777" w:rsidR="00C81348" w:rsidRPr="00E54B51" w:rsidRDefault="00C81348" w:rsidP="00B766E8">
            <w:pPr>
              <w:pStyle w:val="RepTable"/>
              <w:rPr>
                <w:sz w:val="18"/>
                <w:szCs w:val="18"/>
              </w:rPr>
            </w:pPr>
            <w:r w:rsidRPr="00E54B51">
              <w:rPr>
                <w:sz w:val="18"/>
                <w:szCs w:val="18"/>
              </w:rPr>
              <w:t>Product previously evaluated in another MS according to Uniform Principles</w:t>
            </w:r>
          </w:p>
        </w:tc>
        <w:tc>
          <w:tcPr>
            <w:tcW w:w="2564" w:type="pct"/>
          </w:tcPr>
          <w:p w14:paraId="493BE523" w14:textId="77777777" w:rsidR="00C81348" w:rsidRPr="00E54B51" w:rsidRDefault="003257BF" w:rsidP="00775A1E">
            <w:pPr>
              <w:pStyle w:val="RepTable"/>
              <w:rPr>
                <w:sz w:val="18"/>
                <w:szCs w:val="18"/>
                <w:highlight w:val="yellow"/>
              </w:rPr>
            </w:pPr>
            <w:r w:rsidRPr="00E54B51">
              <w:rPr>
                <w:sz w:val="18"/>
                <w:szCs w:val="18"/>
              </w:rPr>
              <w:t>No</w:t>
            </w:r>
          </w:p>
        </w:tc>
      </w:tr>
    </w:tbl>
    <w:p w14:paraId="3296472F" w14:textId="77777777" w:rsidR="00C81348" w:rsidRPr="00B32849" w:rsidRDefault="00B766E8" w:rsidP="00E54B51">
      <w:pPr>
        <w:pStyle w:val="RepTableFootnote"/>
        <w:jc w:val="both"/>
        <w:rPr>
          <w:lang w:val="en-GB"/>
        </w:rPr>
      </w:pPr>
      <w:r w:rsidRPr="00B32849">
        <w:rPr>
          <w:lang w:val="en-GB"/>
        </w:rPr>
        <w:t>*</w:t>
      </w:r>
      <w:r w:rsidRPr="00B32849">
        <w:rPr>
          <w:lang w:val="en-GB"/>
        </w:rPr>
        <w:tab/>
      </w:r>
      <w:r w:rsidR="00C81348" w:rsidRPr="00B32849">
        <w:rPr>
          <w:lang w:val="en-GB"/>
        </w:rPr>
        <w:t xml:space="preserve">Information on the detailed composition </w:t>
      </w:r>
      <w:r w:rsidR="00C81348" w:rsidRPr="00642013">
        <w:rPr>
          <w:lang w:val="en-GB"/>
        </w:rPr>
        <w:t xml:space="preserve">of </w:t>
      </w:r>
      <w:r w:rsidR="00905E62" w:rsidRPr="00642013">
        <w:rPr>
          <w:lang w:val="en-GB"/>
        </w:rPr>
        <w:t>A17960B</w:t>
      </w:r>
      <w:r w:rsidR="00B3459F" w:rsidRPr="00642013">
        <w:rPr>
          <w:lang w:val="en-GB"/>
        </w:rPr>
        <w:t>/</w:t>
      </w:r>
      <w:r w:rsidR="00905E62" w:rsidRPr="00642013">
        <w:rPr>
          <w:lang w:val="en-GB"/>
        </w:rPr>
        <w:t xml:space="preserve">Fortenza </w:t>
      </w:r>
      <w:r w:rsidR="00C81348" w:rsidRPr="00642013">
        <w:rPr>
          <w:lang w:val="en-GB"/>
        </w:rPr>
        <w:t>can</w:t>
      </w:r>
      <w:r w:rsidR="00C81348" w:rsidRPr="00B32849">
        <w:rPr>
          <w:lang w:val="en-GB"/>
        </w:rPr>
        <w:t xml:space="preserve"> be found in the confidential dRR Part C.</w:t>
      </w:r>
    </w:p>
    <w:p w14:paraId="4A3598E9" w14:textId="77777777" w:rsidR="00C81348" w:rsidRPr="00B32849" w:rsidRDefault="00C81348" w:rsidP="00C81348">
      <w:pPr>
        <w:rPr>
          <w:lang w:val="en-GB"/>
        </w:rPr>
      </w:pPr>
    </w:p>
    <w:p w14:paraId="0537FD63" w14:textId="77777777" w:rsidR="00C81348" w:rsidRPr="00B32849" w:rsidRDefault="00C81348" w:rsidP="00C81348">
      <w:pPr>
        <w:pStyle w:val="RepNewPart"/>
        <w:keepNext w:val="0"/>
        <w:keepLines w:val="0"/>
        <w:widowControl/>
        <w:spacing w:before="0" w:after="0"/>
        <w:outlineLvl w:val="9"/>
      </w:pPr>
      <w:r w:rsidRPr="00B32849">
        <w:t>Justified proposals for classification and labelling</w:t>
      </w:r>
    </w:p>
    <w:p w14:paraId="5000712B" w14:textId="77777777" w:rsidR="00C81348" w:rsidRPr="00B32849" w:rsidRDefault="00C81348" w:rsidP="00C81348">
      <w:pPr>
        <w:pStyle w:val="RepStandard"/>
      </w:pPr>
    </w:p>
    <w:p w14:paraId="3C024CEC" w14:textId="77777777" w:rsidR="00C81348" w:rsidRDefault="00C81348" w:rsidP="00C81348">
      <w:pPr>
        <w:pStyle w:val="RepStandard"/>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preparation:</w:t>
      </w:r>
    </w:p>
    <w:p w14:paraId="3F4DCC75" w14:textId="77777777" w:rsidR="00E54B51" w:rsidRPr="00B32849" w:rsidRDefault="00E54B51" w:rsidP="00C81348">
      <w:pPr>
        <w:pStyle w:val="RepStandard"/>
      </w:pPr>
    </w:p>
    <w:p w14:paraId="26A96C5D" w14:textId="77777777" w:rsidR="00C81348" w:rsidRPr="00E54B51" w:rsidRDefault="00C81348" w:rsidP="00E54B51">
      <w:pPr>
        <w:pStyle w:val="RepLabel"/>
        <w:spacing w:before="0" w:after="0"/>
        <w:jc w:val="both"/>
        <w:rPr>
          <w:sz w:val="20"/>
          <w:szCs w:val="20"/>
        </w:rPr>
      </w:pPr>
      <w:r w:rsidRPr="00E54B51">
        <w:rPr>
          <w:sz w:val="20"/>
          <w:szCs w:val="20"/>
        </w:rPr>
        <w:lastRenderedPageBreak/>
        <w:t>Table </w:t>
      </w:r>
      <w:r w:rsidR="001F20EF" w:rsidRPr="00E54B51">
        <w:rPr>
          <w:sz w:val="20"/>
          <w:szCs w:val="20"/>
        </w:rPr>
        <w:fldChar w:fldCharType="begin"/>
      </w:r>
      <w:r w:rsidR="001F20EF" w:rsidRPr="00E54B51">
        <w:rPr>
          <w:sz w:val="20"/>
          <w:szCs w:val="20"/>
        </w:rPr>
        <w:instrText xml:space="preserve"> STYLEREF 2 \s </w:instrText>
      </w:r>
      <w:r w:rsidR="001F20EF" w:rsidRPr="00E54B51">
        <w:rPr>
          <w:sz w:val="20"/>
          <w:szCs w:val="20"/>
        </w:rPr>
        <w:fldChar w:fldCharType="separate"/>
      </w:r>
      <w:r w:rsidR="003C2813">
        <w:rPr>
          <w:noProof/>
          <w:sz w:val="20"/>
          <w:szCs w:val="20"/>
        </w:rPr>
        <w:t>6.1</w:t>
      </w:r>
      <w:r w:rsidR="001F20EF" w:rsidRPr="00E54B51">
        <w:rPr>
          <w:sz w:val="20"/>
          <w:szCs w:val="20"/>
        </w:rPr>
        <w:fldChar w:fldCharType="end"/>
      </w:r>
      <w:r w:rsidR="001F20EF" w:rsidRPr="00E54B51">
        <w:rPr>
          <w:sz w:val="20"/>
          <w:szCs w:val="20"/>
        </w:rPr>
        <w:noBreakHyphen/>
      </w:r>
      <w:r w:rsidR="001F20EF" w:rsidRPr="00E54B51">
        <w:rPr>
          <w:sz w:val="20"/>
          <w:szCs w:val="20"/>
        </w:rPr>
        <w:fldChar w:fldCharType="begin"/>
      </w:r>
      <w:r w:rsidR="001F20EF" w:rsidRPr="00E54B51">
        <w:rPr>
          <w:sz w:val="20"/>
          <w:szCs w:val="20"/>
        </w:rPr>
        <w:instrText xml:space="preserve"> SEQ Table \* ARABIC \s 2 </w:instrText>
      </w:r>
      <w:r w:rsidR="001F20EF" w:rsidRPr="00E54B51">
        <w:rPr>
          <w:sz w:val="20"/>
          <w:szCs w:val="20"/>
        </w:rPr>
        <w:fldChar w:fldCharType="separate"/>
      </w:r>
      <w:r w:rsidR="003C2813">
        <w:rPr>
          <w:noProof/>
          <w:sz w:val="20"/>
          <w:szCs w:val="20"/>
        </w:rPr>
        <w:t>2</w:t>
      </w:r>
      <w:r w:rsidR="001F20EF" w:rsidRPr="00E54B51">
        <w:rPr>
          <w:sz w:val="20"/>
          <w:szCs w:val="20"/>
        </w:rPr>
        <w:fldChar w:fldCharType="end"/>
      </w:r>
      <w:r w:rsidRPr="00E54B51">
        <w:rPr>
          <w:sz w:val="20"/>
          <w:szCs w:val="20"/>
        </w:rPr>
        <w:t>:</w:t>
      </w:r>
      <w:r w:rsidRPr="00E54B51">
        <w:rPr>
          <w:sz w:val="20"/>
          <w:szCs w:val="20"/>
        </w:rPr>
        <w:tab/>
        <w:t xml:space="preserve">Justified proposals for classification and labelling for </w:t>
      </w:r>
      <w:r w:rsidR="00905E62" w:rsidRPr="00E54B51">
        <w:rPr>
          <w:sz w:val="20"/>
          <w:szCs w:val="20"/>
        </w:rPr>
        <w:t>A17960B</w:t>
      </w:r>
      <w:r w:rsidR="00B3459F" w:rsidRPr="00E54B51">
        <w:rPr>
          <w:sz w:val="20"/>
          <w:szCs w:val="20"/>
        </w:rPr>
        <w:t>/</w:t>
      </w:r>
      <w:proofErr w:type="spellStart"/>
      <w:r w:rsidR="00905E62" w:rsidRPr="00E54B51">
        <w:rPr>
          <w:sz w:val="20"/>
          <w:szCs w:val="20"/>
        </w:rPr>
        <w:t>Fortenza</w:t>
      </w:r>
      <w:proofErr w:type="spellEnd"/>
      <w:r w:rsidR="00905E62" w:rsidRPr="00E54B51">
        <w:rPr>
          <w:sz w:val="20"/>
          <w:szCs w:val="20"/>
        </w:rPr>
        <w:t xml:space="preserve"> </w:t>
      </w:r>
      <w:r w:rsidR="00B766E8" w:rsidRPr="00E54B51">
        <w:rPr>
          <w:sz w:val="20"/>
          <w:szCs w:val="20"/>
        </w:rPr>
        <w:t>according to Regulation (EC) No 1272/2008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2"/>
        <w:gridCol w:w="6536"/>
      </w:tblGrid>
      <w:tr w:rsidR="00B3459F" w:rsidRPr="00E54B51" w14:paraId="2D2E42A8" w14:textId="77777777" w:rsidTr="003E4694">
        <w:tc>
          <w:tcPr>
            <w:tcW w:w="1504" w:type="pct"/>
          </w:tcPr>
          <w:p w14:paraId="4CAEE6AE" w14:textId="77777777" w:rsidR="00B3459F" w:rsidRPr="00E54B51" w:rsidRDefault="00B3459F" w:rsidP="00905E62">
            <w:pPr>
              <w:pStyle w:val="RepTable"/>
              <w:keepNext/>
              <w:rPr>
                <w:sz w:val="18"/>
                <w:szCs w:val="18"/>
              </w:rPr>
            </w:pPr>
            <w:r w:rsidRPr="00E54B51">
              <w:rPr>
                <w:sz w:val="18"/>
                <w:szCs w:val="18"/>
              </w:rPr>
              <w:t>Hazard class(es), categories</w:t>
            </w:r>
          </w:p>
        </w:tc>
        <w:tc>
          <w:tcPr>
            <w:tcW w:w="3496" w:type="pct"/>
          </w:tcPr>
          <w:p w14:paraId="6CD47235" w14:textId="77777777" w:rsidR="00B3459F" w:rsidRPr="00E54B51" w:rsidRDefault="00B710BF" w:rsidP="00905E62">
            <w:pPr>
              <w:pStyle w:val="RepTable"/>
              <w:keepNext/>
              <w:tabs>
                <w:tab w:val="left" w:pos="720"/>
              </w:tabs>
              <w:rPr>
                <w:sz w:val="18"/>
                <w:szCs w:val="18"/>
              </w:rPr>
            </w:pPr>
            <w:r w:rsidRPr="00E54B51">
              <w:rPr>
                <w:sz w:val="18"/>
                <w:szCs w:val="18"/>
              </w:rPr>
              <w:t>n/a</w:t>
            </w:r>
          </w:p>
        </w:tc>
      </w:tr>
      <w:tr w:rsidR="00B3459F" w:rsidRPr="00E54B51" w14:paraId="094BB9C6" w14:textId="77777777" w:rsidTr="003E4694">
        <w:tc>
          <w:tcPr>
            <w:tcW w:w="1504" w:type="pct"/>
          </w:tcPr>
          <w:p w14:paraId="62BFF3FB" w14:textId="77777777" w:rsidR="00B3459F" w:rsidRPr="00E54B51" w:rsidRDefault="00B3459F" w:rsidP="00905E62">
            <w:pPr>
              <w:pStyle w:val="RepTable"/>
              <w:keepNext/>
              <w:rPr>
                <w:sz w:val="18"/>
                <w:szCs w:val="18"/>
              </w:rPr>
            </w:pPr>
            <w:r w:rsidRPr="00E54B51">
              <w:rPr>
                <w:sz w:val="18"/>
                <w:szCs w:val="18"/>
              </w:rPr>
              <w:t>Hazard pictograms or Code(s) for hazard pictogram(s)</w:t>
            </w:r>
          </w:p>
        </w:tc>
        <w:tc>
          <w:tcPr>
            <w:tcW w:w="3496" w:type="pct"/>
          </w:tcPr>
          <w:p w14:paraId="78FFD2ED" w14:textId="77777777" w:rsidR="00B3459F" w:rsidRPr="00E54B51" w:rsidRDefault="00B710BF" w:rsidP="00905E62">
            <w:pPr>
              <w:pStyle w:val="RepTable"/>
              <w:keepNext/>
              <w:tabs>
                <w:tab w:val="left" w:pos="720"/>
              </w:tabs>
              <w:rPr>
                <w:sz w:val="18"/>
                <w:szCs w:val="18"/>
              </w:rPr>
            </w:pPr>
            <w:r w:rsidRPr="00E54B51">
              <w:rPr>
                <w:sz w:val="18"/>
                <w:szCs w:val="18"/>
              </w:rPr>
              <w:t>n/a</w:t>
            </w:r>
          </w:p>
        </w:tc>
      </w:tr>
      <w:tr w:rsidR="00B3459F" w:rsidRPr="00E54B51" w14:paraId="49E3FD70" w14:textId="77777777" w:rsidTr="003E4694">
        <w:tc>
          <w:tcPr>
            <w:tcW w:w="1504" w:type="pct"/>
          </w:tcPr>
          <w:p w14:paraId="39229528" w14:textId="77777777" w:rsidR="00B3459F" w:rsidRPr="00E54B51" w:rsidRDefault="00B3459F" w:rsidP="00905E62">
            <w:pPr>
              <w:pStyle w:val="RepTable"/>
              <w:keepNext/>
              <w:rPr>
                <w:sz w:val="18"/>
                <w:szCs w:val="18"/>
              </w:rPr>
            </w:pPr>
            <w:r w:rsidRPr="00E54B51">
              <w:rPr>
                <w:sz w:val="18"/>
                <w:szCs w:val="18"/>
              </w:rPr>
              <w:t>Signal word</w:t>
            </w:r>
          </w:p>
        </w:tc>
        <w:tc>
          <w:tcPr>
            <w:tcW w:w="3496" w:type="pct"/>
          </w:tcPr>
          <w:p w14:paraId="7EC0EA28" w14:textId="77777777" w:rsidR="00B3459F" w:rsidRPr="00E54B51" w:rsidRDefault="00B710BF" w:rsidP="00905E62">
            <w:pPr>
              <w:pStyle w:val="RepTable"/>
              <w:keepNext/>
              <w:tabs>
                <w:tab w:val="left" w:pos="720"/>
              </w:tabs>
              <w:rPr>
                <w:sz w:val="18"/>
                <w:szCs w:val="18"/>
              </w:rPr>
            </w:pPr>
            <w:r w:rsidRPr="00E54B51">
              <w:rPr>
                <w:sz w:val="18"/>
                <w:szCs w:val="18"/>
              </w:rPr>
              <w:t>n/a</w:t>
            </w:r>
          </w:p>
        </w:tc>
      </w:tr>
      <w:tr w:rsidR="00B3459F" w:rsidRPr="00E54B51" w14:paraId="3050C03E" w14:textId="77777777" w:rsidTr="003E4694">
        <w:tc>
          <w:tcPr>
            <w:tcW w:w="1504" w:type="pct"/>
          </w:tcPr>
          <w:p w14:paraId="4A7E83BC" w14:textId="77777777" w:rsidR="00B3459F" w:rsidRPr="00E54B51" w:rsidRDefault="00B3459F" w:rsidP="00905E62">
            <w:pPr>
              <w:pStyle w:val="RepTable"/>
              <w:keepNext/>
              <w:rPr>
                <w:sz w:val="18"/>
                <w:szCs w:val="18"/>
              </w:rPr>
            </w:pPr>
            <w:r w:rsidRPr="00E54B51">
              <w:rPr>
                <w:sz w:val="18"/>
                <w:szCs w:val="18"/>
              </w:rPr>
              <w:t>Hazard statement(s)</w:t>
            </w:r>
          </w:p>
        </w:tc>
        <w:tc>
          <w:tcPr>
            <w:tcW w:w="3496" w:type="pct"/>
          </w:tcPr>
          <w:p w14:paraId="72909929" w14:textId="77777777" w:rsidR="00B3459F" w:rsidRPr="00E54B51" w:rsidRDefault="00B710BF" w:rsidP="00905E62">
            <w:pPr>
              <w:pStyle w:val="RepTable"/>
              <w:keepNext/>
              <w:tabs>
                <w:tab w:val="left" w:pos="720"/>
              </w:tabs>
              <w:rPr>
                <w:sz w:val="18"/>
                <w:szCs w:val="18"/>
              </w:rPr>
            </w:pPr>
            <w:r w:rsidRPr="00E54B51">
              <w:rPr>
                <w:sz w:val="18"/>
                <w:szCs w:val="18"/>
              </w:rPr>
              <w:t>n/a</w:t>
            </w:r>
          </w:p>
        </w:tc>
      </w:tr>
      <w:tr w:rsidR="00B3459F" w:rsidRPr="00E54B51" w14:paraId="6477809B" w14:textId="77777777" w:rsidTr="003E4694">
        <w:tc>
          <w:tcPr>
            <w:tcW w:w="1504" w:type="pct"/>
          </w:tcPr>
          <w:p w14:paraId="24EBD83A" w14:textId="77777777" w:rsidR="00B3459F" w:rsidRPr="00E54B51" w:rsidRDefault="00B3459F" w:rsidP="00905E62">
            <w:pPr>
              <w:pStyle w:val="RepTable"/>
              <w:keepNext/>
              <w:rPr>
                <w:sz w:val="18"/>
                <w:szCs w:val="18"/>
              </w:rPr>
            </w:pPr>
            <w:r w:rsidRPr="00E54B51">
              <w:rPr>
                <w:sz w:val="18"/>
                <w:szCs w:val="18"/>
              </w:rPr>
              <w:t>Precautionary statement(s)</w:t>
            </w:r>
          </w:p>
        </w:tc>
        <w:tc>
          <w:tcPr>
            <w:tcW w:w="3496" w:type="pct"/>
          </w:tcPr>
          <w:p w14:paraId="06D2EA69" w14:textId="77777777" w:rsidR="00B3459F" w:rsidRPr="00E54B51" w:rsidRDefault="00B710BF" w:rsidP="00905E62">
            <w:pPr>
              <w:pStyle w:val="RepTable"/>
              <w:keepNext/>
              <w:tabs>
                <w:tab w:val="left" w:pos="720"/>
              </w:tabs>
              <w:rPr>
                <w:sz w:val="18"/>
                <w:szCs w:val="18"/>
                <w:highlight w:val="yellow"/>
              </w:rPr>
            </w:pPr>
            <w:r w:rsidRPr="00E54B51">
              <w:rPr>
                <w:sz w:val="18"/>
                <w:szCs w:val="18"/>
              </w:rPr>
              <w:t>n/a</w:t>
            </w:r>
          </w:p>
        </w:tc>
      </w:tr>
      <w:tr w:rsidR="00B3459F" w:rsidRPr="00E54B51" w14:paraId="4D974C4E" w14:textId="77777777" w:rsidTr="003E4694">
        <w:tc>
          <w:tcPr>
            <w:tcW w:w="1504" w:type="pct"/>
          </w:tcPr>
          <w:p w14:paraId="578D9891" w14:textId="77777777" w:rsidR="00B3459F" w:rsidRPr="00E54B51" w:rsidRDefault="00B3459F" w:rsidP="00905E62">
            <w:pPr>
              <w:pStyle w:val="RepTable"/>
              <w:keepNext/>
              <w:rPr>
                <w:sz w:val="18"/>
                <w:szCs w:val="18"/>
              </w:rPr>
            </w:pPr>
            <w:r w:rsidRPr="00E54B51">
              <w:rPr>
                <w:sz w:val="18"/>
                <w:szCs w:val="18"/>
              </w:rPr>
              <w:t>Additional labelling phrases</w:t>
            </w:r>
          </w:p>
        </w:tc>
        <w:tc>
          <w:tcPr>
            <w:tcW w:w="3496" w:type="pct"/>
          </w:tcPr>
          <w:p w14:paraId="6E22DFD8" w14:textId="77777777" w:rsidR="003E4694" w:rsidRPr="00E54B51" w:rsidRDefault="003E4694" w:rsidP="003E4694">
            <w:pPr>
              <w:pStyle w:val="RepTable"/>
              <w:keepNext/>
              <w:tabs>
                <w:tab w:val="left" w:pos="720"/>
              </w:tabs>
              <w:rPr>
                <w:sz w:val="18"/>
                <w:szCs w:val="18"/>
              </w:rPr>
            </w:pPr>
            <w:r w:rsidRPr="00E54B51">
              <w:rPr>
                <w:sz w:val="18"/>
                <w:szCs w:val="18"/>
              </w:rPr>
              <w:t>EUH208 Contains 1,2-benzisothiazol-3-one.</w:t>
            </w:r>
          </w:p>
          <w:p w14:paraId="4AF25442" w14:textId="77777777" w:rsidR="00B3459F" w:rsidRPr="00E54B51" w:rsidRDefault="003E4694" w:rsidP="003E4694">
            <w:pPr>
              <w:pStyle w:val="RepTable"/>
              <w:keepNext/>
              <w:tabs>
                <w:tab w:val="left" w:pos="720"/>
              </w:tabs>
              <w:rPr>
                <w:sz w:val="18"/>
                <w:szCs w:val="18"/>
              </w:rPr>
            </w:pPr>
            <w:r w:rsidRPr="00E54B51">
              <w:rPr>
                <w:sz w:val="18"/>
                <w:szCs w:val="18"/>
              </w:rPr>
              <w:t>May produce an allergic reaction.</w:t>
            </w:r>
          </w:p>
        </w:tc>
      </w:tr>
    </w:tbl>
    <w:p w14:paraId="40572E7E" w14:textId="77777777" w:rsidR="00E54B51" w:rsidRDefault="00E54B51" w:rsidP="00E54B51">
      <w:pPr>
        <w:pStyle w:val="RepLabel"/>
        <w:spacing w:before="0" w:after="0"/>
        <w:rPr>
          <w:sz w:val="20"/>
          <w:szCs w:val="20"/>
        </w:rPr>
      </w:pPr>
      <w:bookmarkStart w:id="55" w:name="_Ref413433911"/>
    </w:p>
    <w:p w14:paraId="6B9F6FA9" w14:textId="77777777" w:rsidR="00B766E8" w:rsidRPr="00E54B51" w:rsidRDefault="00B766E8" w:rsidP="00E54B51">
      <w:pPr>
        <w:pStyle w:val="RepLabel"/>
        <w:spacing w:before="0" w:after="0"/>
        <w:jc w:val="both"/>
        <w:rPr>
          <w:sz w:val="20"/>
          <w:szCs w:val="20"/>
        </w:rPr>
      </w:pPr>
      <w:r w:rsidRPr="00E54B51">
        <w:rPr>
          <w:sz w:val="20"/>
          <w:szCs w:val="20"/>
        </w:rPr>
        <w:t>Table </w:t>
      </w:r>
      <w:r w:rsidR="001F20EF" w:rsidRPr="00E54B51">
        <w:rPr>
          <w:sz w:val="20"/>
          <w:szCs w:val="20"/>
        </w:rPr>
        <w:fldChar w:fldCharType="begin"/>
      </w:r>
      <w:r w:rsidR="001F20EF" w:rsidRPr="00E54B51">
        <w:rPr>
          <w:sz w:val="20"/>
          <w:szCs w:val="20"/>
        </w:rPr>
        <w:instrText xml:space="preserve"> STYLEREF 2 \s </w:instrText>
      </w:r>
      <w:r w:rsidR="001F20EF" w:rsidRPr="00E54B51">
        <w:rPr>
          <w:sz w:val="20"/>
          <w:szCs w:val="20"/>
        </w:rPr>
        <w:fldChar w:fldCharType="separate"/>
      </w:r>
      <w:r w:rsidR="003C2813">
        <w:rPr>
          <w:noProof/>
          <w:sz w:val="20"/>
          <w:szCs w:val="20"/>
        </w:rPr>
        <w:t>6.1</w:t>
      </w:r>
      <w:r w:rsidR="001F20EF" w:rsidRPr="00E54B51">
        <w:rPr>
          <w:sz w:val="20"/>
          <w:szCs w:val="20"/>
        </w:rPr>
        <w:fldChar w:fldCharType="end"/>
      </w:r>
      <w:r w:rsidR="001F20EF" w:rsidRPr="00E54B51">
        <w:rPr>
          <w:sz w:val="20"/>
          <w:szCs w:val="20"/>
        </w:rPr>
        <w:noBreakHyphen/>
      </w:r>
      <w:r w:rsidR="001F20EF" w:rsidRPr="00E54B51">
        <w:rPr>
          <w:sz w:val="20"/>
          <w:szCs w:val="20"/>
        </w:rPr>
        <w:fldChar w:fldCharType="begin"/>
      </w:r>
      <w:r w:rsidR="001F20EF" w:rsidRPr="00E54B51">
        <w:rPr>
          <w:sz w:val="20"/>
          <w:szCs w:val="20"/>
        </w:rPr>
        <w:instrText xml:space="preserve"> SEQ Table \* ARABIC \s 2 </w:instrText>
      </w:r>
      <w:r w:rsidR="001F20EF" w:rsidRPr="00E54B51">
        <w:rPr>
          <w:sz w:val="20"/>
          <w:szCs w:val="20"/>
        </w:rPr>
        <w:fldChar w:fldCharType="separate"/>
      </w:r>
      <w:r w:rsidR="003C2813">
        <w:rPr>
          <w:noProof/>
          <w:sz w:val="20"/>
          <w:szCs w:val="20"/>
        </w:rPr>
        <w:t>3</w:t>
      </w:r>
      <w:r w:rsidR="001F20EF" w:rsidRPr="00E54B51">
        <w:rPr>
          <w:sz w:val="20"/>
          <w:szCs w:val="20"/>
        </w:rPr>
        <w:fldChar w:fldCharType="end"/>
      </w:r>
      <w:bookmarkEnd w:id="55"/>
      <w:r w:rsidRPr="00E54B51">
        <w:rPr>
          <w:sz w:val="20"/>
          <w:szCs w:val="20"/>
        </w:rPr>
        <w:t>:</w:t>
      </w:r>
      <w:r w:rsidRPr="00E54B51">
        <w:rPr>
          <w:sz w:val="20"/>
          <w:szCs w:val="20"/>
        </w:rPr>
        <w:tab/>
        <w:t xml:space="preserve">Summary of risk assessment for operators, workers, </w:t>
      </w:r>
      <w:r w:rsidR="008F5D41" w:rsidRPr="00E54B51">
        <w:rPr>
          <w:sz w:val="20"/>
          <w:szCs w:val="20"/>
        </w:rPr>
        <w:t xml:space="preserve">residents </w:t>
      </w:r>
      <w:r w:rsidRPr="00E54B51">
        <w:rPr>
          <w:sz w:val="20"/>
          <w:szCs w:val="20"/>
        </w:rPr>
        <w:t xml:space="preserve">and </w:t>
      </w:r>
      <w:r w:rsidR="008F5D41" w:rsidRPr="00E54B51">
        <w:rPr>
          <w:sz w:val="20"/>
          <w:szCs w:val="20"/>
        </w:rPr>
        <w:t xml:space="preserve">bystanders </w:t>
      </w:r>
      <w:r w:rsidRPr="00E54B51">
        <w:rPr>
          <w:sz w:val="20"/>
          <w:szCs w:val="20"/>
        </w:rPr>
        <w:t xml:space="preserve">for </w:t>
      </w:r>
      <w:r w:rsidR="00905E62" w:rsidRPr="00E54B51">
        <w:rPr>
          <w:sz w:val="20"/>
          <w:szCs w:val="20"/>
        </w:rPr>
        <w:t>A17960B</w:t>
      </w:r>
      <w:r w:rsidR="00B3459F" w:rsidRPr="00E54B51">
        <w:rPr>
          <w:sz w:val="20"/>
          <w:szCs w:val="20"/>
        </w:rPr>
        <w:t>/</w:t>
      </w:r>
      <w:proofErr w:type="spellStart"/>
      <w:r w:rsidR="00905E62" w:rsidRPr="00E54B51">
        <w:rPr>
          <w:sz w:val="20"/>
          <w:szCs w:val="20"/>
        </w:rPr>
        <w:t>Fortenza</w:t>
      </w:r>
      <w:proofErr w:type="spellEnd"/>
      <w:r w:rsidR="00905E62" w:rsidRPr="00E54B51">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1"/>
        <w:gridCol w:w="1795"/>
        <w:gridCol w:w="5872"/>
      </w:tblGrid>
      <w:tr w:rsidR="00C81348" w:rsidRPr="00E54B51" w14:paraId="32005B48" w14:textId="77777777" w:rsidTr="003E4694">
        <w:trPr>
          <w:tblHeader/>
        </w:trPr>
        <w:tc>
          <w:tcPr>
            <w:tcW w:w="899" w:type="pct"/>
          </w:tcPr>
          <w:p w14:paraId="5E8BA911" w14:textId="77777777" w:rsidR="00C81348" w:rsidRPr="00E54B51" w:rsidRDefault="00C81348" w:rsidP="00A241B7">
            <w:pPr>
              <w:pStyle w:val="RepTableHeader"/>
              <w:spacing w:before="0" w:after="0"/>
              <w:jc w:val="center"/>
              <w:rPr>
                <w:sz w:val="18"/>
                <w:szCs w:val="18"/>
                <w:lang w:val="en-GB"/>
              </w:rPr>
            </w:pPr>
          </w:p>
        </w:tc>
        <w:tc>
          <w:tcPr>
            <w:tcW w:w="960" w:type="pct"/>
          </w:tcPr>
          <w:p w14:paraId="2EE1E8FD" w14:textId="77777777" w:rsidR="00C81348" w:rsidRPr="00E54B51" w:rsidRDefault="00C81348" w:rsidP="00A241B7">
            <w:pPr>
              <w:pStyle w:val="RepTableHeader"/>
              <w:spacing w:before="0" w:after="0"/>
              <w:jc w:val="center"/>
              <w:rPr>
                <w:sz w:val="18"/>
                <w:szCs w:val="18"/>
                <w:lang w:val="en-GB"/>
              </w:rPr>
            </w:pPr>
            <w:r w:rsidRPr="00E54B51">
              <w:rPr>
                <w:sz w:val="18"/>
                <w:szCs w:val="18"/>
                <w:lang w:val="en-GB"/>
              </w:rPr>
              <w:t>Result</w:t>
            </w:r>
          </w:p>
        </w:tc>
        <w:tc>
          <w:tcPr>
            <w:tcW w:w="3141" w:type="pct"/>
          </w:tcPr>
          <w:p w14:paraId="2BB3F665" w14:textId="77777777" w:rsidR="00C81348" w:rsidRPr="00E54B51" w:rsidRDefault="00C81348" w:rsidP="00A241B7">
            <w:pPr>
              <w:pStyle w:val="RepTableHeader"/>
              <w:spacing w:before="0" w:after="0"/>
              <w:jc w:val="center"/>
              <w:rPr>
                <w:sz w:val="18"/>
                <w:szCs w:val="18"/>
                <w:lang w:val="en-GB"/>
              </w:rPr>
            </w:pPr>
            <w:r w:rsidRPr="00E54B51">
              <w:rPr>
                <w:sz w:val="18"/>
                <w:szCs w:val="18"/>
                <w:lang w:val="en-GB"/>
              </w:rPr>
              <w:t>PPE / Risk mitigation measures</w:t>
            </w:r>
          </w:p>
        </w:tc>
      </w:tr>
      <w:tr w:rsidR="00C15A3A" w:rsidRPr="00E54B51" w14:paraId="2E53596C" w14:textId="77777777" w:rsidTr="003E4694">
        <w:tc>
          <w:tcPr>
            <w:tcW w:w="899" w:type="pct"/>
          </w:tcPr>
          <w:p w14:paraId="52BAA3C9" w14:textId="77777777" w:rsidR="00C15A3A" w:rsidRPr="00E54B51" w:rsidRDefault="00C15A3A" w:rsidP="00C15A3A">
            <w:pPr>
              <w:pStyle w:val="RepTable"/>
              <w:rPr>
                <w:sz w:val="18"/>
                <w:szCs w:val="18"/>
              </w:rPr>
            </w:pPr>
            <w:r w:rsidRPr="00E54B51">
              <w:rPr>
                <w:sz w:val="18"/>
                <w:szCs w:val="18"/>
              </w:rPr>
              <w:t>Operators</w:t>
            </w:r>
          </w:p>
        </w:tc>
        <w:tc>
          <w:tcPr>
            <w:tcW w:w="960" w:type="pct"/>
          </w:tcPr>
          <w:p w14:paraId="5D2A2C8F" w14:textId="77777777" w:rsidR="00C15A3A" w:rsidRPr="00E54B51" w:rsidRDefault="00C15A3A" w:rsidP="004B7986">
            <w:pPr>
              <w:pStyle w:val="RepTable"/>
              <w:tabs>
                <w:tab w:val="left" w:pos="720"/>
              </w:tabs>
              <w:rPr>
                <w:sz w:val="18"/>
                <w:szCs w:val="18"/>
                <w:highlight w:val="yellow"/>
              </w:rPr>
            </w:pPr>
            <w:r w:rsidRPr="00E54B51">
              <w:rPr>
                <w:sz w:val="18"/>
                <w:szCs w:val="18"/>
              </w:rPr>
              <w:t>Acceptable</w:t>
            </w:r>
          </w:p>
        </w:tc>
        <w:tc>
          <w:tcPr>
            <w:tcW w:w="3141" w:type="pct"/>
          </w:tcPr>
          <w:p w14:paraId="35FC6249" w14:textId="77777777" w:rsidR="00C15A3A" w:rsidRPr="00E54B51" w:rsidRDefault="00F91E3C" w:rsidP="004B7986">
            <w:pPr>
              <w:pStyle w:val="RepTable"/>
              <w:tabs>
                <w:tab w:val="left" w:pos="720"/>
              </w:tabs>
              <w:rPr>
                <w:sz w:val="18"/>
                <w:szCs w:val="18"/>
              </w:rPr>
            </w:pPr>
            <w:r w:rsidRPr="00E54B51">
              <w:rPr>
                <w:sz w:val="18"/>
                <w:szCs w:val="18"/>
              </w:rPr>
              <w:t>Coveralls, gloves during mixing/loading, calibration and cleaning. Coveralls during bagging.</w:t>
            </w:r>
          </w:p>
        </w:tc>
      </w:tr>
      <w:tr w:rsidR="00C15A3A" w:rsidRPr="00E54B51" w14:paraId="118F6DF0" w14:textId="77777777" w:rsidTr="003E4694">
        <w:tc>
          <w:tcPr>
            <w:tcW w:w="899" w:type="pct"/>
          </w:tcPr>
          <w:p w14:paraId="4E9A41FA" w14:textId="77777777" w:rsidR="00C15A3A" w:rsidRPr="00E54B51" w:rsidRDefault="00C15A3A" w:rsidP="00C15A3A">
            <w:pPr>
              <w:pStyle w:val="RepTable"/>
              <w:rPr>
                <w:sz w:val="18"/>
                <w:szCs w:val="18"/>
              </w:rPr>
            </w:pPr>
            <w:r w:rsidRPr="00E54B51">
              <w:rPr>
                <w:sz w:val="18"/>
                <w:szCs w:val="18"/>
              </w:rPr>
              <w:t>Workers</w:t>
            </w:r>
          </w:p>
        </w:tc>
        <w:tc>
          <w:tcPr>
            <w:tcW w:w="960" w:type="pct"/>
          </w:tcPr>
          <w:p w14:paraId="0EE1E113" w14:textId="77777777" w:rsidR="00C15A3A" w:rsidRPr="00E54B51" w:rsidRDefault="00C15A3A" w:rsidP="004B7986">
            <w:pPr>
              <w:pStyle w:val="RepTable"/>
              <w:tabs>
                <w:tab w:val="left" w:pos="720"/>
              </w:tabs>
              <w:rPr>
                <w:sz w:val="18"/>
                <w:szCs w:val="18"/>
                <w:highlight w:val="yellow"/>
              </w:rPr>
            </w:pPr>
            <w:r w:rsidRPr="00E54B51">
              <w:rPr>
                <w:sz w:val="18"/>
                <w:szCs w:val="18"/>
              </w:rPr>
              <w:t>Not applicable</w:t>
            </w:r>
          </w:p>
        </w:tc>
        <w:tc>
          <w:tcPr>
            <w:tcW w:w="3141" w:type="pct"/>
          </w:tcPr>
          <w:p w14:paraId="0A8453CC" w14:textId="77777777" w:rsidR="00C15A3A" w:rsidRPr="00E54B51" w:rsidRDefault="00C15A3A" w:rsidP="004B7986">
            <w:pPr>
              <w:pStyle w:val="RepTable"/>
              <w:tabs>
                <w:tab w:val="left" w:pos="720"/>
              </w:tabs>
              <w:rPr>
                <w:sz w:val="18"/>
                <w:szCs w:val="18"/>
              </w:rPr>
            </w:pPr>
            <w:r w:rsidRPr="00E54B51">
              <w:rPr>
                <w:sz w:val="18"/>
                <w:szCs w:val="18"/>
              </w:rPr>
              <w:t>Gloves while loading hopper</w:t>
            </w:r>
          </w:p>
        </w:tc>
      </w:tr>
      <w:tr w:rsidR="00C81348" w:rsidRPr="00E54B51" w14:paraId="102B73CE" w14:textId="77777777" w:rsidTr="003E4694">
        <w:tc>
          <w:tcPr>
            <w:tcW w:w="899" w:type="pct"/>
          </w:tcPr>
          <w:p w14:paraId="467945D6" w14:textId="77777777" w:rsidR="00C81348" w:rsidRPr="00E54B51" w:rsidRDefault="008F5D41" w:rsidP="008F5D41">
            <w:pPr>
              <w:pStyle w:val="RepTable"/>
              <w:rPr>
                <w:sz w:val="18"/>
                <w:szCs w:val="18"/>
              </w:rPr>
            </w:pPr>
            <w:r w:rsidRPr="00E54B51">
              <w:rPr>
                <w:sz w:val="18"/>
                <w:szCs w:val="18"/>
              </w:rPr>
              <w:t xml:space="preserve">Residents  </w:t>
            </w:r>
          </w:p>
        </w:tc>
        <w:tc>
          <w:tcPr>
            <w:tcW w:w="960" w:type="pct"/>
          </w:tcPr>
          <w:p w14:paraId="3578FEAE" w14:textId="77777777" w:rsidR="00C81348" w:rsidRPr="00E54B51" w:rsidRDefault="00733B92" w:rsidP="004B7986">
            <w:pPr>
              <w:pStyle w:val="RepTable"/>
              <w:tabs>
                <w:tab w:val="left" w:pos="720"/>
              </w:tabs>
              <w:rPr>
                <w:sz w:val="18"/>
                <w:szCs w:val="18"/>
                <w:highlight w:val="yellow"/>
              </w:rPr>
            </w:pPr>
            <w:r w:rsidRPr="00E54B51">
              <w:rPr>
                <w:sz w:val="18"/>
                <w:szCs w:val="18"/>
              </w:rPr>
              <w:t>Not applicable</w:t>
            </w:r>
          </w:p>
        </w:tc>
        <w:tc>
          <w:tcPr>
            <w:tcW w:w="3141" w:type="pct"/>
          </w:tcPr>
          <w:p w14:paraId="7DCF2E2D" w14:textId="77777777" w:rsidR="00C81348" w:rsidRPr="00E54B51" w:rsidRDefault="00C81348" w:rsidP="004B7986">
            <w:pPr>
              <w:pStyle w:val="RepTable"/>
              <w:tabs>
                <w:tab w:val="left" w:pos="720"/>
              </w:tabs>
              <w:rPr>
                <w:sz w:val="18"/>
                <w:szCs w:val="18"/>
                <w:highlight w:val="yellow"/>
              </w:rPr>
            </w:pPr>
          </w:p>
        </w:tc>
      </w:tr>
      <w:tr w:rsidR="00C81348" w:rsidRPr="00E54B51" w14:paraId="20D71753" w14:textId="77777777" w:rsidTr="003E4694">
        <w:tc>
          <w:tcPr>
            <w:tcW w:w="899" w:type="pct"/>
          </w:tcPr>
          <w:p w14:paraId="6E065843" w14:textId="77777777" w:rsidR="00C81348" w:rsidRPr="00E54B51" w:rsidRDefault="008F5D41" w:rsidP="00B766E8">
            <w:pPr>
              <w:pStyle w:val="RepTable"/>
              <w:rPr>
                <w:sz w:val="18"/>
                <w:szCs w:val="18"/>
              </w:rPr>
            </w:pPr>
            <w:r w:rsidRPr="00E54B51">
              <w:rPr>
                <w:sz w:val="18"/>
                <w:szCs w:val="18"/>
              </w:rPr>
              <w:t>Bystanders</w:t>
            </w:r>
          </w:p>
        </w:tc>
        <w:tc>
          <w:tcPr>
            <w:tcW w:w="960" w:type="pct"/>
          </w:tcPr>
          <w:p w14:paraId="0474E58D" w14:textId="77777777" w:rsidR="00C81348" w:rsidRPr="00E54B51" w:rsidRDefault="00733B92" w:rsidP="004B7986">
            <w:pPr>
              <w:pStyle w:val="RepTable"/>
              <w:tabs>
                <w:tab w:val="left" w:pos="720"/>
              </w:tabs>
              <w:rPr>
                <w:sz w:val="18"/>
                <w:szCs w:val="18"/>
                <w:highlight w:val="yellow"/>
              </w:rPr>
            </w:pPr>
            <w:r w:rsidRPr="00E54B51">
              <w:rPr>
                <w:sz w:val="18"/>
                <w:szCs w:val="18"/>
              </w:rPr>
              <w:t>Not applicable</w:t>
            </w:r>
          </w:p>
        </w:tc>
        <w:tc>
          <w:tcPr>
            <w:tcW w:w="3141" w:type="pct"/>
          </w:tcPr>
          <w:p w14:paraId="1396F238" w14:textId="77777777" w:rsidR="00C81348" w:rsidRPr="00E54B51" w:rsidRDefault="00C81348" w:rsidP="004B7986">
            <w:pPr>
              <w:pStyle w:val="RepTable"/>
              <w:tabs>
                <w:tab w:val="left" w:pos="720"/>
              </w:tabs>
              <w:rPr>
                <w:sz w:val="18"/>
                <w:szCs w:val="18"/>
                <w:highlight w:val="yellow"/>
              </w:rPr>
            </w:pPr>
          </w:p>
        </w:tc>
      </w:tr>
    </w:tbl>
    <w:p w14:paraId="76A6A1D7" w14:textId="77777777" w:rsidR="00C81348" w:rsidRPr="00B32849" w:rsidRDefault="00C81348" w:rsidP="00C81348">
      <w:pPr>
        <w:rPr>
          <w:lang w:val="en-GB"/>
        </w:rPr>
      </w:pPr>
    </w:p>
    <w:p w14:paraId="719BBB60" w14:textId="77777777" w:rsidR="00C15A3A" w:rsidRPr="00485495" w:rsidRDefault="00C15A3A" w:rsidP="00C15A3A">
      <w:pPr>
        <w:pStyle w:val="RepStandard"/>
      </w:pPr>
      <w:bookmarkStart w:id="56" w:name="_Ref413937535"/>
      <w:r w:rsidRPr="0035229E">
        <w:t xml:space="preserve">No unacceptable risk for operators and workers was identified when the product is used as intended and provided that the PPE/ risk mitigation measures stated in </w:t>
      </w:r>
      <w:r w:rsidRPr="0035229E">
        <w:fldChar w:fldCharType="begin"/>
      </w:r>
      <w:r w:rsidRPr="0035229E">
        <w:instrText xml:space="preserve"> REF _Ref517778981 \h  \* MERGEFORMAT </w:instrText>
      </w:r>
      <w:r w:rsidRPr="0035229E">
        <w:fldChar w:fldCharType="separate"/>
      </w:r>
      <w:proofErr w:type="spellStart"/>
      <w:r w:rsidR="003C2813" w:rsidRPr="005776D2">
        <w:rPr>
          <w:b/>
          <w:bCs/>
        </w:rPr>
        <w:t>Błąd</w:t>
      </w:r>
      <w:proofErr w:type="spellEnd"/>
      <w:r w:rsidR="003C2813" w:rsidRPr="005776D2">
        <w:rPr>
          <w:b/>
          <w:bCs/>
        </w:rPr>
        <w:t xml:space="preserve">! </w:t>
      </w:r>
      <w:proofErr w:type="spellStart"/>
      <w:r w:rsidR="003C2813" w:rsidRPr="005776D2">
        <w:rPr>
          <w:b/>
          <w:bCs/>
        </w:rPr>
        <w:t>Nie</w:t>
      </w:r>
      <w:proofErr w:type="spellEnd"/>
      <w:r w:rsidR="003C2813" w:rsidRPr="005776D2">
        <w:rPr>
          <w:b/>
          <w:bCs/>
        </w:rPr>
        <w:t xml:space="preserve"> </w:t>
      </w:r>
      <w:proofErr w:type="spellStart"/>
      <w:r w:rsidR="003C2813" w:rsidRPr="005776D2">
        <w:rPr>
          <w:b/>
          <w:bCs/>
        </w:rPr>
        <w:t>można</w:t>
      </w:r>
      <w:proofErr w:type="spellEnd"/>
      <w:r w:rsidR="003C2813" w:rsidRPr="005776D2">
        <w:rPr>
          <w:b/>
          <w:bCs/>
        </w:rPr>
        <w:t xml:space="preserve"> </w:t>
      </w:r>
      <w:proofErr w:type="spellStart"/>
      <w:r w:rsidR="003C2813" w:rsidRPr="005776D2">
        <w:rPr>
          <w:b/>
          <w:bCs/>
        </w:rPr>
        <w:t>odnaleźć</w:t>
      </w:r>
      <w:proofErr w:type="spellEnd"/>
      <w:r w:rsidR="003C2813" w:rsidRPr="005776D2">
        <w:rPr>
          <w:b/>
          <w:bCs/>
        </w:rPr>
        <w:t xml:space="preserve"> </w:t>
      </w:r>
      <w:proofErr w:type="spellStart"/>
      <w:r w:rsidR="003C2813" w:rsidRPr="005776D2">
        <w:rPr>
          <w:b/>
          <w:bCs/>
        </w:rPr>
        <w:t>źródła</w:t>
      </w:r>
      <w:proofErr w:type="spellEnd"/>
      <w:r w:rsidR="003C2813" w:rsidRPr="005776D2">
        <w:rPr>
          <w:b/>
          <w:bCs/>
        </w:rPr>
        <w:t xml:space="preserve"> </w:t>
      </w:r>
      <w:proofErr w:type="spellStart"/>
      <w:r w:rsidR="003C2813" w:rsidRPr="005776D2">
        <w:rPr>
          <w:b/>
          <w:bCs/>
        </w:rPr>
        <w:t>odwołania</w:t>
      </w:r>
      <w:proofErr w:type="spellEnd"/>
      <w:r w:rsidR="003C2813" w:rsidRPr="005776D2">
        <w:rPr>
          <w:b/>
          <w:bCs/>
        </w:rPr>
        <w:t>.</w:t>
      </w:r>
      <w:r w:rsidRPr="0035229E">
        <w:fldChar w:fldCharType="end"/>
      </w:r>
      <w:r w:rsidRPr="0035229E">
        <w:t xml:space="preserve"> are applied.</w:t>
      </w:r>
    </w:p>
    <w:p w14:paraId="7E703EE4" w14:textId="77777777" w:rsidR="00C15A3A" w:rsidRPr="00485495" w:rsidRDefault="00C15A3A" w:rsidP="00C15A3A">
      <w:pPr>
        <w:pStyle w:val="RepStandard"/>
      </w:pPr>
    </w:p>
    <w:p w14:paraId="3329BC1F" w14:textId="77777777" w:rsidR="00C15A3A" w:rsidRDefault="00C15A3A" w:rsidP="00C15A3A">
      <w:pPr>
        <w:pStyle w:val="RepStandard"/>
      </w:pPr>
      <w:r w:rsidRPr="00485495">
        <w:t>A summary of the critical uses and the overall conclusion regarding exposure for operators, workers and residents/bystanders is presented in the following table.</w:t>
      </w:r>
    </w:p>
    <w:p w14:paraId="6322BE83" w14:textId="77777777" w:rsidR="004B7986" w:rsidRPr="00485495" w:rsidRDefault="004B7986" w:rsidP="00C15A3A">
      <w:pPr>
        <w:pStyle w:val="RepStandard"/>
      </w:pPr>
    </w:p>
    <w:p w14:paraId="46F38BD8" w14:textId="77777777" w:rsidR="00C81348" w:rsidRPr="00E54B51" w:rsidRDefault="00C81348" w:rsidP="00E54B51">
      <w:pPr>
        <w:pStyle w:val="RepLabel"/>
        <w:spacing w:before="0" w:after="0"/>
        <w:rPr>
          <w:sz w:val="20"/>
          <w:szCs w:val="20"/>
        </w:rPr>
      </w:pPr>
      <w:r w:rsidRPr="00E54B51">
        <w:rPr>
          <w:sz w:val="20"/>
          <w:szCs w:val="20"/>
        </w:rPr>
        <w:t>Table </w:t>
      </w:r>
      <w:r w:rsidR="001F20EF" w:rsidRPr="00E54B51">
        <w:rPr>
          <w:sz w:val="20"/>
          <w:szCs w:val="20"/>
        </w:rPr>
        <w:fldChar w:fldCharType="begin"/>
      </w:r>
      <w:r w:rsidR="001F20EF" w:rsidRPr="00E54B51">
        <w:rPr>
          <w:sz w:val="20"/>
          <w:szCs w:val="20"/>
        </w:rPr>
        <w:instrText xml:space="preserve"> STYLEREF 2 \s </w:instrText>
      </w:r>
      <w:r w:rsidR="001F20EF" w:rsidRPr="00E54B51">
        <w:rPr>
          <w:sz w:val="20"/>
          <w:szCs w:val="20"/>
        </w:rPr>
        <w:fldChar w:fldCharType="separate"/>
      </w:r>
      <w:r w:rsidR="003C2813">
        <w:rPr>
          <w:noProof/>
          <w:sz w:val="20"/>
          <w:szCs w:val="20"/>
        </w:rPr>
        <w:t>6.1</w:t>
      </w:r>
      <w:r w:rsidR="001F20EF" w:rsidRPr="00E54B51">
        <w:rPr>
          <w:sz w:val="20"/>
          <w:szCs w:val="20"/>
        </w:rPr>
        <w:fldChar w:fldCharType="end"/>
      </w:r>
      <w:r w:rsidR="001F20EF" w:rsidRPr="00E54B51">
        <w:rPr>
          <w:sz w:val="20"/>
          <w:szCs w:val="20"/>
        </w:rPr>
        <w:noBreakHyphen/>
      </w:r>
      <w:r w:rsidR="001F20EF" w:rsidRPr="00E54B51">
        <w:rPr>
          <w:sz w:val="20"/>
          <w:szCs w:val="20"/>
        </w:rPr>
        <w:fldChar w:fldCharType="begin"/>
      </w:r>
      <w:r w:rsidR="001F20EF" w:rsidRPr="00E54B51">
        <w:rPr>
          <w:sz w:val="20"/>
          <w:szCs w:val="20"/>
        </w:rPr>
        <w:instrText xml:space="preserve"> SEQ Table \* ARABIC \s 2 </w:instrText>
      </w:r>
      <w:r w:rsidR="001F20EF" w:rsidRPr="00E54B51">
        <w:rPr>
          <w:sz w:val="20"/>
          <w:szCs w:val="20"/>
        </w:rPr>
        <w:fldChar w:fldCharType="separate"/>
      </w:r>
      <w:r w:rsidR="003C2813">
        <w:rPr>
          <w:noProof/>
          <w:sz w:val="20"/>
          <w:szCs w:val="20"/>
        </w:rPr>
        <w:t>4</w:t>
      </w:r>
      <w:r w:rsidR="001F20EF" w:rsidRPr="00E54B51">
        <w:rPr>
          <w:sz w:val="20"/>
          <w:szCs w:val="20"/>
        </w:rPr>
        <w:fldChar w:fldCharType="end"/>
      </w:r>
      <w:bookmarkEnd w:id="56"/>
      <w:r w:rsidRPr="00E54B51">
        <w:rPr>
          <w:sz w:val="20"/>
          <w:szCs w:val="20"/>
        </w:rPr>
        <w:t xml:space="preserve"> 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0"/>
        <w:gridCol w:w="1153"/>
        <w:gridCol w:w="417"/>
        <w:gridCol w:w="1026"/>
        <w:gridCol w:w="1002"/>
        <w:gridCol w:w="1261"/>
        <w:gridCol w:w="852"/>
        <w:gridCol w:w="423"/>
        <w:gridCol w:w="1546"/>
        <w:gridCol w:w="309"/>
        <w:gridCol w:w="309"/>
        <w:gridCol w:w="310"/>
        <w:gridCol w:w="310"/>
      </w:tblGrid>
      <w:tr w:rsidR="00CE1844" w:rsidRPr="00485495" w14:paraId="59FAB959" w14:textId="77777777" w:rsidTr="00D8239A">
        <w:trPr>
          <w:tblHeader/>
        </w:trPr>
        <w:tc>
          <w:tcPr>
            <w:tcW w:w="253" w:type="pct"/>
            <w:vAlign w:val="center"/>
          </w:tcPr>
          <w:p w14:paraId="0848B8A9" w14:textId="77777777" w:rsidR="00C15A3A" w:rsidRPr="00485495" w:rsidRDefault="00C15A3A" w:rsidP="00D8239A">
            <w:pPr>
              <w:pStyle w:val="RepTableHeaderSmall"/>
              <w:jc w:val="center"/>
              <w:rPr>
                <w:lang w:val="en-GB"/>
              </w:rPr>
            </w:pPr>
            <w:r w:rsidRPr="00485495">
              <w:rPr>
                <w:lang w:val="en-GB"/>
              </w:rPr>
              <w:t>1</w:t>
            </w:r>
          </w:p>
        </w:tc>
        <w:tc>
          <w:tcPr>
            <w:tcW w:w="648" w:type="pct"/>
            <w:vAlign w:val="center"/>
          </w:tcPr>
          <w:p w14:paraId="68E0E10B" w14:textId="77777777" w:rsidR="00C15A3A" w:rsidRPr="00485495" w:rsidRDefault="00C15A3A" w:rsidP="00D8239A">
            <w:pPr>
              <w:pStyle w:val="RepTableHeaderSmall"/>
              <w:jc w:val="center"/>
              <w:rPr>
                <w:lang w:val="en-GB"/>
              </w:rPr>
            </w:pPr>
            <w:r w:rsidRPr="00485495">
              <w:rPr>
                <w:lang w:val="en-GB"/>
              </w:rPr>
              <w:t>2</w:t>
            </w:r>
          </w:p>
        </w:tc>
        <w:tc>
          <w:tcPr>
            <w:tcW w:w="229" w:type="pct"/>
            <w:vAlign w:val="center"/>
          </w:tcPr>
          <w:p w14:paraId="16263EF0" w14:textId="77777777" w:rsidR="00C15A3A" w:rsidRPr="00485495" w:rsidRDefault="00C15A3A" w:rsidP="00D8239A">
            <w:pPr>
              <w:pStyle w:val="RepTableHeaderSmall"/>
              <w:jc w:val="center"/>
              <w:rPr>
                <w:lang w:val="en-GB"/>
              </w:rPr>
            </w:pPr>
            <w:r w:rsidRPr="00485495">
              <w:rPr>
                <w:lang w:val="en-GB"/>
              </w:rPr>
              <w:t>3</w:t>
            </w:r>
          </w:p>
        </w:tc>
        <w:tc>
          <w:tcPr>
            <w:tcW w:w="588" w:type="pct"/>
            <w:vAlign w:val="center"/>
          </w:tcPr>
          <w:p w14:paraId="54492BCB" w14:textId="77777777" w:rsidR="00C15A3A" w:rsidRPr="00485495" w:rsidRDefault="00C15A3A" w:rsidP="00D8239A">
            <w:pPr>
              <w:pStyle w:val="RepTableHeaderSmall"/>
              <w:jc w:val="center"/>
              <w:rPr>
                <w:lang w:val="en-GB"/>
              </w:rPr>
            </w:pPr>
            <w:r w:rsidRPr="00485495">
              <w:rPr>
                <w:lang w:val="en-GB"/>
              </w:rPr>
              <w:t>4</w:t>
            </w:r>
          </w:p>
        </w:tc>
        <w:tc>
          <w:tcPr>
            <w:tcW w:w="563" w:type="pct"/>
            <w:vAlign w:val="center"/>
          </w:tcPr>
          <w:p w14:paraId="1621E3D7" w14:textId="77777777" w:rsidR="00C15A3A" w:rsidRPr="00485495" w:rsidRDefault="00C15A3A" w:rsidP="00D8239A">
            <w:pPr>
              <w:pStyle w:val="RepTableHeaderSmall"/>
              <w:jc w:val="center"/>
              <w:rPr>
                <w:lang w:val="en-GB"/>
              </w:rPr>
            </w:pPr>
            <w:r w:rsidRPr="00485495">
              <w:rPr>
                <w:lang w:val="en-GB"/>
              </w:rPr>
              <w:t>5</w:t>
            </w:r>
          </w:p>
        </w:tc>
        <w:tc>
          <w:tcPr>
            <w:tcW w:w="636" w:type="pct"/>
            <w:vAlign w:val="center"/>
          </w:tcPr>
          <w:p w14:paraId="2D2E6175" w14:textId="77777777" w:rsidR="00C15A3A" w:rsidRPr="00485495" w:rsidRDefault="00C15A3A" w:rsidP="00D8239A">
            <w:pPr>
              <w:pStyle w:val="RepTableHeaderSmall"/>
              <w:jc w:val="center"/>
              <w:rPr>
                <w:lang w:val="en-GB"/>
              </w:rPr>
            </w:pPr>
            <w:r w:rsidRPr="00485495">
              <w:rPr>
                <w:lang w:val="en-GB"/>
              </w:rPr>
              <w:t>6</w:t>
            </w:r>
          </w:p>
        </w:tc>
        <w:tc>
          <w:tcPr>
            <w:tcW w:w="450" w:type="pct"/>
            <w:vAlign w:val="center"/>
          </w:tcPr>
          <w:p w14:paraId="675DA1BD" w14:textId="77777777" w:rsidR="00C15A3A" w:rsidRPr="00485495" w:rsidRDefault="00C15A3A" w:rsidP="00D8239A">
            <w:pPr>
              <w:pStyle w:val="RepTableHeaderSmall"/>
              <w:jc w:val="center"/>
              <w:rPr>
                <w:lang w:val="en-GB"/>
              </w:rPr>
            </w:pPr>
            <w:r w:rsidRPr="00485495">
              <w:rPr>
                <w:lang w:val="en-GB"/>
              </w:rPr>
              <w:t>7</w:t>
            </w:r>
          </w:p>
        </w:tc>
        <w:tc>
          <w:tcPr>
            <w:tcW w:w="253" w:type="pct"/>
            <w:vAlign w:val="center"/>
          </w:tcPr>
          <w:p w14:paraId="0E12C081" w14:textId="77777777" w:rsidR="00C15A3A" w:rsidRPr="00485495" w:rsidRDefault="00C15A3A" w:rsidP="00D8239A">
            <w:pPr>
              <w:pStyle w:val="RepTableHeaderSmall"/>
              <w:jc w:val="center"/>
              <w:rPr>
                <w:lang w:val="en-GB"/>
              </w:rPr>
            </w:pPr>
            <w:r w:rsidRPr="00485495">
              <w:rPr>
                <w:lang w:val="en-GB"/>
              </w:rPr>
              <w:t>8</w:t>
            </w:r>
          </w:p>
        </w:tc>
        <w:tc>
          <w:tcPr>
            <w:tcW w:w="715" w:type="pct"/>
            <w:vAlign w:val="center"/>
          </w:tcPr>
          <w:p w14:paraId="006FDD79" w14:textId="77777777" w:rsidR="00C15A3A" w:rsidRPr="00485495" w:rsidRDefault="00C15A3A" w:rsidP="00D8239A">
            <w:pPr>
              <w:pStyle w:val="RepTableHeaderSmall"/>
              <w:jc w:val="center"/>
              <w:rPr>
                <w:lang w:val="en-GB"/>
              </w:rPr>
            </w:pPr>
            <w:r w:rsidRPr="00485495">
              <w:rPr>
                <w:lang w:val="en-GB"/>
              </w:rPr>
              <w:t>9</w:t>
            </w:r>
          </w:p>
        </w:tc>
        <w:tc>
          <w:tcPr>
            <w:tcW w:w="666" w:type="pct"/>
            <w:gridSpan w:val="4"/>
            <w:vAlign w:val="center"/>
          </w:tcPr>
          <w:p w14:paraId="5E901ECE" w14:textId="77777777" w:rsidR="00C15A3A" w:rsidRPr="00485495" w:rsidRDefault="00C15A3A" w:rsidP="00D8239A">
            <w:pPr>
              <w:pStyle w:val="RepTableHeaderSmall"/>
              <w:jc w:val="center"/>
              <w:rPr>
                <w:lang w:val="en-GB"/>
              </w:rPr>
            </w:pPr>
            <w:r w:rsidRPr="00485495">
              <w:rPr>
                <w:lang w:val="en-GB"/>
              </w:rPr>
              <w:t>10</w:t>
            </w:r>
          </w:p>
        </w:tc>
      </w:tr>
      <w:tr w:rsidR="00CE1844" w:rsidRPr="00485495" w14:paraId="3882DEBF" w14:textId="77777777" w:rsidTr="00D8239A">
        <w:trPr>
          <w:trHeight w:val="568"/>
        </w:trPr>
        <w:tc>
          <w:tcPr>
            <w:tcW w:w="253" w:type="pct"/>
            <w:vMerge w:val="restart"/>
          </w:tcPr>
          <w:p w14:paraId="02A581F3" w14:textId="77777777" w:rsidR="00C15A3A" w:rsidRPr="00485495" w:rsidRDefault="00C15A3A" w:rsidP="00D8239A">
            <w:pPr>
              <w:pStyle w:val="RepTableSmallBold"/>
              <w:keepNext/>
              <w:rPr>
                <w:lang w:val="en-GB"/>
              </w:rPr>
            </w:pPr>
            <w:r w:rsidRPr="00485495">
              <w:rPr>
                <w:lang w:val="en-GB"/>
              </w:rPr>
              <w:t>Use-No.*</w:t>
            </w:r>
          </w:p>
        </w:tc>
        <w:tc>
          <w:tcPr>
            <w:tcW w:w="648" w:type="pct"/>
            <w:vMerge w:val="restart"/>
          </w:tcPr>
          <w:p w14:paraId="2276E8FF" w14:textId="77777777" w:rsidR="00C15A3A" w:rsidRPr="00485495" w:rsidRDefault="00C15A3A" w:rsidP="00D8239A">
            <w:pPr>
              <w:pStyle w:val="RepTableSmallBold"/>
              <w:keepNext/>
              <w:rPr>
                <w:lang w:val="en-GB"/>
              </w:rPr>
            </w:pPr>
            <w:r w:rsidRPr="00485495">
              <w:rPr>
                <w:lang w:val="en-GB"/>
              </w:rPr>
              <w:t>Crops and situation</w:t>
            </w:r>
            <w:r w:rsidRPr="00485495">
              <w:rPr>
                <w:lang w:val="en-GB"/>
              </w:rPr>
              <w:br/>
              <w:t>(e.g. growth stage of crop)</w:t>
            </w:r>
          </w:p>
        </w:tc>
        <w:tc>
          <w:tcPr>
            <w:tcW w:w="229" w:type="pct"/>
            <w:vMerge w:val="restart"/>
          </w:tcPr>
          <w:p w14:paraId="46D54E70" w14:textId="77777777" w:rsidR="00C15A3A" w:rsidRPr="00485495" w:rsidRDefault="00C15A3A" w:rsidP="00D8239A">
            <w:pPr>
              <w:pStyle w:val="RepTableSmallBold"/>
              <w:keepNext/>
              <w:rPr>
                <w:lang w:val="en-GB"/>
              </w:rPr>
            </w:pPr>
            <w:r w:rsidRPr="00485495">
              <w:rPr>
                <w:lang w:val="en-GB"/>
              </w:rPr>
              <w:t xml:space="preserve">F, </w:t>
            </w:r>
            <w:proofErr w:type="spellStart"/>
            <w:r w:rsidRPr="00485495">
              <w:rPr>
                <w:lang w:val="en-GB"/>
              </w:rPr>
              <w:t>Fn</w:t>
            </w:r>
            <w:proofErr w:type="spellEnd"/>
            <w:r w:rsidRPr="00485495">
              <w:rPr>
                <w:lang w:val="en-GB"/>
              </w:rPr>
              <w:t xml:space="preserve">, </w:t>
            </w:r>
            <w:proofErr w:type="spellStart"/>
            <w:r w:rsidRPr="00485495">
              <w:rPr>
                <w:lang w:val="en-GB"/>
              </w:rPr>
              <w:t>Fpn</w:t>
            </w:r>
            <w:proofErr w:type="spellEnd"/>
            <w:r w:rsidRPr="00485495">
              <w:rPr>
                <w:lang w:val="en-GB"/>
              </w:rPr>
              <w:br/>
              <w:t xml:space="preserve">G, </w:t>
            </w:r>
            <w:proofErr w:type="spellStart"/>
            <w:r w:rsidRPr="00485495">
              <w:rPr>
                <w:lang w:val="en-GB"/>
              </w:rPr>
              <w:t>Gn</w:t>
            </w:r>
            <w:proofErr w:type="spellEnd"/>
            <w:r w:rsidRPr="00485495">
              <w:rPr>
                <w:lang w:val="en-GB"/>
              </w:rPr>
              <w:t xml:space="preserve">, </w:t>
            </w:r>
            <w:proofErr w:type="spellStart"/>
            <w:r w:rsidRPr="00485495">
              <w:rPr>
                <w:lang w:val="en-GB"/>
              </w:rPr>
              <w:t>Gpn</w:t>
            </w:r>
            <w:proofErr w:type="spellEnd"/>
            <w:r w:rsidRPr="00485495">
              <w:rPr>
                <w:lang w:val="en-GB"/>
              </w:rPr>
              <w:br/>
              <w:t>or</w:t>
            </w:r>
            <w:r w:rsidRPr="00485495">
              <w:rPr>
                <w:lang w:val="en-GB"/>
              </w:rPr>
              <w:br/>
              <w:t>I **</w:t>
            </w:r>
          </w:p>
        </w:tc>
        <w:tc>
          <w:tcPr>
            <w:tcW w:w="1151" w:type="pct"/>
            <w:gridSpan w:val="2"/>
          </w:tcPr>
          <w:p w14:paraId="002EFA54" w14:textId="77777777" w:rsidR="00C15A3A" w:rsidRPr="00485495" w:rsidRDefault="00C15A3A" w:rsidP="00D8239A">
            <w:pPr>
              <w:pStyle w:val="RepTableSmallBold"/>
              <w:keepNext/>
              <w:rPr>
                <w:lang w:val="en-GB"/>
              </w:rPr>
            </w:pPr>
            <w:r w:rsidRPr="00485495">
              <w:rPr>
                <w:lang w:val="en-GB"/>
              </w:rPr>
              <w:t>Application</w:t>
            </w:r>
          </w:p>
        </w:tc>
        <w:tc>
          <w:tcPr>
            <w:tcW w:w="1086" w:type="pct"/>
            <w:gridSpan w:val="2"/>
          </w:tcPr>
          <w:p w14:paraId="2546219D" w14:textId="77777777" w:rsidR="00C15A3A" w:rsidRPr="00485495" w:rsidRDefault="00C15A3A" w:rsidP="00D8239A">
            <w:pPr>
              <w:pStyle w:val="RepTableSmallBold"/>
              <w:keepNext/>
              <w:rPr>
                <w:lang w:val="en-GB"/>
              </w:rPr>
            </w:pPr>
            <w:r w:rsidRPr="00485495">
              <w:rPr>
                <w:lang w:val="en-GB"/>
              </w:rPr>
              <w:t>Application rate</w:t>
            </w:r>
          </w:p>
        </w:tc>
        <w:tc>
          <w:tcPr>
            <w:tcW w:w="253" w:type="pct"/>
            <w:vMerge w:val="restart"/>
          </w:tcPr>
          <w:p w14:paraId="0E844740" w14:textId="77777777" w:rsidR="00C15A3A" w:rsidRPr="00485495" w:rsidRDefault="00C15A3A" w:rsidP="00D8239A">
            <w:pPr>
              <w:pStyle w:val="RepTableSmallBold"/>
              <w:keepNext/>
              <w:rPr>
                <w:lang w:val="en-GB"/>
              </w:rPr>
            </w:pPr>
            <w:r w:rsidRPr="00485495">
              <w:rPr>
                <w:lang w:val="en-GB"/>
              </w:rPr>
              <w:t>PHI (d)</w:t>
            </w:r>
          </w:p>
        </w:tc>
        <w:tc>
          <w:tcPr>
            <w:tcW w:w="715" w:type="pct"/>
            <w:vMerge w:val="restart"/>
          </w:tcPr>
          <w:p w14:paraId="03AE217E" w14:textId="77777777" w:rsidR="00C15A3A" w:rsidRPr="00485495" w:rsidRDefault="00C15A3A" w:rsidP="00D8239A">
            <w:pPr>
              <w:pStyle w:val="RepTableSmallBold"/>
              <w:keepNext/>
              <w:rPr>
                <w:lang w:val="en-GB"/>
              </w:rPr>
            </w:pPr>
            <w:r w:rsidRPr="00485495">
              <w:rPr>
                <w:lang w:val="en-GB"/>
              </w:rPr>
              <w:t xml:space="preserve">Remarks: </w:t>
            </w:r>
            <w:r w:rsidRPr="00485495">
              <w:rPr>
                <w:lang w:val="en-GB"/>
              </w:rPr>
              <w:br/>
            </w:r>
            <w:r w:rsidRPr="00485495">
              <w:rPr>
                <w:lang w:val="en-GB"/>
              </w:rPr>
              <w:br/>
              <w:t>(e.g. safener/synergist (L/ha))</w:t>
            </w:r>
            <w:r w:rsidRPr="00485495">
              <w:rPr>
                <w:lang w:val="en-GB"/>
              </w:rPr>
              <w:br/>
            </w:r>
            <w:r w:rsidRPr="00485495">
              <w:rPr>
                <w:lang w:val="en-GB"/>
              </w:rPr>
              <w:br/>
              <w:t>critical gap for operator, worker, resident or bystander exposure based on [Exposure model]</w:t>
            </w:r>
          </w:p>
        </w:tc>
        <w:tc>
          <w:tcPr>
            <w:tcW w:w="666" w:type="pct"/>
            <w:gridSpan w:val="4"/>
            <w:shd w:val="clear" w:color="auto" w:fill="D9D9D9"/>
          </w:tcPr>
          <w:p w14:paraId="4A479DF0" w14:textId="77777777" w:rsidR="00C15A3A" w:rsidRPr="00485495" w:rsidRDefault="00C15A3A" w:rsidP="00D8239A">
            <w:pPr>
              <w:pStyle w:val="RepTableSmallBold"/>
              <w:keepNext/>
              <w:rPr>
                <w:lang w:val="en-GB"/>
              </w:rPr>
            </w:pPr>
            <w:r w:rsidRPr="00485495">
              <w:rPr>
                <w:lang w:val="en-GB"/>
              </w:rPr>
              <w:t xml:space="preserve">Acceptability of exposure assessment </w:t>
            </w:r>
          </w:p>
        </w:tc>
      </w:tr>
      <w:tr w:rsidR="00CE1844" w:rsidRPr="00485495" w14:paraId="1CB51349" w14:textId="77777777" w:rsidTr="00D8239A">
        <w:trPr>
          <w:trHeight w:val="1376"/>
        </w:trPr>
        <w:tc>
          <w:tcPr>
            <w:tcW w:w="253" w:type="pct"/>
            <w:vMerge/>
          </w:tcPr>
          <w:p w14:paraId="0FA82812" w14:textId="77777777" w:rsidR="00C15A3A" w:rsidRPr="00485495" w:rsidRDefault="00C15A3A" w:rsidP="00D8239A">
            <w:pPr>
              <w:pStyle w:val="RepTableSmallBold"/>
              <w:keepNext/>
              <w:rPr>
                <w:lang w:val="en-GB"/>
              </w:rPr>
            </w:pPr>
          </w:p>
        </w:tc>
        <w:tc>
          <w:tcPr>
            <w:tcW w:w="648" w:type="pct"/>
            <w:vMerge/>
          </w:tcPr>
          <w:p w14:paraId="4115F67B" w14:textId="77777777" w:rsidR="00C15A3A" w:rsidRPr="00485495" w:rsidRDefault="00C15A3A" w:rsidP="00D8239A">
            <w:pPr>
              <w:pStyle w:val="RepTableSmallBold"/>
              <w:keepNext/>
              <w:rPr>
                <w:lang w:val="en-GB"/>
              </w:rPr>
            </w:pPr>
          </w:p>
        </w:tc>
        <w:tc>
          <w:tcPr>
            <w:tcW w:w="229" w:type="pct"/>
            <w:vMerge/>
          </w:tcPr>
          <w:p w14:paraId="029DB284" w14:textId="77777777" w:rsidR="00C15A3A" w:rsidRPr="00485495" w:rsidRDefault="00C15A3A" w:rsidP="00D8239A">
            <w:pPr>
              <w:pStyle w:val="RepTableSmallBold"/>
              <w:keepNext/>
              <w:rPr>
                <w:lang w:val="en-GB"/>
              </w:rPr>
            </w:pPr>
          </w:p>
        </w:tc>
        <w:tc>
          <w:tcPr>
            <w:tcW w:w="588" w:type="pct"/>
          </w:tcPr>
          <w:p w14:paraId="76D61FA8" w14:textId="77777777" w:rsidR="00C15A3A" w:rsidRPr="00485495" w:rsidRDefault="00C15A3A" w:rsidP="00D8239A">
            <w:pPr>
              <w:pStyle w:val="RepTableSmallBold"/>
              <w:keepNext/>
              <w:spacing w:after="120"/>
              <w:rPr>
                <w:lang w:val="en-GB"/>
              </w:rPr>
            </w:pPr>
            <w:r w:rsidRPr="00485495">
              <w:rPr>
                <w:lang w:val="en-GB"/>
              </w:rPr>
              <w:t>Method / Kind</w:t>
            </w:r>
          </w:p>
          <w:p w14:paraId="0F896899" w14:textId="77777777" w:rsidR="00C15A3A" w:rsidRPr="00485495" w:rsidRDefault="00C15A3A" w:rsidP="00D8239A">
            <w:pPr>
              <w:pStyle w:val="RepTableSmallBold"/>
              <w:keepNext/>
              <w:ind w:right="-118"/>
              <w:rPr>
                <w:lang w:val="en-GB"/>
              </w:rPr>
            </w:pPr>
            <w:r w:rsidRPr="00485495">
              <w:rPr>
                <w:lang w:val="en-GB"/>
              </w:rPr>
              <w:t>(incl. application technique ***</w:t>
            </w:r>
          </w:p>
        </w:tc>
        <w:tc>
          <w:tcPr>
            <w:tcW w:w="563" w:type="pct"/>
          </w:tcPr>
          <w:p w14:paraId="257E63AA" w14:textId="77777777" w:rsidR="00C15A3A" w:rsidRPr="00485495" w:rsidRDefault="00C15A3A" w:rsidP="00D8239A">
            <w:pPr>
              <w:pStyle w:val="RepTableSmallBold"/>
              <w:keepNext/>
              <w:spacing w:after="120"/>
              <w:rPr>
                <w:lang w:val="en-GB"/>
              </w:rPr>
            </w:pPr>
            <w:r w:rsidRPr="00485495">
              <w:rPr>
                <w:lang w:val="en-GB"/>
              </w:rPr>
              <w:t>Max. number (min. interval between applications)</w:t>
            </w:r>
          </w:p>
          <w:p w14:paraId="7CC23F6E" w14:textId="77777777" w:rsidR="00C15A3A" w:rsidRPr="00485495" w:rsidRDefault="00C15A3A" w:rsidP="00D8239A">
            <w:pPr>
              <w:pStyle w:val="RepTableSmallBold"/>
              <w:keepNext/>
              <w:rPr>
                <w:lang w:val="en-GB"/>
              </w:rPr>
            </w:pPr>
            <w:r w:rsidRPr="00485495">
              <w:rPr>
                <w:lang w:val="en-GB"/>
              </w:rPr>
              <w:t xml:space="preserve">a) per use </w:t>
            </w:r>
          </w:p>
          <w:p w14:paraId="43085486" w14:textId="77777777" w:rsidR="00C15A3A" w:rsidRPr="00485495" w:rsidRDefault="00C15A3A" w:rsidP="00D8239A">
            <w:pPr>
              <w:pStyle w:val="RepTableSmallBold"/>
              <w:keepNext/>
              <w:rPr>
                <w:lang w:val="en-GB"/>
              </w:rPr>
            </w:pPr>
            <w:r w:rsidRPr="00485495">
              <w:rPr>
                <w:lang w:val="en-GB"/>
              </w:rPr>
              <w:t>b) per crop/ season</w:t>
            </w:r>
          </w:p>
        </w:tc>
        <w:tc>
          <w:tcPr>
            <w:tcW w:w="636" w:type="pct"/>
          </w:tcPr>
          <w:p w14:paraId="319F725F" w14:textId="77777777" w:rsidR="00C15A3A" w:rsidRPr="00485495" w:rsidRDefault="00C15A3A" w:rsidP="00D8239A">
            <w:pPr>
              <w:pStyle w:val="RepTableSmallBold"/>
              <w:keepNext/>
              <w:rPr>
                <w:lang w:val="en-GB"/>
              </w:rPr>
            </w:pPr>
            <w:r w:rsidRPr="00485495">
              <w:rPr>
                <w:lang w:val="en-GB"/>
              </w:rPr>
              <w:t xml:space="preserve">Max. application rate </w:t>
            </w:r>
          </w:p>
          <w:p w14:paraId="4CF36A3F" w14:textId="77777777" w:rsidR="00C15A3A" w:rsidRPr="00485495" w:rsidRDefault="00C15A3A" w:rsidP="00D8239A">
            <w:pPr>
              <w:pStyle w:val="RepTableSmallBold"/>
              <w:keepNext/>
              <w:rPr>
                <w:lang w:val="en-GB"/>
              </w:rPr>
            </w:pPr>
            <w:r w:rsidRPr="00485495">
              <w:rPr>
                <w:lang w:val="en-GB"/>
              </w:rPr>
              <w:t>kg as/tonne seed</w:t>
            </w:r>
            <w:r w:rsidRPr="00485495">
              <w:rPr>
                <w:lang w:val="en-GB"/>
              </w:rPr>
              <w:br/>
              <w:t xml:space="preserve"> </w:t>
            </w:r>
            <w:r w:rsidRPr="00485495">
              <w:rPr>
                <w:lang w:val="en-GB"/>
              </w:rPr>
              <w:br/>
              <w:t>a) Cyantraniliprole</w:t>
            </w:r>
          </w:p>
          <w:p w14:paraId="313FD485" w14:textId="77777777" w:rsidR="00C15A3A" w:rsidRPr="00485495" w:rsidRDefault="00C15A3A" w:rsidP="00D8239A">
            <w:pPr>
              <w:pStyle w:val="RepTableSmallBold"/>
              <w:keepNext/>
              <w:rPr>
                <w:lang w:val="en-GB"/>
              </w:rPr>
            </w:pPr>
          </w:p>
        </w:tc>
        <w:tc>
          <w:tcPr>
            <w:tcW w:w="450" w:type="pct"/>
          </w:tcPr>
          <w:p w14:paraId="78C8BFCA" w14:textId="77777777" w:rsidR="00C15A3A" w:rsidRPr="00485495" w:rsidRDefault="00C15A3A" w:rsidP="00D8239A">
            <w:pPr>
              <w:pStyle w:val="RepTableSmallBold"/>
              <w:keepNext/>
              <w:rPr>
                <w:lang w:val="en-GB"/>
              </w:rPr>
            </w:pPr>
            <w:r w:rsidRPr="00485495">
              <w:rPr>
                <w:lang w:val="en-GB"/>
              </w:rPr>
              <w:t>Dilution factor</w:t>
            </w:r>
          </w:p>
        </w:tc>
        <w:tc>
          <w:tcPr>
            <w:tcW w:w="253" w:type="pct"/>
            <w:vMerge/>
          </w:tcPr>
          <w:p w14:paraId="4872A18B" w14:textId="77777777" w:rsidR="00C15A3A" w:rsidRPr="00485495" w:rsidRDefault="00C15A3A" w:rsidP="00D8239A">
            <w:pPr>
              <w:pStyle w:val="RepTableSmallBold"/>
              <w:keepNext/>
              <w:rPr>
                <w:lang w:val="en-GB"/>
              </w:rPr>
            </w:pPr>
          </w:p>
        </w:tc>
        <w:tc>
          <w:tcPr>
            <w:tcW w:w="715" w:type="pct"/>
            <w:vMerge/>
          </w:tcPr>
          <w:p w14:paraId="70AC2065" w14:textId="77777777" w:rsidR="00C15A3A" w:rsidRPr="00485495" w:rsidRDefault="00C15A3A" w:rsidP="00D8239A">
            <w:pPr>
              <w:pStyle w:val="RepTableSmallBold"/>
              <w:keepNext/>
              <w:rPr>
                <w:lang w:val="en-GB"/>
              </w:rPr>
            </w:pPr>
          </w:p>
        </w:tc>
        <w:tc>
          <w:tcPr>
            <w:tcW w:w="167" w:type="pct"/>
            <w:shd w:val="clear" w:color="auto" w:fill="D9D9D9"/>
            <w:textDirection w:val="btLr"/>
          </w:tcPr>
          <w:p w14:paraId="1663A6CC" w14:textId="77777777" w:rsidR="00C15A3A" w:rsidRPr="00485495" w:rsidRDefault="00C15A3A" w:rsidP="00D8239A">
            <w:pPr>
              <w:pStyle w:val="RepTableSmallBold"/>
              <w:keepNext/>
              <w:ind w:left="113" w:right="113"/>
              <w:rPr>
                <w:lang w:val="en-GB"/>
              </w:rPr>
            </w:pPr>
            <w:r w:rsidRPr="00485495">
              <w:rPr>
                <w:lang w:val="en-GB"/>
              </w:rPr>
              <w:t>Operator</w:t>
            </w:r>
          </w:p>
        </w:tc>
        <w:tc>
          <w:tcPr>
            <w:tcW w:w="166" w:type="pct"/>
            <w:shd w:val="clear" w:color="auto" w:fill="D9D9D9"/>
            <w:textDirection w:val="btLr"/>
          </w:tcPr>
          <w:p w14:paraId="0802AD5D" w14:textId="77777777" w:rsidR="00C15A3A" w:rsidRPr="00485495" w:rsidRDefault="00C15A3A" w:rsidP="00D8239A">
            <w:pPr>
              <w:pStyle w:val="RepTableSmallBold"/>
              <w:keepNext/>
              <w:ind w:left="113" w:right="113"/>
              <w:rPr>
                <w:lang w:val="en-GB"/>
              </w:rPr>
            </w:pPr>
            <w:r w:rsidRPr="00485495">
              <w:rPr>
                <w:lang w:val="en-GB"/>
              </w:rPr>
              <w:t>Worker</w:t>
            </w:r>
          </w:p>
        </w:tc>
        <w:tc>
          <w:tcPr>
            <w:tcW w:w="167" w:type="pct"/>
            <w:shd w:val="clear" w:color="auto" w:fill="D9D9D9"/>
            <w:textDirection w:val="btLr"/>
          </w:tcPr>
          <w:p w14:paraId="69C186AC" w14:textId="77777777" w:rsidR="00C15A3A" w:rsidRPr="00485495" w:rsidRDefault="00C15A3A" w:rsidP="00D8239A">
            <w:pPr>
              <w:pStyle w:val="RepTableSmallBold"/>
              <w:keepNext/>
              <w:ind w:left="113" w:right="113"/>
              <w:rPr>
                <w:lang w:val="en-GB"/>
              </w:rPr>
            </w:pPr>
            <w:r w:rsidRPr="00485495">
              <w:rPr>
                <w:lang w:val="en-GB"/>
              </w:rPr>
              <w:t>Residents</w:t>
            </w:r>
          </w:p>
        </w:tc>
        <w:tc>
          <w:tcPr>
            <w:tcW w:w="167" w:type="pct"/>
            <w:shd w:val="clear" w:color="auto" w:fill="D9D9D9"/>
            <w:textDirection w:val="btLr"/>
          </w:tcPr>
          <w:p w14:paraId="40587609" w14:textId="77777777" w:rsidR="00C15A3A" w:rsidRPr="00485495" w:rsidRDefault="00C15A3A" w:rsidP="00D8239A">
            <w:pPr>
              <w:pStyle w:val="RepTableSmallBold"/>
              <w:keepNext/>
              <w:ind w:left="113" w:right="113"/>
              <w:rPr>
                <w:lang w:val="en-GB"/>
              </w:rPr>
            </w:pPr>
            <w:r w:rsidRPr="00485495">
              <w:rPr>
                <w:lang w:val="en-GB"/>
              </w:rPr>
              <w:t xml:space="preserve">Bystander </w:t>
            </w:r>
          </w:p>
        </w:tc>
      </w:tr>
      <w:tr w:rsidR="00CE1844" w:rsidRPr="00485495" w14:paraId="6CB028B7" w14:textId="77777777" w:rsidTr="004B7986">
        <w:tc>
          <w:tcPr>
            <w:tcW w:w="253" w:type="pct"/>
          </w:tcPr>
          <w:p w14:paraId="69B18D17" w14:textId="77777777" w:rsidR="00C15A3A" w:rsidRPr="00485495" w:rsidRDefault="00C15A3A" w:rsidP="00E54B51">
            <w:pPr>
              <w:pStyle w:val="RepTableSmall"/>
              <w:jc w:val="both"/>
              <w:rPr>
                <w:highlight w:val="yellow"/>
                <w:lang w:val="en-GB"/>
              </w:rPr>
            </w:pPr>
            <w:r w:rsidRPr="00485495">
              <w:rPr>
                <w:lang w:val="en-GB"/>
              </w:rPr>
              <w:t xml:space="preserve">1 </w:t>
            </w:r>
            <w:r w:rsidR="002B0C33">
              <w:rPr>
                <w:lang w:val="en-GB"/>
              </w:rPr>
              <w:t>–</w:t>
            </w:r>
            <w:r w:rsidRPr="00485495">
              <w:rPr>
                <w:lang w:val="en-GB"/>
              </w:rPr>
              <w:t xml:space="preserve"> </w:t>
            </w:r>
            <w:r w:rsidR="002B0C33">
              <w:rPr>
                <w:lang w:val="en-GB"/>
              </w:rPr>
              <w:t>3</w:t>
            </w:r>
          </w:p>
        </w:tc>
        <w:tc>
          <w:tcPr>
            <w:tcW w:w="648" w:type="pct"/>
            <w:shd w:val="clear" w:color="auto" w:fill="auto"/>
          </w:tcPr>
          <w:p w14:paraId="5B7EA6B0" w14:textId="77777777" w:rsidR="00C15A3A" w:rsidRPr="00485495" w:rsidRDefault="009B0DDB" w:rsidP="00E54B51">
            <w:pPr>
              <w:pStyle w:val="RepTableSmall"/>
              <w:jc w:val="both"/>
              <w:rPr>
                <w:lang w:val="en-GB"/>
              </w:rPr>
            </w:pPr>
            <w:r>
              <w:rPr>
                <w:lang w:val="en-GB"/>
              </w:rPr>
              <w:t>Mai</w:t>
            </w:r>
            <w:r w:rsidR="00DC352C">
              <w:rPr>
                <w:lang w:val="en-GB"/>
              </w:rPr>
              <w:t>ze</w:t>
            </w:r>
            <w:r w:rsidR="00C15A3A" w:rsidRPr="00485495">
              <w:rPr>
                <w:lang w:val="en-GB"/>
              </w:rPr>
              <w:t xml:space="preserve"> </w:t>
            </w:r>
            <w:r w:rsidR="0015164F">
              <w:rPr>
                <w:lang w:val="en-GB"/>
              </w:rPr>
              <w:t>[ZEAMX]</w:t>
            </w:r>
            <w:r w:rsidR="00C15A3A" w:rsidRPr="00485495">
              <w:rPr>
                <w:lang w:val="en-GB"/>
              </w:rPr>
              <w:br/>
            </w:r>
          </w:p>
        </w:tc>
        <w:tc>
          <w:tcPr>
            <w:tcW w:w="229" w:type="pct"/>
            <w:shd w:val="clear" w:color="auto" w:fill="auto"/>
          </w:tcPr>
          <w:p w14:paraId="24CD8707" w14:textId="77777777" w:rsidR="00C15A3A" w:rsidRPr="00485495" w:rsidRDefault="00C15A3A" w:rsidP="00E54B51">
            <w:pPr>
              <w:pStyle w:val="RepTableSmall"/>
              <w:jc w:val="both"/>
              <w:rPr>
                <w:lang w:val="en-GB"/>
              </w:rPr>
            </w:pPr>
            <w:r w:rsidRPr="00485495">
              <w:rPr>
                <w:lang w:val="en-GB"/>
              </w:rPr>
              <w:t>I</w:t>
            </w:r>
          </w:p>
        </w:tc>
        <w:tc>
          <w:tcPr>
            <w:tcW w:w="588" w:type="pct"/>
            <w:shd w:val="clear" w:color="auto" w:fill="auto"/>
          </w:tcPr>
          <w:p w14:paraId="7BC1F041" w14:textId="77777777" w:rsidR="00C15A3A" w:rsidRPr="00485495" w:rsidRDefault="00C15A3A" w:rsidP="004B7986">
            <w:pPr>
              <w:pStyle w:val="RepTableSmall"/>
              <w:rPr>
                <w:lang w:val="en-GB"/>
              </w:rPr>
            </w:pPr>
            <w:r w:rsidRPr="00485495">
              <w:rPr>
                <w:lang w:val="en-GB"/>
              </w:rPr>
              <w:t>Commercial Seed treatment</w:t>
            </w:r>
          </w:p>
        </w:tc>
        <w:tc>
          <w:tcPr>
            <w:tcW w:w="563" w:type="pct"/>
          </w:tcPr>
          <w:p w14:paraId="5A2AF036" w14:textId="77777777" w:rsidR="00C15A3A" w:rsidRPr="0035229E" w:rsidRDefault="00C15A3A" w:rsidP="00E54B51">
            <w:pPr>
              <w:pStyle w:val="RepTableSmall"/>
              <w:jc w:val="both"/>
              <w:rPr>
                <w:lang w:val="en-GB"/>
              </w:rPr>
            </w:pPr>
            <w:r w:rsidRPr="0035229E">
              <w:rPr>
                <w:lang w:val="en-GB"/>
              </w:rPr>
              <w:t>a) 1</w:t>
            </w:r>
          </w:p>
          <w:p w14:paraId="3C4E3889" w14:textId="77777777" w:rsidR="00C15A3A" w:rsidRPr="0035229E" w:rsidRDefault="00C15A3A" w:rsidP="00E54B51">
            <w:pPr>
              <w:pStyle w:val="RepTableSmall"/>
              <w:jc w:val="both"/>
              <w:rPr>
                <w:lang w:val="en-GB"/>
              </w:rPr>
            </w:pPr>
            <w:r w:rsidRPr="0035229E">
              <w:rPr>
                <w:lang w:val="en-GB"/>
              </w:rPr>
              <w:t>b) 1</w:t>
            </w:r>
          </w:p>
        </w:tc>
        <w:tc>
          <w:tcPr>
            <w:tcW w:w="636" w:type="pct"/>
          </w:tcPr>
          <w:p w14:paraId="1FDBAF58" w14:textId="77777777" w:rsidR="00C15A3A" w:rsidRPr="0035229E" w:rsidRDefault="00C15A3A" w:rsidP="00E54B51">
            <w:pPr>
              <w:pStyle w:val="RepTableSmall"/>
              <w:jc w:val="both"/>
              <w:rPr>
                <w:lang w:val="en-GB"/>
              </w:rPr>
            </w:pPr>
            <w:r w:rsidRPr="0035229E">
              <w:rPr>
                <w:lang w:val="en-GB"/>
              </w:rPr>
              <w:t xml:space="preserve">a) </w:t>
            </w:r>
            <w:r w:rsidR="00DC352C">
              <w:rPr>
                <w:lang w:val="en-GB"/>
              </w:rPr>
              <w:t>2.25</w:t>
            </w:r>
          </w:p>
          <w:p w14:paraId="49E29910" w14:textId="77777777" w:rsidR="00C15A3A" w:rsidRPr="0035229E" w:rsidRDefault="00C15A3A" w:rsidP="00E54B51">
            <w:pPr>
              <w:pStyle w:val="RepTableSmall"/>
              <w:jc w:val="both"/>
              <w:rPr>
                <w:lang w:val="en-GB"/>
              </w:rPr>
            </w:pPr>
          </w:p>
        </w:tc>
        <w:tc>
          <w:tcPr>
            <w:tcW w:w="450" w:type="pct"/>
          </w:tcPr>
          <w:p w14:paraId="1516C957" w14:textId="77777777" w:rsidR="00C15A3A" w:rsidRPr="00485495" w:rsidRDefault="00C15A3A" w:rsidP="00E54B51">
            <w:pPr>
              <w:pStyle w:val="RepTableSmall"/>
              <w:jc w:val="both"/>
              <w:rPr>
                <w:lang w:val="en-GB"/>
              </w:rPr>
            </w:pPr>
            <w:r w:rsidRPr="00485495">
              <w:t>Not applicable: concentrate is used as worst case</w:t>
            </w:r>
          </w:p>
        </w:tc>
        <w:tc>
          <w:tcPr>
            <w:tcW w:w="253" w:type="pct"/>
          </w:tcPr>
          <w:p w14:paraId="2636CFDF" w14:textId="77777777" w:rsidR="00C15A3A" w:rsidRPr="00485495" w:rsidRDefault="00C15A3A" w:rsidP="00E54B51">
            <w:pPr>
              <w:pStyle w:val="RepTableSmall"/>
              <w:jc w:val="both"/>
              <w:rPr>
                <w:lang w:val="en-GB"/>
              </w:rPr>
            </w:pPr>
            <w:r w:rsidRPr="00485495">
              <w:rPr>
                <w:lang w:val="en-GB"/>
              </w:rPr>
              <w:t>n/a</w:t>
            </w:r>
          </w:p>
        </w:tc>
        <w:tc>
          <w:tcPr>
            <w:tcW w:w="715" w:type="pct"/>
          </w:tcPr>
          <w:p w14:paraId="1FD15982" w14:textId="77777777" w:rsidR="00C15A3A" w:rsidRPr="00485495" w:rsidRDefault="00C15A3A" w:rsidP="004B7986">
            <w:pPr>
              <w:pStyle w:val="RepTableSmall"/>
              <w:rPr>
                <w:lang w:val="en-GB"/>
              </w:rPr>
            </w:pPr>
            <w:r w:rsidRPr="00485495">
              <w:rPr>
                <w:lang w:val="en-GB"/>
              </w:rPr>
              <w:t>Operator; Worker [</w:t>
            </w:r>
            <w:proofErr w:type="spellStart"/>
            <w:r w:rsidRPr="00485495">
              <w:rPr>
                <w:lang w:val="en-GB"/>
              </w:rPr>
              <w:t>SeedTROPEX</w:t>
            </w:r>
            <w:proofErr w:type="spellEnd"/>
            <w:r w:rsidRPr="00485495">
              <w:rPr>
                <w:lang w:val="en-GB"/>
              </w:rPr>
              <w:t>/study]</w:t>
            </w:r>
          </w:p>
        </w:tc>
        <w:tc>
          <w:tcPr>
            <w:tcW w:w="167" w:type="pct"/>
            <w:shd w:val="clear" w:color="auto" w:fill="FFFF00"/>
          </w:tcPr>
          <w:p w14:paraId="3D638C3F" w14:textId="77777777" w:rsidR="00C15A3A" w:rsidRPr="00485495" w:rsidRDefault="00C15A3A" w:rsidP="00E54B51">
            <w:pPr>
              <w:pStyle w:val="RepTableSmall"/>
              <w:jc w:val="both"/>
              <w:rPr>
                <w:highlight w:val="yellow"/>
                <w:lang w:val="en-GB"/>
              </w:rPr>
            </w:pPr>
          </w:p>
        </w:tc>
        <w:tc>
          <w:tcPr>
            <w:tcW w:w="166" w:type="pct"/>
            <w:shd w:val="clear" w:color="auto" w:fill="FFFF00"/>
          </w:tcPr>
          <w:p w14:paraId="2F081352" w14:textId="77777777" w:rsidR="00C15A3A" w:rsidRPr="00485495" w:rsidRDefault="00C15A3A" w:rsidP="00E54B51">
            <w:pPr>
              <w:pStyle w:val="RepTableSmall"/>
              <w:jc w:val="both"/>
              <w:rPr>
                <w:lang w:val="en-GB"/>
              </w:rPr>
            </w:pPr>
          </w:p>
        </w:tc>
        <w:tc>
          <w:tcPr>
            <w:tcW w:w="167" w:type="pct"/>
            <w:shd w:val="clear" w:color="auto" w:fill="D9D9D9"/>
          </w:tcPr>
          <w:p w14:paraId="63DA00BC" w14:textId="77777777" w:rsidR="00C15A3A" w:rsidRPr="00485495" w:rsidRDefault="004B7986" w:rsidP="00E54B51">
            <w:pPr>
              <w:pStyle w:val="RepTableSmall"/>
              <w:jc w:val="both"/>
              <w:rPr>
                <w:lang w:val="en-GB"/>
              </w:rPr>
            </w:pPr>
            <w:r>
              <w:rPr>
                <w:lang w:val="en-GB"/>
              </w:rPr>
              <w:t>n/a</w:t>
            </w:r>
          </w:p>
        </w:tc>
        <w:tc>
          <w:tcPr>
            <w:tcW w:w="167" w:type="pct"/>
            <w:shd w:val="clear" w:color="auto" w:fill="D9D9D9"/>
          </w:tcPr>
          <w:p w14:paraId="3D5B253B" w14:textId="77777777" w:rsidR="00C15A3A" w:rsidRPr="00485495" w:rsidRDefault="004B7986" w:rsidP="00E54B51">
            <w:pPr>
              <w:pStyle w:val="RepTableSmall"/>
              <w:jc w:val="both"/>
              <w:rPr>
                <w:lang w:val="en-GB"/>
              </w:rPr>
            </w:pPr>
            <w:r>
              <w:rPr>
                <w:lang w:val="en-GB"/>
              </w:rPr>
              <w:t>n/a</w:t>
            </w:r>
          </w:p>
        </w:tc>
      </w:tr>
    </w:tbl>
    <w:p w14:paraId="3D16DDFB" w14:textId="77777777" w:rsidR="00C81348" w:rsidRPr="00B32849" w:rsidRDefault="00C81348" w:rsidP="00E54B51">
      <w:pPr>
        <w:pStyle w:val="RepTableFootnote"/>
        <w:jc w:val="both"/>
        <w:rPr>
          <w:lang w:val="en-GB"/>
        </w:rPr>
      </w:pPr>
      <w:r w:rsidRPr="00B32849">
        <w:rPr>
          <w:lang w:val="en-GB"/>
        </w:rPr>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14:paraId="314EB66F" w14:textId="77777777" w:rsidR="00C81348" w:rsidRPr="00B32849" w:rsidRDefault="00C81348" w:rsidP="00E54B51">
      <w:pPr>
        <w:pStyle w:val="RepTableFootnote"/>
        <w:jc w:val="both"/>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14:paraId="33B98868" w14:textId="77777777" w:rsidR="00C81348" w:rsidRDefault="00C81348" w:rsidP="00E54B51">
      <w:pPr>
        <w:pStyle w:val="RepTableFootnote"/>
        <w:jc w:val="both"/>
        <w:rPr>
          <w:lang w:val="en-GB"/>
        </w:rPr>
      </w:pPr>
      <w:r w:rsidRPr="00B32849">
        <w:rPr>
          <w:lang w:val="en-GB"/>
        </w:rPr>
        <w:t>***</w:t>
      </w:r>
      <w:r w:rsidR="00394E57" w:rsidRPr="00B32849">
        <w:rPr>
          <w:lang w:val="en-GB"/>
        </w:rPr>
        <w:tab/>
      </w:r>
      <w:r w:rsidRPr="00B32849">
        <w:rPr>
          <w:lang w:val="en-GB"/>
        </w:rPr>
        <w:t>e.g. LC: low crops, HC: high crop, TM: tractor-mounted, HH: hand-held</w:t>
      </w:r>
    </w:p>
    <w:p w14:paraId="6FB2CD94" w14:textId="77777777" w:rsidR="00BB71D6" w:rsidRPr="00BB71D6" w:rsidRDefault="00BB71D6" w:rsidP="00BB71D6">
      <w:pPr>
        <w:pStyle w:val="RepStandard"/>
      </w:pPr>
    </w:p>
    <w:p w14:paraId="398591C4" w14:textId="77777777" w:rsidR="00C81348" w:rsidRPr="00B32849" w:rsidRDefault="005607E6" w:rsidP="00394E57">
      <w:pPr>
        <w:pStyle w:val="RepTableFootnote"/>
        <w:keepNext/>
        <w:keepLines/>
        <w:rPr>
          <w:lang w:val="en-GB"/>
        </w:rPr>
      </w:pPr>
      <w:r>
        <w:rPr>
          <w:lang w:val="en-GB"/>
        </w:rPr>
        <w:lastRenderedPageBreak/>
        <w:t>Explanation for column 10 “</w:t>
      </w:r>
      <w:r w:rsidR="00C81348" w:rsidRPr="00B32849">
        <w:rPr>
          <w:lang w:val="en-GB"/>
        </w:rPr>
        <w:t>Accep</w:t>
      </w:r>
      <w:r>
        <w:rPr>
          <w:lang w:val="en-GB"/>
        </w:rPr>
        <w:t>tability of exposure assessment”</w:t>
      </w:r>
    </w:p>
    <w:tbl>
      <w:tblPr>
        <w:tblW w:w="2648" w:type="pct"/>
        <w:tblCellMar>
          <w:left w:w="115" w:type="dxa"/>
          <w:right w:w="115" w:type="dxa"/>
        </w:tblCellMar>
        <w:tblLook w:val="0000" w:firstRow="0" w:lastRow="0" w:firstColumn="0" w:lastColumn="0" w:noHBand="0" w:noVBand="0"/>
      </w:tblPr>
      <w:tblGrid>
        <w:gridCol w:w="426"/>
        <w:gridCol w:w="4525"/>
      </w:tblGrid>
      <w:tr w:rsidR="00C81348" w:rsidRPr="0093747D" w14:paraId="7946950F" w14:textId="77777777" w:rsidTr="004B7986">
        <w:trPr>
          <w:cantSplit/>
          <w:trHeight w:val="240"/>
        </w:trPr>
        <w:tc>
          <w:tcPr>
            <w:tcW w:w="393" w:type="pct"/>
            <w:tcBorders>
              <w:top w:val="single" w:sz="4" w:space="0" w:color="auto"/>
              <w:left w:val="single" w:sz="4" w:space="0" w:color="auto"/>
              <w:bottom w:val="single" w:sz="4" w:space="0" w:color="auto"/>
              <w:right w:val="single" w:sz="4" w:space="0" w:color="auto"/>
            </w:tcBorders>
            <w:shd w:val="clear" w:color="auto" w:fill="99CC00"/>
            <w:vAlign w:val="center"/>
          </w:tcPr>
          <w:p w14:paraId="5435CE5D" w14:textId="77777777" w:rsidR="00C81348" w:rsidRPr="0093747D" w:rsidRDefault="00C81348" w:rsidP="004B7986">
            <w:pPr>
              <w:pStyle w:val="RepTableFootnote"/>
              <w:keepNext/>
              <w:keepLines/>
              <w:jc w:val="center"/>
              <w:rPr>
                <w:sz w:val="16"/>
                <w:szCs w:val="16"/>
                <w:lang w:val="en-GB"/>
              </w:rPr>
            </w:pPr>
            <w:r w:rsidRPr="0093747D">
              <w:rPr>
                <w:sz w:val="16"/>
                <w:szCs w:val="16"/>
                <w:lang w:val="en-GB"/>
              </w:rPr>
              <w:t>A</w:t>
            </w:r>
          </w:p>
        </w:tc>
        <w:tc>
          <w:tcPr>
            <w:tcW w:w="4607" w:type="pct"/>
            <w:tcBorders>
              <w:top w:val="single" w:sz="4" w:space="0" w:color="auto"/>
              <w:left w:val="single" w:sz="4" w:space="0" w:color="auto"/>
              <w:bottom w:val="single" w:sz="4" w:space="0" w:color="auto"/>
              <w:right w:val="single" w:sz="4" w:space="0" w:color="auto"/>
            </w:tcBorders>
            <w:vAlign w:val="center"/>
          </w:tcPr>
          <w:p w14:paraId="2F3AAE89" w14:textId="77777777" w:rsidR="00C81348" w:rsidRPr="0093747D" w:rsidRDefault="00C81348" w:rsidP="004B7986">
            <w:pPr>
              <w:pStyle w:val="RepTableFootnote"/>
              <w:keepNext/>
              <w:keepLines/>
              <w:rPr>
                <w:sz w:val="16"/>
                <w:szCs w:val="16"/>
                <w:lang w:val="en-GB"/>
              </w:rPr>
            </w:pPr>
            <w:r w:rsidRPr="0093747D">
              <w:rPr>
                <w:sz w:val="16"/>
                <w:szCs w:val="16"/>
                <w:lang w:val="en-GB"/>
              </w:rPr>
              <w:t>Exposure acceptabl</w:t>
            </w:r>
            <w:r w:rsidR="0093747D" w:rsidRPr="0093747D">
              <w:rPr>
                <w:sz w:val="16"/>
                <w:szCs w:val="16"/>
                <w:lang w:val="en-GB"/>
              </w:rPr>
              <w:t xml:space="preserve">e without PPE / risk mitigation </w:t>
            </w:r>
            <w:r w:rsidRPr="0093747D">
              <w:rPr>
                <w:sz w:val="16"/>
                <w:szCs w:val="16"/>
                <w:lang w:val="en-GB"/>
              </w:rPr>
              <w:t>measures</w:t>
            </w:r>
          </w:p>
        </w:tc>
      </w:tr>
      <w:tr w:rsidR="00C81348" w:rsidRPr="0093747D" w14:paraId="30716AC1" w14:textId="77777777" w:rsidTr="004B7986">
        <w:trPr>
          <w:cantSplit/>
          <w:trHeight w:val="240"/>
        </w:trPr>
        <w:tc>
          <w:tcPr>
            <w:tcW w:w="393" w:type="pct"/>
            <w:tcBorders>
              <w:top w:val="single" w:sz="4" w:space="0" w:color="auto"/>
              <w:left w:val="single" w:sz="4" w:space="0" w:color="auto"/>
              <w:bottom w:val="single" w:sz="4" w:space="0" w:color="auto"/>
              <w:right w:val="single" w:sz="4" w:space="0" w:color="auto"/>
            </w:tcBorders>
            <w:shd w:val="clear" w:color="auto" w:fill="FFFF00"/>
            <w:vAlign w:val="center"/>
          </w:tcPr>
          <w:p w14:paraId="23D151BE" w14:textId="77777777" w:rsidR="00C81348" w:rsidRPr="0093747D" w:rsidRDefault="00E23040" w:rsidP="004B7986">
            <w:pPr>
              <w:pStyle w:val="RepTableFootnote"/>
              <w:keepNext/>
              <w:keepLines/>
              <w:jc w:val="center"/>
              <w:rPr>
                <w:sz w:val="16"/>
                <w:szCs w:val="16"/>
                <w:lang w:val="en-GB"/>
              </w:rPr>
            </w:pPr>
            <w:r w:rsidRPr="0093747D">
              <w:rPr>
                <w:sz w:val="16"/>
                <w:szCs w:val="16"/>
                <w:lang w:val="en-GB"/>
              </w:rPr>
              <w:t>R</w:t>
            </w:r>
          </w:p>
        </w:tc>
        <w:tc>
          <w:tcPr>
            <w:tcW w:w="4607" w:type="pct"/>
            <w:tcBorders>
              <w:top w:val="single" w:sz="4" w:space="0" w:color="auto"/>
              <w:left w:val="single" w:sz="4" w:space="0" w:color="auto"/>
              <w:bottom w:val="single" w:sz="4" w:space="0" w:color="auto"/>
              <w:right w:val="single" w:sz="4" w:space="0" w:color="auto"/>
            </w:tcBorders>
            <w:vAlign w:val="center"/>
          </w:tcPr>
          <w:p w14:paraId="3039B214" w14:textId="77777777" w:rsidR="00C81348" w:rsidRPr="0093747D" w:rsidRDefault="00C81348" w:rsidP="004B7986">
            <w:pPr>
              <w:pStyle w:val="RepTableFootnote"/>
              <w:keepNext/>
              <w:keepLines/>
              <w:rPr>
                <w:sz w:val="16"/>
                <w:szCs w:val="16"/>
                <w:lang w:val="en-GB"/>
              </w:rPr>
            </w:pPr>
            <w:r w:rsidRPr="0093747D">
              <w:rPr>
                <w:sz w:val="16"/>
                <w:szCs w:val="16"/>
                <w:lang w:val="en-GB"/>
              </w:rPr>
              <w:t>Further refinement and/or risk mitigation measures required</w:t>
            </w:r>
          </w:p>
        </w:tc>
      </w:tr>
      <w:tr w:rsidR="00C81348" w:rsidRPr="0093747D" w14:paraId="1A31113B" w14:textId="77777777" w:rsidTr="004B7986">
        <w:trPr>
          <w:cantSplit/>
          <w:trHeight w:val="240"/>
        </w:trPr>
        <w:tc>
          <w:tcPr>
            <w:tcW w:w="393" w:type="pct"/>
            <w:tcBorders>
              <w:top w:val="single" w:sz="4" w:space="0" w:color="auto"/>
              <w:left w:val="single" w:sz="4" w:space="0" w:color="auto"/>
              <w:bottom w:val="single" w:sz="4" w:space="0" w:color="auto"/>
              <w:right w:val="single" w:sz="4" w:space="0" w:color="auto"/>
            </w:tcBorders>
            <w:shd w:val="clear" w:color="auto" w:fill="FF0000"/>
            <w:vAlign w:val="center"/>
          </w:tcPr>
          <w:p w14:paraId="0A193E84" w14:textId="77777777" w:rsidR="00C81348" w:rsidRPr="0093747D" w:rsidRDefault="00E23040" w:rsidP="004B7986">
            <w:pPr>
              <w:pStyle w:val="RepTableFootnote"/>
              <w:jc w:val="center"/>
              <w:rPr>
                <w:sz w:val="16"/>
                <w:szCs w:val="16"/>
                <w:lang w:val="en-GB"/>
              </w:rPr>
            </w:pPr>
            <w:r w:rsidRPr="0093747D">
              <w:rPr>
                <w:sz w:val="16"/>
                <w:szCs w:val="16"/>
                <w:lang w:val="en-GB"/>
              </w:rPr>
              <w:t>N</w:t>
            </w:r>
          </w:p>
        </w:tc>
        <w:tc>
          <w:tcPr>
            <w:tcW w:w="4607" w:type="pct"/>
            <w:tcBorders>
              <w:top w:val="single" w:sz="4" w:space="0" w:color="auto"/>
              <w:left w:val="single" w:sz="4" w:space="0" w:color="auto"/>
              <w:bottom w:val="single" w:sz="4" w:space="0" w:color="auto"/>
              <w:right w:val="single" w:sz="4" w:space="0" w:color="auto"/>
            </w:tcBorders>
            <w:vAlign w:val="center"/>
          </w:tcPr>
          <w:p w14:paraId="057FFD9D" w14:textId="77777777" w:rsidR="00C81348" w:rsidRPr="0093747D" w:rsidRDefault="00C81348" w:rsidP="004B7986">
            <w:pPr>
              <w:pStyle w:val="RepTableFootnote"/>
              <w:rPr>
                <w:sz w:val="16"/>
                <w:szCs w:val="16"/>
                <w:lang w:val="en-GB"/>
              </w:rPr>
            </w:pPr>
            <w:r w:rsidRPr="0093747D">
              <w:rPr>
                <w:sz w:val="16"/>
                <w:szCs w:val="16"/>
                <w:lang w:val="en-GB"/>
              </w:rPr>
              <w:t>Exposure not acceptable/ Evaluation not possible</w:t>
            </w:r>
          </w:p>
        </w:tc>
      </w:tr>
      <w:tr w:rsidR="004B7986" w:rsidRPr="0093747D" w14:paraId="011DD3B0" w14:textId="77777777" w:rsidTr="000B7005">
        <w:trPr>
          <w:cantSplit/>
          <w:trHeight w:val="240"/>
        </w:trPr>
        <w:tc>
          <w:tcPr>
            <w:tcW w:w="393" w:type="pct"/>
            <w:tcBorders>
              <w:top w:val="single" w:sz="4" w:space="0" w:color="auto"/>
              <w:left w:val="single" w:sz="4" w:space="0" w:color="auto"/>
              <w:bottom w:val="single" w:sz="4" w:space="0" w:color="auto"/>
              <w:right w:val="single" w:sz="4" w:space="0" w:color="auto"/>
            </w:tcBorders>
            <w:shd w:val="clear" w:color="auto" w:fill="D9D9D9"/>
            <w:vAlign w:val="center"/>
          </w:tcPr>
          <w:p w14:paraId="676EC9D1" w14:textId="77777777" w:rsidR="004B7986" w:rsidRPr="0093747D" w:rsidRDefault="004B7986" w:rsidP="004B7986">
            <w:pPr>
              <w:pStyle w:val="RepTableFootnote"/>
              <w:jc w:val="center"/>
              <w:rPr>
                <w:sz w:val="16"/>
                <w:szCs w:val="16"/>
                <w:lang w:val="en-GB"/>
              </w:rPr>
            </w:pPr>
            <w:r w:rsidRPr="0093747D">
              <w:rPr>
                <w:sz w:val="16"/>
                <w:szCs w:val="16"/>
                <w:lang w:val="en-GB"/>
              </w:rPr>
              <w:t>n/a</w:t>
            </w:r>
          </w:p>
        </w:tc>
        <w:tc>
          <w:tcPr>
            <w:tcW w:w="4607" w:type="pct"/>
            <w:tcBorders>
              <w:top w:val="single" w:sz="4" w:space="0" w:color="auto"/>
              <w:left w:val="single" w:sz="4" w:space="0" w:color="auto"/>
              <w:bottom w:val="single" w:sz="4" w:space="0" w:color="auto"/>
              <w:right w:val="single" w:sz="4" w:space="0" w:color="auto"/>
            </w:tcBorders>
            <w:shd w:val="clear" w:color="auto" w:fill="D9D9D9"/>
            <w:vAlign w:val="center"/>
          </w:tcPr>
          <w:p w14:paraId="20413869" w14:textId="77777777" w:rsidR="004B7986" w:rsidRPr="0093747D" w:rsidRDefault="004B7986" w:rsidP="004B7986">
            <w:pPr>
              <w:pStyle w:val="RepTableFootnote"/>
              <w:rPr>
                <w:sz w:val="16"/>
                <w:szCs w:val="16"/>
                <w:lang w:val="en-GB"/>
              </w:rPr>
            </w:pPr>
            <w:r w:rsidRPr="0093747D">
              <w:rPr>
                <w:sz w:val="16"/>
                <w:szCs w:val="16"/>
                <w:lang w:val="en-GB"/>
              </w:rPr>
              <w:t>Not applicable</w:t>
            </w:r>
          </w:p>
        </w:tc>
      </w:tr>
    </w:tbl>
    <w:p w14:paraId="704EBB9C" w14:textId="77777777" w:rsidR="008E0ED5" w:rsidRPr="00B32849" w:rsidRDefault="00C81348" w:rsidP="00E54B51">
      <w:pPr>
        <w:pStyle w:val="RepNewPart"/>
        <w:spacing w:before="240"/>
      </w:pPr>
      <w:r w:rsidRPr="00B32849">
        <w:t>Data gaps</w:t>
      </w:r>
    </w:p>
    <w:p w14:paraId="1780441D" w14:textId="77777777" w:rsidR="00394E57" w:rsidRPr="00B32849" w:rsidRDefault="00394E57" w:rsidP="00394E57">
      <w:pPr>
        <w:pStyle w:val="RepStandard"/>
      </w:pPr>
      <w:r w:rsidRPr="00B32849">
        <w:t>Noticed data gaps are:</w:t>
      </w:r>
    </w:p>
    <w:p w14:paraId="2EC1D5E4" w14:textId="77777777" w:rsidR="008E0ED5" w:rsidRPr="00B32849" w:rsidRDefault="00C9218B" w:rsidP="00EE6564">
      <w:pPr>
        <w:pStyle w:val="Listapunktowana5"/>
      </w:pPr>
      <w:bookmarkStart w:id="57" w:name="_Toc328552146"/>
      <w:bookmarkStart w:id="58" w:name="_Toc332020589"/>
      <w:bookmarkStart w:id="59" w:name="_Toc332203432"/>
      <w:bookmarkStart w:id="60" w:name="_Toc332206984"/>
      <w:bookmarkStart w:id="61" w:name="_Toc332296156"/>
      <w:bookmarkStart w:id="62" w:name="_Toc336434723"/>
      <w:bookmarkStart w:id="63" w:name="_Toc397516874"/>
      <w:bookmarkStart w:id="64" w:name="_Toc398627854"/>
      <w:bookmarkStart w:id="65" w:name="_Toc399335709"/>
      <w:bookmarkStart w:id="66" w:name="_Toc399764849"/>
      <w:bookmarkStart w:id="67" w:name="_Toc412562641"/>
      <w:bookmarkStart w:id="68" w:name="_Toc412562718"/>
      <w:bookmarkStart w:id="69" w:name="_Toc413662710"/>
      <w:bookmarkStart w:id="70" w:name="_Toc413673567"/>
      <w:bookmarkStart w:id="71" w:name="_Toc413673665"/>
      <w:bookmarkStart w:id="72" w:name="_Toc413673736"/>
      <w:bookmarkStart w:id="73" w:name="_Toc413928635"/>
      <w:bookmarkStart w:id="74" w:name="_Toc413936249"/>
      <w:bookmarkStart w:id="75" w:name="_Toc413937960"/>
      <w:bookmarkStart w:id="76" w:name="_Toc414026687"/>
      <w:r>
        <w:t>None</w:t>
      </w:r>
    </w:p>
    <w:p w14:paraId="5D375EFF" w14:textId="77777777" w:rsidR="00C81348" w:rsidRPr="00E54B51" w:rsidRDefault="00C81348" w:rsidP="00E54B51">
      <w:pPr>
        <w:pStyle w:val="Nagwek2"/>
        <w:spacing w:before="240" w:after="120"/>
        <w:ind w:left="1418" w:hanging="1418"/>
      </w:pPr>
      <w:bookmarkStart w:id="77" w:name="_Toc414974066"/>
      <w:bookmarkStart w:id="78" w:name="_Toc450900940"/>
      <w:bookmarkStart w:id="79" w:name="_Toc450920606"/>
      <w:bookmarkStart w:id="80" w:name="_Toc450923727"/>
      <w:bookmarkStart w:id="81" w:name="_Toc454460960"/>
      <w:bookmarkStart w:id="82" w:name="_Toc454462796"/>
      <w:bookmarkStart w:id="83" w:name="_Toc46415823"/>
      <w:r w:rsidRPr="00E54B51">
        <w:t>Toxicological Information on Active Substance(s)</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30444E4E" w14:textId="77777777" w:rsidR="00C81348" w:rsidRDefault="00C81348" w:rsidP="0079387A">
      <w:pPr>
        <w:pStyle w:val="RepStandard"/>
      </w:pPr>
      <w:r w:rsidRPr="00B32849">
        <w:t xml:space="preserve">Information regarding classification of the active substances and on EU endpoints and critical areas of concern identified during the EU review are given in </w:t>
      </w:r>
      <w:r w:rsidRPr="00B32849">
        <w:fldChar w:fldCharType="begin"/>
      </w:r>
      <w:r w:rsidRPr="00B32849">
        <w:instrText xml:space="preserve"> REF _Ref325722487 \h </w:instrText>
      </w:r>
      <w:r w:rsidRPr="00B32849">
        <w:fldChar w:fldCharType="separate"/>
      </w:r>
      <w:r w:rsidR="003C2813" w:rsidRPr="00E54B51">
        <w:rPr>
          <w:sz w:val="20"/>
          <w:szCs w:val="20"/>
        </w:rPr>
        <w:t>Table </w:t>
      </w:r>
      <w:r w:rsidR="003C2813">
        <w:rPr>
          <w:noProof/>
          <w:sz w:val="20"/>
          <w:szCs w:val="20"/>
        </w:rPr>
        <w:t>6.2</w:t>
      </w:r>
      <w:r w:rsidR="003C2813" w:rsidRPr="00E54B51">
        <w:rPr>
          <w:sz w:val="20"/>
          <w:szCs w:val="20"/>
        </w:rPr>
        <w:noBreakHyphen/>
      </w:r>
      <w:r w:rsidR="003C2813">
        <w:rPr>
          <w:noProof/>
          <w:sz w:val="20"/>
          <w:szCs w:val="20"/>
        </w:rPr>
        <w:t>1</w:t>
      </w:r>
      <w:r w:rsidRPr="00B32849">
        <w:fldChar w:fldCharType="end"/>
      </w:r>
      <w:r w:rsidRPr="00B32849">
        <w:t xml:space="preserve">. </w:t>
      </w:r>
    </w:p>
    <w:p w14:paraId="477CCEDE" w14:textId="77777777" w:rsidR="00E54B51" w:rsidRPr="00B32849" w:rsidRDefault="00E54B51" w:rsidP="0079387A">
      <w:pPr>
        <w:pStyle w:val="RepStandard"/>
      </w:pPr>
    </w:p>
    <w:p w14:paraId="1A18EDE5" w14:textId="77777777" w:rsidR="00C81348" w:rsidRPr="00E54B51" w:rsidRDefault="00C81348" w:rsidP="00E54B51">
      <w:pPr>
        <w:pStyle w:val="RepLabel"/>
        <w:spacing w:before="0" w:after="0"/>
        <w:rPr>
          <w:sz w:val="20"/>
          <w:szCs w:val="20"/>
        </w:rPr>
      </w:pPr>
      <w:bookmarkStart w:id="84" w:name="_Ref325722487"/>
      <w:r w:rsidRPr="00E54B51">
        <w:rPr>
          <w:sz w:val="20"/>
          <w:szCs w:val="20"/>
        </w:rPr>
        <w:t>Table </w:t>
      </w:r>
      <w:r w:rsidR="001F20EF" w:rsidRPr="00E54B51">
        <w:rPr>
          <w:sz w:val="20"/>
          <w:szCs w:val="20"/>
        </w:rPr>
        <w:fldChar w:fldCharType="begin"/>
      </w:r>
      <w:r w:rsidR="001F20EF" w:rsidRPr="00E54B51">
        <w:rPr>
          <w:sz w:val="20"/>
          <w:szCs w:val="20"/>
        </w:rPr>
        <w:instrText xml:space="preserve"> STYLEREF 2 \s </w:instrText>
      </w:r>
      <w:r w:rsidR="001F20EF" w:rsidRPr="00E54B51">
        <w:rPr>
          <w:sz w:val="20"/>
          <w:szCs w:val="20"/>
        </w:rPr>
        <w:fldChar w:fldCharType="separate"/>
      </w:r>
      <w:r w:rsidR="003C2813">
        <w:rPr>
          <w:noProof/>
          <w:sz w:val="20"/>
          <w:szCs w:val="20"/>
        </w:rPr>
        <w:t>6.2</w:t>
      </w:r>
      <w:r w:rsidR="001F20EF" w:rsidRPr="00E54B51">
        <w:rPr>
          <w:sz w:val="20"/>
          <w:szCs w:val="20"/>
        </w:rPr>
        <w:fldChar w:fldCharType="end"/>
      </w:r>
      <w:r w:rsidR="001F20EF" w:rsidRPr="00E54B51">
        <w:rPr>
          <w:sz w:val="20"/>
          <w:szCs w:val="20"/>
        </w:rPr>
        <w:noBreakHyphen/>
      </w:r>
      <w:r w:rsidR="001F20EF" w:rsidRPr="00E54B51">
        <w:rPr>
          <w:sz w:val="20"/>
          <w:szCs w:val="20"/>
        </w:rPr>
        <w:fldChar w:fldCharType="begin"/>
      </w:r>
      <w:r w:rsidR="001F20EF" w:rsidRPr="00E54B51">
        <w:rPr>
          <w:sz w:val="20"/>
          <w:szCs w:val="20"/>
        </w:rPr>
        <w:instrText xml:space="preserve"> SEQ Table \* ARABIC \s 2 </w:instrText>
      </w:r>
      <w:r w:rsidR="001F20EF" w:rsidRPr="00E54B51">
        <w:rPr>
          <w:sz w:val="20"/>
          <w:szCs w:val="20"/>
        </w:rPr>
        <w:fldChar w:fldCharType="separate"/>
      </w:r>
      <w:r w:rsidR="003C2813">
        <w:rPr>
          <w:noProof/>
          <w:sz w:val="20"/>
          <w:szCs w:val="20"/>
        </w:rPr>
        <w:t>1</w:t>
      </w:r>
      <w:r w:rsidR="001F20EF" w:rsidRPr="00E54B51">
        <w:rPr>
          <w:sz w:val="20"/>
          <w:szCs w:val="20"/>
        </w:rPr>
        <w:fldChar w:fldCharType="end"/>
      </w:r>
      <w:bookmarkEnd w:id="84"/>
      <w:r w:rsidRPr="00E54B51">
        <w:rPr>
          <w:sz w:val="20"/>
          <w:szCs w:val="20"/>
        </w:rPr>
        <w:t>:</w:t>
      </w:r>
      <w:r w:rsidRPr="00E54B51">
        <w:rPr>
          <w:sz w:val="20"/>
          <w:szCs w:val="20"/>
        </w:rPr>
        <w:tab/>
        <w:t>Information on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05"/>
        <w:gridCol w:w="6643"/>
      </w:tblGrid>
      <w:tr w:rsidR="00642013" w:rsidRPr="00E54B51" w14:paraId="14771833" w14:textId="77777777" w:rsidTr="003E4694">
        <w:trPr>
          <w:tblHeader/>
        </w:trPr>
        <w:tc>
          <w:tcPr>
            <w:tcW w:w="1447" w:type="pct"/>
          </w:tcPr>
          <w:p w14:paraId="496B3C76" w14:textId="77777777" w:rsidR="00642013" w:rsidRPr="00E54B51" w:rsidRDefault="00642013" w:rsidP="00905E62">
            <w:pPr>
              <w:pStyle w:val="RepTableHeader"/>
              <w:jc w:val="center"/>
              <w:rPr>
                <w:sz w:val="18"/>
                <w:szCs w:val="18"/>
                <w:lang w:val="en-GB"/>
              </w:rPr>
            </w:pPr>
          </w:p>
        </w:tc>
        <w:tc>
          <w:tcPr>
            <w:tcW w:w="3553" w:type="pct"/>
          </w:tcPr>
          <w:p w14:paraId="31FB65A4" w14:textId="77777777" w:rsidR="00642013" w:rsidRPr="00E54B51" w:rsidRDefault="00642013" w:rsidP="00905E62">
            <w:pPr>
              <w:pStyle w:val="RepTableHeader"/>
              <w:jc w:val="center"/>
              <w:rPr>
                <w:sz w:val="18"/>
                <w:szCs w:val="18"/>
                <w:lang w:val="en-GB"/>
              </w:rPr>
            </w:pPr>
            <w:r w:rsidRPr="00E54B51">
              <w:rPr>
                <w:sz w:val="18"/>
                <w:szCs w:val="18"/>
                <w:lang w:val="en-GB"/>
              </w:rPr>
              <w:t>Cyantraniliprole</w:t>
            </w:r>
          </w:p>
        </w:tc>
      </w:tr>
      <w:tr w:rsidR="00642013" w:rsidRPr="00E54B51" w14:paraId="50B76ADC" w14:textId="77777777" w:rsidTr="003E4694">
        <w:tc>
          <w:tcPr>
            <w:tcW w:w="1447" w:type="pct"/>
          </w:tcPr>
          <w:p w14:paraId="37E82B47" w14:textId="77777777" w:rsidR="00642013" w:rsidRPr="00E54B51" w:rsidRDefault="00642013" w:rsidP="00905E62">
            <w:pPr>
              <w:pStyle w:val="RepTable"/>
              <w:rPr>
                <w:sz w:val="18"/>
                <w:szCs w:val="18"/>
              </w:rPr>
            </w:pPr>
            <w:r w:rsidRPr="00E54B51">
              <w:rPr>
                <w:sz w:val="18"/>
                <w:szCs w:val="18"/>
              </w:rPr>
              <w:t>Common Name</w:t>
            </w:r>
          </w:p>
        </w:tc>
        <w:tc>
          <w:tcPr>
            <w:tcW w:w="3553" w:type="pct"/>
          </w:tcPr>
          <w:p w14:paraId="60D118F5" w14:textId="77777777" w:rsidR="00642013" w:rsidRPr="00E54B51" w:rsidRDefault="00642013" w:rsidP="00905E62">
            <w:pPr>
              <w:pStyle w:val="RepTable"/>
              <w:rPr>
                <w:sz w:val="18"/>
                <w:szCs w:val="18"/>
              </w:rPr>
            </w:pPr>
            <w:r w:rsidRPr="00E54B51">
              <w:rPr>
                <w:sz w:val="18"/>
                <w:szCs w:val="18"/>
              </w:rPr>
              <w:t>Cyantraniliprole</w:t>
            </w:r>
          </w:p>
        </w:tc>
      </w:tr>
      <w:tr w:rsidR="00642013" w:rsidRPr="00E54B51" w14:paraId="1E08A3E1" w14:textId="77777777" w:rsidTr="003E4694">
        <w:tc>
          <w:tcPr>
            <w:tcW w:w="1447" w:type="pct"/>
          </w:tcPr>
          <w:p w14:paraId="278B5D6E" w14:textId="77777777" w:rsidR="00642013" w:rsidRPr="00E54B51" w:rsidRDefault="00642013" w:rsidP="00905E62">
            <w:pPr>
              <w:pStyle w:val="RepTable"/>
              <w:rPr>
                <w:sz w:val="18"/>
                <w:szCs w:val="18"/>
              </w:rPr>
            </w:pPr>
            <w:r w:rsidRPr="00E54B51">
              <w:rPr>
                <w:sz w:val="18"/>
                <w:szCs w:val="18"/>
              </w:rPr>
              <w:t>CAS-No.</w:t>
            </w:r>
          </w:p>
        </w:tc>
        <w:tc>
          <w:tcPr>
            <w:tcW w:w="3553" w:type="pct"/>
          </w:tcPr>
          <w:p w14:paraId="288C00D5" w14:textId="77777777" w:rsidR="00642013" w:rsidRPr="00E54B51" w:rsidRDefault="00B710BF" w:rsidP="00905E62">
            <w:pPr>
              <w:pStyle w:val="RepTable"/>
              <w:rPr>
                <w:sz w:val="18"/>
                <w:szCs w:val="18"/>
                <w:highlight w:val="yellow"/>
              </w:rPr>
            </w:pPr>
            <w:r w:rsidRPr="00E54B51">
              <w:rPr>
                <w:sz w:val="18"/>
                <w:szCs w:val="18"/>
              </w:rPr>
              <w:t>736994-63-1</w:t>
            </w:r>
          </w:p>
        </w:tc>
      </w:tr>
      <w:tr w:rsidR="00B3459F" w:rsidRPr="00E54B51" w14:paraId="70B3AC7F" w14:textId="77777777" w:rsidTr="003E4694">
        <w:tc>
          <w:tcPr>
            <w:tcW w:w="5000" w:type="pct"/>
            <w:gridSpan w:val="2"/>
          </w:tcPr>
          <w:p w14:paraId="4C83A091" w14:textId="77777777" w:rsidR="00B3459F" w:rsidRPr="00E54B51" w:rsidRDefault="00B3459F" w:rsidP="00905E62">
            <w:pPr>
              <w:pStyle w:val="RepTableBold"/>
              <w:rPr>
                <w:sz w:val="18"/>
                <w:szCs w:val="18"/>
                <w:highlight w:val="yellow"/>
                <w:lang w:val="en-GB"/>
              </w:rPr>
            </w:pPr>
            <w:r w:rsidRPr="00E54B51">
              <w:rPr>
                <w:sz w:val="18"/>
                <w:szCs w:val="18"/>
                <w:lang w:val="en-GB"/>
              </w:rPr>
              <w:t xml:space="preserve">Classification and proposed labelling </w:t>
            </w:r>
          </w:p>
        </w:tc>
      </w:tr>
      <w:tr w:rsidR="00642013" w:rsidRPr="00E54B51" w14:paraId="5C3BB45E" w14:textId="77777777" w:rsidTr="003E4694">
        <w:tc>
          <w:tcPr>
            <w:tcW w:w="1447" w:type="pct"/>
          </w:tcPr>
          <w:p w14:paraId="37ED6B77" w14:textId="77777777" w:rsidR="00642013" w:rsidRPr="00E54B51" w:rsidRDefault="00642013" w:rsidP="00905E62">
            <w:pPr>
              <w:pStyle w:val="RepTable"/>
              <w:rPr>
                <w:sz w:val="18"/>
                <w:szCs w:val="18"/>
              </w:rPr>
            </w:pPr>
            <w:r w:rsidRPr="00E54B51">
              <w:rPr>
                <w:sz w:val="18"/>
                <w:szCs w:val="18"/>
              </w:rPr>
              <w:t>With regard to toxicological endpoints (according to the criteria in Reg. 1272/2008, as amended)</w:t>
            </w:r>
          </w:p>
        </w:tc>
        <w:tc>
          <w:tcPr>
            <w:tcW w:w="3553" w:type="pct"/>
          </w:tcPr>
          <w:p w14:paraId="2A407A4A" w14:textId="77777777" w:rsidR="00642013" w:rsidRPr="00E54B51" w:rsidRDefault="00642013" w:rsidP="00905E62">
            <w:pPr>
              <w:pStyle w:val="RepTable"/>
              <w:rPr>
                <w:sz w:val="18"/>
                <w:szCs w:val="18"/>
              </w:rPr>
            </w:pPr>
            <w:r w:rsidRPr="00E54B51">
              <w:rPr>
                <w:sz w:val="18"/>
                <w:szCs w:val="18"/>
              </w:rPr>
              <w:t>Hazard classes (s), categories:</w:t>
            </w:r>
            <w:r w:rsidR="0084221A" w:rsidRPr="00E54B51">
              <w:rPr>
                <w:sz w:val="18"/>
                <w:szCs w:val="18"/>
              </w:rPr>
              <w:t xml:space="preserve"> n/a</w:t>
            </w:r>
          </w:p>
          <w:p w14:paraId="06A03C5B" w14:textId="77777777" w:rsidR="00642013" w:rsidRPr="00E54B51" w:rsidRDefault="00642013" w:rsidP="00905E62">
            <w:pPr>
              <w:pStyle w:val="RepTable"/>
              <w:rPr>
                <w:sz w:val="18"/>
                <w:szCs w:val="18"/>
              </w:rPr>
            </w:pPr>
            <w:r w:rsidRPr="00E54B51">
              <w:rPr>
                <w:sz w:val="18"/>
                <w:szCs w:val="18"/>
              </w:rPr>
              <w:t>Code(s) for hazard pictogram(s):</w:t>
            </w:r>
            <w:r w:rsidR="0084221A" w:rsidRPr="00E54B51">
              <w:rPr>
                <w:sz w:val="18"/>
                <w:szCs w:val="18"/>
              </w:rPr>
              <w:t xml:space="preserve"> n/a</w:t>
            </w:r>
          </w:p>
          <w:p w14:paraId="4C382FDF" w14:textId="77777777" w:rsidR="00642013" w:rsidRPr="00E54B51" w:rsidRDefault="00642013" w:rsidP="00905E62">
            <w:pPr>
              <w:pStyle w:val="RepTable"/>
              <w:rPr>
                <w:sz w:val="18"/>
                <w:szCs w:val="18"/>
              </w:rPr>
            </w:pPr>
            <w:r w:rsidRPr="00E54B51">
              <w:rPr>
                <w:sz w:val="18"/>
                <w:szCs w:val="18"/>
              </w:rPr>
              <w:t>Signal word:</w:t>
            </w:r>
            <w:r w:rsidR="0084221A" w:rsidRPr="00E54B51">
              <w:rPr>
                <w:sz w:val="18"/>
                <w:szCs w:val="18"/>
              </w:rPr>
              <w:t xml:space="preserve"> n/a</w:t>
            </w:r>
          </w:p>
          <w:p w14:paraId="22915C6C" w14:textId="77777777" w:rsidR="00642013" w:rsidRPr="00E54B51" w:rsidRDefault="00642013" w:rsidP="00905E62">
            <w:pPr>
              <w:pStyle w:val="RepTable"/>
              <w:rPr>
                <w:sz w:val="18"/>
                <w:szCs w:val="18"/>
              </w:rPr>
            </w:pPr>
            <w:r w:rsidRPr="00E54B51">
              <w:rPr>
                <w:sz w:val="18"/>
                <w:szCs w:val="18"/>
              </w:rPr>
              <w:t>Hazard statement(s):</w:t>
            </w:r>
            <w:r w:rsidR="0084221A" w:rsidRPr="00E54B51">
              <w:rPr>
                <w:sz w:val="18"/>
                <w:szCs w:val="18"/>
              </w:rPr>
              <w:t xml:space="preserve"> n/a</w:t>
            </w:r>
          </w:p>
          <w:p w14:paraId="3D936FFB" w14:textId="77777777" w:rsidR="00642013" w:rsidRPr="00E54B51" w:rsidRDefault="00642013" w:rsidP="00905E62">
            <w:pPr>
              <w:pStyle w:val="RepTable"/>
              <w:rPr>
                <w:sz w:val="18"/>
                <w:szCs w:val="18"/>
              </w:rPr>
            </w:pPr>
            <w:r w:rsidRPr="00E54B51">
              <w:rPr>
                <w:sz w:val="18"/>
                <w:szCs w:val="18"/>
              </w:rPr>
              <w:t>Precautionary statement(s):</w:t>
            </w:r>
            <w:r w:rsidR="0084221A" w:rsidRPr="00E54B51">
              <w:rPr>
                <w:sz w:val="18"/>
                <w:szCs w:val="18"/>
              </w:rPr>
              <w:t xml:space="preserve"> n/a</w:t>
            </w:r>
          </w:p>
        </w:tc>
      </w:tr>
      <w:tr w:rsidR="00642013" w:rsidRPr="00E54B51" w14:paraId="6AF8531E" w14:textId="77777777" w:rsidTr="003E4694">
        <w:tc>
          <w:tcPr>
            <w:tcW w:w="1447" w:type="pct"/>
          </w:tcPr>
          <w:p w14:paraId="79835F39" w14:textId="77777777" w:rsidR="00642013" w:rsidRPr="00E54B51" w:rsidRDefault="00642013" w:rsidP="00905E62">
            <w:pPr>
              <w:pStyle w:val="RepTable"/>
              <w:rPr>
                <w:sz w:val="18"/>
                <w:szCs w:val="18"/>
              </w:rPr>
            </w:pPr>
            <w:r w:rsidRPr="00E54B51">
              <w:rPr>
                <w:sz w:val="18"/>
                <w:szCs w:val="18"/>
              </w:rPr>
              <w:t>Additional C&amp;L proposal</w:t>
            </w:r>
          </w:p>
        </w:tc>
        <w:tc>
          <w:tcPr>
            <w:tcW w:w="3553" w:type="pct"/>
          </w:tcPr>
          <w:p w14:paraId="3FE90F2F" w14:textId="77777777" w:rsidR="00642013" w:rsidRPr="00E54B51" w:rsidRDefault="00124102" w:rsidP="00905E62">
            <w:pPr>
              <w:pStyle w:val="RepTable"/>
              <w:rPr>
                <w:sz w:val="18"/>
                <w:szCs w:val="18"/>
              </w:rPr>
            </w:pPr>
            <w:r w:rsidRPr="00E54B51">
              <w:rPr>
                <w:sz w:val="18"/>
                <w:szCs w:val="18"/>
              </w:rPr>
              <w:t>None</w:t>
            </w:r>
          </w:p>
        </w:tc>
      </w:tr>
      <w:tr w:rsidR="00B3459F" w:rsidRPr="00E54B51" w14:paraId="43B4DCBF" w14:textId="77777777" w:rsidTr="003E4694">
        <w:tc>
          <w:tcPr>
            <w:tcW w:w="5000" w:type="pct"/>
            <w:gridSpan w:val="2"/>
          </w:tcPr>
          <w:p w14:paraId="539985F5" w14:textId="77777777" w:rsidR="00B3459F" w:rsidRPr="00E54B51" w:rsidRDefault="00B3459F" w:rsidP="00905E62">
            <w:pPr>
              <w:pStyle w:val="RepTableBold"/>
              <w:rPr>
                <w:sz w:val="18"/>
                <w:szCs w:val="18"/>
                <w:highlight w:val="yellow"/>
                <w:lang w:val="en-GB"/>
              </w:rPr>
            </w:pPr>
            <w:r w:rsidRPr="00E54B51">
              <w:rPr>
                <w:sz w:val="18"/>
                <w:szCs w:val="18"/>
                <w:lang w:val="en-GB"/>
              </w:rPr>
              <w:t>Agreed EU endpoints</w:t>
            </w:r>
          </w:p>
        </w:tc>
      </w:tr>
      <w:tr w:rsidR="00642013" w:rsidRPr="00E54B51" w14:paraId="5DE91707" w14:textId="77777777" w:rsidTr="003E4694">
        <w:tc>
          <w:tcPr>
            <w:tcW w:w="1447" w:type="pct"/>
          </w:tcPr>
          <w:p w14:paraId="0C8575F0" w14:textId="77777777" w:rsidR="00642013" w:rsidRPr="00E54B51" w:rsidRDefault="00642013" w:rsidP="00905E62">
            <w:pPr>
              <w:pStyle w:val="RepTable"/>
              <w:rPr>
                <w:sz w:val="18"/>
                <w:szCs w:val="18"/>
              </w:rPr>
            </w:pPr>
            <w:r w:rsidRPr="00E54B51">
              <w:rPr>
                <w:sz w:val="18"/>
                <w:szCs w:val="18"/>
              </w:rPr>
              <w:t>AOEL systemic</w:t>
            </w:r>
          </w:p>
        </w:tc>
        <w:tc>
          <w:tcPr>
            <w:tcW w:w="3553" w:type="pct"/>
          </w:tcPr>
          <w:p w14:paraId="770A36E6" w14:textId="77777777" w:rsidR="00642013" w:rsidRPr="00E54B51" w:rsidRDefault="006264F0" w:rsidP="006264F0">
            <w:pPr>
              <w:pStyle w:val="RepTable"/>
              <w:rPr>
                <w:sz w:val="18"/>
                <w:szCs w:val="18"/>
              </w:rPr>
            </w:pPr>
            <w:r w:rsidRPr="00E54B51">
              <w:rPr>
                <w:sz w:val="18"/>
                <w:szCs w:val="18"/>
              </w:rPr>
              <w:t>0.007</w:t>
            </w:r>
            <w:r w:rsidR="00642013" w:rsidRPr="00E54B51">
              <w:rPr>
                <w:sz w:val="18"/>
                <w:szCs w:val="18"/>
              </w:rPr>
              <w:t xml:space="preserve"> mg/kg bw/d (corrected for </w:t>
            </w:r>
            <w:r w:rsidRPr="00E54B51">
              <w:rPr>
                <w:sz w:val="18"/>
                <w:szCs w:val="18"/>
              </w:rPr>
              <w:t>70</w:t>
            </w:r>
            <w:r w:rsidR="00642013" w:rsidRPr="00E54B51">
              <w:rPr>
                <w:sz w:val="18"/>
                <w:szCs w:val="18"/>
              </w:rPr>
              <w:t>% oral absorption</w:t>
            </w:r>
            <w:r w:rsidR="0084221A" w:rsidRPr="00E54B51">
              <w:rPr>
                <w:sz w:val="18"/>
                <w:szCs w:val="18"/>
              </w:rPr>
              <w:t>)</w:t>
            </w:r>
          </w:p>
        </w:tc>
      </w:tr>
      <w:tr w:rsidR="00642013" w:rsidRPr="00E54B51" w14:paraId="03B18BD7" w14:textId="77777777" w:rsidTr="003E4694">
        <w:tc>
          <w:tcPr>
            <w:tcW w:w="1447" w:type="pct"/>
          </w:tcPr>
          <w:p w14:paraId="522562F3" w14:textId="77777777" w:rsidR="00642013" w:rsidRPr="00E54B51" w:rsidRDefault="00642013" w:rsidP="00905E62">
            <w:pPr>
              <w:pStyle w:val="RepTable"/>
              <w:rPr>
                <w:sz w:val="18"/>
                <w:szCs w:val="18"/>
              </w:rPr>
            </w:pPr>
            <w:r w:rsidRPr="00E54B51">
              <w:rPr>
                <w:sz w:val="18"/>
                <w:szCs w:val="18"/>
              </w:rPr>
              <w:t>Reference</w:t>
            </w:r>
          </w:p>
        </w:tc>
        <w:tc>
          <w:tcPr>
            <w:tcW w:w="3553" w:type="pct"/>
          </w:tcPr>
          <w:p w14:paraId="7F51E455" w14:textId="77777777" w:rsidR="00642013" w:rsidRPr="00E54B51" w:rsidRDefault="006264F0" w:rsidP="00905E62">
            <w:pPr>
              <w:pStyle w:val="RepTable"/>
              <w:rPr>
                <w:sz w:val="18"/>
                <w:szCs w:val="18"/>
                <w:highlight w:val="yellow"/>
              </w:rPr>
            </w:pPr>
            <w:r w:rsidRPr="00E54B51">
              <w:rPr>
                <w:sz w:val="18"/>
                <w:szCs w:val="18"/>
              </w:rPr>
              <w:t>EFSA Journal 2014;12(9):3814</w:t>
            </w:r>
          </w:p>
        </w:tc>
      </w:tr>
      <w:tr w:rsidR="00B3459F" w:rsidRPr="00E54B51" w14:paraId="54C8E2E3" w14:textId="77777777" w:rsidTr="003E4694">
        <w:tc>
          <w:tcPr>
            <w:tcW w:w="5000" w:type="pct"/>
            <w:gridSpan w:val="2"/>
          </w:tcPr>
          <w:p w14:paraId="4D4E6D6E" w14:textId="77777777" w:rsidR="00B3459F" w:rsidRPr="00E54B51" w:rsidRDefault="00B3459F" w:rsidP="00905E62">
            <w:pPr>
              <w:pStyle w:val="RepTableBold"/>
              <w:rPr>
                <w:sz w:val="18"/>
                <w:szCs w:val="18"/>
                <w:highlight w:val="yellow"/>
                <w:lang w:val="en-GB"/>
              </w:rPr>
            </w:pPr>
            <w:r w:rsidRPr="00E54B51">
              <w:rPr>
                <w:sz w:val="18"/>
                <w:szCs w:val="18"/>
                <w:lang w:val="en-GB"/>
              </w:rPr>
              <w:t>Conditions to take into account/critical areas of concern with regard to toxicology</w:t>
            </w:r>
          </w:p>
        </w:tc>
      </w:tr>
      <w:tr w:rsidR="00642013" w:rsidRPr="00E54B51" w14:paraId="5B3B3D5D" w14:textId="77777777" w:rsidTr="003E4694">
        <w:tc>
          <w:tcPr>
            <w:tcW w:w="1447" w:type="pct"/>
          </w:tcPr>
          <w:p w14:paraId="39B4F4B5" w14:textId="77777777" w:rsidR="00642013" w:rsidRPr="00E54B51" w:rsidRDefault="00642013" w:rsidP="00905E62">
            <w:pPr>
              <w:pStyle w:val="RepTable"/>
              <w:rPr>
                <w:sz w:val="18"/>
                <w:szCs w:val="18"/>
              </w:rPr>
            </w:pPr>
            <w:r w:rsidRPr="00E54B51">
              <w:rPr>
                <w:sz w:val="18"/>
                <w:szCs w:val="18"/>
              </w:rPr>
              <w:t>Review Report/EFSA Conclusion for active substance</w:t>
            </w:r>
          </w:p>
        </w:tc>
        <w:tc>
          <w:tcPr>
            <w:tcW w:w="3553" w:type="pct"/>
          </w:tcPr>
          <w:p w14:paraId="6E1CA037" w14:textId="77777777" w:rsidR="00642013" w:rsidRPr="00E54B51" w:rsidRDefault="006264F0" w:rsidP="006264F0">
            <w:pPr>
              <w:pStyle w:val="RepTable"/>
              <w:rPr>
                <w:sz w:val="18"/>
                <w:szCs w:val="18"/>
              </w:rPr>
            </w:pPr>
            <w:r w:rsidRPr="00E54B51">
              <w:rPr>
                <w:sz w:val="18"/>
                <w:szCs w:val="18"/>
              </w:rPr>
              <w:t>None</w:t>
            </w:r>
          </w:p>
        </w:tc>
      </w:tr>
    </w:tbl>
    <w:p w14:paraId="0AADFB78" w14:textId="77777777" w:rsidR="00C81348" w:rsidRPr="00B32849" w:rsidRDefault="00C81348" w:rsidP="00E54B51">
      <w:pPr>
        <w:pStyle w:val="Nagwek2"/>
        <w:spacing w:before="240" w:after="120"/>
        <w:ind w:left="1418" w:hanging="1418"/>
      </w:pPr>
      <w:bookmarkStart w:id="85" w:name="_Toc300147914"/>
      <w:bookmarkStart w:id="86" w:name="_Toc304462607"/>
      <w:bookmarkStart w:id="87" w:name="_Toc314067798"/>
      <w:bookmarkStart w:id="88" w:name="_Toc314122088"/>
      <w:bookmarkStart w:id="89" w:name="_Toc314129267"/>
      <w:bookmarkStart w:id="90" w:name="_Toc314142386"/>
      <w:bookmarkStart w:id="91" w:name="_Toc314557393"/>
      <w:bookmarkStart w:id="92" w:name="_Toc314557651"/>
      <w:bookmarkStart w:id="93" w:name="_Toc328552149"/>
      <w:bookmarkStart w:id="94" w:name="_Toc332020592"/>
      <w:bookmarkStart w:id="95" w:name="_Toc332203433"/>
      <w:bookmarkStart w:id="96" w:name="_Toc332206985"/>
      <w:bookmarkStart w:id="97" w:name="_Toc332296157"/>
      <w:bookmarkStart w:id="98" w:name="_Toc336434724"/>
      <w:bookmarkStart w:id="99" w:name="_Toc397516875"/>
      <w:bookmarkStart w:id="100" w:name="_Toc398627855"/>
      <w:bookmarkStart w:id="101" w:name="_Toc399335710"/>
      <w:bookmarkStart w:id="102" w:name="_Toc399764850"/>
      <w:bookmarkStart w:id="103" w:name="_Toc412562642"/>
      <w:bookmarkStart w:id="104" w:name="_Toc412562719"/>
      <w:bookmarkStart w:id="105" w:name="_Toc413662711"/>
      <w:bookmarkStart w:id="106" w:name="_Toc413673568"/>
      <w:bookmarkStart w:id="107" w:name="_Toc413673666"/>
      <w:bookmarkStart w:id="108" w:name="_Toc413673737"/>
      <w:bookmarkStart w:id="109" w:name="_Toc413928636"/>
      <w:bookmarkStart w:id="110" w:name="_Toc413936250"/>
      <w:bookmarkStart w:id="111" w:name="_Toc413937961"/>
      <w:bookmarkStart w:id="112" w:name="_Toc414026688"/>
      <w:bookmarkStart w:id="113" w:name="_Toc414974067"/>
      <w:bookmarkStart w:id="114" w:name="_Toc450900941"/>
      <w:bookmarkStart w:id="115" w:name="_Toc450920607"/>
      <w:bookmarkStart w:id="116" w:name="_Toc450923728"/>
      <w:bookmarkStart w:id="117" w:name="_Toc454460961"/>
      <w:bookmarkStart w:id="118" w:name="_Toc454462797"/>
      <w:bookmarkStart w:id="119" w:name="_Toc46415824"/>
      <w:r w:rsidRPr="00B32849">
        <w:t xml:space="preserve">Toxicological Evaluation of </w:t>
      </w:r>
      <w:bookmarkEnd w:id="85"/>
      <w:bookmarkEnd w:id="86"/>
      <w:bookmarkEnd w:id="87"/>
      <w:bookmarkEnd w:id="88"/>
      <w:bookmarkEnd w:id="89"/>
      <w:bookmarkEnd w:id="90"/>
      <w:bookmarkEnd w:id="91"/>
      <w:bookmarkEnd w:id="92"/>
      <w:r w:rsidRPr="00B32849">
        <w:t>Plant Protection Product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B32849">
        <w:t xml:space="preserve"> </w:t>
      </w:r>
    </w:p>
    <w:p w14:paraId="4F94E689" w14:textId="77777777" w:rsidR="00C81348" w:rsidRDefault="00C81348" w:rsidP="0079387A">
      <w:pPr>
        <w:pStyle w:val="RepStandard"/>
      </w:pPr>
      <w:r w:rsidRPr="00B32849">
        <w:t xml:space="preserve">A summary of the toxicological evaluation </w:t>
      </w:r>
      <w:r w:rsidRPr="000F1D04">
        <w:t xml:space="preserve">for </w:t>
      </w:r>
      <w:r w:rsidR="00905E62" w:rsidRPr="00642013">
        <w:t>A17960B</w:t>
      </w:r>
      <w:r w:rsidR="00B3459F" w:rsidRPr="00642013">
        <w:t>/</w:t>
      </w:r>
      <w:proofErr w:type="spellStart"/>
      <w:r w:rsidR="00905E62" w:rsidRPr="00642013">
        <w:t>Fortenza</w:t>
      </w:r>
      <w:proofErr w:type="spellEnd"/>
      <w:r w:rsidR="00905E62" w:rsidRPr="00642013">
        <w:t xml:space="preserve"> </w:t>
      </w:r>
      <w:r w:rsidRPr="00B32849">
        <w:t xml:space="preserve">is given in the following tables. Full summaries of studies on the product that have not been previously considered within an EU peer review process are described in detail in </w:t>
      </w:r>
      <w:r w:rsidR="00463BD3" w:rsidRPr="00B32849">
        <w:fldChar w:fldCharType="begin"/>
      </w:r>
      <w:r w:rsidR="00463BD3" w:rsidRPr="00B32849">
        <w:instrText xml:space="preserve"> REF _Ref414449074 \r \h </w:instrText>
      </w:r>
      <w:r w:rsidR="00463BD3" w:rsidRPr="00B32849">
        <w:fldChar w:fldCharType="separate"/>
      </w:r>
      <w:r w:rsidR="003C2813">
        <w:t>Appendix 2</w:t>
      </w:r>
      <w:r w:rsidR="00463BD3" w:rsidRPr="00B32849">
        <w:fldChar w:fldCharType="end"/>
      </w:r>
      <w:r w:rsidRPr="00B32849">
        <w:t xml:space="preserve">. </w:t>
      </w:r>
    </w:p>
    <w:p w14:paraId="1E5CFB99" w14:textId="77777777" w:rsidR="00E54B51" w:rsidRPr="00B32849" w:rsidRDefault="00E54B51" w:rsidP="0079387A">
      <w:pPr>
        <w:pStyle w:val="RepStandard"/>
      </w:pPr>
    </w:p>
    <w:p w14:paraId="702CF0A6" w14:textId="77777777" w:rsidR="00C81348" w:rsidRPr="00E54B51" w:rsidRDefault="00636FE1" w:rsidP="00E54B51">
      <w:pPr>
        <w:pStyle w:val="RepLabel"/>
        <w:spacing w:before="0" w:after="0"/>
        <w:jc w:val="both"/>
        <w:rPr>
          <w:sz w:val="20"/>
          <w:szCs w:val="20"/>
        </w:rPr>
      </w:pPr>
      <w:bookmarkStart w:id="120" w:name="_Ref314061427"/>
      <w:r w:rsidRPr="00E54B51">
        <w:rPr>
          <w:sz w:val="20"/>
          <w:szCs w:val="20"/>
        </w:rPr>
        <w:t>Table </w:t>
      </w:r>
      <w:r w:rsidR="001F20EF" w:rsidRPr="00E54B51">
        <w:rPr>
          <w:sz w:val="20"/>
          <w:szCs w:val="20"/>
        </w:rPr>
        <w:fldChar w:fldCharType="begin"/>
      </w:r>
      <w:r w:rsidR="001F20EF" w:rsidRPr="00E54B51">
        <w:rPr>
          <w:sz w:val="20"/>
          <w:szCs w:val="20"/>
        </w:rPr>
        <w:instrText xml:space="preserve"> STYLEREF 2 \s </w:instrText>
      </w:r>
      <w:r w:rsidR="001F20EF" w:rsidRPr="00E54B51">
        <w:rPr>
          <w:sz w:val="20"/>
          <w:szCs w:val="20"/>
        </w:rPr>
        <w:fldChar w:fldCharType="separate"/>
      </w:r>
      <w:r w:rsidR="003C2813">
        <w:rPr>
          <w:noProof/>
          <w:sz w:val="20"/>
          <w:szCs w:val="20"/>
        </w:rPr>
        <w:t>6.3</w:t>
      </w:r>
      <w:r w:rsidR="001F20EF" w:rsidRPr="00E54B51">
        <w:rPr>
          <w:sz w:val="20"/>
          <w:szCs w:val="20"/>
        </w:rPr>
        <w:fldChar w:fldCharType="end"/>
      </w:r>
      <w:r w:rsidR="001F20EF" w:rsidRPr="00E54B51">
        <w:rPr>
          <w:sz w:val="20"/>
          <w:szCs w:val="20"/>
        </w:rPr>
        <w:noBreakHyphen/>
      </w:r>
      <w:r w:rsidR="001F20EF" w:rsidRPr="00E54B51">
        <w:rPr>
          <w:sz w:val="20"/>
          <w:szCs w:val="20"/>
        </w:rPr>
        <w:fldChar w:fldCharType="begin"/>
      </w:r>
      <w:r w:rsidR="001F20EF" w:rsidRPr="00E54B51">
        <w:rPr>
          <w:sz w:val="20"/>
          <w:szCs w:val="20"/>
        </w:rPr>
        <w:instrText xml:space="preserve"> SEQ Table \* ARABIC \s 2 </w:instrText>
      </w:r>
      <w:r w:rsidR="001F20EF" w:rsidRPr="00E54B51">
        <w:rPr>
          <w:sz w:val="20"/>
          <w:szCs w:val="20"/>
        </w:rPr>
        <w:fldChar w:fldCharType="separate"/>
      </w:r>
      <w:r w:rsidR="003C2813">
        <w:rPr>
          <w:noProof/>
          <w:sz w:val="20"/>
          <w:szCs w:val="20"/>
        </w:rPr>
        <w:t>1</w:t>
      </w:r>
      <w:r w:rsidR="001F20EF" w:rsidRPr="00E54B51">
        <w:rPr>
          <w:sz w:val="20"/>
          <w:szCs w:val="20"/>
        </w:rPr>
        <w:fldChar w:fldCharType="end"/>
      </w:r>
      <w:bookmarkEnd w:id="120"/>
      <w:r w:rsidR="00C81348" w:rsidRPr="00E54B51">
        <w:rPr>
          <w:sz w:val="20"/>
          <w:szCs w:val="20"/>
        </w:rPr>
        <w:t>:</w:t>
      </w:r>
      <w:r w:rsidR="00C81348" w:rsidRPr="00E54B51">
        <w:rPr>
          <w:sz w:val="20"/>
          <w:szCs w:val="20"/>
        </w:rPr>
        <w:tab/>
        <w:t xml:space="preserve">Summary of evaluation of the studies on acute toxicity including irritancy and skin sensitisation for </w:t>
      </w:r>
      <w:r w:rsidR="00905E62" w:rsidRPr="00E54B51">
        <w:rPr>
          <w:sz w:val="20"/>
          <w:szCs w:val="20"/>
        </w:rPr>
        <w:t>A17960B</w:t>
      </w:r>
      <w:r w:rsidR="00B3459F" w:rsidRPr="00E54B51">
        <w:rPr>
          <w:sz w:val="20"/>
          <w:szCs w:val="20"/>
        </w:rPr>
        <w:t>/</w:t>
      </w:r>
      <w:proofErr w:type="spellStart"/>
      <w:r w:rsidR="00905E62" w:rsidRPr="00E54B51">
        <w:rPr>
          <w:sz w:val="20"/>
          <w:szCs w:val="20"/>
        </w:rPr>
        <w:t>Fortenza</w:t>
      </w:r>
      <w:proofErr w:type="spellEnd"/>
      <w:r w:rsidR="00905E62" w:rsidRPr="00E54B51">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57"/>
        <w:gridCol w:w="1658"/>
        <w:gridCol w:w="1430"/>
        <w:gridCol w:w="1294"/>
        <w:gridCol w:w="1322"/>
        <w:gridCol w:w="1787"/>
      </w:tblGrid>
      <w:tr w:rsidR="00D32560" w:rsidRPr="00E54B51" w14:paraId="245AF818" w14:textId="77777777" w:rsidTr="00E54B51">
        <w:trPr>
          <w:trHeight w:val="1161"/>
        </w:trPr>
        <w:tc>
          <w:tcPr>
            <w:tcW w:w="993" w:type="pct"/>
            <w:vAlign w:val="center"/>
          </w:tcPr>
          <w:p w14:paraId="071908DE" w14:textId="77777777" w:rsidR="00D32560" w:rsidRPr="00E54B51" w:rsidRDefault="00D32560" w:rsidP="00E54B51">
            <w:pPr>
              <w:pStyle w:val="RepTableHeader"/>
              <w:spacing w:before="0" w:after="0"/>
              <w:jc w:val="center"/>
              <w:rPr>
                <w:sz w:val="18"/>
                <w:szCs w:val="18"/>
                <w:lang w:val="en-GB"/>
              </w:rPr>
            </w:pPr>
            <w:r w:rsidRPr="00E54B51">
              <w:rPr>
                <w:sz w:val="18"/>
                <w:szCs w:val="18"/>
                <w:lang w:val="en-GB"/>
              </w:rPr>
              <w:t>Type of test, species, model system (Guideline)</w:t>
            </w:r>
          </w:p>
        </w:tc>
        <w:tc>
          <w:tcPr>
            <w:tcW w:w="887" w:type="pct"/>
            <w:vAlign w:val="center"/>
          </w:tcPr>
          <w:p w14:paraId="6675EA2A" w14:textId="77777777" w:rsidR="00D32560" w:rsidRPr="00E54B51" w:rsidRDefault="00D32560" w:rsidP="00E54B51">
            <w:pPr>
              <w:pStyle w:val="RepTableHeader"/>
              <w:spacing w:before="0" w:after="0"/>
              <w:jc w:val="center"/>
              <w:rPr>
                <w:sz w:val="18"/>
                <w:szCs w:val="18"/>
                <w:lang w:val="en-GB"/>
              </w:rPr>
            </w:pPr>
            <w:r w:rsidRPr="00E54B51">
              <w:rPr>
                <w:sz w:val="18"/>
                <w:szCs w:val="18"/>
                <w:lang w:val="en-GB"/>
              </w:rPr>
              <w:t>Result</w:t>
            </w:r>
          </w:p>
        </w:tc>
        <w:tc>
          <w:tcPr>
            <w:tcW w:w="765" w:type="pct"/>
            <w:shd w:val="clear" w:color="auto" w:fill="auto"/>
            <w:vAlign w:val="center"/>
          </w:tcPr>
          <w:p w14:paraId="54A52BF7" w14:textId="77777777" w:rsidR="00D32560" w:rsidRPr="00E54B51" w:rsidRDefault="00D32560" w:rsidP="00E54B51">
            <w:pPr>
              <w:pStyle w:val="RepTableHeader"/>
              <w:spacing w:before="0" w:after="0"/>
              <w:jc w:val="center"/>
              <w:rPr>
                <w:sz w:val="18"/>
                <w:szCs w:val="18"/>
                <w:lang w:val="en-GB"/>
              </w:rPr>
            </w:pPr>
            <w:r w:rsidRPr="00E54B51">
              <w:rPr>
                <w:sz w:val="18"/>
                <w:szCs w:val="18"/>
                <w:lang w:val="en-GB"/>
              </w:rPr>
              <w:t>ATE &amp; Additivity Calculation Result</w:t>
            </w:r>
          </w:p>
        </w:tc>
        <w:tc>
          <w:tcPr>
            <w:tcW w:w="692" w:type="pct"/>
            <w:shd w:val="clear" w:color="auto" w:fill="D9D9D9"/>
            <w:vAlign w:val="center"/>
          </w:tcPr>
          <w:p w14:paraId="5F949359" w14:textId="77777777" w:rsidR="00D32560" w:rsidRPr="00E54B51" w:rsidRDefault="00D32560" w:rsidP="00E54B51">
            <w:pPr>
              <w:pStyle w:val="RepTableHeader"/>
              <w:spacing w:before="0" w:after="0"/>
              <w:jc w:val="center"/>
              <w:rPr>
                <w:sz w:val="18"/>
                <w:szCs w:val="18"/>
                <w:lang w:val="en-GB"/>
              </w:rPr>
            </w:pPr>
            <w:r w:rsidRPr="00E54B51">
              <w:rPr>
                <w:sz w:val="18"/>
                <w:szCs w:val="18"/>
                <w:lang w:val="en-GB"/>
              </w:rPr>
              <w:t>Acceptability</w:t>
            </w:r>
          </w:p>
        </w:tc>
        <w:tc>
          <w:tcPr>
            <w:tcW w:w="707" w:type="pct"/>
            <w:vAlign w:val="center"/>
          </w:tcPr>
          <w:p w14:paraId="61E59765" w14:textId="77777777" w:rsidR="00D32560" w:rsidRPr="00E54B51" w:rsidRDefault="00D32560" w:rsidP="00E54B51">
            <w:pPr>
              <w:pStyle w:val="RepTableHeader"/>
              <w:spacing w:before="0" w:after="0"/>
              <w:jc w:val="center"/>
              <w:rPr>
                <w:sz w:val="18"/>
                <w:szCs w:val="18"/>
                <w:lang w:val="en-GB"/>
              </w:rPr>
            </w:pPr>
            <w:r w:rsidRPr="00E54B51">
              <w:rPr>
                <w:sz w:val="18"/>
                <w:szCs w:val="18"/>
                <w:lang w:val="en-GB"/>
              </w:rPr>
              <w:t xml:space="preserve">Classification </w:t>
            </w:r>
            <w:r w:rsidR="000F1D04" w:rsidRPr="00E54B51">
              <w:rPr>
                <w:sz w:val="18"/>
                <w:szCs w:val="18"/>
                <w:vertAlign w:val="superscript"/>
              </w:rPr>
              <w:t>1</w:t>
            </w:r>
            <w:r w:rsidRPr="00E54B51">
              <w:rPr>
                <w:sz w:val="18"/>
                <w:szCs w:val="18"/>
                <w:lang w:val="en-GB"/>
              </w:rPr>
              <w:br/>
              <w:t>(acc. to the criteria in Reg. 1272/2008)</w:t>
            </w:r>
          </w:p>
        </w:tc>
        <w:tc>
          <w:tcPr>
            <w:tcW w:w="956" w:type="pct"/>
            <w:vAlign w:val="center"/>
          </w:tcPr>
          <w:p w14:paraId="3FEDE445" w14:textId="77777777" w:rsidR="00D32560" w:rsidRPr="00E54B51" w:rsidRDefault="00D32560" w:rsidP="00E54B51">
            <w:pPr>
              <w:pStyle w:val="RepTableHeader"/>
              <w:spacing w:before="0" w:after="0"/>
              <w:jc w:val="center"/>
              <w:rPr>
                <w:sz w:val="18"/>
                <w:szCs w:val="18"/>
                <w:lang w:val="en-GB"/>
              </w:rPr>
            </w:pPr>
            <w:r w:rsidRPr="00E54B51">
              <w:rPr>
                <w:sz w:val="18"/>
                <w:szCs w:val="18"/>
                <w:lang w:val="en-GB"/>
              </w:rPr>
              <w:t>Reference</w:t>
            </w:r>
          </w:p>
        </w:tc>
      </w:tr>
      <w:tr w:rsidR="000C1BA1" w:rsidRPr="00CE1844" w14:paraId="3E1411F1" w14:textId="77777777" w:rsidTr="000B7005">
        <w:trPr>
          <w:trHeight w:val="466"/>
        </w:trPr>
        <w:tc>
          <w:tcPr>
            <w:tcW w:w="993" w:type="pct"/>
          </w:tcPr>
          <w:p w14:paraId="50EC8011" w14:textId="77777777" w:rsidR="000C1BA1" w:rsidRPr="00E54B51" w:rsidRDefault="000C1BA1" w:rsidP="000C1BA1">
            <w:pPr>
              <w:pStyle w:val="RepTable"/>
              <w:rPr>
                <w:sz w:val="18"/>
                <w:szCs w:val="18"/>
                <w:lang w:val="de-DE"/>
              </w:rPr>
            </w:pPr>
            <w:r w:rsidRPr="00E54B51">
              <w:rPr>
                <w:sz w:val="18"/>
                <w:szCs w:val="18"/>
                <w:lang w:val="de-DE"/>
              </w:rPr>
              <w:t>LD</w:t>
            </w:r>
            <w:r w:rsidRPr="00E54B51">
              <w:rPr>
                <w:sz w:val="18"/>
                <w:szCs w:val="18"/>
                <w:vertAlign w:val="subscript"/>
                <w:lang w:val="de-DE"/>
              </w:rPr>
              <w:t>50</w:t>
            </w:r>
            <w:r w:rsidRPr="00E54B51">
              <w:rPr>
                <w:sz w:val="18"/>
                <w:szCs w:val="18"/>
                <w:lang w:val="de-DE"/>
              </w:rPr>
              <w:t xml:space="preserve"> oral, rat </w:t>
            </w:r>
          </w:p>
          <w:p w14:paraId="1BF9F3BB" w14:textId="77777777" w:rsidR="000C1BA1" w:rsidRPr="00E54B51" w:rsidRDefault="000C1BA1" w:rsidP="000C1BA1">
            <w:pPr>
              <w:pStyle w:val="RepTable"/>
              <w:rPr>
                <w:sz w:val="18"/>
                <w:szCs w:val="18"/>
              </w:rPr>
            </w:pPr>
            <w:r w:rsidRPr="00E54B51">
              <w:rPr>
                <w:sz w:val="18"/>
                <w:szCs w:val="18"/>
                <w:lang w:val="de-DE"/>
              </w:rPr>
              <w:t xml:space="preserve"> (OECD 425)</w:t>
            </w:r>
          </w:p>
        </w:tc>
        <w:tc>
          <w:tcPr>
            <w:tcW w:w="887" w:type="pct"/>
          </w:tcPr>
          <w:p w14:paraId="5F080175" w14:textId="77777777" w:rsidR="000C1BA1" w:rsidRPr="00E54B51" w:rsidRDefault="000C1BA1" w:rsidP="000C1BA1">
            <w:pPr>
              <w:rPr>
                <w:sz w:val="18"/>
                <w:szCs w:val="18"/>
                <w:highlight w:val="yellow"/>
                <w:lang w:val="en-GB"/>
              </w:rPr>
            </w:pPr>
            <w:r w:rsidRPr="00E54B51">
              <w:rPr>
                <w:sz w:val="18"/>
                <w:szCs w:val="18"/>
              </w:rPr>
              <w:t xml:space="preserve">LD50 = &gt;5000 mg/kg </w:t>
            </w:r>
            <w:proofErr w:type="spellStart"/>
            <w:r w:rsidRPr="00E54B51">
              <w:rPr>
                <w:sz w:val="18"/>
                <w:szCs w:val="18"/>
              </w:rPr>
              <w:t>bw</w:t>
            </w:r>
            <w:proofErr w:type="spellEnd"/>
          </w:p>
        </w:tc>
        <w:tc>
          <w:tcPr>
            <w:tcW w:w="765" w:type="pct"/>
            <w:shd w:val="clear" w:color="auto" w:fill="auto"/>
          </w:tcPr>
          <w:p w14:paraId="512CCC01" w14:textId="77777777" w:rsidR="003C2928" w:rsidRPr="00E54B51" w:rsidRDefault="003C2928" w:rsidP="003C2928">
            <w:pPr>
              <w:rPr>
                <w:sz w:val="18"/>
                <w:szCs w:val="18"/>
                <w:lang w:val="en-GB" w:eastAsia="en-US"/>
              </w:rPr>
            </w:pPr>
            <w:r w:rsidRPr="00E54B51">
              <w:rPr>
                <w:sz w:val="18"/>
                <w:szCs w:val="18"/>
                <w:lang w:eastAsia="en-US"/>
              </w:rPr>
              <w:t>&gt;2000 mg/kg</w:t>
            </w:r>
          </w:p>
          <w:p w14:paraId="3E9B2EC9" w14:textId="77777777" w:rsidR="000C1BA1" w:rsidRPr="00E54B51" w:rsidRDefault="003C2928" w:rsidP="000C1BA1">
            <w:pPr>
              <w:pStyle w:val="RepTable"/>
              <w:rPr>
                <w:sz w:val="18"/>
                <w:szCs w:val="18"/>
                <w:highlight w:val="yellow"/>
              </w:rPr>
            </w:pPr>
            <w:r w:rsidRPr="00E54B51">
              <w:rPr>
                <w:sz w:val="18"/>
                <w:szCs w:val="18"/>
              </w:rPr>
              <w:t>Not classified</w:t>
            </w:r>
          </w:p>
        </w:tc>
        <w:tc>
          <w:tcPr>
            <w:tcW w:w="692" w:type="pct"/>
            <w:shd w:val="clear" w:color="auto" w:fill="D9D9D9"/>
          </w:tcPr>
          <w:p w14:paraId="625EA87D" w14:textId="77777777" w:rsidR="004B7986" w:rsidRPr="00E54B51" w:rsidRDefault="004B7986" w:rsidP="00600E47">
            <w:pPr>
              <w:pStyle w:val="RepTable"/>
              <w:jc w:val="center"/>
              <w:rPr>
                <w:sz w:val="18"/>
                <w:szCs w:val="18"/>
                <w:highlight w:val="lightGray"/>
              </w:rPr>
            </w:pPr>
            <w:r w:rsidRPr="004B7986">
              <w:rPr>
                <w:sz w:val="18"/>
                <w:szCs w:val="18"/>
              </w:rPr>
              <w:t>Yes</w:t>
            </w:r>
          </w:p>
        </w:tc>
        <w:tc>
          <w:tcPr>
            <w:tcW w:w="707" w:type="pct"/>
          </w:tcPr>
          <w:p w14:paraId="6472AA96" w14:textId="77777777" w:rsidR="000C1BA1" w:rsidRPr="00E54B51" w:rsidRDefault="000C1BA1" w:rsidP="000C1BA1">
            <w:pPr>
              <w:pStyle w:val="RepTable"/>
              <w:jc w:val="center"/>
              <w:rPr>
                <w:sz w:val="18"/>
                <w:szCs w:val="18"/>
              </w:rPr>
            </w:pPr>
            <w:r w:rsidRPr="00E54B51">
              <w:rPr>
                <w:sz w:val="18"/>
                <w:szCs w:val="18"/>
                <w:lang w:val="de-DE"/>
              </w:rPr>
              <w:t>None</w:t>
            </w:r>
          </w:p>
        </w:tc>
        <w:tc>
          <w:tcPr>
            <w:tcW w:w="956" w:type="pct"/>
          </w:tcPr>
          <w:p w14:paraId="1E071AE7" w14:textId="430FA7F1" w:rsidR="000C1BA1" w:rsidRPr="0093747D" w:rsidRDefault="00CE1844" w:rsidP="000C1BA1">
            <w:pPr>
              <w:pStyle w:val="RepTable"/>
              <w:rPr>
                <w:sz w:val="18"/>
                <w:szCs w:val="18"/>
                <w:lang w:val="pl-PL"/>
              </w:rPr>
            </w:pPr>
            <w:r>
              <w:rPr>
                <w:sz w:val="18"/>
                <w:szCs w:val="18"/>
                <w:lang w:val="pl-PL"/>
              </w:rPr>
              <w:t>Xxxxxxx</w:t>
            </w:r>
            <w:r w:rsidR="000C1BA1" w:rsidRPr="0093747D">
              <w:rPr>
                <w:sz w:val="18"/>
                <w:szCs w:val="18"/>
                <w:lang w:val="pl-PL"/>
              </w:rPr>
              <w:t>, 2011</w:t>
            </w:r>
          </w:p>
          <w:p w14:paraId="119FE4AA" w14:textId="77777777" w:rsidR="00C82C97" w:rsidRPr="0093747D" w:rsidRDefault="00C82C97" w:rsidP="000C1BA1">
            <w:pPr>
              <w:pStyle w:val="RepTable"/>
              <w:rPr>
                <w:sz w:val="18"/>
                <w:szCs w:val="18"/>
                <w:highlight w:val="yellow"/>
                <w:lang w:val="pl-PL"/>
              </w:rPr>
            </w:pPr>
            <w:r w:rsidRPr="0093747D">
              <w:rPr>
                <w:color w:val="000000"/>
                <w:sz w:val="18"/>
                <w:szCs w:val="18"/>
                <w:lang w:val="pl-PL"/>
              </w:rPr>
              <w:t>Syngenta File No A17960B_10010</w:t>
            </w:r>
          </w:p>
        </w:tc>
      </w:tr>
      <w:tr w:rsidR="000C1BA1" w:rsidRPr="005776D2" w14:paraId="107308F9" w14:textId="77777777" w:rsidTr="003E4694">
        <w:trPr>
          <w:trHeight w:val="456"/>
        </w:trPr>
        <w:tc>
          <w:tcPr>
            <w:tcW w:w="993" w:type="pct"/>
          </w:tcPr>
          <w:p w14:paraId="23012FA2" w14:textId="77777777" w:rsidR="000C1BA1" w:rsidRPr="00E54B51" w:rsidRDefault="000C1BA1" w:rsidP="000C1BA1">
            <w:pPr>
              <w:pStyle w:val="RepTable"/>
              <w:rPr>
                <w:sz w:val="18"/>
                <w:szCs w:val="18"/>
                <w:lang w:val="de-DE"/>
              </w:rPr>
            </w:pPr>
            <w:r w:rsidRPr="00E54B51">
              <w:rPr>
                <w:sz w:val="18"/>
                <w:szCs w:val="18"/>
                <w:lang w:val="de-DE"/>
              </w:rPr>
              <w:t>LD</w:t>
            </w:r>
            <w:r w:rsidRPr="00E54B51">
              <w:rPr>
                <w:sz w:val="18"/>
                <w:szCs w:val="18"/>
                <w:vertAlign w:val="subscript"/>
                <w:lang w:val="de-DE"/>
              </w:rPr>
              <w:t>50</w:t>
            </w:r>
            <w:r w:rsidRPr="00E54B51">
              <w:rPr>
                <w:sz w:val="18"/>
                <w:szCs w:val="18"/>
                <w:lang w:val="de-DE"/>
              </w:rPr>
              <w:t xml:space="preserve"> dermal, rat</w:t>
            </w:r>
          </w:p>
          <w:p w14:paraId="7F8D0E99" w14:textId="77777777" w:rsidR="000C1BA1" w:rsidRPr="00E54B51" w:rsidRDefault="000C1BA1" w:rsidP="000C1BA1">
            <w:pPr>
              <w:pStyle w:val="RepTable"/>
              <w:rPr>
                <w:sz w:val="18"/>
                <w:szCs w:val="18"/>
              </w:rPr>
            </w:pPr>
            <w:r w:rsidRPr="00E54B51">
              <w:rPr>
                <w:sz w:val="18"/>
                <w:szCs w:val="18"/>
                <w:lang w:val="de-DE"/>
              </w:rPr>
              <w:t>(OECD 402)</w:t>
            </w:r>
          </w:p>
        </w:tc>
        <w:tc>
          <w:tcPr>
            <w:tcW w:w="887" w:type="pct"/>
          </w:tcPr>
          <w:p w14:paraId="6175FEFD" w14:textId="77777777" w:rsidR="000C1BA1" w:rsidRPr="00E54B51" w:rsidRDefault="000C1BA1" w:rsidP="000C1BA1">
            <w:pPr>
              <w:pStyle w:val="RepTable"/>
              <w:rPr>
                <w:sz w:val="18"/>
                <w:szCs w:val="18"/>
                <w:highlight w:val="yellow"/>
              </w:rPr>
            </w:pPr>
            <w:r w:rsidRPr="00E54B51">
              <w:rPr>
                <w:sz w:val="18"/>
                <w:szCs w:val="18"/>
              </w:rPr>
              <w:t>LD50 &gt;5000 mg/kg bw</w:t>
            </w:r>
          </w:p>
        </w:tc>
        <w:tc>
          <w:tcPr>
            <w:tcW w:w="765" w:type="pct"/>
            <w:shd w:val="clear" w:color="auto" w:fill="auto"/>
          </w:tcPr>
          <w:p w14:paraId="06C4100C" w14:textId="77777777" w:rsidR="003C2928" w:rsidRPr="00E54B51" w:rsidRDefault="003C2928" w:rsidP="003C2928">
            <w:pPr>
              <w:rPr>
                <w:sz w:val="18"/>
                <w:szCs w:val="18"/>
                <w:lang w:val="en-GB" w:eastAsia="en-US"/>
              </w:rPr>
            </w:pPr>
            <w:r w:rsidRPr="00E54B51">
              <w:rPr>
                <w:sz w:val="18"/>
                <w:szCs w:val="18"/>
                <w:lang w:eastAsia="en-US"/>
              </w:rPr>
              <w:t>&gt;2000 mg/kg</w:t>
            </w:r>
          </w:p>
          <w:p w14:paraId="2AA8518F" w14:textId="77777777" w:rsidR="000C1BA1" w:rsidRPr="00E54B51" w:rsidRDefault="003C2928" w:rsidP="003C2928">
            <w:pPr>
              <w:pStyle w:val="RepTable"/>
              <w:rPr>
                <w:sz w:val="18"/>
                <w:szCs w:val="18"/>
                <w:highlight w:val="yellow"/>
              </w:rPr>
            </w:pPr>
            <w:r w:rsidRPr="00E54B51">
              <w:rPr>
                <w:sz w:val="18"/>
                <w:szCs w:val="18"/>
              </w:rPr>
              <w:t>Not classified</w:t>
            </w:r>
          </w:p>
        </w:tc>
        <w:tc>
          <w:tcPr>
            <w:tcW w:w="692" w:type="pct"/>
            <w:shd w:val="clear" w:color="auto" w:fill="D9D9D9"/>
          </w:tcPr>
          <w:p w14:paraId="164DB371" w14:textId="77777777" w:rsidR="000C1BA1" w:rsidRPr="00E54B51" w:rsidRDefault="004B7986" w:rsidP="00600E47">
            <w:pPr>
              <w:pStyle w:val="RepTable"/>
              <w:jc w:val="center"/>
              <w:rPr>
                <w:sz w:val="18"/>
                <w:szCs w:val="18"/>
                <w:highlight w:val="lightGray"/>
              </w:rPr>
            </w:pPr>
            <w:r w:rsidRPr="004B7986">
              <w:rPr>
                <w:sz w:val="18"/>
                <w:szCs w:val="18"/>
              </w:rPr>
              <w:t>Yes</w:t>
            </w:r>
          </w:p>
        </w:tc>
        <w:tc>
          <w:tcPr>
            <w:tcW w:w="707" w:type="pct"/>
          </w:tcPr>
          <w:p w14:paraId="3DE9BD62" w14:textId="77777777" w:rsidR="000C1BA1" w:rsidRPr="00E54B51" w:rsidRDefault="000C1BA1" w:rsidP="000C1BA1">
            <w:pPr>
              <w:pStyle w:val="RepTable"/>
              <w:jc w:val="center"/>
              <w:rPr>
                <w:sz w:val="18"/>
                <w:szCs w:val="18"/>
              </w:rPr>
            </w:pPr>
            <w:r w:rsidRPr="00E54B51">
              <w:rPr>
                <w:sz w:val="18"/>
                <w:szCs w:val="18"/>
                <w:lang w:val="de-DE"/>
              </w:rPr>
              <w:t>None</w:t>
            </w:r>
          </w:p>
        </w:tc>
        <w:tc>
          <w:tcPr>
            <w:tcW w:w="956" w:type="pct"/>
          </w:tcPr>
          <w:p w14:paraId="4B132F71" w14:textId="02EB4FFC" w:rsidR="000C1BA1" w:rsidRPr="0093747D" w:rsidRDefault="00CE1844" w:rsidP="000C1BA1">
            <w:pPr>
              <w:pStyle w:val="RepTable"/>
              <w:rPr>
                <w:sz w:val="18"/>
                <w:szCs w:val="18"/>
                <w:lang w:val="pl-PL"/>
              </w:rPr>
            </w:pPr>
            <w:r>
              <w:rPr>
                <w:sz w:val="18"/>
                <w:szCs w:val="18"/>
                <w:lang w:val="pl-PL"/>
              </w:rPr>
              <w:t>Xxxxxxx</w:t>
            </w:r>
            <w:r w:rsidR="000C1BA1" w:rsidRPr="0093747D">
              <w:rPr>
                <w:sz w:val="18"/>
                <w:szCs w:val="18"/>
                <w:lang w:val="pl-PL"/>
              </w:rPr>
              <w:t>,.2011</w:t>
            </w:r>
          </w:p>
          <w:p w14:paraId="3A0FEFE5" w14:textId="77777777" w:rsidR="00C82C97" w:rsidRPr="0093747D" w:rsidRDefault="00C82C97" w:rsidP="000C1BA1">
            <w:pPr>
              <w:pStyle w:val="RepTable"/>
              <w:rPr>
                <w:sz w:val="18"/>
                <w:szCs w:val="18"/>
                <w:highlight w:val="yellow"/>
                <w:lang w:val="pl-PL"/>
              </w:rPr>
            </w:pPr>
            <w:r w:rsidRPr="0093747D">
              <w:rPr>
                <w:color w:val="000000"/>
                <w:sz w:val="18"/>
                <w:szCs w:val="18"/>
                <w:lang w:val="pl-PL"/>
              </w:rPr>
              <w:t>Syngenta File No A17960B_10016</w:t>
            </w:r>
          </w:p>
        </w:tc>
      </w:tr>
      <w:tr w:rsidR="000C1BA1" w:rsidRPr="00E54B51" w14:paraId="2AF7D704" w14:textId="77777777" w:rsidTr="003E4694">
        <w:trPr>
          <w:trHeight w:val="464"/>
        </w:trPr>
        <w:tc>
          <w:tcPr>
            <w:tcW w:w="993" w:type="pct"/>
          </w:tcPr>
          <w:p w14:paraId="282BF7B3" w14:textId="77777777" w:rsidR="000C1BA1" w:rsidRPr="00E54B51" w:rsidRDefault="000C1BA1" w:rsidP="000C1BA1">
            <w:pPr>
              <w:pStyle w:val="RepTable"/>
              <w:rPr>
                <w:sz w:val="18"/>
                <w:szCs w:val="18"/>
                <w:lang w:val="de-DE"/>
              </w:rPr>
            </w:pPr>
            <w:r w:rsidRPr="00E54B51">
              <w:rPr>
                <w:sz w:val="18"/>
                <w:szCs w:val="18"/>
                <w:lang w:val="de-DE"/>
              </w:rPr>
              <w:lastRenderedPageBreak/>
              <w:t>LC</w:t>
            </w:r>
            <w:r w:rsidRPr="00E54B51">
              <w:rPr>
                <w:sz w:val="18"/>
                <w:szCs w:val="18"/>
                <w:vertAlign w:val="subscript"/>
                <w:lang w:val="de-DE"/>
              </w:rPr>
              <w:t>50</w:t>
            </w:r>
            <w:r w:rsidRPr="00E54B51">
              <w:rPr>
                <w:sz w:val="18"/>
                <w:szCs w:val="18"/>
                <w:lang w:val="de-DE"/>
              </w:rPr>
              <w:t xml:space="preserve"> inhalation, rat</w:t>
            </w:r>
          </w:p>
          <w:p w14:paraId="39CA4D31" w14:textId="77777777" w:rsidR="000C1BA1" w:rsidRPr="00E54B51" w:rsidRDefault="000C1BA1" w:rsidP="000C1BA1">
            <w:pPr>
              <w:pStyle w:val="RepTable"/>
              <w:rPr>
                <w:sz w:val="18"/>
                <w:szCs w:val="18"/>
              </w:rPr>
            </w:pPr>
            <w:r w:rsidRPr="00E54B51">
              <w:rPr>
                <w:sz w:val="18"/>
                <w:szCs w:val="18"/>
                <w:lang w:val="de-DE"/>
              </w:rPr>
              <w:t>(OECD 403)</w:t>
            </w:r>
          </w:p>
        </w:tc>
        <w:tc>
          <w:tcPr>
            <w:tcW w:w="887" w:type="pct"/>
          </w:tcPr>
          <w:p w14:paraId="21002F5D" w14:textId="77777777" w:rsidR="000C1BA1" w:rsidRPr="00E54B51" w:rsidRDefault="000C1BA1" w:rsidP="000C1BA1">
            <w:pPr>
              <w:pStyle w:val="RepTable"/>
              <w:rPr>
                <w:sz w:val="18"/>
                <w:szCs w:val="18"/>
                <w:highlight w:val="yellow"/>
              </w:rPr>
            </w:pPr>
            <w:r w:rsidRPr="00E54B51">
              <w:rPr>
                <w:sz w:val="18"/>
                <w:szCs w:val="18"/>
              </w:rPr>
              <w:t>LC50 &gt;5.16 mg/l</w:t>
            </w:r>
          </w:p>
        </w:tc>
        <w:tc>
          <w:tcPr>
            <w:tcW w:w="765" w:type="pct"/>
            <w:shd w:val="clear" w:color="auto" w:fill="auto"/>
          </w:tcPr>
          <w:p w14:paraId="1F25BF1B" w14:textId="77777777" w:rsidR="000C1BA1" w:rsidRPr="00E54B51" w:rsidRDefault="003C2928" w:rsidP="000C1BA1">
            <w:pPr>
              <w:pStyle w:val="RepTable"/>
              <w:rPr>
                <w:sz w:val="18"/>
                <w:szCs w:val="18"/>
              </w:rPr>
            </w:pPr>
            <w:r w:rsidRPr="00E54B51">
              <w:rPr>
                <w:sz w:val="18"/>
                <w:szCs w:val="18"/>
              </w:rPr>
              <w:t>&gt;5 mg/L</w:t>
            </w:r>
          </w:p>
          <w:p w14:paraId="06212AC1" w14:textId="77777777" w:rsidR="003C2928" w:rsidRPr="00E54B51" w:rsidRDefault="003C2928" w:rsidP="000C1BA1">
            <w:pPr>
              <w:pStyle w:val="RepTable"/>
              <w:rPr>
                <w:sz w:val="18"/>
                <w:szCs w:val="18"/>
              </w:rPr>
            </w:pPr>
            <w:r w:rsidRPr="00E54B51">
              <w:rPr>
                <w:sz w:val="18"/>
                <w:szCs w:val="18"/>
              </w:rPr>
              <w:t>Not classified</w:t>
            </w:r>
          </w:p>
        </w:tc>
        <w:tc>
          <w:tcPr>
            <w:tcW w:w="692" w:type="pct"/>
            <w:shd w:val="clear" w:color="auto" w:fill="D9D9D9"/>
          </w:tcPr>
          <w:p w14:paraId="4171ED94" w14:textId="77777777" w:rsidR="000C1BA1" w:rsidRPr="00E54B51" w:rsidRDefault="004B7986" w:rsidP="00600E47">
            <w:pPr>
              <w:pStyle w:val="RepTable"/>
              <w:jc w:val="center"/>
              <w:rPr>
                <w:sz w:val="18"/>
                <w:szCs w:val="18"/>
                <w:highlight w:val="lightGray"/>
              </w:rPr>
            </w:pPr>
            <w:r w:rsidRPr="004B7986">
              <w:rPr>
                <w:sz w:val="18"/>
                <w:szCs w:val="18"/>
              </w:rPr>
              <w:t>Yes</w:t>
            </w:r>
          </w:p>
        </w:tc>
        <w:tc>
          <w:tcPr>
            <w:tcW w:w="707" w:type="pct"/>
          </w:tcPr>
          <w:p w14:paraId="4AB41AD6" w14:textId="77777777" w:rsidR="000C1BA1" w:rsidRPr="00E54B51" w:rsidRDefault="000C1BA1" w:rsidP="000C1BA1">
            <w:pPr>
              <w:pStyle w:val="RepTable"/>
              <w:jc w:val="center"/>
              <w:rPr>
                <w:sz w:val="18"/>
                <w:szCs w:val="18"/>
              </w:rPr>
            </w:pPr>
            <w:r w:rsidRPr="00E54B51">
              <w:rPr>
                <w:sz w:val="18"/>
                <w:szCs w:val="18"/>
                <w:lang w:val="de-DE"/>
              </w:rPr>
              <w:t>None</w:t>
            </w:r>
          </w:p>
        </w:tc>
        <w:tc>
          <w:tcPr>
            <w:tcW w:w="956" w:type="pct"/>
          </w:tcPr>
          <w:p w14:paraId="7A7655EF" w14:textId="0F468C76" w:rsidR="000C1BA1" w:rsidRPr="00E54B51" w:rsidRDefault="00CE1844" w:rsidP="000C1BA1">
            <w:pPr>
              <w:pStyle w:val="RepTable"/>
              <w:rPr>
                <w:sz w:val="18"/>
                <w:szCs w:val="18"/>
              </w:rPr>
            </w:pPr>
            <w:r>
              <w:rPr>
                <w:sz w:val="18"/>
                <w:szCs w:val="18"/>
              </w:rPr>
              <w:t>Xxxxxxx</w:t>
            </w:r>
            <w:r w:rsidR="000C1BA1" w:rsidRPr="00E54B51">
              <w:rPr>
                <w:sz w:val="18"/>
                <w:szCs w:val="18"/>
              </w:rPr>
              <w:t>, 2011</w:t>
            </w:r>
          </w:p>
          <w:p w14:paraId="28CBBBFE" w14:textId="77777777" w:rsidR="00C82C97" w:rsidRPr="00E54B51" w:rsidRDefault="00C82C97" w:rsidP="000C1BA1">
            <w:pPr>
              <w:pStyle w:val="RepTable"/>
              <w:rPr>
                <w:sz w:val="18"/>
                <w:szCs w:val="18"/>
                <w:highlight w:val="yellow"/>
              </w:rPr>
            </w:pPr>
            <w:r w:rsidRPr="00E54B51">
              <w:rPr>
                <w:color w:val="000000"/>
                <w:sz w:val="18"/>
                <w:szCs w:val="18"/>
              </w:rPr>
              <w:t>Syngenta File No A17960B_10033</w:t>
            </w:r>
          </w:p>
        </w:tc>
      </w:tr>
      <w:tr w:rsidR="00B3459F" w:rsidRPr="005776D2" w14:paraId="0B207BBA" w14:textId="77777777" w:rsidTr="003E4694">
        <w:trPr>
          <w:trHeight w:val="522"/>
        </w:trPr>
        <w:tc>
          <w:tcPr>
            <w:tcW w:w="993" w:type="pct"/>
          </w:tcPr>
          <w:p w14:paraId="010082D5" w14:textId="77777777" w:rsidR="00B3459F" w:rsidRPr="00E54B51" w:rsidRDefault="00B3459F" w:rsidP="00B3459F">
            <w:pPr>
              <w:pStyle w:val="RepTable"/>
              <w:rPr>
                <w:sz w:val="18"/>
                <w:szCs w:val="18"/>
                <w:lang w:val="de-DE"/>
              </w:rPr>
            </w:pPr>
            <w:r w:rsidRPr="00E54B51">
              <w:rPr>
                <w:sz w:val="18"/>
                <w:szCs w:val="18"/>
                <w:lang w:val="de-DE"/>
              </w:rPr>
              <w:t xml:space="preserve">Skin irritation, </w:t>
            </w:r>
            <w:r w:rsidR="000C1BA1" w:rsidRPr="00E54B51">
              <w:rPr>
                <w:sz w:val="18"/>
                <w:szCs w:val="18"/>
                <w:lang w:val="de-DE"/>
              </w:rPr>
              <w:t>rabbit</w:t>
            </w:r>
          </w:p>
          <w:p w14:paraId="0BA7D8B5" w14:textId="77777777" w:rsidR="00B3459F" w:rsidRPr="00E54B51" w:rsidRDefault="00B3459F" w:rsidP="00B3459F">
            <w:pPr>
              <w:pStyle w:val="RepTable"/>
              <w:rPr>
                <w:sz w:val="18"/>
                <w:szCs w:val="18"/>
              </w:rPr>
            </w:pPr>
            <w:r w:rsidRPr="00E54B51">
              <w:rPr>
                <w:sz w:val="18"/>
                <w:szCs w:val="18"/>
                <w:lang w:val="de-DE"/>
              </w:rPr>
              <w:t xml:space="preserve">(OECD </w:t>
            </w:r>
            <w:r w:rsidR="000C1BA1" w:rsidRPr="00E54B51">
              <w:rPr>
                <w:sz w:val="18"/>
                <w:szCs w:val="18"/>
                <w:lang w:val="de-DE"/>
              </w:rPr>
              <w:t>404</w:t>
            </w:r>
            <w:r w:rsidRPr="00E54B51">
              <w:rPr>
                <w:sz w:val="18"/>
                <w:szCs w:val="18"/>
                <w:lang w:val="de-DE"/>
              </w:rPr>
              <w:t>)</w:t>
            </w:r>
          </w:p>
        </w:tc>
        <w:tc>
          <w:tcPr>
            <w:tcW w:w="887" w:type="pct"/>
          </w:tcPr>
          <w:p w14:paraId="41315B7E" w14:textId="77777777" w:rsidR="00B3459F" w:rsidRPr="00E54B51" w:rsidRDefault="00B3459F" w:rsidP="000C1BA1">
            <w:pPr>
              <w:pStyle w:val="RepTable"/>
              <w:rPr>
                <w:sz w:val="18"/>
                <w:szCs w:val="18"/>
              </w:rPr>
            </w:pPr>
            <w:r w:rsidRPr="00E54B51">
              <w:rPr>
                <w:sz w:val="18"/>
                <w:szCs w:val="18"/>
                <w:lang w:val="de-DE"/>
              </w:rPr>
              <w:t>Non-irritan</w:t>
            </w:r>
            <w:r w:rsidR="000C1BA1" w:rsidRPr="00E54B51">
              <w:rPr>
                <w:sz w:val="18"/>
                <w:szCs w:val="18"/>
                <w:lang w:val="de-DE"/>
              </w:rPr>
              <w:t>t</w:t>
            </w:r>
          </w:p>
        </w:tc>
        <w:tc>
          <w:tcPr>
            <w:tcW w:w="765" w:type="pct"/>
            <w:shd w:val="clear" w:color="auto" w:fill="auto"/>
          </w:tcPr>
          <w:p w14:paraId="1D8FB78C" w14:textId="77777777" w:rsidR="00B3459F" w:rsidRPr="00E54B51" w:rsidRDefault="003C2928" w:rsidP="00B3459F">
            <w:pPr>
              <w:pStyle w:val="RepTable"/>
              <w:rPr>
                <w:sz w:val="18"/>
                <w:szCs w:val="18"/>
              </w:rPr>
            </w:pPr>
            <w:r w:rsidRPr="00E54B51">
              <w:rPr>
                <w:sz w:val="18"/>
                <w:szCs w:val="18"/>
              </w:rPr>
              <w:t>n/a</w:t>
            </w:r>
          </w:p>
          <w:p w14:paraId="2D812BA9" w14:textId="77777777" w:rsidR="003C2928" w:rsidRPr="00E54B51" w:rsidRDefault="003C2928" w:rsidP="00B3459F">
            <w:pPr>
              <w:pStyle w:val="RepTable"/>
              <w:rPr>
                <w:sz w:val="18"/>
                <w:szCs w:val="18"/>
              </w:rPr>
            </w:pPr>
            <w:r w:rsidRPr="00E54B51">
              <w:rPr>
                <w:sz w:val="18"/>
                <w:szCs w:val="18"/>
              </w:rPr>
              <w:t>Not classified</w:t>
            </w:r>
          </w:p>
        </w:tc>
        <w:tc>
          <w:tcPr>
            <w:tcW w:w="692" w:type="pct"/>
            <w:shd w:val="clear" w:color="auto" w:fill="D9D9D9"/>
          </w:tcPr>
          <w:p w14:paraId="4F74B5E8" w14:textId="77777777" w:rsidR="00B3459F" w:rsidRPr="00E54B51" w:rsidRDefault="004B7986" w:rsidP="00600E47">
            <w:pPr>
              <w:pStyle w:val="RepTable"/>
              <w:jc w:val="center"/>
              <w:rPr>
                <w:sz w:val="18"/>
                <w:szCs w:val="18"/>
                <w:highlight w:val="lightGray"/>
              </w:rPr>
            </w:pPr>
            <w:r w:rsidRPr="004B7986">
              <w:rPr>
                <w:sz w:val="18"/>
                <w:szCs w:val="18"/>
              </w:rPr>
              <w:t>Yes</w:t>
            </w:r>
          </w:p>
        </w:tc>
        <w:tc>
          <w:tcPr>
            <w:tcW w:w="707" w:type="pct"/>
          </w:tcPr>
          <w:p w14:paraId="4B735202" w14:textId="77777777" w:rsidR="00B3459F" w:rsidRPr="00E54B51" w:rsidRDefault="000C1BA1" w:rsidP="000C1BA1">
            <w:pPr>
              <w:pStyle w:val="RepTable"/>
              <w:jc w:val="center"/>
              <w:rPr>
                <w:sz w:val="18"/>
                <w:szCs w:val="18"/>
              </w:rPr>
            </w:pPr>
            <w:r w:rsidRPr="00E54B51">
              <w:rPr>
                <w:sz w:val="18"/>
                <w:szCs w:val="18"/>
                <w:lang w:val="de-DE"/>
              </w:rPr>
              <w:t>None</w:t>
            </w:r>
          </w:p>
        </w:tc>
        <w:tc>
          <w:tcPr>
            <w:tcW w:w="956" w:type="pct"/>
          </w:tcPr>
          <w:p w14:paraId="221DF091" w14:textId="6D1011A6" w:rsidR="00B3459F" w:rsidRPr="0093747D" w:rsidRDefault="00CE1844" w:rsidP="00B3459F">
            <w:pPr>
              <w:pStyle w:val="RepTable"/>
              <w:rPr>
                <w:sz w:val="18"/>
                <w:szCs w:val="18"/>
                <w:lang w:val="pl-PL"/>
              </w:rPr>
            </w:pPr>
            <w:r>
              <w:rPr>
                <w:sz w:val="18"/>
                <w:szCs w:val="18"/>
                <w:lang w:val="pl-PL"/>
              </w:rPr>
              <w:t>Xxxxxxx</w:t>
            </w:r>
            <w:r w:rsidR="000C1BA1" w:rsidRPr="0093747D">
              <w:rPr>
                <w:sz w:val="18"/>
                <w:szCs w:val="18"/>
                <w:lang w:val="pl-PL"/>
              </w:rPr>
              <w:t>, 2011</w:t>
            </w:r>
          </w:p>
          <w:p w14:paraId="71A2BC58" w14:textId="77777777" w:rsidR="00C82C97" w:rsidRPr="0093747D" w:rsidRDefault="00C82C97" w:rsidP="00B3459F">
            <w:pPr>
              <w:pStyle w:val="RepTable"/>
              <w:rPr>
                <w:sz w:val="18"/>
                <w:szCs w:val="18"/>
                <w:highlight w:val="yellow"/>
                <w:lang w:val="pl-PL"/>
              </w:rPr>
            </w:pPr>
            <w:r w:rsidRPr="0093747D">
              <w:rPr>
                <w:color w:val="000000"/>
                <w:sz w:val="18"/>
                <w:szCs w:val="18"/>
                <w:lang w:val="pl-PL"/>
              </w:rPr>
              <w:t>Syngenta File No A17960B_10011</w:t>
            </w:r>
          </w:p>
        </w:tc>
      </w:tr>
      <w:tr w:rsidR="00B3459F" w:rsidRPr="00E54B51" w14:paraId="217BDDE8" w14:textId="77777777" w:rsidTr="003E4694">
        <w:trPr>
          <w:trHeight w:val="700"/>
        </w:trPr>
        <w:tc>
          <w:tcPr>
            <w:tcW w:w="993" w:type="pct"/>
          </w:tcPr>
          <w:p w14:paraId="78373681" w14:textId="77777777" w:rsidR="00B3459F" w:rsidRPr="00E54B51" w:rsidRDefault="00B3459F" w:rsidP="00B3459F">
            <w:pPr>
              <w:pStyle w:val="RepTable"/>
              <w:tabs>
                <w:tab w:val="left" w:pos="720"/>
              </w:tabs>
              <w:rPr>
                <w:sz w:val="18"/>
                <w:szCs w:val="18"/>
              </w:rPr>
            </w:pPr>
            <w:r w:rsidRPr="00E54B51">
              <w:rPr>
                <w:sz w:val="18"/>
                <w:szCs w:val="18"/>
                <w:lang w:val="de-DE"/>
              </w:rPr>
              <w:t xml:space="preserve">Eye irritation, </w:t>
            </w:r>
            <w:r w:rsidR="000C1BA1" w:rsidRPr="00E54B51">
              <w:rPr>
                <w:sz w:val="18"/>
                <w:szCs w:val="18"/>
                <w:lang w:val="de-DE"/>
              </w:rPr>
              <w:t>rabbit</w:t>
            </w:r>
            <w:r w:rsidRPr="00E54B51">
              <w:rPr>
                <w:sz w:val="18"/>
                <w:szCs w:val="18"/>
                <w:lang w:val="de-DE"/>
              </w:rPr>
              <w:t xml:space="preserve">  (OECD </w:t>
            </w:r>
            <w:r w:rsidR="000C1BA1" w:rsidRPr="00E54B51">
              <w:rPr>
                <w:sz w:val="18"/>
                <w:szCs w:val="18"/>
                <w:lang w:val="de-DE"/>
              </w:rPr>
              <w:t>405</w:t>
            </w:r>
            <w:r w:rsidRPr="00E54B51">
              <w:rPr>
                <w:sz w:val="18"/>
                <w:szCs w:val="18"/>
                <w:lang w:val="de-DE"/>
              </w:rPr>
              <w:t>)</w:t>
            </w:r>
          </w:p>
        </w:tc>
        <w:tc>
          <w:tcPr>
            <w:tcW w:w="887" w:type="pct"/>
          </w:tcPr>
          <w:p w14:paraId="7932EBF2" w14:textId="77777777" w:rsidR="00B3459F" w:rsidRPr="00E54B51" w:rsidRDefault="00B3459F" w:rsidP="000C1BA1">
            <w:pPr>
              <w:pStyle w:val="RepTable"/>
              <w:rPr>
                <w:sz w:val="18"/>
                <w:szCs w:val="18"/>
              </w:rPr>
            </w:pPr>
            <w:r w:rsidRPr="00E54B51">
              <w:rPr>
                <w:sz w:val="18"/>
                <w:szCs w:val="18"/>
                <w:lang w:val="de-DE"/>
              </w:rPr>
              <w:t>Non-irritant</w:t>
            </w:r>
          </w:p>
        </w:tc>
        <w:tc>
          <w:tcPr>
            <w:tcW w:w="765" w:type="pct"/>
            <w:shd w:val="clear" w:color="auto" w:fill="auto"/>
          </w:tcPr>
          <w:p w14:paraId="31929123" w14:textId="77777777" w:rsidR="003C2928" w:rsidRPr="00E54B51" w:rsidRDefault="003C2928" w:rsidP="00B3459F">
            <w:pPr>
              <w:pStyle w:val="RepTable"/>
              <w:rPr>
                <w:sz w:val="18"/>
                <w:szCs w:val="18"/>
              </w:rPr>
            </w:pPr>
            <w:r w:rsidRPr="00E54B51">
              <w:rPr>
                <w:sz w:val="18"/>
                <w:szCs w:val="18"/>
              </w:rPr>
              <w:t>n/a</w:t>
            </w:r>
          </w:p>
          <w:p w14:paraId="5ED6A6AF" w14:textId="77777777" w:rsidR="003C2928" w:rsidRPr="00E54B51" w:rsidRDefault="003C2928" w:rsidP="00B3459F">
            <w:pPr>
              <w:pStyle w:val="RepTable"/>
              <w:rPr>
                <w:sz w:val="18"/>
                <w:szCs w:val="18"/>
              </w:rPr>
            </w:pPr>
            <w:r w:rsidRPr="00E54B51">
              <w:rPr>
                <w:sz w:val="18"/>
                <w:szCs w:val="18"/>
              </w:rPr>
              <w:t>Not classified</w:t>
            </w:r>
          </w:p>
        </w:tc>
        <w:tc>
          <w:tcPr>
            <w:tcW w:w="692" w:type="pct"/>
            <w:shd w:val="clear" w:color="auto" w:fill="D9D9D9"/>
          </w:tcPr>
          <w:p w14:paraId="6BC55F8A" w14:textId="77777777" w:rsidR="00B3459F" w:rsidRPr="00E54B51" w:rsidRDefault="004B7986" w:rsidP="00600E47">
            <w:pPr>
              <w:pStyle w:val="RepTable"/>
              <w:jc w:val="center"/>
              <w:rPr>
                <w:sz w:val="18"/>
                <w:szCs w:val="18"/>
                <w:highlight w:val="lightGray"/>
              </w:rPr>
            </w:pPr>
            <w:r w:rsidRPr="004B7986">
              <w:rPr>
                <w:sz w:val="18"/>
                <w:szCs w:val="18"/>
              </w:rPr>
              <w:t>Yes</w:t>
            </w:r>
          </w:p>
        </w:tc>
        <w:tc>
          <w:tcPr>
            <w:tcW w:w="707" w:type="pct"/>
          </w:tcPr>
          <w:p w14:paraId="0DEF146B" w14:textId="77777777" w:rsidR="00B3459F" w:rsidRPr="00E54B51" w:rsidRDefault="00B3459F" w:rsidP="000C1BA1">
            <w:pPr>
              <w:pStyle w:val="RepTable"/>
              <w:jc w:val="center"/>
              <w:rPr>
                <w:sz w:val="18"/>
                <w:szCs w:val="18"/>
              </w:rPr>
            </w:pPr>
            <w:r w:rsidRPr="00E54B51">
              <w:rPr>
                <w:sz w:val="18"/>
                <w:szCs w:val="18"/>
                <w:lang w:val="de-DE"/>
              </w:rPr>
              <w:t>None</w:t>
            </w:r>
          </w:p>
        </w:tc>
        <w:tc>
          <w:tcPr>
            <w:tcW w:w="956" w:type="pct"/>
          </w:tcPr>
          <w:p w14:paraId="27EEF3E9" w14:textId="44C6A3DD" w:rsidR="00B3459F" w:rsidRPr="00E54B51" w:rsidRDefault="00CE1844" w:rsidP="00B3459F">
            <w:pPr>
              <w:pStyle w:val="RepTable"/>
              <w:rPr>
                <w:sz w:val="18"/>
                <w:szCs w:val="18"/>
              </w:rPr>
            </w:pPr>
            <w:r>
              <w:rPr>
                <w:sz w:val="18"/>
                <w:szCs w:val="18"/>
              </w:rPr>
              <w:t>Xxxxxxx</w:t>
            </w:r>
            <w:r w:rsidR="000C1BA1" w:rsidRPr="00E54B51">
              <w:rPr>
                <w:sz w:val="18"/>
                <w:szCs w:val="18"/>
              </w:rPr>
              <w:t>, 2011</w:t>
            </w:r>
          </w:p>
          <w:p w14:paraId="150FFD7A" w14:textId="77777777" w:rsidR="00C82C97" w:rsidRPr="00E54B51" w:rsidRDefault="00C82C97" w:rsidP="00B3459F">
            <w:pPr>
              <w:pStyle w:val="RepTable"/>
              <w:rPr>
                <w:sz w:val="18"/>
                <w:szCs w:val="18"/>
                <w:highlight w:val="yellow"/>
              </w:rPr>
            </w:pPr>
            <w:r w:rsidRPr="00E54B51">
              <w:rPr>
                <w:color w:val="000000"/>
                <w:sz w:val="18"/>
                <w:szCs w:val="18"/>
              </w:rPr>
              <w:t>Syngenta File No A17960B_10032</w:t>
            </w:r>
          </w:p>
        </w:tc>
      </w:tr>
      <w:tr w:rsidR="00B3459F" w:rsidRPr="00E54B51" w14:paraId="4950A9D0" w14:textId="77777777" w:rsidTr="003E4694">
        <w:trPr>
          <w:trHeight w:val="926"/>
        </w:trPr>
        <w:tc>
          <w:tcPr>
            <w:tcW w:w="993" w:type="pct"/>
          </w:tcPr>
          <w:p w14:paraId="27FCC3AE" w14:textId="77777777" w:rsidR="00B3459F" w:rsidRPr="00E54B51" w:rsidRDefault="00B3459F" w:rsidP="00B3459F">
            <w:pPr>
              <w:pStyle w:val="RepTable"/>
              <w:rPr>
                <w:sz w:val="18"/>
                <w:szCs w:val="18"/>
                <w:lang w:val="de-DE"/>
              </w:rPr>
            </w:pPr>
            <w:r w:rsidRPr="00E54B51">
              <w:rPr>
                <w:sz w:val="18"/>
                <w:szCs w:val="18"/>
                <w:lang w:val="de-DE"/>
              </w:rPr>
              <w:t xml:space="preserve">Skin sensitisation, </w:t>
            </w:r>
            <w:r w:rsidR="000C1BA1" w:rsidRPr="00E54B51">
              <w:rPr>
                <w:sz w:val="18"/>
                <w:szCs w:val="18"/>
                <w:lang w:val="de-DE"/>
              </w:rPr>
              <w:t>guinea pig</w:t>
            </w:r>
          </w:p>
          <w:p w14:paraId="26EBBF1B" w14:textId="77777777" w:rsidR="00B3459F" w:rsidRPr="00E54B51" w:rsidRDefault="00B3459F" w:rsidP="000C1BA1">
            <w:pPr>
              <w:pStyle w:val="RepTable"/>
              <w:rPr>
                <w:sz w:val="18"/>
                <w:szCs w:val="18"/>
              </w:rPr>
            </w:pPr>
            <w:r w:rsidRPr="00E54B51">
              <w:rPr>
                <w:sz w:val="18"/>
                <w:szCs w:val="18"/>
                <w:lang w:val="de-DE"/>
              </w:rPr>
              <w:t xml:space="preserve">(OECD </w:t>
            </w:r>
            <w:r w:rsidR="000C1BA1" w:rsidRPr="00E54B51">
              <w:rPr>
                <w:sz w:val="18"/>
                <w:szCs w:val="18"/>
                <w:lang w:val="de-DE"/>
              </w:rPr>
              <w:t>406</w:t>
            </w:r>
            <w:r w:rsidRPr="00E54B51">
              <w:rPr>
                <w:sz w:val="18"/>
                <w:szCs w:val="18"/>
                <w:lang w:val="de-DE"/>
              </w:rPr>
              <w:t xml:space="preserve">, </w:t>
            </w:r>
            <w:r w:rsidR="000C1BA1" w:rsidRPr="00E54B51">
              <w:rPr>
                <w:sz w:val="18"/>
                <w:szCs w:val="18"/>
                <w:lang w:val="de-DE"/>
              </w:rPr>
              <w:t>Buehler (x9</w:t>
            </w:r>
            <w:r w:rsidRPr="00E54B51">
              <w:rPr>
                <w:sz w:val="18"/>
                <w:szCs w:val="18"/>
                <w:lang w:val="de-DE"/>
              </w:rPr>
              <w:t xml:space="preserve"> applications)</w:t>
            </w:r>
          </w:p>
        </w:tc>
        <w:tc>
          <w:tcPr>
            <w:tcW w:w="887" w:type="pct"/>
          </w:tcPr>
          <w:p w14:paraId="3D0F40EE" w14:textId="77777777" w:rsidR="00B3459F" w:rsidRPr="00E54B51" w:rsidRDefault="00B3459F" w:rsidP="000C1BA1">
            <w:pPr>
              <w:pStyle w:val="RepTable"/>
              <w:rPr>
                <w:sz w:val="18"/>
                <w:szCs w:val="18"/>
              </w:rPr>
            </w:pPr>
            <w:r w:rsidRPr="00E54B51">
              <w:rPr>
                <w:sz w:val="18"/>
                <w:szCs w:val="18"/>
                <w:lang w:val="de-DE"/>
              </w:rPr>
              <w:t>Non</w:t>
            </w:r>
            <w:r w:rsidR="000C1BA1" w:rsidRPr="00E54B51">
              <w:rPr>
                <w:sz w:val="18"/>
                <w:szCs w:val="18"/>
                <w:lang w:val="de-DE"/>
              </w:rPr>
              <w:t>-sensitising</w:t>
            </w:r>
          </w:p>
        </w:tc>
        <w:tc>
          <w:tcPr>
            <w:tcW w:w="765" w:type="pct"/>
            <w:shd w:val="clear" w:color="auto" w:fill="auto"/>
          </w:tcPr>
          <w:p w14:paraId="0D3AC74D" w14:textId="77777777" w:rsidR="00B3459F" w:rsidRPr="00E54B51" w:rsidRDefault="003C2928" w:rsidP="00B3459F">
            <w:pPr>
              <w:pStyle w:val="RepTable"/>
              <w:rPr>
                <w:sz w:val="18"/>
                <w:szCs w:val="18"/>
              </w:rPr>
            </w:pPr>
            <w:r w:rsidRPr="00E54B51">
              <w:rPr>
                <w:sz w:val="18"/>
                <w:szCs w:val="18"/>
              </w:rPr>
              <w:t xml:space="preserve">n/a </w:t>
            </w:r>
          </w:p>
          <w:p w14:paraId="22FC8A79" w14:textId="77777777" w:rsidR="003C2928" w:rsidRPr="00E54B51" w:rsidRDefault="003C2928" w:rsidP="00B3459F">
            <w:pPr>
              <w:pStyle w:val="RepTable"/>
              <w:rPr>
                <w:sz w:val="18"/>
                <w:szCs w:val="18"/>
              </w:rPr>
            </w:pPr>
            <w:r w:rsidRPr="00E54B51">
              <w:rPr>
                <w:sz w:val="18"/>
                <w:szCs w:val="18"/>
              </w:rPr>
              <w:t>Not classified</w:t>
            </w:r>
          </w:p>
        </w:tc>
        <w:tc>
          <w:tcPr>
            <w:tcW w:w="692" w:type="pct"/>
            <w:shd w:val="clear" w:color="auto" w:fill="D9D9D9"/>
          </w:tcPr>
          <w:p w14:paraId="4D5911F5" w14:textId="77777777" w:rsidR="00B3459F" w:rsidRPr="00E54B51" w:rsidRDefault="004B7986" w:rsidP="00600E47">
            <w:pPr>
              <w:pStyle w:val="RepTable"/>
              <w:jc w:val="center"/>
              <w:rPr>
                <w:sz w:val="18"/>
                <w:szCs w:val="18"/>
                <w:highlight w:val="lightGray"/>
              </w:rPr>
            </w:pPr>
            <w:r w:rsidRPr="004B7986">
              <w:rPr>
                <w:sz w:val="18"/>
                <w:szCs w:val="18"/>
              </w:rPr>
              <w:t>Yes</w:t>
            </w:r>
          </w:p>
        </w:tc>
        <w:tc>
          <w:tcPr>
            <w:tcW w:w="707" w:type="pct"/>
          </w:tcPr>
          <w:p w14:paraId="6D12C136" w14:textId="77777777" w:rsidR="00B3459F" w:rsidRPr="00E54B51" w:rsidRDefault="00B3459F" w:rsidP="000C1BA1">
            <w:pPr>
              <w:pStyle w:val="RepTable"/>
              <w:jc w:val="center"/>
              <w:rPr>
                <w:sz w:val="18"/>
                <w:szCs w:val="18"/>
              </w:rPr>
            </w:pPr>
            <w:r w:rsidRPr="00E54B51">
              <w:rPr>
                <w:sz w:val="18"/>
                <w:szCs w:val="18"/>
                <w:lang w:val="de-DE"/>
              </w:rPr>
              <w:t>None</w:t>
            </w:r>
          </w:p>
        </w:tc>
        <w:tc>
          <w:tcPr>
            <w:tcW w:w="956" w:type="pct"/>
          </w:tcPr>
          <w:p w14:paraId="038B3353" w14:textId="221EA4DA" w:rsidR="00B3459F" w:rsidRPr="00E54B51" w:rsidRDefault="00CE1844" w:rsidP="00B3459F">
            <w:pPr>
              <w:pStyle w:val="RepTable"/>
              <w:rPr>
                <w:sz w:val="18"/>
                <w:szCs w:val="18"/>
              </w:rPr>
            </w:pPr>
            <w:r>
              <w:rPr>
                <w:sz w:val="18"/>
                <w:szCs w:val="18"/>
              </w:rPr>
              <w:t>Xxxxxxx</w:t>
            </w:r>
            <w:r w:rsidR="000C1BA1" w:rsidRPr="00E54B51">
              <w:rPr>
                <w:sz w:val="18"/>
                <w:szCs w:val="18"/>
              </w:rPr>
              <w:t>, 2011</w:t>
            </w:r>
          </w:p>
          <w:p w14:paraId="0E3CB0A0" w14:textId="77777777" w:rsidR="00C82C97" w:rsidRPr="00E54B51" w:rsidRDefault="00C82C97" w:rsidP="00B3459F">
            <w:pPr>
              <w:pStyle w:val="RepTable"/>
              <w:rPr>
                <w:sz w:val="18"/>
                <w:szCs w:val="18"/>
                <w:highlight w:val="yellow"/>
              </w:rPr>
            </w:pPr>
            <w:r w:rsidRPr="00E54B51">
              <w:rPr>
                <w:color w:val="000000"/>
                <w:sz w:val="18"/>
                <w:szCs w:val="18"/>
              </w:rPr>
              <w:t xml:space="preserve">Syngenta File No </w:t>
            </w:r>
            <w:r w:rsidRPr="00E54B51">
              <w:rPr>
                <w:sz w:val="18"/>
                <w:szCs w:val="18"/>
              </w:rPr>
              <w:t>A17960B_10002</w:t>
            </w:r>
          </w:p>
        </w:tc>
      </w:tr>
      <w:tr w:rsidR="00023469" w:rsidRPr="00E54B51" w14:paraId="0900C3BB" w14:textId="77777777" w:rsidTr="00881803">
        <w:trPr>
          <w:trHeight w:val="700"/>
        </w:trPr>
        <w:tc>
          <w:tcPr>
            <w:tcW w:w="993" w:type="pct"/>
          </w:tcPr>
          <w:p w14:paraId="368F798A" w14:textId="77777777" w:rsidR="001B1FF1" w:rsidRPr="00E54B51" w:rsidRDefault="00D32560" w:rsidP="00D32560">
            <w:pPr>
              <w:pStyle w:val="RepTable"/>
              <w:rPr>
                <w:sz w:val="18"/>
                <w:szCs w:val="18"/>
              </w:rPr>
            </w:pPr>
            <w:r w:rsidRPr="00E54B51">
              <w:rPr>
                <w:sz w:val="18"/>
                <w:szCs w:val="18"/>
              </w:rPr>
              <w:t xml:space="preserve">Supplementary studies for combinations of </w:t>
            </w:r>
          </w:p>
          <w:p w14:paraId="393668F7" w14:textId="77777777" w:rsidR="00D32560" w:rsidRPr="00E54B51" w:rsidRDefault="00D32560" w:rsidP="00D32560">
            <w:pPr>
              <w:pStyle w:val="RepTable"/>
              <w:rPr>
                <w:sz w:val="18"/>
                <w:szCs w:val="18"/>
              </w:rPr>
            </w:pPr>
            <w:r w:rsidRPr="00E54B51">
              <w:rPr>
                <w:sz w:val="18"/>
                <w:szCs w:val="18"/>
              </w:rPr>
              <w:t>plant protection products</w:t>
            </w:r>
          </w:p>
        </w:tc>
        <w:tc>
          <w:tcPr>
            <w:tcW w:w="887" w:type="pct"/>
          </w:tcPr>
          <w:p w14:paraId="7765B0A8" w14:textId="77777777" w:rsidR="00D32560" w:rsidRPr="00E54B51" w:rsidRDefault="00D32560" w:rsidP="00D32560">
            <w:pPr>
              <w:pStyle w:val="RepTable"/>
              <w:rPr>
                <w:sz w:val="18"/>
                <w:szCs w:val="18"/>
              </w:rPr>
            </w:pPr>
            <w:r w:rsidRPr="00E54B51">
              <w:rPr>
                <w:sz w:val="18"/>
                <w:szCs w:val="18"/>
              </w:rPr>
              <w:t>No data – not required</w:t>
            </w:r>
          </w:p>
        </w:tc>
        <w:tc>
          <w:tcPr>
            <w:tcW w:w="765" w:type="pct"/>
            <w:shd w:val="clear" w:color="auto" w:fill="auto"/>
          </w:tcPr>
          <w:p w14:paraId="13371093" w14:textId="77777777" w:rsidR="00D32560" w:rsidRPr="00E54B51" w:rsidRDefault="00881803" w:rsidP="00D32560">
            <w:pPr>
              <w:pStyle w:val="RepTable"/>
              <w:rPr>
                <w:sz w:val="18"/>
                <w:szCs w:val="18"/>
              </w:rPr>
            </w:pPr>
            <w:r>
              <w:rPr>
                <w:sz w:val="18"/>
                <w:szCs w:val="18"/>
              </w:rPr>
              <w:t>-</w:t>
            </w:r>
          </w:p>
        </w:tc>
        <w:tc>
          <w:tcPr>
            <w:tcW w:w="692" w:type="pct"/>
            <w:shd w:val="clear" w:color="auto" w:fill="D9D9D9"/>
          </w:tcPr>
          <w:p w14:paraId="42838E7A" w14:textId="77777777" w:rsidR="00D32560" w:rsidRPr="00E54B51" w:rsidRDefault="00881803" w:rsidP="00D32560">
            <w:pPr>
              <w:pStyle w:val="RepTable"/>
              <w:rPr>
                <w:sz w:val="18"/>
                <w:szCs w:val="18"/>
              </w:rPr>
            </w:pPr>
            <w:r>
              <w:rPr>
                <w:sz w:val="18"/>
                <w:szCs w:val="18"/>
              </w:rPr>
              <w:t>-</w:t>
            </w:r>
          </w:p>
        </w:tc>
        <w:tc>
          <w:tcPr>
            <w:tcW w:w="707" w:type="pct"/>
            <w:shd w:val="clear" w:color="auto" w:fill="auto"/>
          </w:tcPr>
          <w:p w14:paraId="4BFDA534" w14:textId="77777777" w:rsidR="00D32560" w:rsidRPr="00E54B51" w:rsidRDefault="00881803" w:rsidP="00D32560">
            <w:pPr>
              <w:pStyle w:val="RepTable"/>
              <w:rPr>
                <w:sz w:val="18"/>
                <w:szCs w:val="18"/>
              </w:rPr>
            </w:pPr>
            <w:r>
              <w:rPr>
                <w:sz w:val="18"/>
                <w:szCs w:val="18"/>
              </w:rPr>
              <w:t>-</w:t>
            </w:r>
          </w:p>
        </w:tc>
        <w:tc>
          <w:tcPr>
            <w:tcW w:w="956" w:type="pct"/>
            <w:shd w:val="clear" w:color="auto" w:fill="auto"/>
          </w:tcPr>
          <w:p w14:paraId="5CB78F49" w14:textId="77777777" w:rsidR="00D32560" w:rsidRPr="00E54B51" w:rsidRDefault="00881803" w:rsidP="00D32560">
            <w:pPr>
              <w:pStyle w:val="RepTable"/>
              <w:rPr>
                <w:sz w:val="18"/>
                <w:szCs w:val="18"/>
              </w:rPr>
            </w:pPr>
            <w:r>
              <w:rPr>
                <w:sz w:val="18"/>
                <w:szCs w:val="18"/>
              </w:rPr>
              <w:t>-</w:t>
            </w:r>
          </w:p>
        </w:tc>
      </w:tr>
    </w:tbl>
    <w:p w14:paraId="7D619919" w14:textId="77777777" w:rsidR="00B3459F" w:rsidRDefault="00B3459F" w:rsidP="001925B9">
      <w:pPr>
        <w:pStyle w:val="RepLabel"/>
        <w:keepNext w:val="0"/>
        <w:keepLines w:val="0"/>
        <w:spacing w:before="0" w:after="0"/>
        <w:rPr>
          <w:b w:val="0"/>
          <w:sz w:val="18"/>
          <w:szCs w:val="18"/>
        </w:rPr>
      </w:pPr>
      <w:r w:rsidRPr="00E54B51">
        <w:rPr>
          <w:rStyle w:val="Superscript"/>
          <w:b w:val="0"/>
          <w:sz w:val="18"/>
          <w:szCs w:val="18"/>
        </w:rPr>
        <w:t>1</w:t>
      </w:r>
      <w:r w:rsidRPr="00E54B51">
        <w:rPr>
          <w:b w:val="0"/>
          <w:sz w:val="18"/>
          <w:szCs w:val="18"/>
        </w:rPr>
        <w:t xml:space="preserve"> Proposed acute toxicity classifica</w:t>
      </w:r>
      <w:r w:rsidR="000C1BA1" w:rsidRPr="00E54B51">
        <w:rPr>
          <w:b w:val="0"/>
          <w:sz w:val="18"/>
          <w:szCs w:val="18"/>
        </w:rPr>
        <w:t>tions are based on A17960B</w:t>
      </w:r>
      <w:r w:rsidRPr="00E54B51">
        <w:rPr>
          <w:b w:val="0"/>
          <w:sz w:val="18"/>
          <w:szCs w:val="18"/>
        </w:rPr>
        <w:t xml:space="preserve"> study results.</w:t>
      </w:r>
    </w:p>
    <w:p w14:paraId="243B4ED1" w14:textId="77777777" w:rsidR="00E54B51" w:rsidRPr="00E54B51" w:rsidRDefault="00E54B51" w:rsidP="00E54B51">
      <w:pPr>
        <w:pStyle w:val="RepStandard"/>
        <w:rPr>
          <w:rFonts w:eastAsia="Calibri"/>
        </w:rPr>
      </w:pPr>
    </w:p>
    <w:p w14:paraId="124B6FC9" w14:textId="77777777" w:rsidR="00C81348" w:rsidRPr="00E54B51" w:rsidRDefault="00636FE1" w:rsidP="00E54B51">
      <w:pPr>
        <w:pStyle w:val="RepLabel"/>
        <w:spacing w:before="0" w:after="0"/>
        <w:jc w:val="both"/>
        <w:rPr>
          <w:sz w:val="20"/>
          <w:szCs w:val="20"/>
        </w:rPr>
      </w:pPr>
      <w:r w:rsidRPr="00E54B51">
        <w:rPr>
          <w:sz w:val="20"/>
          <w:szCs w:val="20"/>
        </w:rPr>
        <w:t>Table </w:t>
      </w:r>
      <w:r w:rsidR="001F20EF" w:rsidRPr="00E54B51">
        <w:rPr>
          <w:sz w:val="20"/>
          <w:szCs w:val="20"/>
        </w:rPr>
        <w:fldChar w:fldCharType="begin"/>
      </w:r>
      <w:r w:rsidR="001F20EF" w:rsidRPr="00E54B51">
        <w:rPr>
          <w:sz w:val="20"/>
          <w:szCs w:val="20"/>
        </w:rPr>
        <w:instrText xml:space="preserve"> STYLEREF 2 \s </w:instrText>
      </w:r>
      <w:r w:rsidR="001F20EF" w:rsidRPr="00E54B51">
        <w:rPr>
          <w:sz w:val="20"/>
          <w:szCs w:val="20"/>
        </w:rPr>
        <w:fldChar w:fldCharType="separate"/>
      </w:r>
      <w:r w:rsidR="003C2813">
        <w:rPr>
          <w:noProof/>
          <w:sz w:val="20"/>
          <w:szCs w:val="20"/>
        </w:rPr>
        <w:t>6.3</w:t>
      </w:r>
      <w:r w:rsidR="001F20EF" w:rsidRPr="00E54B51">
        <w:rPr>
          <w:sz w:val="20"/>
          <w:szCs w:val="20"/>
        </w:rPr>
        <w:fldChar w:fldCharType="end"/>
      </w:r>
      <w:r w:rsidR="001F20EF" w:rsidRPr="00E54B51">
        <w:rPr>
          <w:sz w:val="20"/>
          <w:szCs w:val="20"/>
        </w:rPr>
        <w:noBreakHyphen/>
      </w:r>
      <w:r w:rsidR="001F20EF" w:rsidRPr="00E54B51">
        <w:rPr>
          <w:sz w:val="20"/>
          <w:szCs w:val="20"/>
        </w:rPr>
        <w:fldChar w:fldCharType="begin"/>
      </w:r>
      <w:r w:rsidR="001F20EF" w:rsidRPr="00E54B51">
        <w:rPr>
          <w:sz w:val="20"/>
          <w:szCs w:val="20"/>
        </w:rPr>
        <w:instrText xml:space="preserve"> SEQ Table \* ARABIC \s 2 </w:instrText>
      </w:r>
      <w:r w:rsidR="001F20EF" w:rsidRPr="00E54B51">
        <w:rPr>
          <w:sz w:val="20"/>
          <w:szCs w:val="20"/>
        </w:rPr>
        <w:fldChar w:fldCharType="separate"/>
      </w:r>
      <w:r w:rsidR="003C2813">
        <w:rPr>
          <w:noProof/>
          <w:sz w:val="20"/>
          <w:szCs w:val="20"/>
        </w:rPr>
        <w:t>2</w:t>
      </w:r>
      <w:r w:rsidR="001F20EF" w:rsidRPr="00E54B51">
        <w:rPr>
          <w:sz w:val="20"/>
          <w:szCs w:val="20"/>
        </w:rPr>
        <w:fldChar w:fldCharType="end"/>
      </w:r>
      <w:r w:rsidR="00C81348" w:rsidRPr="00E54B51">
        <w:rPr>
          <w:sz w:val="20"/>
          <w:szCs w:val="20"/>
        </w:rPr>
        <w:t>:</w:t>
      </w:r>
      <w:r w:rsidR="00C81348" w:rsidRPr="00E54B51">
        <w:rPr>
          <w:sz w:val="20"/>
          <w:szCs w:val="20"/>
        </w:rPr>
        <w:tab/>
      </w:r>
      <w:r w:rsidR="00C81348" w:rsidRPr="00E54B51">
        <w:rPr>
          <w:bCs w:val="0"/>
          <w:sz w:val="20"/>
          <w:szCs w:val="20"/>
        </w:rPr>
        <w:t xml:space="preserve">Additional toxicological information relevant for classification/labelling of </w:t>
      </w:r>
      <w:r w:rsidR="00905E62" w:rsidRPr="00E54B51">
        <w:rPr>
          <w:sz w:val="20"/>
          <w:szCs w:val="20"/>
        </w:rPr>
        <w:t>A17960B</w:t>
      </w:r>
      <w:r w:rsidR="00B3459F" w:rsidRPr="00E54B51">
        <w:rPr>
          <w:sz w:val="20"/>
          <w:szCs w:val="20"/>
        </w:rPr>
        <w:t>/</w:t>
      </w:r>
      <w:r w:rsidR="00E54B51">
        <w:rPr>
          <w:sz w:val="20"/>
          <w:szCs w:val="20"/>
        </w:rPr>
        <w:t xml:space="preserve"> </w:t>
      </w:r>
      <w:proofErr w:type="spellStart"/>
      <w:r w:rsidR="00905E62" w:rsidRPr="00E54B51">
        <w:rPr>
          <w:sz w:val="20"/>
          <w:szCs w:val="20"/>
        </w:rPr>
        <w:t>Fortenza</w:t>
      </w:r>
      <w:proofErr w:type="spellEnd"/>
      <w:r w:rsidR="00905E62" w:rsidRPr="00E54B51">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2"/>
        <w:gridCol w:w="1441"/>
        <w:gridCol w:w="2279"/>
        <w:gridCol w:w="1361"/>
        <w:gridCol w:w="2245"/>
      </w:tblGrid>
      <w:tr w:rsidR="00C81348" w:rsidRPr="00E54B51" w14:paraId="094E1F86" w14:textId="77777777" w:rsidTr="00E54B51">
        <w:trPr>
          <w:tblHeader/>
        </w:trPr>
        <w:tc>
          <w:tcPr>
            <w:tcW w:w="1081" w:type="pct"/>
            <w:vAlign w:val="center"/>
          </w:tcPr>
          <w:p w14:paraId="730C2CE9" w14:textId="77777777" w:rsidR="00C81348" w:rsidRPr="00E54B51" w:rsidRDefault="00C81348" w:rsidP="00E54B51">
            <w:pPr>
              <w:pStyle w:val="RepTableHeader"/>
              <w:spacing w:before="0" w:after="0"/>
              <w:jc w:val="center"/>
              <w:rPr>
                <w:sz w:val="18"/>
                <w:szCs w:val="18"/>
                <w:lang w:val="en-GB"/>
              </w:rPr>
            </w:pPr>
          </w:p>
        </w:tc>
        <w:tc>
          <w:tcPr>
            <w:tcW w:w="771" w:type="pct"/>
            <w:vAlign w:val="center"/>
          </w:tcPr>
          <w:p w14:paraId="3523DE02" w14:textId="77777777" w:rsidR="00C81348" w:rsidRPr="00E54B51" w:rsidRDefault="00C81348" w:rsidP="00E54B51">
            <w:pPr>
              <w:pStyle w:val="RepTableHeader"/>
              <w:spacing w:before="0" w:after="0"/>
              <w:jc w:val="center"/>
              <w:rPr>
                <w:sz w:val="18"/>
                <w:szCs w:val="18"/>
                <w:lang w:val="en-GB"/>
              </w:rPr>
            </w:pPr>
            <w:r w:rsidRPr="00E54B51">
              <w:rPr>
                <w:sz w:val="18"/>
                <w:szCs w:val="18"/>
                <w:lang w:val="en-GB"/>
              </w:rPr>
              <w:t>Substance</w:t>
            </w:r>
            <w:r w:rsidRPr="00E54B51">
              <w:rPr>
                <w:sz w:val="18"/>
                <w:szCs w:val="18"/>
                <w:lang w:val="en-GB"/>
              </w:rPr>
              <w:br/>
              <w:t>(</w:t>
            </w:r>
            <w:r w:rsidR="008650E1" w:rsidRPr="00E54B51">
              <w:rPr>
                <w:sz w:val="18"/>
                <w:szCs w:val="18"/>
                <w:lang w:val="en-GB"/>
              </w:rPr>
              <w:t>c</w:t>
            </w:r>
            <w:r w:rsidRPr="00E54B51">
              <w:rPr>
                <w:sz w:val="18"/>
                <w:szCs w:val="18"/>
                <w:lang w:val="en-GB"/>
              </w:rPr>
              <w:t>oncentration in product, % w/w)</w:t>
            </w:r>
          </w:p>
        </w:tc>
        <w:tc>
          <w:tcPr>
            <w:tcW w:w="1219" w:type="pct"/>
            <w:vAlign w:val="center"/>
          </w:tcPr>
          <w:p w14:paraId="3C08B3D7" w14:textId="77777777" w:rsidR="00C81348" w:rsidRPr="00E54B51" w:rsidRDefault="00C81348" w:rsidP="00E54B51">
            <w:pPr>
              <w:pStyle w:val="RepTableHeader"/>
              <w:spacing w:before="0" w:after="0"/>
              <w:jc w:val="center"/>
              <w:rPr>
                <w:sz w:val="18"/>
                <w:szCs w:val="18"/>
                <w:lang w:val="en-GB"/>
              </w:rPr>
            </w:pPr>
            <w:r w:rsidRPr="00E54B51">
              <w:rPr>
                <w:sz w:val="18"/>
                <w:szCs w:val="18"/>
                <w:lang w:val="en-GB"/>
              </w:rPr>
              <w:t xml:space="preserve">Classification of the </w:t>
            </w:r>
            <w:r w:rsidR="00636FE1" w:rsidRPr="00E54B51">
              <w:rPr>
                <w:sz w:val="18"/>
                <w:szCs w:val="18"/>
                <w:lang w:val="en-GB"/>
              </w:rPr>
              <w:br/>
            </w:r>
            <w:r w:rsidRPr="00E54B51">
              <w:rPr>
                <w:sz w:val="18"/>
                <w:szCs w:val="18"/>
                <w:lang w:val="en-GB"/>
              </w:rPr>
              <w:t xml:space="preserve">substance </w:t>
            </w:r>
            <w:r w:rsidRPr="00E54B51">
              <w:rPr>
                <w:sz w:val="18"/>
                <w:szCs w:val="18"/>
                <w:lang w:val="en-GB"/>
              </w:rPr>
              <w:br/>
              <w:t>(acc. to the criteria in Reg. 1272/2008)</w:t>
            </w:r>
          </w:p>
        </w:tc>
        <w:tc>
          <w:tcPr>
            <w:tcW w:w="728" w:type="pct"/>
            <w:vAlign w:val="center"/>
          </w:tcPr>
          <w:p w14:paraId="34E81307" w14:textId="77777777" w:rsidR="00C81348" w:rsidRPr="00E54B51" w:rsidRDefault="00C81348" w:rsidP="00E54B51">
            <w:pPr>
              <w:pStyle w:val="RepTableHeader"/>
              <w:spacing w:before="0" w:after="0"/>
              <w:jc w:val="center"/>
              <w:rPr>
                <w:sz w:val="18"/>
                <w:szCs w:val="18"/>
                <w:lang w:val="en-GB"/>
              </w:rPr>
            </w:pPr>
            <w:r w:rsidRPr="00E54B51">
              <w:rPr>
                <w:sz w:val="18"/>
                <w:szCs w:val="18"/>
                <w:lang w:val="en-GB"/>
              </w:rPr>
              <w:t>Reference</w:t>
            </w:r>
          </w:p>
        </w:tc>
        <w:tc>
          <w:tcPr>
            <w:tcW w:w="1201" w:type="pct"/>
            <w:vAlign w:val="center"/>
          </w:tcPr>
          <w:p w14:paraId="462EB7CD" w14:textId="77777777" w:rsidR="00C81348" w:rsidRPr="00E54B51" w:rsidRDefault="00C81348" w:rsidP="00E54B51">
            <w:pPr>
              <w:pStyle w:val="RepTableHeader"/>
              <w:spacing w:before="0" w:after="0"/>
              <w:jc w:val="center"/>
              <w:rPr>
                <w:sz w:val="18"/>
                <w:szCs w:val="18"/>
                <w:lang w:val="en-GB"/>
              </w:rPr>
            </w:pPr>
            <w:r w:rsidRPr="00E54B51">
              <w:rPr>
                <w:sz w:val="18"/>
                <w:szCs w:val="18"/>
                <w:lang w:val="en-GB"/>
              </w:rPr>
              <w:t>Classification of product (acc. to the criteria in Reg. 1272/2008)</w:t>
            </w:r>
          </w:p>
        </w:tc>
      </w:tr>
      <w:tr w:rsidR="00091813" w:rsidRPr="00E54B51" w14:paraId="1AFB9BFB" w14:textId="77777777" w:rsidTr="003E4694">
        <w:tc>
          <w:tcPr>
            <w:tcW w:w="1081" w:type="pct"/>
          </w:tcPr>
          <w:p w14:paraId="151C0850" w14:textId="77777777" w:rsidR="00091813" w:rsidRPr="00E54B51" w:rsidRDefault="00091813" w:rsidP="00636FE1">
            <w:pPr>
              <w:pStyle w:val="RepTable"/>
              <w:rPr>
                <w:sz w:val="18"/>
                <w:szCs w:val="18"/>
              </w:rPr>
            </w:pPr>
            <w:r w:rsidRPr="00E54B51">
              <w:rPr>
                <w:sz w:val="18"/>
                <w:szCs w:val="18"/>
              </w:rPr>
              <w:t>Toxicological properties of active substance(s) (relevant for classification of product)</w:t>
            </w:r>
          </w:p>
        </w:tc>
        <w:tc>
          <w:tcPr>
            <w:tcW w:w="771" w:type="pct"/>
          </w:tcPr>
          <w:p w14:paraId="6F77941D" w14:textId="77777777" w:rsidR="00091813" w:rsidRPr="00E54B51" w:rsidRDefault="00091813" w:rsidP="00636FE1">
            <w:pPr>
              <w:pStyle w:val="RepTable"/>
              <w:rPr>
                <w:sz w:val="18"/>
                <w:szCs w:val="18"/>
                <w:highlight w:val="yellow"/>
              </w:rPr>
            </w:pPr>
            <w:r w:rsidRPr="00E54B51">
              <w:rPr>
                <w:sz w:val="18"/>
                <w:szCs w:val="18"/>
              </w:rPr>
              <w:t>Cyantraniliprole</w:t>
            </w:r>
            <w:r w:rsidRPr="00E54B51">
              <w:rPr>
                <w:sz w:val="18"/>
                <w:szCs w:val="18"/>
              </w:rPr>
              <w:br/>
              <w:t>(736994-63-1 &gt;= 30 - &lt; 50% (w/w))</w:t>
            </w:r>
          </w:p>
        </w:tc>
        <w:tc>
          <w:tcPr>
            <w:tcW w:w="1219" w:type="pct"/>
          </w:tcPr>
          <w:p w14:paraId="597A1F6F" w14:textId="77777777" w:rsidR="00091813" w:rsidRPr="00E54B51" w:rsidRDefault="00091813" w:rsidP="0084221A">
            <w:pPr>
              <w:pStyle w:val="RepTable"/>
              <w:rPr>
                <w:sz w:val="18"/>
                <w:szCs w:val="18"/>
              </w:rPr>
            </w:pPr>
            <w:r w:rsidRPr="00E54B51">
              <w:rPr>
                <w:sz w:val="18"/>
                <w:szCs w:val="18"/>
              </w:rPr>
              <w:t xml:space="preserve">Hazard statement(s) </w:t>
            </w:r>
          </w:p>
          <w:p w14:paraId="3D14CBC0" w14:textId="77777777" w:rsidR="00091813" w:rsidRPr="00E54B51" w:rsidRDefault="00091813" w:rsidP="0084221A">
            <w:pPr>
              <w:pStyle w:val="RepTable"/>
              <w:rPr>
                <w:sz w:val="18"/>
                <w:szCs w:val="18"/>
              </w:rPr>
            </w:pPr>
            <w:r w:rsidRPr="00E54B51">
              <w:rPr>
                <w:sz w:val="18"/>
                <w:szCs w:val="18"/>
              </w:rPr>
              <w:t>n/a</w:t>
            </w:r>
          </w:p>
        </w:tc>
        <w:tc>
          <w:tcPr>
            <w:tcW w:w="728" w:type="pct"/>
            <w:vMerge w:val="restart"/>
          </w:tcPr>
          <w:p w14:paraId="61D96A33" w14:textId="77777777" w:rsidR="00091813" w:rsidRPr="00E54B51" w:rsidRDefault="00091813" w:rsidP="0084221A">
            <w:pPr>
              <w:pStyle w:val="RepTable"/>
              <w:rPr>
                <w:sz w:val="18"/>
                <w:szCs w:val="18"/>
              </w:rPr>
            </w:pPr>
            <w:r w:rsidRPr="00E54B51">
              <w:rPr>
                <w:sz w:val="18"/>
                <w:szCs w:val="18"/>
              </w:rPr>
              <w:t xml:space="preserve">Reg. 1272/2008 / MSDS** </w:t>
            </w:r>
          </w:p>
        </w:tc>
        <w:tc>
          <w:tcPr>
            <w:tcW w:w="1201" w:type="pct"/>
            <w:vMerge w:val="restart"/>
          </w:tcPr>
          <w:p w14:paraId="6CCC247B" w14:textId="77777777" w:rsidR="00091813" w:rsidRPr="00E54B51" w:rsidRDefault="00091813" w:rsidP="00636FE1">
            <w:pPr>
              <w:pStyle w:val="RepTable"/>
              <w:rPr>
                <w:sz w:val="18"/>
                <w:szCs w:val="18"/>
              </w:rPr>
            </w:pPr>
            <w:r w:rsidRPr="00E54B51">
              <w:rPr>
                <w:sz w:val="18"/>
                <w:szCs w:val="18"/>
              </w:rPr>
              <w:t>Hazard statement(s)</w:t>
            </w:r>
          </w:p>
          <w:p w14:paraId="6EA0697C" w14:textId="77777777" w:rsidR="00091813" w:rsidRPr="00E54B51" w:rsidRDefault="00091813" w:rsidP="00636FE1">
            <w:pPr>
              <w:pStyle w:val="RepTable"/>
              <w:rPr>
                <w:sz w:val="18"/>
                <w:szCs w:val="18"/>
              </w:rPr>
            </w:pPr>
            <w:r w:rsidRPr="00E54B51">
              <w:rPr>
                <w:sz w:val="18"/>
                <w:szCs w:val="18"/>
              </w:rPr>
              <w:t>n/a</w:t>
            </w:r>
          </w:p>
        </w:tc>
      </w:tr>
      <w:tr w:rsidR="00091813" w:rsidRPr="00E54B51" w14:paraId="7C80C514" w14:textId="77777777" w:rsidTr="003E4694">
        <w:tc>
          <w:tcPr>
            <w:tcW w:w="1081" w:type="pct"/>
            <w:vMerge w:val="restart"/>
          </w:tcPr>
          <w:p w14:paraId="419BAF3F" w14:textId="77777777" w:rsidR="00091813" w:rsidRPr="00E54B51" w:rsidRDefault="00091813" w:rsidP="00636FE1">
            <w:pPr>
              <w:pStyle w:val="RepTable"/>
              <w:rPr>
                <w:sz w:val="18"/>
                <w:szCs w:val="18"/>
              </w:rPr>
            </w:pPr>
            <w:r w:rsidRPr="00E54B51">
              <w:rPr>
                <w:sz w:val="18"/>
                <w:szCs w:val="18"/>
              </w:rPr>
              <w:t>Toxicological properties of non-active substance(s) (relevant for classification of product)</w:t>
            </w:r>
          </w:p>
        </w:tc>
        <w:tc>
          <w:tcPr>
            <w:tcW w:w="771" w:type="pct"/>
          </w:tcPr>
          <w:p w14:paraId="0C9ECD2C" w14:textId="77777777" w:rsidR="00091813" w:rsidRPr="00E54B51" w:rsidRDefault="00091813" w:rsidP="00205195">
            <w:pPr>
              <w:pStyle w:val="RepTable"/>
              <w:rPr>
                <w:sz w:val="18"/>
                <w:szCs w:val="18"/>
              </w:rPr>
            </w:pPr>
            <w:r w:rsidRPr="00E54B51">
              <w:rPr>
                <w:sz w:val="18"/>
                <w:szCs w:val="18"/>
              </w:rPr>
              <w:t>1,2-benzisothiazol-3(2H)-one (CAS no. 2634-33-5, &gt;= 0.025 - &lt; 0.05% (w/w))</w:t>
            </w:r>
          </w:p>
        </w:tc>
        <w:tc>
          <w:tcPr>
            <w:tcW w:w="1219" w:type="pct"/>
          </w:tcPr>
          <w:p w14:paraId="4331B6D3" w14:textId="77777777" w:rsidR="00091813" w:rsidRPr="00E54B51" w:rsidRDefault="00091813" w:rsidP="00636FE1">
            <w:pPr>
              <w:pStyle w:val="RepTable"/>
              <w:rPr>
                <w:sz w:val="18"/>
                <w:szCs w:val="18"/>
              </w:rPr>
            </w:pPr>
            <w:r w:rsidRPr="00E54B51">
              <w:rPr>
                <w:sz w:val="18"/>
                <w:szCs w:val="18"/>
              </w:rPr>
              <w:t>Hazard statement(s)</w:t>
            </w:r>
          </w:p>
          <w:p w14:paraId="653F8C13" w14:textId="77777777" w:rsidR="00091813" w:rsidRPr="00E54B51" w:rsidRDefault="00091813" w:rsidP="00636FE1">
            <w:pPr>
              <w:pStyle w:val="RepTable"/>
              <w:rPr>
                <w:sz w:val="18"/>
                <w:szCs w:val="18"/>
              </w:rPr>
            </w:pPr>
            <w:r w:rsidRPr="00E54B51">
              <w:rPr>
                <w:sz w:val="18"/>
                <w:szCs w:val="18"/>
              </w:rPr>
              <w:t xml:space="preserve">Acute Tox. 4; H302 </w:t>
            </w:r>
          </w:p>
          <w:p w14:paraId="51EDA36C" w14:textId="77777777" w:rsidR="00091813" w:rsidRPr="00E54B51" w:rsidRDefault="00091813" w:rsidP="00636FE1">
            <w:pPr>
              <w:pStyle w:val="RepTable"/>
              <w:rPr>
                <w:sz w:val="18"/>
                <w:szCs w:val="18"/>
                <w:lang w:val="fr-CH"/>
              </w:rPr>
            </w:pPr>
            <w:r w:rsidRPr="00E54B51">
              <w:rPr>
                <w:sz w:val="18"/>
                <w:szCs w:val="18"/>
                <w:lang w:val="fr-CH"/>
              </w:rPr>
              <w:t xml:space="preserve">Skin Irrit. 2; H315 </w:t>
            </w:r>
          </w:p>
          <w:p w14:paraId="24A33D01" w14:textId="77777777" w:rsidR="00091813" w:rsidRPr="00E54B51" w:rsidRDefault="00091813" w:rsidP="00636FE1">
            <w:pPr>
              <w:pStyle w:val="RepTable"/>
              <w:rPr>
                <w:sz w:val="18"/>
                <w:szCs w:val="18"/>
                <w:lang w:val="fr-CH"/>
              </w:rPr>
            </w:pPr>
            <w:r w:rsidRPr="00E54B51">
              <w:rPr>
                <w:sz w:val="18"/>
                <w:szCs w:val="18"/>
                <w:lang w:val="fr-CH"/>
              </w:rPr>
              <w:t xml:space="preserve">Eye Dam. 1; H318 </w:t>
            </w:r>
          </w:p>
          <w:p w14:paraId="25680FE1" w14:textId="77777777" w:rsidR="00091813" w:rsidRPr="00E54B51" w:rsidRDefault="00091813" w:rsidP="00636FE1">
            <w:pPr>
              <w:pStyle w:val="RepTable"/>
              <w:rPr>
                <w:sz w:val="18"/>
                <w:szCs w:val="18"/>
                <w:lang w:val="fr-CH"/>
              </w:rPr>
            </w:pPr>
            <w:r w:rsidRPr="00E54B51">
              <w:rPr>
                <w:sz w:val="18"/>
                <w:szCs w:val="18"/>
                <w:lang w:val="fr-CH"/>
              </w:rPr>
              <w:t>Skin Sens. 1; H317</w:t>
            </w:r>
          </w:p>
        </w:tc>
        <w:tc>
          <w:tcPr>
            <w:tcW w:w="728" w:type="pct"/>
            <w:vMerge/>
          </w:tcPr>
          <w:p w14:paraId="2435ED47" w14:textId="77777777" w:rsidR="00091813" w:rsidRPr="00E54B51" w:rsidRDefault="00091813" w:rsidP="00205195">
            <w:pPr>
              <w:pStyle w:val="RepTable"/>
              <w:rPr>
                <w:sz w:val="18"/>
                <w:szCs w:val="18"/>
                <w:lang w:val="fr-CH"/>
              </w:rPr>
            </w:pPr>
          </w:p>
        </w:tc>
        <w:tc>
          <w:tcPr>
            <w:tcW w:w="1201" w:type="pct"/>
            <w:vMerge/>
          </w:tcPr>
          <w:p w14:paraId="43DC7BA8" w14:textId="77777777" w:rsidR="00091813" w:rsidRPr="00E54B51" w:rsidRDefault="00091813" w:rsidP="00636FE1">
            <w:pPr>
              <w:pStyle w:val="RepTable"/>
              <w:rPr>
                <w:sz w:val="18"/>
                <w:szCs w:val="18"/>
                <w:lang w:val="fr-CH"/>
              </w:rPr>
            </w:pPr>
          </w:p>
        </w:tc>
      </w:tr>
      <w:tr w:rsidR="00091813" w:rsidRPr="00E54B51" w14:paraId="52363CC9" w14:textId="77777777" w:rsidTr="003E4694">
        <w:tc>
          <w:tcPr>
            <w:tcW w:w="1081" w:type="pct"/>
            <w:vMerge/>
          </w:tcPr>
          <w:p w14:paraId="7315836D" w14:textId="77777777" w:rsidR="00091813" w:rsidRPr="00E54B51" w:rsidRDefault="00091813" w:rsidP="00636FE1">
            <w:pPr>
              <w:pStyle w:val="RepTable"/>
              <w:rPr>
                <w:sz w:val="18"/>
                <w:szCs w:val="18"/>
                <w:lang w:val="fr-CH"/>
              </w:rPr>
            </w:pPr>
          </w:p>
        </w:tc>
        <w:tc>
          <w:tcPr>
            <w:tcW w:w="771" w:type="pct"/>
          </w:tcPr>
          <w:p w14:paraId="1B5FF3D9" w14:textId="77777777" w:rsidR="00091813" w:rsidRPr="0093747D" w:rsidRDefault="00091813" w:rsidP="00205195">
            <w:pPr>
              <w:pStyle w:val="RepTable"/>
              <w:rPr>
                <w:sz w:val="18"/>
                <w:szCs w:val="18"/>
                <w:lang w:val="pl-PL"/>
              </w:rPr>
            </w:pPr>
            <w:r w:rsidRPr="0093747D">
              <w:rPr>
                <w:sz w:val="18"/>
                <w:szCs w:val="18"/>
                <w:lang w:val="pl-PL"/>
              </w:rPr>
              <w:t>Bronopol (INN)</w:t>
            </w:r>
          </w:p>
          <w:p w14:paraId="4B1A7A10" w14:textId="77777777" w:rsidR="00091813" w:rsidRPr="0093747D" w:rsidRDefault="00091813" w:rsidP="00205195">
            <w:pPr>
              <w:pStyle w:val="RepTable"/>
              <w:rPr>
                <w:sz w:val="18"/>
                <w:szCs w:val="18"/>
                <w:lang w:val="pl-PL"/>
              </w:rPr>
            </w:pPr>
            <w:r w:rsidRPr="0093747D">
              <w:rPr>
                <w:sz w:val="18"/>
                <w:szCs w:val="18"/>
                <w:lang w:val="pl-PL"/>
              </w:rPr>
              <w:t>(CAS no 52-51-7, &gt;= 0.025 - &lt; 0.1% (w/w))</w:t>
            </w:r>
          </w:p>
        </w:tc>
        <w:tc>
          <w:tcPr>
            <w:tcW w:w="1219" w:type="pct"/>
          </w:tcPr>
          <w:p w14:paraId="51C9946C" w14:textId="77777777" w:rsidR="00091813" w:rsidRPr="00E54B51" w:rsidRDefault="00091813" w:rsidP="00636FE1">
            <w:pPr>
              <w:pStyle w:val="RepTable"/>
              <w:rPr>
                <w:sz w:val="18"/>
                <w:szCs w:val="18"/>
              </w:rPr>
            </w:pPr>
            <w:r w:rsidRPr="00E54B51">
              <w:rPr>
                <w:sz w:val="18"/>
                <w:szCs w:val="18"/>
              </w:rPr>
              <w:t>Hazard statement(s)</w:t>
            </w:r>
          </w:p>
          <w:p w14:paraId="3D4FE08E" w14:textId="77777777" w:rsidR="00091813" w:rsidRPr="00E54B51" w:rsidRDefault="00091813" w:rsidP="00636FE1">
            <w:pPr>
              <w:pStyle w:val="RepTable"/>
              <w:rPr>
                <w:sz w:val="18"/>
                <w:szCs w:val="18"/>
              </w:rPr>
            </w:pPr>
            <w:r w:rsidRPr="00E54B51">
              <w:rPr>
                <w:sz w:val="18"/>
                <w:szCs w:val="18"/>
              </w:rPr>
              <w:t xml:space="preserve">Acute Tox. 4; H302 </w:t>
            </w:r>
          </w:p>
          <w:p w14:paraId="3C6681F3" w14:textId="77777777" w:rsidR="00091813" w:rsidRPr="00E54B51" w:rsidRDefault="00091813" w:rsidP="00636FE1">
            <w:pPr>
              <w:pStyle w:val="RepTable"/>
              <w:rPr>
                <w:sz w:val="18"/>
                <w:szCs w:val="18"/>
                <w:lang w:val="fr-CH"/>
              </w:rPr>
            </w:pPr>
            <w:r w:rsidRPr="00E54B51">
              <w:rPr>
                <w:sz w:val="18"/>
                <w:szCs w:val="18"/>
                <w:lang w:val="fr-CH"/>
              </w:rPr>
              <w:t xml:space="preserve">Acute Tox. 4; H312 </w:t>
            </w:r>
          </w:p>
          <w:p w14:paraId="4394235D" w14:textId="77777777" w:rsidR="00091813" w:rsidRPr="00E54B51" w:rsidRDefault="00091813" w:rsidP="00636FE1">
            <w:pPr>
              <w:pStyle w:val="RepTable"/>
              <w:rPr>
                <w:sz w:val="18"/>
                <w:szCs w:val="18"/>
              </w:rPr>
            </w:pPr>
            <w:r w:rsidRPr="00E54B51">
              <w:rPr>
                <w:sz w:val="18"/>
                <w:szCs w:val="18"/>
                <w:lang w:val="fr-CH"/>
              </w:rPr>
              <w:t xml:space="preserve">Skin Irrit. </w:t>
            </w:r>
            <w:r w:rsidRPr="00E54B51">
              <w:rPr>
                <w:sz w:val="18"/>
                <w:szCs w:val="18"/>
              </w:rPr>
              <w:t xml:space="preserve">2; H315 </w:t>
            </w:r>
          </w:p>
          <w:p w14:paraId="251D89B1" w14:textId="77777777" w:rsidR="00091813" w:rsidRPr="00E54B51" w:rsidRDefault="00091813" w:rsidP="00636FE1">
            <w:pPr>
              <w:pStyle w:val="RepTable"/>
              <w:rPr>
                <w:sz w:val="18"/>
                <w:szCs w:val="18"/>
              </w:rPr>
            </w:pPr>
            <w:r w:rsidRPr="00E54B51">
              <w:rPr>
                <w:sz w:val="18"/>
                <w:szCs w:val="18"/>
              </w:rPr>
              <w:t>Eye Dam. 1; H318</w:t>
            </w:r>
          </w:p>
          <w:p w14:paraId="79381C25" w14:textId="77777777" w:rsidR="00091813" w:rsidRPr="00E54B51" w:rsidRDefault="00091813" w:rsidP="00636FE1">
            <w:pPr>
              <w:pStyle w:val="RepTable"/>
              <w:rPr>
                <w:sz w:val="18"/>
                <w:szCs w:val="18"/>
              </w:rPr>
            </w:pPr>
            <w:r w:rsidRPr="00E54B51">
              <w:rPr>
                <w:sz w:val="18"/>
                <w:szCs w:val="18"/>
              </w:rPr>
              <w:t>STOT se 3: H335</w:t>
            </w:r>
          </w:p>
        </w:tc>
        <w:tc>
          <w:tcPr>
            <w:tcW w:w="728" w:type="pct"/>
            <w:vMerge/>
          </w:tcPr>
          <w:p w14:paraId="789CB744" w14:textId="77777777" w:rsidR="00091813" w:rsidRPr="00E54B51" w:rsidRDefault="00091813" w:rsidP="00205195">
            <w:pPr>
              <w:pStyle w:val="RepTable"/>
              <w:rPr>
                <w:sz w:val="18"/>
                <w:szCs w:val="18"/>
              </w:rPr>
            </w:pPr>
          </w:p>
        </w:tc>
        <w:tc>
          <w:tcPr>
            <w:tcW w:w="1201" w:type="pct"/>
            <w:vMerge/>
          </w:tcPr>
          <w:p w14:paraId="2F2FA769" w14:textId="77777777" w:rsidR="00091813" w:rsidRPr="00E54B51" w:rsidRDefault="00091813" w:rsidP="00636FE1">
            <w:pPr>
              <w:pStyle w:val="RepTable"/>
              <w:rPr>
                <w:sz w:val="18"/>
                <w:szCs w:val="18"/>
              </w:rPr>
            </w:pPr>
          </w:p>
        </w:tc>
      </w:tr>
      <w:tr w:rsidR="00C81348" w:rsidRPr="00E54B51" w14:paraId="6E50F813" w14:textId="77777777" w:rsidTr="003E4694">
        <w:tc>
          <w:tcPr>
            <w:tcW w:w="1081" w:type="pct"/>
          </w:tcPr>
          <w:p w14:paraId="05C6DC77" w14:textId="77777777" w:rsidR="00C81348" w:rsidRPr="00E54B51" w:rsidRDefault="00C81348" w:rsidP="00636FE1">
            <w:pPr>
              <w:pStyle w:val="RepTable"/>
              <w:rPr>
                <w:sz w:val="18"/>
                <w:szCs w:val="18"/>
              </w:rPr>
            </w:pPr>
            <w:r w:rsidRPr="00E54B51">
              <w:rPr>
                <w:sz w:val="18"/>
                <w:szCs w:val="18"/>
              </w:rPr>
              <w:t>Further toxicological information</w:t>
            </w:r>
          </w:p>
        </w:tc>
        <w:tc>
          <w:tcPr>
            <w:tcW w:w="771" w:type="pct"/>
          </w:tcPr>
          <w:p w14:paraId="390474DB" w14:textId="77777777" w:rsidR="00C81348" w:rsidRPr="00E54B51" w:rsidRDefault="00C81348" w:rsidP="00636FE1">
            <w:pPr>
              <w:pStyle w:val="RepTable"/>
              <w:rPr>
                <w:sz w:val="18"/>
                <w:szCs w:val="18"/>
                <w:highlight w:val="yellow"/>
              </w:rPr>
            </w:pPr>
            <w:r w:rsidRPr="00E54B51">
              <w:rPr>
                <w:sz w:val="18"/>
                <w:szCs w:val="18"/>
              </w:rPr>
              <w:t>No data – not required</w:t>
            </w:r>
          </w:p>
        </w:tc>
        <w:tc>
          <w:tcPr>
            <w:tcW w:w="1219" w:type="pct"/>
          </w:tcPr>
          <w:p w14:paraId="7B03D52A" w14:textId="77777777" w:rsidR="00C81348" w:rsidRPr="00E54B51" w:rsidRDefault="00C81348" w:rsidP="00636FE1">
            <w:pPr>
              <w:pStyle w:val="RepTable"/>
              <w:rPr>
                <w:sz w:val="18"/>
                <w:szCs w:val="18"/>
                <w:highlight w:val="lightGray"/>
              </w:rPr>
            </w:pPr>
          </w:p>
        </w:tc>
        <w:tc>
          <w:tcPr>
            <w:tcW w:w="728" w:type="pct"/>
          </w:tcPr>
          <w:p w14:paraId="5D15A3C4" w14:textId="77777777" w:rsidR="00C81348" w:rsidRPr="00E54B51" w:rsidRDefault="00C81348" w:rsidP="00636FE1">
            <w:pPr>
              <w:pStyle w:val="RepTable"/>
              <w:rPr>
                <w:sz w:val="18"/>
                <w:szCs w:val="18"/>
                <w:highlight w:val="lightGray"/>
              </w:rPr>
            </w:pPr>
          </w:p>
        </w:tc>
        <w:tc>
          <w:tcPr>
            <w:tcW w:w="1201" w:type="pct"/>
          </w:tcPr>
          <w:p w14:paraId="22388B9E" w14:textId="77777777" w:rsidR="00C81348" w:rsidRPr="00E54B51" w:rsidRDefault="00C81348" w:rsidP="00636FE1">
            <w:pPr>
              <w:pStyle w:val="RepTable"/>
              <w:rPr>
                <w:sz w:val="18"/>
                <w:szCs w:val="18"/>
                <w:highlight w:val="lightGray"/>
              </w:rPr>
            </w:pPr>
          </w:p>
        </w:tc>
      </w:tr>
    </w:tbl>
    <w:p w14:paraId="3349DC47" w14:textId="77777777" w:rsidR="00C81348" w:rsidRPr="00B32849" w:rsidRDefault="00205195" w:rsidP="00B54F0E">
      <w:pPr>
        <w:pStyle w:val="RepTableFootnote"/>
        <w:jc w:val="both"/>
        <w:rPr>
          <w:lang w:val="en-GB"/>
        </w:rPr>
      </w:pPr>
      <w:r w:rsidRPr="00B32849">
        <w:rPr>
          <w:lang w:val="en-GB"/>
        </w:rPr>
        <w:t>*</w:t>
      </w:r>
      <w:r w:rsidR="00636FE1" w:rsidRPr="00B32849">
        <w:rPr>
          <w:vertAlign w:val="superscript"/>
          <w:lang w:val="en-GB"/>
        </w:rPr>
        <w:tab/>
      </w:r>
      <w:r w:rsidR="00C81348" w:rsidRPr="00B32849">
        <w:rPr>
          <w:lang w:val="en-GB"/>
        </w:rPr>
        <w:t>Please use concentration range or</w:t>
      </w:r>
      <w:r w:rsidR="0012059F">
        <w:rPr>
          <w:lang w:val="en-GB"/>
        </w:rPr>
        <w:t xml:space="preserve"> concentration limit (e.g. 1-10% or &gt; 1</w:t>
      </w:r>
      <w:r w:rsidR="00C81348" w:rsidRPr="00B32849">
        <w:rPr>
          <w:lang w:val="en-GB"/>
        </w:rPr>
        <w:t>%) as provided in MSDS</w:t>
      </w:r>
      <w:r w:rsidR="001B1FF1">
        <w:rPr>
          <w:lang w:val="en-GB"/>
        </w:rPr>
        <w:t xml:space="preserve"> </w:t>
      </w:r>
      <w:r w:rsidR="001B1FF1" w:rsidRPr="001B1FF1">
        <w:rPr>
          <w:lang w:val="en-GB"/>
        </w:rPr>
        <w:t>(</w:t>
      </w:r>
      <w:r w:rsidR="001B1FF1">
        <w:rPr>
          <w:lang w:val="en-GB"/>
        </w:rPr>
        <w:t>Syngenta No</w:t>
      </w:r>
      <w:r w:rsidR="003E4694" w:rsidRPr="003E4694">
        <w:rPr>
          <w:lang w:val="en-GB"/>
        </w:rPr>
        <w:t>VV-874872</w:t>
      </w:r>
      <w:r w:rsidR="001B1FF1">
        <w:rPr>
          <w:lang w:val="en-GB"/>
        </w:rPr>
        <w:t>)</w:t>
      </w:r>
    </w:p>
    <w:p w14:paraId="33944E82" w14:textId="77777777" w:rsidR="00C81348" w:rsidRPr="00B32849" w:rsidRDefault="00205195" w:rsidP="00B54F0E">
      <w:pPr>
        <w:pStyle w:val="RepTableFootnote"/>
        <w:jc w:val="both"/>
        <w:rPr>
          <w:lang w:val="en-GB"/>
        </w:rPr>
      </w:pPr>
      <w:r w:rsidRPr="00B32849">
        <w:rPr>
          <w:lang w:val="en-GB"/>
        </w:rPr>
        <w:t>**</w:t>
      </w:r>
      <w:r w:rsidR="00636FE1" w:rsidRPr="00B32849">
        <w:rPr>
          <w:vertAlign w:val="superscript"/>
          <w:lang w:val="en-GB"/>
        </w:rPr>
        <w:tab/>
      </w:r>
      <w:r w:rsidR="00C81348" w:rsidRPr="00B32849">
        <w:rPr>
          <w:lang w:val="en-GB"/>
        </w:rPr>
        <w:t>Material safety data sheet by the applicant</w:t>
      </w:r>
    </w:p>
    <w:p w14:paraId="5B94AC57" w14:textId="77777777" w:rsidR="00C81348" w:rsidRPr="00B32849" w:rsidRDefault="00C81348" w:rsidP="00B54F0E">
      <w:pPr>
        <w:pStyle w:val="Nagwek2"/>
        <w:spacing w:before="240" w:after="120"/>
        <w:ind w:left="1418" w:hanging="1418"/>
      </w:pPr>
      <w:bookmarkStart w:id="121" w:name="_Toc326679737"/>
      <w:bookmarkStart w:id="122" w:name="_Toc332296158"/>
      <w:bookmarkStart w:id="123" w:name="_Toc336434725"/>
      <w:bookmarkStart w:id="124" w:name="_Toc397516876"/>
      <w:bookmarkStart w:id="125" w:name="_Toc398627856"/>
      <w:bookmarkStart w:id="126" w:name="_Toc399335711"/>
      <w:bookmarkStart w:id="127" w:name="_Toc399764851"/>
      <w:bookmarkStart w:id="128" w:name="_Toc412562643"/>
      <w:bookmarkStart w:id="129" w:name="_Toc412562720"/>
      <w:bookmarkStart w:id="130" w:name="_Toc413662712"/>
      <w:bookmarkStart w:id="131" w:name="_Toc413673569"/>
      <w:bookmarkStart w:id="132" w:name="_Toc413673667"/>
      <w:bookmarkStart w:id="133" w:name="_Toc413673738"/>
      <w:bookmarkStart w:id="134" w:name="_Toc413928637"/>
      <w:bookmarkStart w:id="135" w:name="_Toc413936251"/>
      <w:bookmarkStart w:id="136" w:name="_Toc413937962"/>
      <w:bookmarkStart w:id="137" w:name="_Toc414026689"/>
      <w:bookmarkStart w:id="138" w:name="_Toc414974068"/>
      <w:bookmarkStart w:id="139" w:name="_Toc450900942"/>
      <w:bookmarkStart w:id="140" w:name="_Toc450920608"/>
      <w:bookmarkStart w:id="141" w:name="_Toc450923729"/>
      <w:bookmarkStart w:id="142" w:name="_Toc454460962"/>
      <w:bookmarkStart w:id="143" w:name="_Toc454462798"/>
      <w:bookmarkStart w:id="144" w:name="_Toc46415825"/>
      <w:r w:rsidRPr="00B32849">
        <w:t>Toxicological Evaluation of Groundwater Metabolites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71A45AA5" w14:textId="77777777" w:rsidR="00C81348" w:rsidRPr="00B32849" w:rsidRDefault="00C81348" w:rsidP="00636FE1">
      <w:pPr>
        <w:pStyle w:val="RepStandard"/>
      </w:pPr>
      <w:r w:rsidRPr="00B32849">
        <w:t>The following data on metabolites with the potential to reach the groundwater in concentrations above 0.1 µg/L and requiring relevance assessment were submitted. Note that the relevance assessment of the metabolites is reported in Part B.10; the submitted to</w:t>
      </w:r>
      <w:r w:rsidR="008650E1">
        <w:t>xicological studies are summaris</w:t>
      </w:r>
      <w:r w:rsidRPr="00B32849">
        <w:t>ed in this document.</w:t>
      </w:r>
    </w:p>
    <w:p w14:paraId="4936725D" w14:textId="77777777" w:rsidR="00E17FA6" w:rsidRPr="00B54F0E" w:rsidRDefault="00E17FA6" w:rsidP="00B54F0E">
      <w:pPr>
        <w:pStyle w:val="Nagwek3"/>
        <w:spacing w:before="240" w:after="120"/>
        <w:ind w:left="1418" w:hanging="1418"/>
        <w:rPr>
          <w:sz w:val="22"/>
          <w:szCs w:val="22"/>
        </w:rPr>
      </w:pPr>
      <w:bookmarkStart w:id="145" w:name="_Toc46415826"/>
      <w:bookmarkStart w:id="146" w:name="_Toc326679738"/>
      <w:bookmarkStart w:id="147" w:name="_Toc332296159"/>
      <w:bookmarkStart w:id="148" w:name="_Toc336434726"/>
      <w:bookmarkStart w:id="149" w:name="_Toc397516877"/>
      <w:bookmarkStart w:id="150" w:name="_Toc398627857"/>
      <w:bookmarkStart w:id="151" w:name="_Toc399335712"/>
      <w:bookmarkStart w:id="152" w:name="_Toc399764852"/>
      <w:bookmarkStart w:id="153" w:name="_Toc412562644"/>
      <w:bookmarkStart w:id="154" w:name="_Toc412562721"/>
      <w:bookmarkStart w:id="155" w:name="_Toc413662713"/>
      <w:bookmarkStart w:id="156" w:name="_Toc413673570"/>
      <w:bookmarkStart w:id="157" w:name="_Toc413673668"/>
      <w:bookmarkStart w:id="158" w:name="_Toc413673739"/>
      <w:bookmarkStart w:id="159" w:name="_Toc413928638"/>
      <w:bookmarkStart w:id="160" w:name="_Toc413936252"/>
      <w:bookmarkStart w:id="161" w:name="_Toc413937963"/>
      <w:bookmarkStart w:id="162" w:name="_Toc414026690"/>
      <w:bookmarkStart w:id="163" w:name="_Toc414974069"/>
      <w:bookmarkStart w:id="164" w:name="_Toc450900943"/>
      <w:bookmarkStart w:id="165" w:name="_Toc450920609"/>
      <w:bookmarkStart w:id="166" w:name="_Toc450923730"/>
      <w:bookmarkStart w:id="167" w:name="_Toc454460963"/>
      <w:bookmarkStart w:id="168" w:name="_Toc454462799"/>
      <w:r w:rsidRPr="00B54F0E">
        <w:rPr>
          <w:sz w:val="22"/>
          <w:szCs w:val="22"/>
        </w:rPr>
        <w:t>Cyantraniliprole</w:t>
      </w:r>
      <w:bookmarkEnd w:id="145"/>
      <w:r w:rsidRPr="00B54F0E" w:rsidDel="00E17FA6">
        <w:rPr>
          <w:sz w:val="22"/>
          <w:szCs w:val="22"/>
          <w:highlight w:val="yellow"/>
        </w:rPr>
        <w:t xml:space="preserve"> </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48CE2E87" w14:textId="77777777" w:rsidR="00E17FA6" w:rsidRPr="00E17FA6" w:rsidRDefault="00E17FA6" w:rsidP="00E17FA6">
      <w:pPr>
        <w:pStyle w:val="RepStandard"/>
        <w:rPr>
          <w:b/>
        </w:rPr>
      </w:pPr>
      <w:r w:rsidRPr="00E17FA6">
        <w:rPr>
          <w:b/>
        </w:rPr>
        <w:t>IN-M2G98</w:t>
      </w:r>
    </w:p>
    <w:p w14:paraId="28DBDB98" w14:textId="77777777" w:rsidR="00C81348" w:rsidRDefault="00C81348" w:rsidP="00636FE1">
      <w:pPr>
        <w:pStyle w:val="RepStandard"/>
      </w:pPr>
      <w:r w:rsidRPr="00B32849">
        <w:t xml:space="preserve">An overview of the results of the accepted toxicological studies for groundwater metabolite </w:t>
      </w:r>
      <w:r w:rsidR="009E3348" w:rsidRPr="009E3348">
        <w:rPr>
          <w:lang w:val="en-US"/>
        </w:rPr>
        <w:t>IN-M2G98</w:t>
      </w:r>
      <w:r w:rsidR="009E3348">
        <w:rPr>
          <w:lang w:val="en-US"/>
        </w:rPr>
        <w:t xml:space="preserve"> </w:t>
      </w:r>
      <w:r w:rsidRPr="00B32849">
        <w:t xml:space="preserve">is given in </w:t>
      </w:r>
      <w:bookmarkStart w:id="169" w:name="_Ref326074229"/>
      <w:bookmarkStart w:id="170" w:name="_Ref326074221"/>
      <w:r w:rsidRPr="00B32849">
        <w:t xml:space="preserve">the following table. Full summaries of studies on the metabolite that have not previously been </w:t>
      </w:r>
      <w:r w:rsidRPr="00B32849">
        <w:lastRenderedPageBreak/>
        <w:t>considered within an EU peer review process are described in detail in Appendix 2 (</w:t>
      </w:r>
      <w:r w:rsidR="00F51035" w:rsidRPr="00B32849">
        <w:fldChar w:fldCharType="begin"/>
      </w:r>
      <w:r w:rsidR="00F51035" w:rsidRPr="00B32849">
        <w:instrText xml:space="preserve"> REF _Ref414444025 \r \h </w:instrText>
      </w:r>
      <w:r w:rsidR="00F51035" w:rsidRPr="00B32849">
        <w:fldChar w:fldCharType="separate"/>
      </w:r>
      <w:r w:rsidR="003C2813">
        <w:t>A 2.11</w:t>
      </w:r>
      <w:r w:rsidR="00F51035" w:rsidRPr="00B32849">
        <w:fldChar w:fldCharType="end"/>
      </w:r>
      <w:r w:rsidR="00F51035" w:rsidRPr="00B32849">
        <w:t xml:space="preserve"> </w:t>
      </w:r>
      <w:r w:rsidRPr="00B32849">
        <w:t xml:space="preserve">Other/Special Studies). </w:t>
      </w:r>
    </w:p>
    <w:p w14:paraId="158414F0" w14:textId="77777777" w:rsidR="00B54F0E" w:rsidRPr="00B32849" w:rsidRDefault="00B54F0E" w:rsidP="00636FE1">
      <w:pPr>
        <w:pStyle w:val="RepStandard"/>
      </w:pPr>
    </w:p>
    <w:bookmarkEnd w:id="169"/>
    <w:p w14:paraId="0723EFF1" w14:textId="77777777" w:rsidR="00C81348" w:rsidRPr="00B54F0E" w:rsidRDefault="00636FE1" w:rsidP="00B54F0E">
      <w:pPr>
        <w:pStyle w:val="RepLabel"/>
        <w:spacing w:before="0" w:after="0"/>
        <w:rPr>
          <w:sz w:val="20"/>
          <w:szCs w:val="20"/>
        </w:rPr>
      </w:pPr>
      <w:r w:rsidRPr="00B54F0E">
        <w:rPr>
          <w:sz w:val="20"/>
          <w:szCs w:val="20"/>
        </w:rPr>
        <w:t>Table </w:t>
      </w:r>
      <w:r w:rsidR="001F20EF" w:rsidRPr="00B54F0E">
        <w:rPr>
          <w:sz w:val="20"/>
          <w:szCs w:val="20"/>
        </w:rPr>
        <w:fldChar w:fldCharType="begin"/>
      </w:r>
      <w:r w:rsidR="001F20EF" w:rsidRPr="00B54F0E">
        <w:rPr>
          <w:sz w:val="20"/>
          <w:szCs w:val="20"/>
        </w:rPr>
        <w:instrText xml:space="preserve"> STYLEREF 2 \s </w:instrText>
      </w:r>
      <w:r w:rsidR="001F20EF" w:rsidRPr="00B54F0E">
        <w:rPr>
          <w:sz w:val="20"/>
          <w:szCs w:val="20"/>
        </w:rPr>
        <w:fldChar w:fldCharType="separate"/>
      </w:r>
      <w:r w:rsidR="003C2813">
        <w:rPr>
          <w:noProof/>
          <w:sz w:val="20"/>
          <w:szCs w:val="20"/>
        </w:rPr>
        <w:t>6.4</w:t>
      </w:r>
      <w:r w:rsidR="001F20EF" w:rsidRPr="00B54F0E">
        <w:rPr>
          <w:sz w:val="20"/>
          <w:szCs w:val="20"/>
        </w:rPr>
        <w:fldChar w:fldCharType="end"/>
      </w:r>
      <w:r w:rsidR="001F20EF" w:rsidRPr="00B54F0E">
        <w:rPr>
          <w:sz w:val="20"/>
          <w:szCs w:val="20"/>
        </w:rPr>
        <w:noBreakHyphen/>
      </w:r>
      <w:r w:rsidR="001F20EF" w:rsidRPr="00B54F0E">
        <w:rPr>
          <w:sz w:val="20"/>
          <w:szCs w:val="20"/>
        </w:rPr>
        <w:fldChar w:fldCharType="begin"/>
      </w:r>
      <w:r w:rsidR="001F20EF" w:rsidRPr="00B54F0E">
        <w:rPr>
          <w:sz w:val="20"/>
          <w:szCs w:val="20"/>
        </w:rPr>
        <w:instrText xml:space="preserve"> SEQ Table \* ARABIC \s 2 </w:instrText>
      </w:r>
      <w:r w:rsidR="001F20EF" w:rsidRPr="00B54F0E">
        <w:rPr>
          <w:sz w:val="20"/>
          <w:szCs w:val="20"/>
        </w:rPr>
        <w:fldChar w:fldCharType="separate"/>
      </w:r>
      <w:r w:rsidR="003C2813">
        <w:rPr>
          <w:noProof/>
          <w:sz w:val="20"/>
          <w:szCs w:val="20"/>
        </w:rPr>
        <w:t>1</w:t>
      </w:r>
      <w:r w:rsidR="001F20EF" w:rsidRPr="00B54F0E">
        <w:rPr>
          <w:sz w:val="20"/>
          <w:szCs w:val="20"/>
        </w:rPr>
        <w:fldChar w:fldCharType="end"/>
      </w:r>
      <w:r w:rsidR="00C81348" w:rsidRPr="00B54F0E">
        <w:rPr>
          <w:sz w:val="20"/>
          <w:szCs w:val="20"/>
        </w:rPr>
        <w:t>:</w:t>
      </w:r>
      <w:r w:rsidR="00C81348" w:rsidRPr="00B54F0E">
        <w:rPr>
          <w:sz w:val="20"/>
          <w:szCs w:val="20"/>
        </w:rPr>
        <w:tab/>
        <w:t xml:space="preserve">Summary of the results of toxicity studies for </w:t>
      </w:r>
      <w:bookmarkEnd w:id="170"/>
      <w:r w:rsidR="00E17FA6" w:rsidRPr="00B54F0E">
        <w:rPr>
          <w:sz w:val="20"/>
          <w:szCs w:val="20"/>
        </w:rPr>
        <w:t>IN-M2G98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078"/>
        <w:gridCol w:w="2204"/>
        <w:gridCol w:w="2208"/>
        <w:gridCol w:w="1858"/>
      </w:tblGrid>
      <w:tr w:rsidR="00C81348" w:rsidRPr="00B54F0E" w14:paraId="0D3B31CD" w14:textId="77777777" w:rsidTr="003E4694">
        <w:trPr>
          <w:tblHeader/>
        </w:trPr>
        <w:tc>
          <w:tcPr>
            <w:tcW w:w="1646" w:type="pct"/>
          </w:tcPr>
          <w:p w14:paraId="08B89F3C" w14:textId="77777777" w:rsidR="00C81348" w:rsidRPr="00B54F0E" w:rsidRDefault="00C81348" w:rsidP="00A241B7">
            <w:pPr>
              <w:pStyle w:val="RepTableHeader"/>
              <w:spacing w:before="0" w:after="0"/>
              <w:jc w:val="center"/>
              <w:rPr>
                <w:sz w:val="18"/>
                <w:szCs w:val="18"/>
                <w:lang w:val="en-GB"/>
              </w:rPr>
            </w:pPr>
            <w:r w:rsidRPr="00B54F0E">
              <w:rPr>
                <w:sz w:val="18"/>
                <w:szCs w:val="18"/>
                <w:lang w:val="en-GB"/>
              </w:rPr>
              <w:t>Type of test, species (Guideline)</w:t>
            </w:r>
          </w:p>
        </w:tc>
        <w:tc>
          <w:tcPr>
            <w:tcW w:w="1179" w:type="pct"/>
          </w:tcPr>
          <w:p w14:paraId="2DC17A7E" w14:textId="77777777" w:rsidR="00C81348" w:rsidRPr="00B54F0E" w:rsidRDefault="00C81348" w:rsidP="00A241B7">
            <w:pPr>
              <w:pStyle w:val="RepTableHeader"/>
              <w:spacing w:before="0" w:after="0"/>
              <w:jc w:val="center"/>
              <w:rPr>
                <w:sz w:val="18"/>
                <w:szCs w:val="18"/>
                <w:lang w:val="en-GB"/>
              </w:rPr>
            </w:pPr>
            <w:r w:rsidRPr="00B54F0E">
              <w:rPr>
                <w:sz w:val="18"/>
                <w:szCs w:val="18"/>
                <w:lang w:val="en-GB"/>
              </w:rPr>
              <w:t>Result</w:t>
            </w:r>
          </w:p>
        </w:tc>
        <w:tc>
          <w:tcPr>
            <w:tcW w:w="1181" w:type="pct"/>
            <w:shd w:val="clear" w:color="auto" w:fill="D9D9D9"/>
          </w:tcPr>
          <w:p w14:paraId="7285085D" w14:textId="77777777" w:rsidR="00C81348" w:rsidRPr="00B54F0E" w:rsidRDefault="00C81348" w:rsidP="00A241B7">
            <w:pPr>
              <w:pStyle w:val="RepTableHeader"/>
              <w:spacing w:before="0" w:after="0"/>
              <w:jc w:val="center"/>
              <w:rPr>
                <w:sz w:val="18"/>
                <w:szCs w:val="18"/>
                <w:lang w:val="en-GB"/>
              </w:rPr>
            </w:pPr>
            <w:r w:rsidRPr="00B54F0E">
              <w:rPr>
                <w:sz w:val="18"/>
                <w:szCs w:val="18"/>
                <w:lang w:val="en-GB"/>
              </w:rPr>
              <w:t xml:space="preserve">Acceptability </w:t>
            </w:r>
          </w:p>
        </w:tc>
        <w:tc>
          <w:tcPr>
            <w:tcW w:w="994" w:type="pct"/>
          </w:tcPr>
          <w:p w14:paraId="749EDAC2" w14:textId="77777777" w:rsidR="00C81348" w:rsidRPr="00B54F0E" w:rsidRDefault="00C81348" w:rsidP="00A241B7">
            <w:pPr>
              <w:pStyle w:val="RepTableHeader"/>
              <w:spacing w:before="0" w:after="0"/>
              <w:jc w:val="center"/>
              <w:rPr>
                <w:sz w:val="18"/>
                <w:szCs w:val="18"/>
                <w:lang w:val="en-GB"/>
              </w:rPr>
            </w:pPr>
            <w:r w:rsidRPr="00B54F0E">
              <w:rPr>
                <w:sz w:val="18"/>
                <w:szCs w:val="18"/>
                <w:lang w:val="en-GB"/>
              </w:rPr>
              <w:t>Reference</w:t>
            </w:r>
          </w:p>
        </w:tc>
      </w:tr>
      <w:tr w:rsidR="00C81348" w:rsidRPr="00B54F0E" w14:paraId="1B04D40A" w14:textId="77777777" w:rsidTr="003E4694">
        <w:tc>
          <w:tcPr>
            <w:tcW w:w="1646" w:type="pct"/>
          </w:tcPr>
          <w:p w14:paraId="32F2398D" w14:textId="77777777" w:rsidR="00C81348" w:rsidRPr="00B54F0E" w:rsidRDefault="00804AB8" w:rsidP="00636FE1">
            <w:pPr>
              <w:pStyle w:val="RepTable"/>
              <w:rPr>
                <w:sz w:val="18"/>
                <w:szCs w:val="18"/>
              </w:rPr>
            </w:pPr>
            <w:r w:rsidRPr="00B54F0E">
              <w:rPr>
                <w:sz w:val="18"/>
                <w:szCs w:val="18"/>
              </w:rPr>
              <w:t>Acute oral study in rats (Up-and-Down procedure)</w:t>
            </w:r>
          </w:p>
          <w:p w14:paraId="119692EB" w14:textId="77777777" w:rsidR="00C81348" w:rsidRPr="00B54F0E" w:rsidRDefault="00C81348" w:rsidP="00636FE1">
            <w:pPr>
              <w:pStyle w:val="RepTable"/>
              <w:rPr>
                <w:sz w:val="18"/>
                <w:szCs w:val="18"/>
              </w:rPr>
            </w:pPr>
            <w:r w:rsidRPr="00B54F0E">
              <w:rPr>
                <w:sz w:val="18"/>
                <w:szCs w:val="18"/>
              </w:rPr>
              <w:t xml:space="preserve">(OECD </w:t>
            </w:r>
            <w:r w:rsidR="00804AB8" w:rsidRPr="00B54F0E">
              <w:rPr>
                <w:sz w:val="18"/>
                <w:szCs w:val="18"/>
              </w:rPr>
              <w:t>425</w:t>
            </w:r>
            <w:r w:rsidRPr="00B54F0E">
              <w:rPr>
                <w:sz w:val="18"/>
                <w:szCs w:val="18"/>
              </w:rPr>
              <w:t>)</w:t>
            </w:r>
          </w:p>
        </w:tc>
        <w:tc>
          <w:tcPr>
            <w:tcW w:w="1179" w:type="pct"/>
          </w:tcPr>
          <w:p w14:paraId="588EF9CA" w14:textId="77777777" w:rsidR="00C81348" w:rsidRPr="00B54F0E" w:rsidRDefault="00804AB8" w:rsidP="00636FE1">
            <w:pPr>
              <w:pStyle w:val="RepTable"/>
              <w:rPr>
                <w:sz w:val="18"/>
                <w:szCs w:val="18"/>
              </w:rPr>
            </w:pPr>
            <w:r w:rsidRPr="00B54F0E">
              <w:rPr>
                <w:sz w:val="18"/>
                <w:szCs w:val="18"/>
              </w:rPr>
              <w:t>Oral LD50 in females 175 mg/kg bw</w:t>
            </w:r>
          </w:p>
        </w:tc>
        <w:tc>
          <w:tcPr>
            <w:tcW w:w="1181" w:type="pct"/>
            <w:shd w:val="clear" w:color="auto" w:fill="D9D9D9"/>
          </w:tcPr>
          <w:p w14:paraId="0011B1F9" w14:textId="77777777" w:rsidR="004B7986" w:rsidRPr="000D2940" w:rsidRDefault="004B7986" w:rsidP="004B7986">
            <w:pPr>
              <w:pStyle w:val="RepTable"/>
              <w:rPr>
                <w:sz w:val="18"/>
                <w:szCs w:val="18"/>
              </w:rPr>
            </w:pPr>
            <w:r w:rsidRPr="000D2940">
              <w:rPr>
                <w:sz w:val="18"/>
                <w:szCs w:val="18"/>
              </w:rPr>
              <w:t>Yes,</w:t>
            </w:r>
          </w:p>
          <w:p w14:paraId="41E54D09" w14:textId="77777777" w:rsidR="004B7986" w:rsidRPr="000D2940" w:rsidRDefault="004B7986" w:rsidP="004B7986">
            <w:pPr>
              <w:pStyle w:val="RepTable"/>
              <w:rPr>
                <w:sz w:val="18"/>
                <w:szCs w:val="18"/>
                <w:lang w:val="en-US"/>
              </w:rPr>
            </w:pPr>
            <w:r w:rsidRPr="000D2940">
              <w:rPr>
                <w:sz w:val="18"/>
                <w:szCs w:val="18"/>
              </w:rPr>
              <w:t>for detail information reflecting evaluation of the study relied upon (toxicity properties) refer our comments in Appendix 2 to this dRR.</w:t>
            </w:r>
            <w:r w:rsidRPr="000D2940">
              <w:rPr>
                <w:sz w:val="18"/>
                <w:szCs w:val="18"/>
                <w:lang w:val="en-US"/>
              </w:rPr>
              <w:t xml:space="preserve"> </w:t>
            </w:r>
          </w:p>
          <w:p w14:paraId="14C9393A" w14:textId="77777777" w:rsidR="00C81348" w:rsidRPr="004B7986" w:rsidRDefault="00C81348" w:rsidP="00636FE1">
            <w:pPr>
              <w:pStyle w:val="RepTable"/>
              <w:rPr>
                <w:sz w:val="18"/>
                <w:szCs w:val="18"/>
                <w:highlight w:val="lightGray"/>
                <w:lang w:val="en-US"/>
              </w:rPr>
            </w:pPr>
          </w:p>
        </w:tc>
        <w:tc>
          <w:tcPr>
            <w:tcW w:w="994" w:type="pct"/>
          </w:tcPr>
          <w:p w14:paraId="06A516DA" w14:textId="2F19386D" w:rsidR="009E3348" w:rsidRPr="00B54F0E" w:rsidRDefault="00CE1844" w:rsidP="009E3348">
            <w:pPr>
              <w:pStyle w:val="RepTable"/>
              <w:rPr>
                <w:sz w:val="18"/>
                <w:szCs w:val="18"/>
                <w:lang w:eastAsia="en-US"/>
              </w:rPr>
            </w:pPr>
            <w:r>
              <w:rPr>
                <w:sz w:val="18"/>
                <w:szCs w:val="18"/>
                <w:lang w:eastAsia="en-US"/>
              </w:rPr>
              <w:t>Xxxxxxx</w:t>
            </w:r>
            <w:r w:rsidR="009E3348" w:rsidRPr="00B54F0E">
              <w:rPr>
                <w:sz w:val="18"/>
                <w:szCs w:val="18"/>
                <w:lang w:eastAsia="en-US"/>
              </w:rPr>
              <w:t>., 2016</w:t>
            </w:r>
          </w:p>
          <w:p w14:paraId="066A6631" w14:textId="77777777" w:rsidR="009E3348" w:rsidRPr="00B54F0E" w:rsidRDefault="009E3348" w:rsidP="009E3348">
            <w:pPr>
              <w:pStyle w:val="RepTable"/>
              <w:rPr>
                <w:sz w:val="18"/>
                <w:szCs w:val="18"/>
              </w:rPr>
            </w:pPr>
            <w:r w:rsidRPr="00B54F0E">
              <w:rPr>
                <w:sz w:val="18"/>
                <w:szCs w:val="18"/>
                <w:lang w:eastAsia="en-US"/>
              </w:rPr>
              <w:t>DuPont-45346</w:t>
            </w:r>
          </w:p>
          <w:p w14:paraId="3ADF13BC" w14:textId="77777777" w:rsidR="00341F5C" w:rsidRPr="00B54F0E" w:rsidRDefault="00341F5C" w:rsidP="00D976B8">
            <w:pPr>
              <w:pStyle w:val="RepTable"/>
              <w:rPr>
                <w:sz w:val="18"/>
                <w:szCs w:val="18"/>
              </w:rPr>
            </w:pPr>
            <w:r w:rsidRPr="00B54F0E">
              <w:rPr>
                <w:sz w:val="18"/>
                <w:szCs w:val="18"/>
              </w:rPr>
              <w:t xml:space="preserve">Syngenta file No. </w:t>
            </w:r>
            <w:r w:rsidR="00D976B8" w:rsidRPr="00B54F0E">
              <w:rPr>
                <w:sz w:val="18"/>
                <w:szCs w:val="18"/>
              </w:rPr>
              <w:t>SYN548397_10003</w:t>
            </w:r>
          </w:p>
        </w:tc>
      </w:tr>
      <w:tr w:rsidR="00804AB8" w:rsidRPr="00B54F0E" w14:paraId="0B221EBC" w14:textId="77777777" w:rsidTr="003E4694">
        <w:trPr>
          <w:trHeight w:val="2148"/>
        </w:trPr>
        <w:tc>
          <w:tcPr>
            <w:tcW w:w="1646" w:type="pct"/>
          </w:tcPr>
          <w:p w14:paraId="234734B7" w14:textId="77777777" w:rsidR="00804AB8" w:rsidRPr="00B54F0E" w:rsidRDefault="00804AB8" w:rsidP="00636FE1">
            <w:pPr>
              <w:pStyle w:val="RepTable"/>
              <w:rPr>
                <w:sz w:val="18"/>
                <w:szCs w:val="18"/>
              </w:rPr>
            </w:pPr>
            <w:r w:rsidRPr="00B54F0E">
              <w:rPr>
                <w:sz w:val="18"/>
                <w:szCs w:val="18"/>
              </w:rPr>
              <w:t>Repeated dose oral toxicity 28-day feeding study in rats</w:t>
            </w:r>
          </w:p>
          <w:p w14:paraId="7DBE02FB" w14:textId="77777777" w:rsidR="00804AB8" w:rsidRPr="00B54F0E" w:rsidDel="00804AB8" w:rsidRDefault="00804AB8" w:rsidP="00636FE1">
            <w:pPr>
              <w:pStyle w:val="RepTable"/>
              <w:rPr>
                <w:sz w:val="18"/>
                <w:szCs w:val="18"/>
              </w:rPr>
            </w:pPr>
            <w:r w:rsidRPr="00B54F0E">
              <w:rPr>
                <w:sz w:val="18"/>
                <w:szCs w:val="18"/>
              </w:rPr>
              <w:t>(OECD 407)</w:t>
            </w:r>
          </w:p>
        </w:tc>
        <w:tc>
          <w:tcPr>
            <w:tcW w:w="1179" w:type="pct"/>
          </w:tcPr>
          <w:p w14:paraId="7D85415B" w14:textId="77777777" w:rsidR="00804AB8" w:rsidRPr="00B54F0E" w:rsidDel="00804AB8" w:rsidRDefault="00804AB8" w:rsidP="00804AB8">
            <w:pPr>
              <w:pStyle w:val="ConclusionOECD"/>
              <w:jc w:val="left"/>
              <w:rPr>
                <w:sz w:val="18"/>
                <w:szCs w:val="18"/>
              </w:rPr>
            </w:pPr>
            <w:r w:rsidRPr="00B54F0E">
              <w:rPr>
                <w:sz w:val="18"/>
                <w:szCs w:val="18"/>
              </w:rPr>
              <w:t xml:space="preserve">The NOAEL for males and females was not established due to the observation of adverse effects in males and females at the lowest dietary concentration evaluated, 150 ppm (12 mg/kg </w:t>
            </w:r>
            <w:proofErr w:type="spellStart"/>
            <w:r w:rsidRPr="00B54F0E">
              <w:rPr>
                <w:sz w:val="18"/>
                <w:szCs w:val="18"/>
              </w:rPr>
              <w:t>bw</w:t>
            </w:r>
            <w:proofErr w:type="spellEnd"/>
            <w:r w:rsidRPr="00B54F0E">
              <w:rPr>
                <w:sz w:val="18"/>
                <w:szCs w:val="18"/>
              </w:rPr>
              <w:t>/day for both sexes).</w:t>
            </w:r>
          </w:p>
        </w:tc>
        <w:tc>
          <w:tcPr>
            <w:tcW w:w="1181" w:type="pct"/>
            <w:shd w:val="clear" w:color="auto" w:fill="D9D9D9"/>
          </w:tcPr>
          <w:p w14:paraId="7C2928BB" w14:textId="77777777" w:rsidR="004B7986" w:rsidRPr="000D2940" w:rsidRDefault="004B7986" w:rsidP="004B7986">
            <w:pPr>
              <w:pStyle w:val="RepTable"/>
              <w:shd w:val="clear" w:color="auto" w:fill="D9D9D9"/>
              <w:rPr>
                <w:sz w:val="18"/>
                <w:szCs w:val="18"/>
              </w:rPr>
            </w:pPr>
            <w:r w:rsidRPr="000D2940">
              <w:rPr>
                <w:sz w:val="18"/>
                <w:szCs w:val="18"/>
              </w:rPr>
              <w:t>Yes,</w:t>
            </w:r>
          </w:p>
          <w:p w14:paraId="520C84B2" w14:textId="77777777" w:rsidR="004B7986" w:rsidRPr="000D2940" w:rsidRDefault="004B7986" w:rsidP="004B7986">
            <w:pPr>
              <w:pStyle w:val="RepTable"/>
              <w:shd w:val="clear" w:color="auto" w:fill="D9D9D9"/>
              <w:rPr>
                <w:sz w:val="18"/>
                <w:szCs w:val="18"/>
                <w:lang w:val="en-US"/>
              </w:rPr>
            </w:pPr>
            <w:r w:rsidRPr="000D2940">
              <w:rPr>
                <w:sz w:val="18"/>
                <w:szCs w:val="18"/>
              </w:rPr>
              <w:t>for detail information reflecting evaluation of the study relied upon (toxicity properties) refer our comments in Appendix 2 to this dRR.</w:t>
            </w:r>
            <w:r w:rsidRPr="000D2940">
              <w:rPr>
                <w:sz w:val="18"/>
                <w:szCs w:val="18"/>
                <w:lang w:val="en-US"/>
              </w:rPr>
              <w:t xml:space="preserve"> </w:t>
            </w:r>
          </w:p>
          <w:p w14:paraId="454B76C2" w14:textId="77777777" w:rsidR="00804AB8" w:rsidRPr="004B7986" w:rsidRDefault="00804AB8" w:rsidP="008D7B17">
            <w:pPr>
              <w:pStyle w:val="RepTable"/>
              <w:shd w:val="clear" w:color="auto" w:fill="D9D9D9"/>
              <w:rPr>
                <w:sz w:val="18"/>
                <w:szCs w:val="18"/>
                <w:highlight w:val="lightGray"/>
                <w:lang w:val="en-US"/>
              </w:rPr>
            </w:pPr>
          </w:p>
          <w:p w14:paraId="7B17BF00" w14:textId="77777777" w:rsidR="00804AB8" w:rsidRPr="00B54F0E" w:rsidRDefault="00804AB8" w:rsidP="008D7B17">
            <w:pPr>
              <w:pStyle w:val="RepTable"/>
              <w:shd w:val="clear" w:color="auto" w:fill="D9D9D9"/>
              <w:rPr>
                <w:sz w:val="18"/>
                <w:szCs w:val="18"/>
                <w:highlight w:val="lightGray"/>
              </w:rPr>
            </w:pPr>
          </w:p>
          <w:p w14:paraId="59074AA0" w14:textId="77777777" w:rsidR="00804AB8" w:rsidRPr="00B54F0E" w:rsidRDefault="00804AB8" w:rsidP="008D7B17">
            <w:pPr>
              <w:pStyle w:val="RepTable"/>
              <w:shd w:val="clear" w:color="auto" w:fill="D9D9D9"/>
              <w:rPr>
                <w:sz w:val="18"/>
                <w:szCs w:val="18"/>
                <w:highlight w:val="lightGray"/>
              </w:rPr>
            </w:pPr>
          </w:p>
          <w:p w14:paraId="07C6BE0F" w14:textId="77777777" w:rsidR="00804AB8" w:rsidRPr="00B54F0E" w:rsidRDefault="00804AB8" w:rsidP="008D7B17">
            <w:pPr>
              <w:pStyle w:val="RepTable"/>
              <w:shd w:val="clear" w:color="auto" w:fill="D9D9D9"/>
              <w:rPr>
                <w:sz w:val="18"/>
                <w:szCs w:val="18"/>
                <w:highlight w:val="lightGray"/>
              </w:rPr>
            </w:pPr>
          </w:p>
          <w:p w14:paraId="6E76086F" w14:textId="77777777" w:rsidR="00804AB8" w:rsidRPr="00B54F0E" w:rsidRDefault="00804AB8" w:rsidP="008D7B17">
            <w:pPr>
              <w:pStyle w:val="RepTable"/>
              <w:shd w:val="clear" w:color="auto" w:fill="D9D9D9"/>
              <w:rPr>
                <w:sz w:val="18"/>
                <w:szCs w:val="18"/>
                <w:highlight w:val="lightGray"/>
              </w:rPr>
            </w:pPr>
          </w:p>
          <w:p w14:paraId="412E7300" w14:textId="77777777" w:rsidR="00804AB8" w:rsidRPr="00B54F0E" w:rsidRDefault="00804AB8" w:rsidP="008D7B17">
            <w:pPr>
              <w:pStyle w:val="RepTable"/>
              <w:shd w:val="clear" w:color="auto" w:fill="D9D9D9"/>
              <w:rPr>
                <w:sz w:val="18"/>
                <w:szCs w:val="18"/>
                <w:highlight w:val="lightGray"/>
              </w:rPr>
            </w:pPr>
          </w:p>
          <w:p w14:paraId="2DFE9766" w14:textId="77777777" w:rsidR="00804AB8" w:rsidRPr="00B54F0E" w:rsidRDefault="00804AB8" w:rsidP="00636FE1">
            <w:pPr>
              <w:pStyle w:val="RepTable"/>
              <w:rPr>
                <w:sz w:val="18"/>
                <w:szCs w:val="18"/>
                <w:highlight w:val="lightGray"/>
              </w:rPr>
            </w:pPr>
          </w:p>
        </w:tc>
        <w:tc>
          <w:tcPr>
            <w:tcW w:w="994" w:type="pct"/>
          </w:tcPr>
          <w:p w14:paraId="1B02FA13" w14:textId="354A3B71" w:rsidR="00804AB8" w:rsidRPr="00B54F0E" w:rsidRDefault="00CE1844" w:rsidP="00636FE1">
            <w:pPr>
              <w:pStyle w:val="RepTable"/>
              <w:rPr>
                <w:sz w:val="18"/>
                <w:szCs w:val="18"/>
              </w:rPr>
            </w:pPr>
            <w:r>
              <w:rPr>
                <w:sz w:val="18"/>
                <w:szCs w:val="18"/>
              </w:rPr>
              <w:t>Xxxxxxx</w:t>
            </w:r>
            <w:r w:rsidR="00804AB8" w:rsidRPr="00B54F0E">
              <w:rPr>
                <w:sz w:val="18"/>
                <w:szCs w:val="18"/>
              </w:rPr>
              <w:t>., 2016</w:t>
            </w:r>
          </w:p>
          <w:p w14:paraId="5C407275" w14:textId="77777777" w:rsidR="00341F5C" w:rsidRPr="00B54F0E" w:rsidRDefault="009E3348" w:rsidP="00636FE1">
            <w:pPr>
              <w:pStyle w:val="RepTable"/>
              <w:rPr>
                <w:sz w:val="18"/>
                <w:szCs w:val="18"/>
              </w:rPr>
            </w:pPr>
            <w:r w:rsidRPr="00B54F0E">
              <w:rPr>
                <w:sz w:val="18"/>
                <w:szCs w:val="18"/>
                <w:lang w:eastAsia="en-US"/>
              </w:rPr>
              <w:t>DuPont-45277</w:t>
            </w:r>
          </w:p>
          <w:p w14:paraId="2F73DE41" w14:textId="77777777" w:rsidR="00341F5C" w:rsidRPr="00B54F0E" w:rsidDel="00804AB8" w:rsidRDefault="00341F5C" w:rsidP="00636FE1">
            <w:pPr>
              <w:pStyle w:val="RepTable"/>
              <w:rPr>
                <w:sz w:val="18"/>
                <w:szCs w:val="18"/>
              </w:rPr>
            </w:pPr>
            <w:r w:rsidRPr="00B54F0E">
              <w:rPr>
                <w:sz w:val="18"/>
                <w:szCs w:val="18"/>
              </w:rPr>
              <w:t>Syngenta file No.</w:t>
            </w:r>
            <w:r w:rsidR="00D976B8" w:rsidRPr="00B54F0E">
              <w:rPr>
                <w:sz w:val="18"/>
                <w:szCs w:val="18"/>
              </w:rPr>
              <w:t xml:space="preserve"> SYN548397_10004</w:t>
            </w:r>
            <w:r w:rsidRPr="00B54F0E">
              <w:rPr>
                <w:sz w:val="18"/>
                <w:szCs w:val="18"/>
              </w:rPr>
              <w:t xml:space="preserve"> </w:t>
            </w:r>
          </w:p>
        </w:tc>
      </w:tr>
      <w:tr w:rsidR="00282551" w:rsidRPr="00B54F0E" w14:paraId="2839BEEE" w14:textId="77777777" w:rsidTr="003E4694">
        <w:tc>
          <w:tcPr>
            <w:tcW w:w="1646" w:type="pct"/>
          </w:tcPr>
          <w:p w14:paraId="3701D1D6" w14:textId="77777777" w:rsidR="00282551" w:rsidRPr="00B54F0E" w:rsidRDefault="00282551" w:rsidP="00282551">
            <w:pPr>
              <w:pStyle w:val="RepTable"/>
              <w:rPr>
                <w:sz w:val="18"/>
                <w:szCs w:val="18"/>
              </w:rPr>
            </w:pPr>
            <w:r w:rsidRPr="00B54F0E">
              <w:rPr>
                <w:sz w:val="18"/>
                <w:szCs w:val="18"/>
              </w:rPr>
              <w:t>Bacterial Reverse Mutation Test</w:t>
            </w:r>
          </w:p>
          <w:p w14:paraId="5BDBD9C7" w14:textId="77777777" w:rsidR="00282551" w:rsidRPr="00B54F0E" w:rsidRDefault="00282551" w:rsidP="00282551">
            <w:pPr>
              <w:pStyle w:val="RepTable"/>
              <w:rPr>
                <w:sz w:val="18"/>
                <w:szCs w:val="18"/>
              </w:rPr>
            </w:pPr>
            <w:r w:rsidRPr="00B54F0E">
              <w:rPr>
                <w:sz w:val="18"/>
                <w:szCs w:val="18"/>
              </w:rPr>
              <w:t>(OECD 471)</w:t>
            </w:r>
          </w:p>
        </w:tc>
        <w:tc>
          <w:tcPr>
            <w:tcW w:w="1179" w:type="pct"/>
          </w:tcPr>
          <w:p w14:paraId="1C3E9BBC" w14:textId="77777777" w:rsidR="00282551" w:rsidRPr="00B54F0E" w:rsidRDefault="00282551" w:rsidP="00282551">
            <w:pPr>
              <w:autoSpaceDE w:val="0"/>
              <w:autoSpaceDN w:val="0"/>
              <w:adjustRightInd w:val="0"/>
              <w:rPr>
                <w:sz w:val="18"/>
                <w:szCs w:val="18"/>
              </w:rPr>
            </w:pPr>
            <w:r w:rsidRPr="00B54F0E">
              <w:rPr>
                <w:sz w:val="18"/>
                <w:szCs w:val="18"/>
                <w:lang w:eastAsia="en-US"/>
              </w:rPr>
              <w:t>Negative for mutagenic activity in non-activated and S9-activated test systems.</w:t>
            </w:r>
          </w:p>
        </w:tc>
        <w:tc>
          <w:tcPr>
            <w:tcW w:w="1181" w:type="pct"/>
            <w:shd w:val="clear" w:color="auto" w:fill="D9D9D9"/>
          </w:tcPr>
          <w:p w14:paraId="28E9391D" w14:textId="77777777" w:rsidR="004B7986" w:rsidRPr="000D2940" w:rsidRDefault="004B7986" w:rsidP="004B7986">
            <w:pPr>
              <w:pStyle w:val="RepTable"/>
              <w:shd w:val="clear" w:color="auto" w:fill="D9D9D9"/>
              <w:rPr>
                <w:sz w:val="18"/>
                <w:szCs w:val="18"/>
              </w:rPr>
            </w:pPr>
            <w:r w:rsidRPr="000D2940">
              <w:rPr>
                <w:sz w:val="18"/>
                <w:szCs w:val="18"/>
              </w:rPr>
              <w:t>Yes</w:t>
            </w:r>
          </w:p>
          <w:p w14:paraId="1640E1C2" w14:textId="77777777" w:rsidR="00282551" w:rsidRPr="00B54F0E" w:rsidRDefault="00282551" w:rsidP="00282551">
            <w:pPr>
              <w:pStyle w:val="RepTable"/>
              <w:shd w:val="clear" w:color="auto" w:fill="D9D9D9"/>
              <w:rPr>
                <w:sz w:val="18"/>
                <w:szCs w:val="18"/>
                <w:highlight w:val="lightGray"/>
              </w:rPr>
            </w:pPr>
          </w:p>
          <w:p w14:paraId="5221893F" w14:textId="77777777" w:rsidR="00282551" w:rsidRPr="00B54F0E" w:rsidRDefault="00282551" w:rsidP="00282551">
            <w:pPr>
              <w:pStyle w:val="RepTable"/>
              <w:shd w:val="clear" w:color="auto" w:fill="D9D9D9"/>
              <w:rPr>
                <w:sz w:val="18"/>
                <w:szCs w:val="18"/>
                <w:highlight w:val="lightGray"/>
              </w:rPr>
            </w:pPr>
          </w:p>
          <w:p w14:paraId="6B9B1172" w14:textId="77777777" w:rsidR="00282551" w:rsidRPr="00B54F0E" w:rsidRDefault="00282551" w:rsidP="00282551">
            <w:pPr>
              <w:pStyle w:val="RepTable"/>
              <w:rPr>
                <w:sz w:val="18"/>
                <w:szCs w:val="18"/>
                <w:highlight w:val="lightGray"/>
              </w:rPr>
            </w:pPr>
          </w:p>
        </w:tc>
        <w:tc>
          <w:tcPr>
            <w:tcW w:w="994" w:type="pct"/>
          </w:tcPr>
          <w:p w14:paraId="36F94145" w14:textId="77777777" w:rsidR="00282551" w:rsidRPr="00B54F0E" w:rsidRDefault="00282551" w:rsidP="00282551">
            <w:pPr>
              <w:pStyle w:val="RepTable"/>
              <w:rPr>
                <w:sz w:val="18"/>
                <w:szCs w:val="18"/>
                <w:lang w:val="fr-CH"/>
              </w:rPr>
            </w:pPr>
            <w:r w:rsidRPr="00B54F0E">
              <w:rPr>
                <w:sz w:val="18"/>
                <w:szCs w:val="18"/>
                <w:lang w:val="fr-CH"/>
              </w:rPr>
              <w:t>Wagner V O., 2013</w:t>
            </w:r>
          </w:p>
          <w:p w14:paraId="1349BB7A" w14:textId="77777777" w:rsidR="00282551" w:rsidRPr="00B54F0E" w:rsidRDefault="00282551" w:rsidP="00282551">
            <w:pPr>
              <w:pStyle w:val="RepTable"/>
              <w:rPr>
                <w:sz w:val="18"/>
                <w:szCs w:val="18"/>
                <w:lang w:val="fr-CH"/>
              </w:rPr>
            </w:pPr>
            <w:r w:rsidRPr="00B54F0E">
              <w:rPr>
                <w:sz w:val="18"/>
                <w:szCs w:val="18"/>
                <w:lang w:val="fr-CH" w:eastAsia="en-US"/>
              </w:rPr>
              <w:t>DuPont-37572</w:t>
            </w:r>
          </w:p>
          <w:p w14:paraId="0EA9EEC5" w14:textId="77777777" w:rsidR="00282551" w:rsidRPr="00B54F0E" w:rsidRDefault="00ED3CB6" w:rsidP="00ED3CB6">
            <w:pPr>
              <w:widowControl w:val="0"/>
              <w:rPr>
                <w:noProof/>
                <w:sz w:val="18"/>
                <w:szCs w:val="18"/>
                <w:lang w:val="fr-CH"/>
              </w:rPr>
            </w:pPr>
            <w:r w:rsidRPr="00B54F0E">
              <w:rPr>
                <w:noProof/>
                <w:sz w:val="18"/>
                <w:szCs w:val="18"/>
                <w:lang w:val="fr-CH"/>
              </w:rPr>
              <w:t>EFSA Journal 2014;12(9):3814</w:t>
            </w:r>
          </w:p>
        </w:tc>
      </w:tr>
      <w:tr w:rsidR="00282551" w:rsidRPr="00B54F0E" w14:paraId="2108A6D1" w14:textId="77777777" w:rsidTr="003E4694">
        <w:tc>
          <w:tcPr>
            <w:tcW w:w="1646" w:type="pct"/>
          </w:tcPr>
          <w:tbl>
            <w:tblPr>
              <w:tblW w:w="0" w:type="auto"/>
              <w:tblBorders>
                <w:top w:val="nil"/>
                <w:left w:val="nil"/>
                <w:bottom w:val="nil"/>
                <w:right w:val="nil"/>
              </w:tblBorders>
              <w:tblLook w:val="0000" w:firstRow="0" w:lastRow="0" w:firstColumn="0" w:lastColumn="0" w:noHBand="0" w:noVBand="0"/>
            </w:tblPr>
            <w:tblGrid>
              <w:gridCol w:w="2964"/>
            </w:tblGrid>
            <w:tr w:rsidR="00282551" w:rsidRPr="00B54F0E" w14:paraId="3551A9CD" w14:textId="77777777">
              <w:trPr>
                <w:trHeight w:val="157"/>
              </w:trPr>
              <w:tc>
                <w:tcPr>
                  <w:tcW w:w="0" w:type="auto"/>
                </w:tcPr>
                <w:p w14:paraId="4A5E6F40" w14:textId="77777777" w:rsidR="00282551" w:rsidRPr="00B54F0E" w:rsidRDefault="00282551" w:rsidP="00D976B8">
                  <w:pPr>
                    <w:pStyle w:val="Default"/>
                    <w:rPr>
                      <w:sz w:val="18"/>
                      <w:szCs w:val="18"/>
                    </w:rPr>
                  </w:pPr>
                  <w:r w:rsidRPr="00B54F0E">
                    <w:rPr>
                      <w:i/>
                      <w:iCs/>
                      <w:sz w:val="18"/>
                      <w:szCs w:val="18"/>
                    </w:rPr>
                    <w:t xml:space="preserve">In vitro </w:t>
                  </w:r>
                  <w:r w:rsidRPr="00B54F0E">
                    <w:rPr>
                      <w:sz w:val="18"/>
                      <w:szCs w:val="18"/>
                    </w:rPr>
                    <w:t>mammalian chromosome aberration test in human peripheral blood lymphocytes</w:t>
                  </w:r>
                </w:p>
                <w:p w14:paraId="23DECC55" w14:textId="77777777" w:rsidR="00282551" w:rsidRPr="00B54F0E" w:rsidRDefault="00282551" w:rsidP="00D976B8">
                  <w:pPr>
                    <w:pStyle w:val="Default"/>
                    <w:rPr>
                      <w:noProof/>
                      <w:color w:val="auto"/>
                      <w:sz w:val="18"/>
                      <w:szCs w:val="18"/>
                      <w:lang w:val="en-GB"/>
                    </w:rPr>
                  </w:pPr>
                  <w:r w:rsidRPr="00B54F0E">
                    <w:rPr>
                      <w:sz w:val="18"/>
                      <w:szCs w:val="18"/>
                    </w:rPr>
                    <w:t>(</w:t>
                  </w:r>
                  <w:r w:rsidRPr="00B54F0E">
                    <w:rPr>
                      <w:sz w:val="18"/>
                      <w:szCs w:val="18"/>
                      <w:lang w:eastAsia="de-DE"/>
                    </w:rPr>
                    <w:t>OECD 473)</w:t>
                  </w:r>
                </w:p>
              </w:tc>
            </w:tr>
          </w:tbl>
          <w:p w14:paraId="18EBFDE8" w14:textId="77777777" w:rsidR="00282551" w:rsidRPr="00B54F0E" w:rsidRDefault="00282551" w:rsidP="00282551">
            <w:pPr>
              <w:pStyle w:val="RepTable"/>
              <w:rPr>
                <w:sz w:val="18"/>
                <w:szCs w:val="18"/>
              </w:rPr>
            </w:pPr>
          </w:p>
        </w:tc>
        <w:tc>
          <w:tcPr>
            <w:tcW w:w="1179" w:type="pct"/>
          </w:tcPr>
          <w:p w14:paraId="30787E5B" w14:textId="77777777" w:rsidR="00282551" w:rsidRPr="00B54F0E" w:rsidRDefault="00282551" w:rsidP="00282551">
            <w:pPr>
              <w:autoSpaceDE w:val="0"/>
              <w:autoSpaceDN w:val="0"/>
              <w:adjustRightInd w:val="0"/>
              <w:rPr>
                <w:sz w:val="18"/>
                <w:szCs w:val="18"/>
                <w:lang w:eastAsia="en-US"/>
              </w:rPr>
            </w:pPr>
            <w:r w:rsidRPr="00B54F0E">
              <w:rPr>
                <w:sz w:val="18"/>
                <w:szCs w:val="18"/>
                <w:lang w:eastAsia="en-US"/>
              </w:rPr>
              <w:t>Negative for the induction of structural and numerical chromosome aberrations in cultured human peripheral blood lymphocytes with and without an exogenous metabolic activation system</w:t>
            </w:r>
          </w:p>
        </w:tc>
        <w:tc>
          <w:tcPr>
            <w:tcW w:w="1181" w:type="pct"/>
            <w:shd w:val="clear" w:color="auto" w:fill="D9D9D9"/>
          </w:tcPr>
          <w:p w14:paraId="19943111" w14:textId="77777777" w:rsidR="004B7986" w:rsidRPr="000D2940" w:rsidRDefault="004B7986" w:rsidP="004B7986">
            <w:pPr>
              <w:pStyle w:val="RepTable"/>
              <w:shd w:val="clear" w:color="auto" w:fill="D9D9D9"/>
              <w:rPr>
                <w:sz w:val="18"/>
                <w:szCs w:val="18"/>
              </w:rPr>
            </w:pPr>
            <w:r w:rsidRPr="000D2940">
              <w:rPr>
                <w:sz w:val="18"/>
                <w:szCs w:val="18"/>
              </w:rPr>
              <w:t>Yes</w:t>
            </w:r>
          </w:p>
          <w:p w14:paraId="652B2201" w14:textId="77777777" w:rsidR="00282551" w:rsidRPr="00B54F0E" w:rsidRDefault="00282551" w:rsidP="00282551">
            <w:pPr>
              <w:pStyle w:val="RepTable"/>
              <w:shd w:val="clear" w:color="auto" w:fill="D9D9D9"/>
              <w:rPr>
                <w:sz w:val="18"/>
                <w:szCs w:val="18"/>
                <w:highlight w:val="lightGray"/>
              </w:rPr>
            </w:pPr>
          </w:p>
          <w:p w14:paraId="42C46F7B" w14:textId="77777777" w:rsidR="00282551" w:rsidRPr="00B54F0E" w:rsidRDefault="00282551" w:rsidP="00282551">
            <w:pPr>
              <w:pStyle w:val="RepTable"/>
              <w:shd w:val="clear" w:color="auto" w:fill="D9D9D9"/>
              <w:rPr>
                <w:sz w:val="18"/>
                <w:szCs w:val="18"/>
                <w:highlight w:val="lightGray"/>
              </w:rPr>
            </w:pPr>
          </w:p>
          <w:p w14:paraId="04F5A9D6" w14:textId="77777777" w:rsidR="00282551" w:rsidRPr="00B54F0E" w:rsidRDefault="00282551" w:rsidP="00282551">
            <w:pPr>
              <w:pStyle w:val="RepTable"/>
              <w:shd w:val="clear" w:color="auto" w:fill="D9D9D9"/>
              <w:rPr>
                <w:sz w:val="18"/>
                <w:szCs w:val="18"/>
                <w:highlight w:val="lightGray"/>
              </w:rPr>
            </w:pPr>
          </w:p>
          <w:p w14:paraId="5F813CA6" w14:textId="77777777" w:rsidR="00282551" w:rsidRPr="00B54F0E" w:rsidRDefault="00282551" w:rsidP="00282551">
            <w:pPr>
              <w:pStyle w:val="RepTable"/>
              <w:shd w:val="clear" w:color="auto" w:fill="D9D9D9"/>
              <w:rPr>
                <w:sz w:val="18"/>
                <w:szCs w:val="18"/>
                <w:highlight w:val="lightGray"/>
              </w:rPr>
            </w:pPr>
          </w:p>
          <w:p w14:paraId="7C009833" w14:textId="77777777" w:rsidR="00282551" w:rsidRPr="00B54F0E" w:rsidRDefault="00282551" w:rsidP="00282551">
            <w:pPr>
              <w:pStyle w:val="RepTable"/>
              <w:shd w:val="clear" w:color="auto" w:fill="D9D9D9"/>
              <w:rPr>
                <w:sz w:val="18"/>
                <w:szCs w:val="18"/>
                <w:highlight w:val="lightGray"/>
              </w:rPr>
            </w:pPr>
          </w:p>
          <w:p w14:paraId="3DDBCBF2" w14:textId="77777777" w:rsidR="00282551" w:rsidRPr="00B54F0E" w:rsidRDefault="00282551" w:rsidP="00282551">
            <w:pPr>
              <w:pStyle w:val="RepTable"/>
              <w:shd w:val="clear" w:color="auto" w:fill="D9D9D9"/>
              <w:rPr>
                <w:sz w:val="18"/>
                <w:szCs w:val="18"/>
                <w:highlight w:val="lightGray"/>
              </w:rPr>
            </w:pPr>
          </w:p>
          <w:p w14:paraId="342BE0A7" w14:textId="77777777" w:rsidR="00282551" w:rsidRPr="00B54F0E" w:rsidRDefault="00282551" w:rsidP="00282551">
            <w:pPr>
              <w:pStyle w:val="RepTable"/>
              <w:rPr>
                <w:sz w:val="18"/>
                <w:szCs w:val="18"/>
                <w:highlight w:val="lightGray"/>
              </w:rPr>
            </w:pPr>
          </w:p>
        </w:tc>
        <w:tc>
          <w:tcPr>
            <w:tcW w:w="994" w:type="pct"/>
          </w:tcPr>
          <w:p w14:paraId="12562310" w14:textId="77777777" w:rsidR="00282551" w:rsidRPr="00B54F0E" w:rsidRDefault="00282551" w:rsidP="00282551">
            <w:pPr>
              <w:pStyle w:val="RepTable"/>
              <w:rPr>
                <w:sz w:val="18"/>
                <w:szCs w:val="18"/>
              </w:rPr>
            </w:pPr>
            <w:r w:rsidRPr="00B54F0E">
              <w:rPr>
                <w:sz w:val="18"/>
                <w:szCs w:val="18"/>
              </w:rPr>
              <w:t>Glover K P., 2013</w:t>
            </w:r>
          </w:p>
          <w:p w14:paraId="0D8BDFBA" w14:textId="77777777" w:rsidR="00282551" w:rsidRPr="00B54F0E" w:rsidRDefault="00282551" w:rsidP="00282551">
            <w:pPr>
              <w:pStyle w:val="RepTable"/>
              <w:rPr>
                <w:sz w:val="18"/>
                <w:szCs w:val="18"/>
                <w:lang w:eastAsia="en-US"/>
              </w:rPr>
            </w:pPr>
            <w:r w:rsidRPr="00B54F0E">
              <w:rPr>
                <w:sz w:val="18"/>
                <w:szCs w:val="18"/>
                <w:lang w:eastAsia="en-US"/>
              </w:rPr>
              <w:t>DuPont-37573</w:t>
            </w:r>
          </w:p>
          <w:p w14:paraId="4A129DEA" w14:textId="77777777" w:rsidR="00ED3CB6" w:rsidRPr="00B54F0E" w:rsidRDefault="00ED3CB6" w:rsidP="00ED3CB6">
            <w:pPr>
              <w:widowControl w:val="0"/>
              <w:rPr>
                <w:noProof/>
                <w:sz w:val="18"/>
                <w:szCs w:val="18"/>
                <w:lang w:val="en-GB"/>
              </w:rPr>
            </w:pPr>
            <w:r w:rsidRPr="00B54F0E">
              <w:rPr>
                <w:noProof/>
                <w:sz w:val="18"/>
                <w:szCs w:val="18"/>
              </w:rPr>
              <w:t>EFSA Journal 2014;12(9):3814</w:t>
            </w:r>
          </w:p>
          <w:p w14:paraId="4740EE74" w14:textId="77777777" w:rsidR="00282551" w:rsidRPr="00B54F0E" w:rsidRDefault="00282551" w:rsidP="00282551">
            <w:pPr>
              <w:pStyle w:val="RepTable"/>
              <w:rPr>
                <w:sz w:val="18"/>
                <w:szCs w:val="18"/>
              </w:rPr>
            </w:pPr>
          </w:p>
        </w:tc>
      </w:tr>
      <w:tr w:rsidR="00282551" w:rsidRPr="00B54F0E" w14:paraId="0B83A0D1" w14:textId="77777777" w:rsidTr="003E4694">
        <w:tc>
          <w:tcPr>
            <w:tcW w:w="1646" w:type="pct"/>
          </w:tcPr>
          <w:p w14:paraId="63F46F20" w14:textId="77777777" w:rsidR="00282551" w:rsidRPr="00B54F0E" w:rsidRDefault="00282551" w:rsidP="00282551">
            <w:pPr>
              <w:pStyle w:val="Default"/>
              <w:rPr>
                <w:sz w:val="18"/>
                <w:szCs w:val="18"/>
              </w:rPr>
            </w:pPr>
            <w:r w:rsidRPr="00B54F0E">
              <w:rPr>
                <w:i/>
                <w:iCs/>
                <w:sz w:val="18"/>
                <w:szCs w:val="18"/>
              </w:rPr>
              <w:t xml:space="preserve">In vitro </w:t>
            </w:r>
            <w:r w:rsidRPr="00B54F0E">
              <w:rPr>
                <w:sz w:val="18"/>
                <w:szCs w:val="18"/>
              </w:rPr>
              <w:t>mammalian cell gene mutation test (CHO/HGPRT assay)</w:t>
            </w:r>
          </w:p>
          <w:p w14:paraId="3357F83E" w14:textId="77777777" w:rsidR="00282551" w:rsidRPr="00B54F0E" w:rsidRDefault="00282551" w:rsidP="00282551">
            <w:pPr>
              <w:pStyle w:val="Default"/>
              <w:rPr>
                <w:i/>
                <w:iCs/>
                <w:sz w:val="18"/>
                <w:szCs w:val="18"/>
              </w:rPr>
            </w:pPr>
            <w:r w:rsidRPr="00B54F0E">
              <w:rPr>
                <w:sz w:val="18"/>
                <w:szCs w:val="18"/>
              </w:rPr>
              <w:t>(</w:t>
            </w:r>
            <w:r w:rsidRPr="00B54F0E">
              <w:rPr>
                <w:sz w:val="18"/>
                <w:szCs w:val="18"/>
                <w:lang w:eastAsia="de-DE"/>
              </w:rPr>
              <w:t>OECD 476)</w:t>
            </w:r>
          </w:p>
        </w:tc>
        <w:tc>
          <w:tcPr>
            <w:tcW w:w="1179" w:type="pct"/>
          </w:tcPr>
          <w:p w14:paraId="50DB1F4A" w14:textId="77777777" w:rsidR="00282551" w:rsidRPr="00B54F0E" w:rsidRDefault="00282551" w:rsidP="00282551">
            <w:pPr>
              <w:autoSpaceDE w:val="0"/>
              <w:autoSpaceDN w:val="0"/>
              <w:adjustRightInd w:val="0"/>
              <w:rPr>
                <w:sz w:val="18"/>
                <w:szCs w:val="18"/>
                <w:lang w:eastAsia="en-US"/>
              </w:rPr>
            </w:pPr>
            <w:r w:rsidRPr="00B54F0E">
              <w:rPr>
                <w:sz w:val="18"/>
                <w:szCs w:val="18"/>
                <w:lang w:eastAsia="en-US"/>
              </w:rPr>
              <w:t>Negative in the non-activated and S9-activated test systems</w:t>
            </w:r>
          </w:p>
        </w:tc>
        <w:tc>
          <w:tcPr>
            <w:tcW w:w="1181" w:type="pct"/>
            <w:shd w:val="clear" w:color="auto" w:fill="D9D9D9"/>
          </w:tcPr>
          <w:p w14:paraId="014C3FA4" w14:textId="77777777" w:rsidR="004B7986" w:rsidRPr="000D2940" w:rsidRDefault="004B7986" w:rsidP="004B7986">
            <w:pPr>
              <w:pStyle w:val="RepTable"/>
              <w:shd w:val="clear" w:color="auto" w:fill="D9D9D9"/>
              <w:rPr>
                <w:sz w:val="18"/>
                <w:szCs w:val="18"/>
              </w:rPr>
            </w:pPr>
            <w:r w:rsidRPr="000D2940">
              <w:rPr>
                <w:sz w:val="18"/>
                <w:szCs w:val="18"/>
              </w:rPr>
              <w:t>Yes</w:t>
            </w:r>
          </w:p>
          <w:p w14:paraId="65321D50" w14:textId="77777777" w:rsidR="00282551" w:rsidRPr="00B54F0E" w:rsidRDefault="00282551" w:rsidP="00282551">
            <w:pPr>
              <w:pStyle w:val="RepTable"/>
              <w:shd w:val="clear" w:color="auto" w:fill="D9D9D9"/>
              <w:rPr>
                <w:sz w:val="18"/>
                <w:szCs w:val="18"/>
                <w:highlight w:val="lightGray"/>
              </w:rPr>
            </w:pPr>
          </w:p>
          <w:p w14:paraId="4E9B82BE" w14:textId="77777777" w:rsidR="00282551" w:rsidRPr="00B54F0E" w:rsidRDefault="00282551" w:rsidP="00282551">
            <w:pPr>
              <w:pStyle w:val="RepTable"/>
              <w:shd w:val="clear" w:color="auto" w:fill="D9D9D9"/>
              <w:rPr>
                <w:sz w:val="18"/>
                <w:szCs w:val="18"/>
                <w:highlight w:val="lightGray"/>
              </w:rPr>
            </w:pPr>
          </w:p>
          <w:p w14:paraId="3EF3A1EB" w14:textId="77777777" w:rsidR="00282551" w:rsidRPr="00B54F0E" w:rsidRDefault="00282551" w:rsidP="00282551">
            <w:pPr>
              <w:pStyle w:val="RepTable"/>
              <w:rPr>
                <w:sz w:val="18"/>
                <w:szCs w:val="18"/>
                <w:highlight w:val="lightGray"/>
              </w:rPr>
            </w:pPr>
          </w:p>
        </w:tc>
        <w:tc>
          <w:tcPr>
            <w:tcW w:w="994" w:type="pct"/>
          </w:tcPr>
          <w:p w14:paraId="2397879E" w14:textId="77777777" w:rsidR="00282551" w:rsidRPr="00B54F0E" w:rsidRDefault="00282551" w:rsidP="00282551">
            <w:pPr>
              <w:pStyle w:val="RepTable"/>
              <w:rPr>
                <w:sz w:val="18"/>
                <w:szCs w:val="18"/>
                <w:lang w:val="fr-CH" w:eastAsia="en-US"/>
              </w:rPr>
            </w:pPr>
            <w:r w:rsidRPr="00B54F0E">
              <w:rPr>
                <w:sz w:val="18"/>
                <w:szCs w:val="18"/>
                <w:lang w:val="fr-CH" w:eastAsia="en-US"/>
              </w:rPr>
              <w:t>Clarke, J J., 2013</w:t>
            </w:r>
          </w:p>
          <w:p w14:paraId="073A8AAC" w14:textId="77777777" w:rsidR="00282551" w:rsidRPr="00B54F0E" w:rsidRDefault="00282551" w:rsidP="00282551">
            <w:pPr>
              <w:pStyle w:val="RepTable"/>
              <w:rPr>
                <w:sz w:val="18"/>
                <w:szCs w:val="18"/>
                <w:lang w:val="fr-CH" w:eastAsia="en-US"/>
              </w:rPr>
            </w:pPr>
            <w:r w:rsidRPr="00B54F0E">
              <w:rPr>
                <w:sz w:val="18"/>
                <w:szCs w:val="18"/>
                <w:lang w:val="fr-CH" w:eastAsia="en-US"/>
              </w:rPr>
              <w:t>DuPont-37574</w:t>
            </w:r>
          </w:p>
          <w:p w14:paraId="6BE6ACE4" w14:textId="77777777" w:rsidR="00282551" w:rsidRPr="00B54F0E" w:rsidRDefault="00ED3CB6" w:rsidP="00ED3CB6">
            <w:pPr>
              <w:widowControl w:val="0"/>
              <w:rPr>
                <w:noProof/>
                <w:sz w:val="18"/>
                <w:szCs w:val="18"/>
                <w:lang w:val="fr-CH"/>
              </w:rPr>
            </w:pPr>
            <w:r w:rsidRPr="00B54F0E">
              <w:rPr>
                <w:noProof/>
                <w:sz w:val="18"/>
                <w:szCs w:val="18"/>
                <w:lang w:val="fr-CH"/>
              </w:rPr>
              <w:t>EFSA Journal 2014;12(9):3814</w:t>
            </w:r>
          </w:p>
        </w:tc>
      </w:tr>
    </w:tbl>
    <w:p w14:paraId="53BD1A50" w14:textId="77777777" w:rsidR="00C81348" w:rsidRPr="00B32849" w:rsidRDefault="00C81348" w:rsidP="00B54F0E">
      <w:pPr>
        <w:pStyle w:val="Nagwek2"/>
        <w:spacing w:before="240" w:after="120"/>
        <w:ind w:left="1418" w:hanging="1418"/>
      </w:pPr>
      <w:bookmarkStart w:id="171" w:name="_Toc300147915"/>
      <w:bookmarkStart w:id="172" w:name="_Toc304462608"/>
      <w:bookmarkStart w:id="173" w:name="_Toc314067799"/>
      <w:bookmarkStart w:id="174" w:name="_Toc314122089"/>
      <w:bookmarkStart w:id="175" w:name="_Toc314129268"/>
      <w:bookmarkStart w:id="176" w:name="_Toc314142387"/>
      <w:bookmarkStart w:id="177" w:name="_Toc314557394"/>
      <w:bookmarkStart w:id="178" w:name="_Toc314557652"/>
      <w:bookmarkStart w:id="179" w:name="_Toc328552153"/>
      <w:bookmarkStart w:id="180" w:name="_Toc332020596"/>
      <w:bookmarkStart w:id="181" w:name="_Toc332203440"/>
      <w:bookmarkStart w:id="182" w:name="_Toc332206992"/>
      <w:bookmarkStart w:id="183" w:name="_Toc332296161"/>
      <w:bookmarkStart w:id="184" w:name="_Toc336434728"/>
      <w:bookmarkStart w:id="185" w:name="_Toc397516879"/>
      <w:bookmarkStart w:id="186" w:name="_Toc398627859"/>
      <w:bookmarkStart w:id="187" w:name="_Toc399335714"/>
      <w:bookmarkStart w:id="188" w:name="_Toc399764854"/>
      <w:bookmarkStart w:id="189" w:name="_Toc412562646"/>
      <w:bookmarkStart w:id="190" w:name="_Toc412562723"/>
      <w:bookmarkStart w:id="191" w:name="_Toc413662715"/>
      <w:bookmarkStart w:id="192" w:name="_Toc413673572"/>
      <w:bookmarkStart w:id="193" w:name="_Toc413673670"/>
      <w:bookmarkStart w:id="194" w:name="_Toc413673741"/>
      <w:bookmarkStart w:id="195" w:name="_Toc413928640"/>
      <w:bookmarkStart w:id="196" w:name="_Toc413936254"/>
      <w:bookmarkStart w:id="197" w:name="_Toc413937965"/>
      <w:bookmarkStart w:id="198" w:name="_Toc414026692"/>
      <w:bookmarkStart w:id="199" w:name="_Toc414974071"/>
      <w:bookmarkStart w:id="200" w:name="_Toc450900945"/>
      <w:bookmarkStart w:id="201" w:name="_Toc450920611"/>
      <w:bookmarkStart w:id="202" w:name="_Toc450923732"/>
      <w:bookmarkStart w:id="203" w:name="_Toc454460965"/>
      <w:bookmarkStart w:id="204" w:name="_Toc454462801"/>
      <w:bookmarkStart w:id="205" w:name="_Toc46415827"/>
      <w:r w:rsidRPr="00B32849">
        <w:t xml:space="preserve">Dermal </w:t>
      </w:r>
      <w:r w:rsidR="00FC75E0">
        <w:t>A</w:t>
      </w:r>
      <w:r w:rsidRPr="00B32849">
        <w:t>bsorption</w:t>
      </w:r>
      <w:bookmarkEnd w:id="171"/>
      <w:bookmarkEnd w:id="172"/>
      <w:bookmarkEnd w:id="173"/>
      <w:bookmarkEnd w:id="174"/>
      <w:bookmarkEnd w:id="175"/>
      <w:bookmarkEnd w:id="176"/>
      <w:bookmarkEnd w:id="177"/>
      <w:bookmarkEnd w:id="178"/>
      <w:r w:rsidRPr="00B32849">
        <w:t xml:space="preserve"> (KCP 7.3)</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18A7453C" w14:textId="77777777" w:rsidR="00C81348" w:rsidRDefault="00C81348" w:rsidP="00636FE1">
      <w:pPr>
        <w:pStyle w:val="RepStandard"/>
      </w:pPr>
      <w:r w:rsidRPr="00B32849">
        <w:t>A summary of the dermal absorption rates for the active substance</w:t>
      </w:r>
      <w:r w:rsidR="00F27DFA">
        <w:t xml:space="preserve"> cyantraniliprole</w:t>
      </w:r>
      <w:r w:rsidRPr="00B32849">
        <w:t xml:space="preserve"> </w:t>
      </w:r>
      <w:r w:rsidRPr="0010271E">
        <w:t xml:space="preserve">in </w:t>
      </w:r>
      <w:r w:rsidR="00905E62" w:rsidRPr="00642013">
        <w:t>A17960B</w:t>
      </w:r>
      <w:r w:rsidR="00B3459F" w:rsidRPr="00642013">
        <w:t>/</w:t>
      </w:r>
      <w:proofErr w:type="spellStart"/>
      <w:r w:rsidR="00905E62" w:rsidRPr="00642013">
        <w:t>Fortenza</w:t>
      </w:r>
      <w:proofErr w:type="spellEnd"/>
      <w:r w:rsidR="00905E62" w:rsidRPr="00642013">
        <w:t xml:space="preserve"> </w:t>
      </w:r>
      <w:r w:rsidR="00642013">
        <w:t>a</w:t>
      </w:r>
      <w:r w:rsidRPr="00642013">
        <w:t>re presented in the following table.</w:t>
      </w:r>
      <w:r w:rsidRPr="00B32849">
        <w:t xml:space="preserve"> </w:t>
      </w:r>
    </w:p>
    <w:p w14:paraId="6417BDED" w14:textId="77777777" w:rsidR="00B54F0E" w:rsidRPr="00B32849" w:rsidRDefault="00B54F0E" w:rsidP="00636FE1">
      <w:pPr>
        <w:pStyle w:val="RepStandard"/>
      </w:pPr>
    </w:p>
    <w:p w14:paraId="7DDE1099" w14:textId="77777777" w:rsidR="00C81348" w:rsidRPr="00B54F0E" w:rsidRDefault="00636FE1" w:rsidP="00B54F0E">
      <w:pPr>
        <w:pStyle w:val="RepLabel"/>
        <w:spacing w:before="0" w:after="0"/>
        <w:rPr>
          <w:sz w:val="20"/>
          <w:szCs w:val="20"/>
        </w:rPr>
      </w:pPr>
      <w:r w:rsidRPr="00B54F0E">
        <w:rPr>
          <w:sz w:val="20"/>
          <w:szCs w:val="20"/>
        </w:rPr>
        <w:t>Table </w:t>
      </w:r>
      <w:r w:rsidR="001F20EF" w:rsidRPr="00B54F0E">
        <w:rPr>
          <w:sz w:val="20"/>
          <w:szCs w:val="20"/>
        </w:rPr>
        <w:fldChar w:fldCharType="begin"/>
      </w:r>
      <w:r w:rsidR="001F20EF" w:rsidRPr="00B54F0E">
        <w:rPr>
          <w:sz w:val="20"/>
          <w:szCs w:val="20"/>
        </w:rPr>
        <w:instrText xml:space="preserve"> STYLEREF 2 \s </w:instrText>
      </w:r>
      <w:r w:rsidR="001F20EF" w:rsidRPr="00B54F0E">
        <w:rPr>
          <w:sz w:val="20"/>
          <w:szCs w:val="20"/>
        </w:rPr>
        <w:fldChar w:fldCharType="separate"/>
      </w:r>
      <w:r w:rsidR="003C2813">
        <w:rPr>
          <w:noProof/>
          <w:sz w:val="20"/>
          <w:szCs w:val="20"/>
        </w:rPr>
        <w:t>6.5</w:t>
      </w:r>
      <w:r w:rsidR="001F20EF" w:rsidRPr="00B54F0E">
        <w:rPr>
          <w:sz w:val="20"/>
          <w:szCs w:val="20"/>
        </w:rPr>
        <w:fldChar w:fldCharType="end"/>
      </w:r>
      <w:r w:rsidR="001F20EF" w:rsidRPr="00B54F0E">
        <w:rPr>
          <w:sz w:val="20"/>
          <w:szCs w:val="20"/>
        </w:rPr>
        <w:noBreakHyphen/>
      </w:r>
      <w:r w:rsidR="001F20EF" w:rsidRPr="00B54F0E">
        <w:rPr>
          <w:sz w:val="20"/>
          <w:szCs w:val="20"/>
        </w:rPr>
        <w:fldChar w:fldCharType="begin"/>
      </w:r>
      <w:r w:rsidR="001F20EF" w:rsidRPr="00B54F0E">
        <w:rPr>
          <w:sz w:val="20"/>
          <w:szCs w:val="20"/>
        </w:rPr>
        <w:instrText xml:space="preserve"> SEQ Table \* ARABIC \s 2 </w:instrText>
      </w:r>
      <w:r w:rsidR="001F20EF" w:rsidRPr="00B54F0E">
        <w:rPr>
          <w:sz w:val="20"/>
          <w:szCs w:val="20"/>
        </w:rPr>
        <w:fldChar w:fldCharType="separate"/>
      </w:r>
      <w:r w:rsidR="003C2813">
        <w:rPr>
          <w:noProof/>
          <w:sz w:val="20"/>
          <w:szCs w:val="20"/>
        </w:rPr>
        <w:t>1</w:t>
      </w:r>
      <w:r w:rsidR="001F20EF" w:rsidRPr="00B54F0E">
        <w:rPr>
          <w:sz w:val="20"/>
          <w:szCs w:val="20"/>
        </w:rPr>
        <w:fldChar w:fldCharType="end"/>
      </w:r>
      <w:r w:rsidR="00C81348" w:rsidRPr="00B54F0E">
        <w:rPr>
          <w:sz w:val="20"/>
          <w:szCs w:val="20"/>
        </w:rPr>
        <w:t>:</w:t>
      </w:r>
      <w:r w:rsidR="00C81348" w:rsidRPr="00B54F0E">
        <w:rPr>
          <w:sz w:val="20"/>
          <w:szCs w:val="20"/>
        </w:rPr>
        <w:tab/>
      </w:r>
      <w:r w:rsidR="00C81348" w:rsidRPr="00B54F0E">
        <w:rPr>
          <w:bCs w:val="0"/>
          <w:sz w:val="20"/>
          <w:szCs w:val="20"/>
        </w:rPr>
        <w:t xml:space="preserve">Dermal absorption rates for </w:t>
      </w:r>
      <w:r w:rsidR="00C81348" w:rsidRPr="00B54F0E">
        <w:rPr>
          <w:sz w:val="20"/>
          <w:szCs w:val="20"/>
        </w:rPr>
        <w:t xml:space="preserve">active substance in </w:t>
      </w:r>
      <w:r w:rsidR="00905E62" w:rsidRPr="00B54F0E">
        <w:rPr>
          <w:sz w:val="20"/>
          <w:szCs w:val="20"/>
        </w:rPr>
        <w:t>A17960B</w:t>
      </w:r>
      <w:r w:rsidR="00B3459F" w:rsidRPr="00B54F0E">
        <w:rPr>
          <w:sz w:val="20"/>
          <w:szCs w:val="20"/>
        </w:rPr>
        <w:t>/</w:t>
      </w:r>
      <w:proofErr w:type="spellStart"/>
      <w:r w:rsidR="00905E62" w:rsidRPr="00B54F0E">
        <w:rPr>
          <w:sz w:val="20"/>
          <w:szCs w:val="20"/>
        </w:rPr>
        <w:t>Fortenza</w:t>
      </w:r>
      <w:proofErr w:type="spellEnd"/>
      <w:r w:rsidR="00905E62" w:rsidRPr="00B54F0E">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86"/>
        <w:gridCol w:w="3629"/>
        <w:gridCol w:w="3633"/>
      </w:tblGrid>
      <w:tr w:rsidR="000C1BA1" w:rsidRPr="00B54F0E" w14:paraId="62362850" w14:textId="77777777" w:rsidTr="003E4694">
        <w:trPr>
          <w:trHeight w:val="398"/>
          <w:tblHeader/>
        </w:trPr>
        <w:tc>
          <w:tcPr>
            <w:tcW w:w="1116" w:type="pct"/>
          </w:tcPr>
          <w:p w14:paraId="4B2FC62D" w14:textId="77777777" w:rsidR="000C1BA1" w:rsidRPr="00B54F0E" w:rsidRDefault="000C1BA1" w:rsidP="00A241B7">
            <w:pPr>
              <w:pStyle w:val="RepTableHeader"/>
              <w:jc w:val="center"/>
              <w:rPr>
                <w:sz w:val="18"/>
                <w:szCs w:val="18"/>
                <w:lang w:val="en-GB"/>
              </w:rPr>
            </w:pPr>
          </w:p>
        </w:tc>
        <w:tc>
          <w:tcPr>
            <w:tcW w:w="3884" w:type="pct"/>
            <w:gridSpan w:val="2"/>
          </w:tcPr>
          <w:p w14:paraId="02D28B49" w14:textId="77777777" w:rsidR="000C1BA1" w:rsidRPr="00B54F0E" w:rsidRDefault="000C1BA1" w:rsidP="00CC2C45">
            <w:pPr>
              <w:pStyle w:val="RepTableHeader"/>
              <w:jc w:val="center"/>
              <w:rPr>
                <w:sz w:val="18"/>
                <w:szCs w:val="18"/>
                <w:lang w:val="en-GB"/>
              </w:rPr>
            </w:pPr>
            <w:r w:rsidRPr="00B54F0E">
              <w:rPr>
                <w:sz w:val="18"/>
                <w:szCs w:val="18"/>
                <w:lang w:val="en-GB"/>
              </w:rPr>
              <w:t>Cyantraniliprole</w:t>
            </w:r>
          </w:p>
        </w:tc>
      </w:tr>
      <w:tr w:rsidR="000C1BA1" w:rsidRPr="00B54F0E" w14:paraId="73083183" w14:textId="77777777" w:rsidTr="003E4694">
        <w:trPr>
          <w:trHeight w:val="398"/>
          <w:tblHeader/>
        </w:trPr>
        <w:tc>
          <w:tcPr>
            <w:tcW w:w="1116" w:type="pct"/>
          </w:tcPr>
          <w:p w14:paraId="52B57921" w14:textId="77777777" w:rsidR="000C1BA1" w:rsidRPr="00B54F0E" w:rsidRDefault="000C1BA1" w:rsidP="00A241B7">
            <w:pPr>
              <w:pStyle w:val="RepTableHeader"/>
              <w:jc w:val="center"/>
              <w:rPr>
                <w:sz w:val="18"/>
                <w:szCs w:val="18"/>
                <w:lang w:val="en-GB"/>
              </w:rPr>
            </w:pPr>
          </w:p>
        </w:tc>
        <w:tc>
          <w:tcPr>
            <w:tcW w:w="1941" w:type="pct"/>
          </w:tcPr>
          <w:p w14:paraId="16F4BF55" w14:textId="77777777" w:rsidR="000C1BA1" w:rsidRPr="00B54F0E" w:rsidRDefault="000C1BA1" w:rsidP="00A241B7">
            <w:pPr>
              <w:pStyle w:val="RepTableHeader"/>
              <w:jc w:val="center"/>
              <w:rPr>
                <w:sz w:val="18"/>
                <w:szCs w:val="18"/>
                <w:lang w:val="en-GB"/>
              </w:rPr>
            </w:pPr>
            <w:r w:rsidRPr="00B54F0E">
              <w:rPr>
                <w:sz w:val="18"/>
                <w:szCs w:val="18"/>
                <w:lang w:val="en-GB"/>
              </w:rPr>
              <w:t>Value</w:t>
            </w:r>
          </w:p>
        </w:tc>
        <w:tc>
          <w:tcPr>
            <w:tcW w:w="1943" w:type="pct"/>
          </w:tcPr>
          <w:p w14:paraId="465CD946" w14:textId="77777777" w:rsidR="000C1BA1" w:rsidRPr="00B54F0E" w:rsidRDefault="000C1BA1" w:rsidP="00A241B7">
            <w:pPr>
              <w:pStyle w:val="RepTableHeader"/>
              <w:jc w:val="center"/>
              <w:rPr>
                <w:sz w:val="18"/>
                <w:szCs w:val="18"/>
                <w:lang w:val="en-GB"/>
              </w:rPr>
            </w:pPr>
            <w:r w:rsidRPr="00B54F0E">
              <w:rPr>
                <w:sz w:val="18"/>
                <w:szCs w:val="18"/>
                <w:lang w:val="en-GB"/>
              </w:rPr>
              <w:t>Reference</w:t>
            </w:r>
          </w:p>
        </w:tc>
      </w:tr>
      <w:tr w:rsidR="000C1BA1" w:rsidRPr="00B54F0E" w14:paraId="444BE856" w14:textId="77777777" w:rsidTr="003E4694">
        <w:trPr>
          <w:trHeight w:val="407"/>
        </w:trPr>
        <w:tc>
          <w:tcPr>
            <w:tcW w:w="1116" w:type="pct"/>
          </w:tcPr>
          <w:p w14:paraId="1C605BB0" w14:textId="77777777" w:rsidR="000C1BA1" w:rsidRPr="00B54F0E" w:rsidRDefault="000C1BA1" w:rsidP="00636FE1">
            <w:pPr>
              <w:pStyle w:val="RepTable"/>
              <w:rPr>
                <w:sz w:val="18"/>
                <w:szCs w:val="18"/>
              </w:rPr>
            </w:pPr>
            <w:r w:rsidRPr="00B54F0E">
              <w:rPr>
                <w:sz w:val="18"/>
                <w:szCs w:val="18"/>
              </w:rPr>
              <w:t>Concentrate</w:t>
            </w:r>
          </w:p>
        </w:tc>
        <w:tc>
          <w:tcPr>
            <w:tcW w:w="1941" w:type="pct"/>
          </w:tcPr>
          <w:p w14:paraId="37AA3466" w14:textId="77777777" w:rsidR="000C1BA1" w:rsidRPr="00B54F0E" w:rsidRDefault="00DA1056" w:rsidP="00DA1056">
            <w:pPr>
              <w:pStyle w:val="RepTable"/>
              <w:jc w:val="center"/>
              <w:rPr>
                <w:sz w:val="18"/>
                <w:szCs w:val="18"/>
              </w:rPr>
            </w:pPr>
            <w:r w:rsidRPr="00B54F0E">
              <w:rPr>
                <w:sz w:val="18"/>
                <w:szCs w:val="18"/>
              </w:rPr>
              <w:t>0.3</w:t>
            </w:r>
            <w:r w:rsidR="000C1BA1" w:rsidRPr="00B54F0E">
              <w:rPr>
                <w:sz w:val="18"/>
                <w:szCs w:val="18"/>
              </w:rPr>
              <w:t>%</w:t>
            </w:r>
          </w:p>
        </w:tc>
        <w:tc>
          <w:tcPr>
            <w:tcW w:w="1943" w:type="pct"/>
          </w:tcPr>
          <w:p w14:paraId="17A8EF25" w14:textId="7282E6E0" w:rsidR="00C82C97" w:rsidRPr="00B54F0E" w:rsidRDefault="00CE1844" w:rsidP="00F27DFA">
            <w:pPr>
              <w:pStyle w:val="RepTable"/>
              <w:jc w:val="center"/>
              <w:rPr>
                <w:sz w:val="18"/>
                <w:szCs w:val="18"/>
              </w:rPr>
            </w:pPr>
            <w:r>
              <w:rPr>
                <w:sz w:val="18"/>
                <w:szCs w:val="18"/>
              </w:rPr>
              <w:t>Xxxxxxx</w:t>
            </w:r>
            <w:r w:rsidR="00DA1056" w:rsidRPr="00B54F0E">
              <w:rPr>
                <w:sz w:val="18"/>
                <w:szCs w:val="18"/>
              </w:rPr>
              <w:t>., 2014</w:t>
            </w:r>
            <w:r w:rsidR="00C82C97" w:rsidRPr="00B54F0E">
              <w:rPr>
                <w:sz w:val="18"/>
                <w:szCs w:val="18"/>
              </w:rPr>
              <w:t xml:space="preserve">, </w:t>
            </w:r>
          </w:p>
          <w:p w14:paraId="46EB19DC" w14:textId="77777777" w:rsidR="000C1BA1" w:rsidRPr="00B54F0E" w:rsidRDefault="00C82C97" w:rsidP="00F27DFA">
            <w:pPr>
              <w:pStyle w:val="RepTable"/>
              <w:jc w:val="center"/>
              <w:rPr>
                <w:sz w:val="18"/>
                <w:szCs w:val="18"/>
              </w:rPr>
            </w:pPr>
            <w:r w:rsidRPr="00B54F0E">
              <w:rPr>
                <w:color w:val="000000"/>
                <w:sz w:val="18"/>
                <w:szCs w:val="18"/>
              </w:rPr>
              <w:t>Syngenta File No A17960B_10054</w:t>
            </w:r>
          </w:p>
        </w:tc>
      </w:tr>
    </w:tbl>
    <w:p w14:paraId="2F1CF5CC" w14:textId="77777777" w:rsidR="00C81348" w:rsidRPr="00B54F0E" w:rsidRDefault="00C81348" w:rsidP="00B54F0E">
      <w:pPr>
        <w:pStyle w:val="Nagwek3"/>
        <w:spacing w:before="240" w:after="120"/>
        <w:ind w:left="1418" w:hanging="1418"/>
        <w:rPr>
          <w:sz w:val="22"/>
          <w:szCs w:val="22"/>
        </w:rPr>
      </w:pPr>
      <w:bookmarkStart w:id="206" w:name="_Toc328552154"/>
      <w:bookmarkStart w:id="207" w:name="_Toc332020597"/>
      <w:bookmarkStart w:id="208" w:name="_Toc332203441"/>
      <w:bookmarkStart w:id="209" w:name="_Toc332206993"/>
      <w:bookmarkStart w:id="210" w:name="_Toc332296162"/>
      <w:bookmarkStart w:id="211" w:name="_Toc336434729"/>
      <w:bookmarkStart w:id="212" w:name="_Toc397516880"/>
      <w:bookmarkStart w:id="213" w:name="_Toc398627860"/>
      <w:bookmarkStart w:id="214" w:name="_Toc399335715"/>
      <w:bookmarkStart w:id="215" w:name="_Toc399764855"/>
      <w:bookmarkStart w:id="216" w:name="_Toc412562647"/>
      <w:bookmarkStart w:id="217" w:name="_Toc412562724"/>
      <w:bookmarkStart w:id="218" w:name="_Toc413662716"/>
      <w:bookmarkStart w:id="219" w:name="_Toc413673573"/>
      <w:bookmarkStart w:id="220" w:name="_Toc413673671"/>
      <w:bookmarkStart w:id="221" w:name="_Toc413673742"/>
      <w:bookmarkStart w:id="222" w:name="_Toc413928641"/>
      <w:bookmarkStart w:id="223" w:name="_Toc413936255"/>
      <w:bookmarkStart w:id="224" w:name="_Toc413937966"/>
      <w:bookmarkStart w:id="225" w:name="_Toc414026693"/>
      <w:bookmarkStart w:id="226" w:name="_Toc414974072"/>
      <w:bookmarkStart w:id="227" w:name="_Toc450900946"/>
      <w:bookmarkStart w:id="228" w:name="_Toc450920612"/>
      <w:bookmarkStart w:id="229" w:name="_Toc450923733"/>
      <w:bookmarkStart w:id="230" w:name="_Toc454460966"/>
      <w:bookmarkStart w:id="231" w:name="_Toc454462802"/>
      <w:bookmarkStart w:id="232" w:name="_Toc46415828"/>
      <w:r w:rsidRPr="00B54F0E">
        <w:rPr>
          <w:sz w:val="22"/>
          <w:szCs w:val="22"/>
        </w:rPr>
        <w:lastRenderedPageBreak/>
        <w:t xml:space="preserve">Justification for proposed values - </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00642013" w:rsidRPr="00B54F0E">
        <w:rPr>
          <w:sz w:val="22"/>
          <w:szCs w:val="22"/>
        </w:rPr>
        <w:t>Cyantraniliprole</w:t>
      </w:r>
      <w:bookmarkEnd w:id="232"/>
    </w:p>
    <w:p w14:paraId="050E62B0" w14:textId="77777777" w:rsidR="00F73F66" w:rsidRPr="00631FE2" w:rsidRDefault="00F54C1D" w:rsidP="00A17529">
      <w:pPr>
        <w:pStyle w:val="RepLabel"/>
        <w:tabs>
          <w:tab w:val="clear" w:pos="1985"/>
          <w:tab w:val="left" w:pos="0"/>
        </w:tabs>
        <w:ind w:left="0" w:firstLine="0"/>
        <w:rPr>
          <w:b w:val="0"/>
        </w:rPr>
      </w:pPr>
      <w:bookmarkStart w:id="233" w:name="_Toc111951406"/>
      <w:r w:rsidRPr="00631FE2">
        <w:rPr>
          <w:b w:val="0"/>
        </w:rPr>
        <w:t xml:space="preserve">Proposed dermal absorption rates for </w:t>
      </w:r>
      <w:r w:rsidR="00631FE2" w:rsidRPr="00631FE2">
        <w:rPr>
          <w:b w:val="0"/>
        </w:rPr>
        <w:t>Cyantraniliprole</w:t>
      </w:r>
      <w:r w:rsidRPr="00631FE2">
        <w:rPr>
          <w:b w:val="0"/>
        </w:rPr>
        <w:t xml:space="preserve"> are based on a de</w:t>
      </w:r>
      <w:r w:rsidR="00631FE2">
        <w:rPr>
          <w:b w:val="0"/>
        </w:rPr>
        <w:t>rmal absorption study conducted</w:t>
      </w:r>
      <w:r w:rsidR="00A17529">
        <w:rPr>
          <w:b w:val="0"/>
        </w:rPr>
        <w:t xml:space="preserve"> </w:t>
      </w:r>
      <w:r w:rsidRPr="00631FE2">
        <w:rPr>
          <w:b w:val="0"/>
        </w:rPr>
        <w:t>with the current product/formulation. The study results are summarized in the following table. Full summar</w:t>
      </w:r>
      <w:r w:rsidR="00D01636" w:rsidRPr="00631FE2">
        <w:rPr>
          <w:b w:val="0"/>
        </w:rPr>
        <w:t>y</w:t>
      </w:r>
      <w:r w:rsidRPr="00631FE2">
        <w:rPr>
          <w:b w:val="0"/>
        </w:rPr>
        <w:t xml:space="preserve"> of the study on the dermal absorption of </w:t>
      </w:r>
      <w:r w:rsidR="00D01636" w:rsidRPr="00631FE2">
        <w:rPr>
          <w:b w:val="0"/>
        </w:rPr>
        <w:t>Cyantraniliprole</w:t>
      </w:r>
      <w:r w:rsidRPr="00631FE2">
        <w:rPr>
          <w:b w:val="0"/>
        </w:rPr>
        <w:t>/</w:t>
      </w:r>
      <w:r w:rsidR="00D01636" w:rsidRPr="00631FE2">
        <w:rPr>
          <w:b w:val="0"/>
        </w:rPr>
        <w:t>A17960B</w:t>
      </w:r>
      <w:r w:rsidR="002C2DC0" w:rsidRPr="00631FE2">
        <w:rPr>
          <w:b w:val="0"/>
        </w:rPr>
        <w:t xml:space="preserve"> </w:t>
      </w:r>
      <w:r w:rsidRPr="00631FE2">
        <w:rPr>
          <w:b w:val="0"/>
        </w:rPr>
        <w:t xml:space="preserve">are described in detail in </w:t>
      </w:r>
      <w:r w:rsidRPr="00631FE2">
        <w:rPr>
          <w:b w:val="0"/>
        </w:rPr>
        <w:fldChar w:fldCharType="begin"/>
      </w:r>
      <w:r w:rsidRPr="00631FE2">
        <w:rPr>
          <w:b w:val="0"/>
        </w:rPr>
        <w:instrText xml:space="preserve"> REF _Ref414449074 \r \h </w:instrText>
      </w:r>
      <w:r w:rsidR="00631FE2" w:rsidRPr="00631FE2">
        <w:rPr>
          <w:b w:val="0"/>
        </w:rPr>
        <w:instrText xml:space="preserve"> \* MERGEFORMAT </w:instrText>
      </w:r>
      <w:r w:rsidRPr="00631FE2">
        <w:rPr>
          <w:b w:val="0"/>
        </w:rPr>
      </w:r>
      <w:r w:rsidRPr="00631FE2">
        <w:rPr>
          <w:b w:val="0"/>
        </w:rPr>
        <w:fldChar w:fldCharType="separate"/>
      </w:r>
      <w:r w:rsidR="003C2813">
        <w:rPr>
          <w:b w:val="0"/>
        </w:rPr>
        <w:t>Appendix 2</w:t>
      </w:r>
      <w:r w:rsidRPr="00631FE2">
        <w:rPr>
          <w:b w:val="0"/>
        </w:rPr>
        <w:fldChar w:fldCharType="end"/>
      </w:r>
      <w:r w:rsidRPr="00631FE2">
        <w:rPr>
          <w:b w:val="0"/>
        </w:rPr>
        <w:t>.</w:t>
      </w:r>
    </w:p>
    <w:p w14:paraId="13ECA9AB" w14:textId="77777777" w:rsidR="00C81348" w:rsidRPr="00B54F0E" w:rsidRDefault="00636FE1" w:rsidP="00B54F0E">
      <w:pPr>
        <w:pStyle w:val="RepLabel"/>
        <w:spacing w:before="0" w:after="0"/>
        <w:rPr>
          <w:sz w:val="20"/>
          <w:szCs w:val="20"/>
        </w:rPr>
      </w:pPr>
      <w:r w:rsidRPr="00B54F0E">
        <w:rPr>
          <w:sz w:val="20"/>
          <w:szCs w:val="20"/>
        </w:rPr>
        <w:t>Table </w:t>
      </w:r>
      <w:r w:rsidR="001F20EF" w:rsidRPr="00B54F0E">
        <w:rPr>
          <w:sz w:val="20"/>
          <w:szCs w:val="20"/>
        </w:rPr>
        <w:fldChar w:fldCharType="begin"/>
      </w:r>
      <w:r w:rsidR="001F20EF" w:rsidRPr="00B54F0E">
        <w:rPr>
          <w:sz w:val="20"/>
          <w:szCs w:val="20"/>
        </w:rPr>
        <w:instrText xml:space="preserve"> STYLEREF 2 \s </w:instrText>
      </w:r>
      <w:r w:rsidR="001F20EF" w:rsidRPr="00B54F0E">
        <w:rPr>
          <w:sz w:val="20"/>
          <w:szCs w:val="20"/>
        </w:rPr>
        <w:fldChar w:fldCharType="separate"/>
      </w:r>
      <w:r w:rsidR="003C2813">
        <w:rPr>
          <w:noProof/>
          <w:sz w:val="20"/>
          <w:szCs w:val="20"/>
        </w:rPr>
        <w:t>6.5</w:t>
      </w:r>
      <w:r w:rsidR="001F20EF" w:rsidRPr="00B54F0E">
        <w:rPr>
          <w:sz w:val="20"/>
          <w:szCs w:val="20"/>
        </w:rPr>
        <w:fldChar w:fldCharType="end"/>
      </w:r>
      <w:r w:rsidR="001F20EF" w:rsidRPr="00B54F0E">
        <w:rPr>
          <w:sz w:val="20"/>
          <w:szCs w:val="20"/>
        </w:rPr>
        <w:noBreakHyphen/>
      </w:r>
      <w:r w:rsidR="001F20EF" w:rsidRPr="00B54F0E">
        <w:rPr>
          <w:sz w:val="20"/>
          <w:szCs w:val="20"/>
        </w:rPr>
        <w:fldChar w:fldCharType="begin"/>
      </w:r>
      <w:r w:rsidR="001F20EF" w:rsidRPr="00B54F0E">
        <w:rPr>
          <w:sz w:val="20"/>
          <w:szCs w:val="20"/>
        </w:rPr>
        <w:instrText xml:space="preserve"> SEQ Table \* ARABIC \s 2 </w:instrText>
      </w:r>
      <w:r w:rsidR="001F20EF" w:rsidRPr="00B54F0E">
        <w:rPr>
          <w:sz w:val="20"/>
          <w:szCs w:val="20"/>
        </w:rPr>
        <w:fldChar w:fldCharType="separate"/>
      </w:r>
      <w:r w:rsidR="003C2813">
        <w:rPr>
          <w:noProof/>
          <w:sz w:val="20"/>
          <w:szCs w:val="20"/>
        </w:rPr>
        <w:t>2</w:t>
      </w:r>
      <w:r w:rsidR="001F20EF" w:rsidRPr="00B54F0E">
        <w:rPr>
          <w:sz w:val="20"/>
          <w:szCs w:val="20"/>
        </w:rPr>
        <w:fldChar w:fldCharType="end"/>
      </w:r>
      <w:r w:rsidR="00C81348" w:rsidRPr="00B54F0E">
        <w:rPr>
          <w:sz w:val="20"/>
          <w:szCs w:val="20"/>
        </w:rPr>
        <w:t>:</w:t>
      </w:r>
      <w:r w:rsidR="00C81348" w:rsidRPr="00B54F0E">
        <w:rPr>
          <w:sz w:val="20"/>
          <w:szCs w:val="20"/>
        </w:rPr>
        <w:tab/>
        <w:t xml:space="preserve">Summary of the results of submitted dermal absorption studies for </w:t>
      </w:r>
      <w:r w:rsidR="00642013" w:rsidRPr="00B54F0E">
        <w:rPr>
          <w:sz w:val="20"/>
          <w:szCs w:val="20"/>
        </w:rPr>
        <w:t>Cyantraniliprole</w:t>
      </w:r>
      <w:r w:rsidR="00C81348" w:rsidRPr="00B54F0E">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897"/>
        <w:gridCol w:w="1021"/>
        <w:gridCol w:w="828"/>
        <w:gridCol w:w="1610"/>
        <w:gridCol w:w="1294"/>
        <w:gridCol w:w="1436"/>
        <w:gridCol w:w="1219"/>
        <w:gridCol w:w="1043"/>
      </w:tblGrid>
      <w:tr w:rsidR="00C81348" w:rsidRPr="00B54F0E" w14:paraId="7F90BDD1" w14:textId="77777777" w:rsidTr="00B54F0E">
        <w:trPr>
          <w:tblHeader/>
        </w:trPr>
        <w:tc>
          <w:tcPr>
            <w:tcW w:w="479" w:type="pct"/>
            <w:vAlign w:val="center"/>
          </w:tcPr>
          <w:p w14:paraId="7935D3A5" w14:textId="77777777" w:rsidR="00C81348" w:rsidRPr="00B54F0E" w:rsidRDefault="00C81348" w:rsidP="00B54F0E">
            <w:pPr>
              <w:pStyle w:val="RepTableHeader"/>
              <w:jc w:val="center"/>
              <w:rPr>
                <w:sz w:val="18"/>
                <w:szCs w:val="18"/>
                <w:lang w:val="en-GB"/>
              </w:rPr>
            </w:pPr>
            <w:r w:rsidRPr="00B54F0E">
              <w:rPr>
                <w:sz w:val="18"/>
                <w:szCs w:val="18"/>
                <w:lang w:val="en-GB"/>
              </w:rPr>
              <w:t>Test</w:t>
            </w:r>
          </w:p>
        </w:tc>
        <w:tc>
          <w:tcPr>
            <w:tcW w:w="546" w:type="pct"/>
            <w:vAlign w:val="center"/>
          </w:tcPr>
          <w:p w14:paraId="21054892" w14:textId="77777777" w:rsidR="00C81348" w:rsidRPr="00B54F0E" w:rsidRDefault="00C81348" w:rsidP="00B54F0E">
            <w:pPr>
              <w:pStyle w:val="RepTableHeader"/>
              <w:jc w:val="center"/>
              <w:rPr>
                <w:sz w:val="18"/>
                <w:szCs w:val="18"/>
                <w:lang w:val="en-GB"/>
              </w:rPr>
            </w:pPr>
            <w:r w:rsidRPr="00B54F0E">
              <w:rPr>
                <w:sz w:val="18"/>
                <w:szCs w:val="18"/>
                <w:lang w:val="en-GB"/>
              </w:rPr>
              <w:t>Concentrate</w:t>
            </w:r>
          </w:p>
        </w:tc>
        <w:tc>
          <w:tcPr>
            <w:tcW w:w="443" w:type="pct"/>
            <w:vAlign w:val="center"/>
          </w:tcPr>
          <w:p w14:paraId="62BDC49B" w14:textId="77777777" w:rsidR="00C81348" w:rsidRPr="00B54F0E" w:rsidRDefault="00C81348" w:rsidP="00B54F0E">
            <w:pPr>
              <w:pStyle w:val="RepTableHeader"/>
              <w:jc w:val="center"/>
              <w:rPr>
                <w:sz w:val="18"/>
                <w:szCs w:val="18"/>
                <w:lang w:val="en-GB"/>
              </w:rPr>
            </w:pPr>
            <w:r w:rsidRPr="00B54F0E">
              <w:rPr>
                <w:sz w:val="18"/>
                <w:szCs w:val="18"/>
                <w:lang w:val="en-GB"/>
              </w:rPr>
              <w:t>Spray dilution</w:t>
            </w:r>
          </w:p>
          <w:p w14:paraId="252C57A9" w14:textId="77777777" w:rsidR="00C81348" w:rsidRPr="00B54F0E" w:rsidRDefault="00C81348" w:rsidP="00B54F0E">
            <w:pPr>
              <w:pStyle w:val="RepTableHeader"/>
              <w:jc w:val="center"/>
              <w:rPr>
                <w:sz w:val="18"/>
                <w:szCs w:val="18"/>
                <w:lang w:val="en-GB"/>
              </w:rPr>
            </w:pPr>
            <w:r w:rsidRPr="00B54F0E">
              <w:rPr>
                <w:sz w:val="18"/>
                <w:szCs w:val="18"/>
                <w:lang w:val="en-GB"/>
              </w:rPr>
              <w:t>(dilution factor)</w:t>
            </w:r>
          </w:p>
        </w:tc>
        <w:tc>
          <w:tcPr>
            <w:tcW w:w="861" w:type="pct"/>
            <w:vAlign w:val="center"/>
          </w:tcPr>
          <w:p w14:paraId="312BB0B5" w14:textId="77777777" w:rsidR="00C81348" w:rsidRPr="00B54F0E" w:rsidRDefault="00C81348" w:rsidP="00B54F0E">
            <w:pPr>
              <w:pStyle w:val="RepTableHeader"/>
              <w:jc w:val="center"/>
              <w:rPr>
                <w:sz w:val="18"/>
                <w:szCs w:val="18"/>
                <w:lang w:val="en-GB"/>
              </w:rPr>
            </w:pPr>
            <w:r w:rsidRPr="00B54F0E">
              <w:rPr>
                <w:sz w:val="18"/>
                <w:szCs w:val="18"/>
                <w:lang w:val="en-GB"/>
              </w:rPr>
              <w:t>Formulation in study</w:t>
            </w:r>
          </w:p>
        </w:tc>
        <w:tc>
          <w:tcPr>
            <w:tcW w:w="692" w:type="pct"/>
            <w:shd w:val="clear" w:color="auto" w:fill="D9D9D9"/>
            <w:vAlign w:val="center"/>
          </w:tcPr>
          <w:p w14:paraId="7426E013" w14:textId="77777777" w:rsidR="00C81348" w:rsidRPr="00B54F0E" w:rsidRDefault="00C81348" w:rsidP="00B54F0E">
            <w:pPr>
              <w:pStyle w:val="RepTableHeader"/>
              <w:jc w:val="center"/>
              <w:rPr>
                <w:sz w:val="18"/>
                <w:szCs w:val="18"/>
                <w:lang w:val="en-GB"/>
              </w:rPr>
            </w:pPr>
            <w:r w:rsidRPr="00B54F0E">
              <w:rPr>
                <w:sz w:val="18"/>
                <w:szCs w:val="18"/>
                <w:lang w:val="en-GB"/>
              </w:rPr>
              <w:t>Acceptability of study</w:t>
            </w:r>
          </w:p>
        </w:tc>
        <w:tc>
          <w:tcPr>
            <w:tcW w:w="768" w:type="pct"/>
            <w:vAlign w:val="center"/>
          </w:tcPr>
          <w:p w14:paraId="126F2E51" w14:textId="77777777" w:rsidR="00C81348" w:rsidRPr="00B54F0E" w:rsidRDefault="00C81348" w:rsidP="00B54F0E">
            <w:pPr>
              <w:pStyle w:val="RepTableHeader"/>
              <w:jc w:val="center"/>
              <w:rPr>
                <w:sz w:val="18"/>
                <w:szCs w:val="18"/>
                <w:lang w:val="en-GB"/>
              </w:rPr>
            </w:pPr>
            <w:r w:rsidRPr="00B54F0E">
              <w:rPr>
                <w:sz w:val="18"/>
                <w:szCs w:val="18"/>
                <w:lang w:val="en-GB"/>
              </w:rPr>
              <w:t>Justification provided on representativity of study formulation for current product</w:t>
            </w:r>
          </w:p>
        </w:tc>
        <w:tc>
          <w:tcPr>
            <w:tcW w:w="652" w:type="pct"/>
            <w:shd w:val="clear" w:color="auto" w:fill="D9D9D9"/>
            <w:vAlign w:val="center"/>
          </w:tcPr>
          <w:p w14:paraId="4E50A52E" w14:textId="77777777" w:rsidR="00C81348" w:rsidRPr="00B54F0E" w:rsidRDefault="00C81348" w:rsidP="00B54F0E">
            <w:pPr>
              <w:pStyle w:val="RepTableHeader"/>
              <w:jc w:val="center"/>
              <w:rPr>
                <w:sz w:val="18"/>
                <w:szCs w:val="18"/>
                <w:lang w:val="en-GB"/>
              </w:rPr>
            </w:pPr>
            <w:r w:rsidRPr="00B54F0E">
              <w:rPr>
                <w:sz w:val="18"/>
                <w:szCs w:val="18"/>
                <w:lang w:val="en-GB"/>
              </w:rPr>
              <w:t>Acceptability of justification</w:t>
            </w:r>
          </w:p>
        </w:tc>
        <w:tc>
          <w:tcPr>
            <w:tcW w:w="558" w:type="pct"/>
            <w:vAlign w:val="center"/>
          </w:tcPr>
          <w:p w14:paraId="06DDA1B1" w14:textId="77777777" w:rsidR="00C81348" w:rsidRPr="00B54F0E" w:rsidRDefault="00C81348" w:rsidP="00B54F0E">
            <w:pPr>
              <w:pStyle w:val="RepTableHeader"/>
              <w:jc w:val="center"/>
              <w:rPr>
                <w:sz w:val="18"/>
                <w:szCs w:val="18"/>
                <w:lang w:val="en-GB"/>
              </w:rPr>
            </w:pPr>
            <w:r w:rsidRPr="00B54F0E">
              <w:rPr>
                <w:sz w:val="18"/>
                <w:szCs w:val="18"/>
                <w:lang w:val="en-GB"/>
              </w:rPr>
              <w:t>Reference</w:t>
            </w:r>
          </w:p>
        </w:tc>
      </w:tr>
      <w:tr w:rsidR="00F51035" w:rsidRPr="00B54F0E" w14:paraId="282402FC" w14:textId="77777777" w:rsidTr="0084221A">
        <w:tc>
          <w:tcPr>
            <w:tcW w:w="479" w:type="pct"/>
          </w:tcPr>
          <w:p w14:paraId="6ECEF5CE" w14:textId="77777777" w:rsidR="00F51035" w:rsidRPr="00B54F0E" w:rsidRDefault="00F51035" w:rsidP="00636FE1">
            <w:pPr>
              <w:pStyle w:val="RepTable"/>
              <w:rPr>
                <w:sz w:val="18"/>
                <w:szCs w:val="18"/>
              </w:rPr>
            </w:pPr>
            <w:r w:rsidRPr="00B54F0E">
              <w:rPr>
                <w:sz w:val="18"/>
                <w:szCs w:val="18"/>
              </w:rPr>
              <w:t>In vitro (human)</w:t>
            </w:r>
          </w:p>
        </w:tc>
        <w:tc>
          <w:tcPr>
            <w:tcW w:w="546" w:type="pct"/>
          </w:tcPr>
          <w:p w14:paraId="14B8DBD8" w14:textId="77777777" w:rsidR="00F51035" w:rsidRPr="00B54F0E" w:rsidRDefault="00DA1056" w:rsidP="00636FE1">
            <w:pPr>
              <w:pStyle w:val="RepTable"/>
              <w:rPr>
                <w:sz w:val="18"/>
                <w:szCs w:val="18"/>
              </w:rPr>
            </w:pPr>
            <w:r w:rsidRPr="00B54F0E">
              <w:rPr>
                <w:sz w:val="18"/>
                <w:szCs w:val="18"/>
              </w:rPr>
              <w:t>0.3</w:t>
            </w:r>
            <w:r w:rsidR="00F51035" w:rsidRPr="00B54F0E">
              <w:rPr>
                <w:sz w:val="18"/>
                <w:szCs w:val="18"/>
              </w:rPr>
              <w:t>%</w:t>
            </w:r>
          </w:p>
        </w:tc>
        <w:tc>
          <w:tcPr>
            <w:tcW w:w="443" w:type="pct"/>
          </w:tcPr>
          <w:p w14:paraId="12D6B8A0" w14:textId="77777777" w:rsidR="00F51035" w:rsidRPr="00B54F0E" w:rsidRDefault="00931D44" w:rsidP="00636FE1">
            <w:pPr>
              <w:pStyle w:val="RepTable"/>
              <w:rPr>
                <w:sz w:val="18"/>
                <w:szCs w:val="18"/>
              </w:rPr>
            </w:pPr>
            <w:r w:rsidRPr="00B54F0E">
              <w:rPr>
                <w:sz w:val="18"/>
                <w:szCs w:val="18"/>
              </w:rPr>
              <w:t>n/a</w:t>
            </w:r>
          </w:p>
        </w:tc>
        <w:tc>
          <w:tcPr>
            <w:tcW w:w="861" w:type="pct"/>
          </w:tcPr>
          <w:p w14:paraId="52758CB8" w14:textId="77777777" w:rsidR="00F51035" w:rsidRPr="00B54F0E" w:rsidRDefault="00905E62" w:rsidP="00636FE1">
            <w:pPr>
              <w:pStyle w:val="RepTable"/>
              <w:rPr>
                <w:sz w:val="18"/>
                <w:szCs w:val="18"/>
                <w:highlight w:val="yellow"/>
              </w:rPr>
            </w:pPr>
            <w:r w:rsidRPr="00B54F0E">
              <w:rPr>
                <w:sz w:val="18"/>
                <w:szCs w:val="18"/>
              </w:rPr>
              <w:t>A17960B</w:t>
            </w:r>
            <w:r w:rsidR="00F51035" w:rsidRPr="00B54F0E">
              <w:rPr>
                <w:sz w:val="18"/>
                <w:szCs w:val="18"/>
              </w:rPr>
              <w:t>/</w:t>
            </w:r>
            <w:r w:rsidRPr="00B54F0E">
              <w:rPr>
                <w:sz w:val="18"/>
                <w:szCs w:val="18"/>
              </w:rPr>
              <w:t xml:space="preserve">Fortenza </w:t>
            </w:r>
          </w:p>
        </w:tc>
        <w:tc>
          <w:tcPr>
            <w:tcW w:w="692" w:type="pct"/>
            <w:shd w:val="clear" w:color="auto" w:fill="D9D9D9"/>
          </w:tcPr>
          <w:p w14:paraId="02A44A56" w14:textId="77777777" w:rsidR="004B7986" w:rsidRPr="000D2940" w:rsidRDefault="004B7986" w:rsidP="004B7986">
            <w:pPr>
              <w:pStyle w:val="RepTable"/>
              <w:rPr>
                <w:sz w:val="18"/>
                <w:szCs w:val="18"/>
              </w:rPr>
            </w:pPr>
            <w:r w:rsidRPr="000D2940">
              <w:rPr>
                <w:sz w:val="18"/>
                <w:szCs w:val="18"/>
              </w:rPr>
              <w:t xml:space="preserve">Yes, </w:t>
            </w:r>
          </w:p>
          <w:p w14:paraId="73C47066" w14:textId="77777777" w:rsidR="00F51035" w:rsidRPr="00B54F0E" w:rsidRDefault="004B7986" w:rsidP="004B7986">
            <w:pPr>
              <w:pStyle w:val="RepTable"/>
              <w:rPr>
                <w:sz w:val="18"/>
                <w:szCs w:val="18"/>
                <w:highlight w:val="yellow"/>
              </w:rPr>
            </w:pPr>
            <w:r w:rsidRPr="000D2940">
              <w:rPr>
                <w:sz w:val="18"/>
                <w:szCs w:val="18"/>
              </w:rPr>
              <w:t xml:space="preserve">dermal absorption values have been derived in accordance with the </w:t>
            </w:r>
            <w:r w:rsidRPr="000D2940">
              <w:rPr>
                <w:sz w:val="18"/>
                <w:szCs w:val="18"/>
                <w:lang w:val="en-US"/>
              </w:rPr>
              <w:t>EFSA GD on Dermal Absorption (EFSA Journal 2012;10(4):2665).</w:t>
            </w:r>
            <w:r w:rsidRPr="000D2940">
              <w:rPr>
                <w:sz w:val="18"/>
                <w:szCs w:val="18"/>
              </w:rPr>
              <w:t xml:space="preserve"> ZRMS PL agrees that proposed dermal absorption value can be used for risk assessment.</w:t>
            </w:r>
          </w:p>
        </w:tc>
        <w:tc>
          <w:tcPr>
            <w:tcW w:w="768" w:type="pct"/>
          </w:tcPr>
          <w:p w14:paraId="5218EADF" w14:textId="77777777" w:rsidR="00F51035" w:rsidRPr="00B54F0E" w:rsidRDefault="00F51035" w:rsidP="00D01636">
            <w:pPr>
              <w:pStyle w:val="RepTable"/>
              <w:rPr>
                <w:sz w:val="18"/>
                <w:szCs w:val="18"/>
                <w:highlight w:val="yellow"/>
              </w:rPr>
            </w:pPr>
            <w:r w:rsidRPr="00B54F0E">
              <w:rPr>
                <w:sz w:val="18"/>
                <w:szCs w:val="18"/>
              </w:rPr>
              <w:t xml:space="preserve">Yes </w:t>
            </w:r>
            <w:r w:rsidR="004B7986">
              <w:rPr>
                <w:sz w:val="18"/>
                <w:szCs w:val="18"/>
              </w:rPr>
              <w:br/>
            </w:r>
            <w:r w:rsidRPr="00B54F0E">
              <w:rPr>
                <w:sz w:val="18"/>
                <w:szCs w:val="18"/>
              </w:rPr>
              <w:t xml:space="preserve">(see Appendix </w:t>
            </w:r>
            <w:r w:rsidRPr="00B54F0E">
              <w:rPr>
                <w:sz w:val="18"/>
                <w:szCs w:val="18"/>
              </w:rPr>
              <w:fldChar w:fldCharType="begin"/>
            </w:r>
            <w:r w:rsidRPr="00B54F0E">
              <w:rPr>
                <w:sz w:val="18"/>
                <w:szCs w:val="18"/>
              </w:rPr>
              <w:instrText xml:space="preserve"> REF _Ref414444204 \r \h </w:instrText>
            </w:r>
            <w:r w:rsidR="00D01636" w:rsidRPr="00B54F0E">
              <w:rPr>
                <w:sz w:val="18"/>
                <w:szCs w:val="18"/>
              </w:rPr>
              <w:instrText xml:space="preserve"> \* MERGEFORMAT </w:instrText>
            </w:r>
            <w:r w:rsidRPr="00B54F0E">
              <w:rPr>
                <w:sz w:val="18"/>
                <w:szCs w:val="18"/>
              </w:rPr>
            </w:r>
            <w:r w:rsidRPr="00B54F0E">
              <w:rPr>
                <w:sz w:val="18"/>
                <w:szCs w:val="18"/>
              </w:rPr>
              <w:fldChar w:fldCharType="separate"/>
            </w:r>
            <w:r w:rsidR="003C2813">
              <w:rPr>
                <w:sz w:val="18"/>
                <w:szCs w:val="18"/>
              </w:rPr>
              <w:t>A 2.10</w:t>
            </w:r>
            <w:r w:rsidRPr="00B54F0E">
              <w:rPr>
                <w:sz w:val="18"/>
                <w:szCs w:val="18"/>
              </w:rPr>
              <w:fldChar w:fldCharType="end"/>
            </w:r>
            <w:r w:rsidR="00D01636" w:rsidRPr="00B54F0E">
              <w:rPr>
                <w:sz w:val="18"/>
                <w:szCs w:val="18"/>
              </w:rPr>
              <w:t xml:space="preserve">) </w:t>
            </w:r>
          </w:p>
        </w:tc>
        <w:tc>
          <w:tcPr>
            <w:tcW w:w="652" w:type="pct"/>
            <w:shd w:val="clear" w:color="auto" w:fill="D9D9D9"/>
          </w:tcPr>
          <w:p w14:paraId="20F75A7C" w14:textId="77777777" w:rsidR="00F51035" w:rsidRPr="00B54F0E" w:rsidRDefault="00881803" w:rsidP="00636FE1">
            <w:pPr>
              <w:pStyle w:val="RepTable"/>
              <w:rPr>
                <w:sz w:val="18"/>
                <w:szCs w:val="18"/>
                <w:highlight w:val="yellow"/>
              </w:rPr>
            </w:pPr>
            <w:r w:rsidRPr="00881803">
              <w:rPr>
                <w:sz w:val="18"/>
                <w:szCs w:val="18"/>
                <w:lang w:val="en-US"/>
              </w:rPr>
              <w:t>Justification accepted.</w:t>
            </w:r>
          </w:p>
        </w:tc>
        <w:tc>
          <w:tcPr>
            <w:tcW w:w="558" w:type="pct"/>
          </w:tcPr>
          <w:p w14:paraId="4C5708FC" w14:textId="0B30E234" w:rsidR="00F51035" w:rsidRPr="00B54F0E" w:rsidRDefault="00CE1844" w:rsidP="00636FE1">
            <w:pPr>
              <w:pStyle w:val="RepTable"/>
              <w:rPr>
                <w:sz w:val="18"/>
                <w:szCs w:val="18"/>
              </w:rPr>
            </w:pPr>
            <w:r>
              <w:rPr>
                <w:sz w:val="18"/>
                <w:szCs w:val="18"/>
              </w:rPr>
              <w:t>Xxxxxxx</w:t>
            </w:r>
            <w:r w:rsidR="00D01636" w:rsidRPr="00B54F0E">
              <w:rPr>
                <w:sz w:val="18"/>
                <w:szCs w:val="18"/>
              </w:rPr>
              <w:t>, 2014</w:t>
            </w:r>
          </w:p>
          <w:p w14:paraId="42007F64" w14:textId="77777777" w:rsidR="00C82C97" w:rsidRPr="00B54F0E" w:rsidRDefault="00C82C97" w:rsidP="00636FE1">
            <w:pPr>
              <w:pStyle w:val="RepTable"/>
              <w:rPr>
                <w:sz w:val="18"/>
                <w:szCs w:val="18"/>
                <w:highlight w:val="yellow"/>
              </w:rPr>
            </w:pPr>
            <w:r w:rsidRPr="00B54F0E">
              <w:rPr>
                <w:color w:val="000000"/>
                <w:sz w:val="18"/>
                <w:szCs w:val="18"/>
              </w:rPr>
              <w:t>Syngenta File No A17960B_10054</w:t>
            </w:r>
          </w:p>
        </w:tc>
      </w:tr>
    </w:tbl>
    <w:p w14:paraId="0893475B" w14:textId="77777777" w:rsidR="00C81348" w:rsidRPr="00B32849" w:rsidRDefault="00C81348" w:rsidP="00B54F0E">
      <w:pPr>
        <w:pStyle w:val="Nagwek2"/>
        <w:spacing w:before="240" w:after="120"/>
        <w:ind w:left="1418" w:hanging="1418"/>
      </w:pPr>
      <w:bookmarkStart w:id="234" w:name="_Toc300147918"/>
      <w:bookmarkStart w:id="235" w:name="_Toc304462611"/>
      <w:bookmarkStart w:id="236" w:name="_Toc314067802"/>
      <w:bookmarkStart w:id="237" w:name="_Toc314122092"/>
      <w:bookmarkStart w:id="238" w:name="_Toc314129271"/>
      <w:bookmarkStart w:id="239" w:name="_Toc314142390"/>
      <w:bookmarkStart w:id="240" w:name="_Toc314557397"/>
      <w:bookmarkStart w:id="241" w:name="_Toc314557655"/>
      <w:bookmarkStart w:id="242" w:name="_Toc328552156"/>
      <w:bookmarkStart w:id="243" w:name="_Toc332020599"/>
      <w:bookmarkStart w:id="244" w:name="_Toc332203443"/>
      <w:bookmarkStart w:id="245" w:name="_Toc332206995"/>
      <w:bookmarkStart w:id="246" w:name="_Toc332296164"/>
      <w:bookmarkStart w:id="247" w:name="_Toc336434731"/>
      <w:bookmarkStart w:id="248" w:name="_Toc397516882"/>
      <w:bookmarkStart w:id="249" w:name="_Toc398627862"/>
      <w:bookmarkStart w:id="250" w:name="_Toc399335717"/>
      <w:bookmarkStart w:id="251" w:name="_Toc399764857"/>
      <w:bookmarkStart w:id="252" w:name="_Toc412562649"/>
      <w:bookmarkStart w:id="253" w:name="_Toc412562726"/>
      <w:bookmarkStart w:id="254" w:name="_Toc413662718"/>
      <w:bookmarkStart w:id="255" w:name="_Toc413673575"/>
      <w:bookmarkStart w:id="256" w:name="_Toc413673673"/>
      <w:bookmarkStart w:id="257" w:name="_Toc413673744"/>
      <w:bookmarkStart w:id="258" w:name="_Toc413928643"/>
      <w:bookmarkStart w:id="259" w:name="_Toc413936257"/>
      <w:bookmarkStart w:id="260" w:name="_Toc413937968"/>
      <w:bookmarkStart w:id="261" w:name="_Toc414026695"/>
      <w:bookmarkStart w:id="262" w:name="_Toc414974074"/>
      <w:bookmarkStart w:id="263" w:name="_Toc450900948"/>
      <w:bookmarkStart w:id="264" w:name="_Toc450920614"/>
      <w:bookmarkStart w:id="265" w:name="_Toc450923735"/>
      <w:bookmarkStart w:id="266" w:name="_Toc454460968"/>
      <w:bookmarkStart w:id="267" w:name="_Toc454462804"/>
      <w:bookmarkStart w:id="268" w:name="_Toc46415829"/>
      <w:bookmarkEnd w:id="233"/>
      <w:r w:rsidRPr="00B32849">
        <w:t>Exposure Assessment of Plant Protection Product</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B32849">
        <w:t xml:space="preserve"> (KCP 7.2)</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15251E51" w14:textId="77777777" w:rsidR="00C81348" w:rsidRPr="00B54F0E" w:rsidRDefault="00636FE1" w:rsidP="00B54F0E">
      <w:pPr>
        <w:pStyle w:val="RepLabel"/>
        <w:spacing w:before="0" w:after="0"/>
        <w:ind w:left="1418" w:hanging="1418"/>
        <w:rPr>
          <w:sz w:val="20"/>
          <w:szCs w:val="20"/>
        </w:rPr>
      </w:pPr>
      <w:r w:rsidRPr="00B54F0E">
        <w:rPr>
          <w:sz w:val="20"/>
          <w:szCs w:val="20"/>
        </w:rPr>
        <w:t>Table </w:t>
      </w:r>
      <w:r w:rsidR="001F20EF" w:rsidRPr="00B54F0E">
        <w:rPr>
          <w:sz w:val="20"/>
          <w:szCs w:val="20"/>
        </w:rPr>
        <w:fldChar w:fldCharType="begin"/>
      </w:r>
      <w:r w:rsidR="001F20EF" w:rsidRPr="00B54F0E">
        <w:rPr>
          <w:sz w:val="20"/>
          <w:szCs w:val="20"/>
        </w:rPr>
        <w:instrText xml:space="preserve"> STYLEREF 2 \s </w:instrText>
      </w:r>
      <w:r w:rsidR="001F20EF" w:rsidRPr="00B54F0E">
        <w:rPr>
          <w:sz w:val="20"/>
          <w:szCs w:val="20"/>
        </w:rPr>
        <w:fldChar w:fldCharType="separate"/>
      </w:r>
      <w:r w:rsidR="003C2813">
        <w:rPr>
          <w:noProof/>
          <w:sz w:val="20"/>
          <w:szCs w:val="20"/>
        </w:rPr>
        <w:t>6.6</w:t>
      </w:r>
      <w:r w:rsidR="001F20EF" w:rsidRPr="00B54F0E">
        <w:rPr>
          <w:sz w:val="20"/>
          <w:szCs w:val="20"/>
        </w:rPr>
        <w:fldChar w:fldCharType="end"/>
      </w:r>
      <w:r w:rsidR="001F20EF" w:rsidRPr="00B54F0E">
        <w:rPr>
          <w:sz w:val="20"/>
          <w:szCs w:val="20"/>
        </w:rPr>
        <w:noBreakHyphen/>
      </w:r>
      <w:r w:rsidR="001F20EF" w:rsidRPr="00B54F0E">
        <w:rPr>
          <w:sz w:val="20"/>
          <w:szCs w:val="20"/>
        </w:rPr>
        <w:fldChar w:fldCharType="begin"/>
      </w:r>
      <w:r w:rsidR="001F20EF" w:rsidRPr="00B54F0E">
        <w:rPr>
          <w:sz w:val="20"/>
          <w:szCs w:val="20"/>
        </w:rPr>
        <w:instrText xml:space="preserve"> SEQ Table \* ARABIC \s 2 </w:instrText>
      </w:r>
      <w:r w:rsidR="001F20EF" w:rsidRPr="00B54F0E">
        <w:rPr>
          <w:sz w:val="20"/>
          <w:szCs w:val="20"/>
        </w:rPr>
        <w:fldChar w:fldCharType="separate"/>
      </w:r>
      <w:r w:rsidR="003C2813">
        <w:rPr>
          <w:noProof/>
          <w:sz w:val="20"/>
          <w:szCs w:val="20"/>
        </w:rPr>
        <w:t>1</w:t>
      </w:r>
      <w:r w:rsidR="001F20EF" w:rsidRPr="00B54F0E">
        <w:rPr>
          <w:sz w:val="20"/>
          <w:szCs w:val="20"/>
        </w:rPr>
        <w:fldChar w:fldCharType="end"/>
      </w:r>
      <w:r w:rsidR="00C81348" w:rsidRPr="00B54F0E">
        <w:rPr>
          <w:sz w:val="20"/>
          <w:szCs w:val="20"/>
        </w:rPr>
        <w:t>:</w:t>
      </w:r>
      <w:r w:rsidR="00C81348" w:rsidRPr="00B54F0E">
        <w:rPr>
          <w:sz w:val="20"/>
          <w:szCs w:val="20"/>
        </w:rPr>
        <w:tab/>
        <w:t xml:space="preserve">Product information and toxicological reference values used for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35"/>
        <w:gridCol w:w="6213"/>
      </w:tblGrid>
      <w:tr w:rsidR="00B3459F" w:rsidRPr="00B54F0E" w14:paraId="4433728F" w14:textId="77777777" w:rsidTr="00B54F0E">
        <w:trPr>
          <w:trHeight w:val="306"/>
        </w:trPr>
        <w:tc>
          <w:tcPr>
            <w:tcW w:w="1677" w:type="pct"/>
          </w:tcPr>
          <w:p w14:paraId="4C08BC01" w14:textId="77777777" w:rsidR="00B3459F" w:rsidRPr="00B54F0E" w:rsidRDefault="00B3459F" w:rsidP="00B3459F">
            <w:pPr>
              <w:pStyle w:val="RepTable"/>
              <w:rPr>
                <w:sz w:val="18"/>
                <w:szCs w:val="18"/>
              </w:rPr>
            </w:pPr>
            <w:r w:rsidRPr="00B54F0E">
              <w:rPr>
                <w:sz w:val="18"/>
                <w:szCs w:val="18"/>
              </w:rPr>
              <w:t>Product name and code</w:t>
            </w:r>
          </w:p>
        </w:tc>
        <w:tc>
          <w:tcPr>
            <w:tcW w:w="3323" w:type="pct"/>
          </w:tcPr>
          <w:p w14:paraId="06213D25" w14:textId="77777777" w:rsidR="00B3459F" w:rsidRPr="00B54F0E" w:rsidRDefault="00905E62" w:rsidP="00B3459F">
            <w:pPr>
              <w:pStyle w:val="RepTable"/>
              <w:rPr>
                <w:sz w:val="18"/>
                <w:szCs w:val="18"/>
                <w:highlight w:val="yellow"/>
              </w:rPr>
            </w:pPr>
            <w:r w:rsidRPr="00B54F0E">
              <w:rPr>
                <w:sz w:val="18"/>
                <w:szCs w:val="18"/>
              </w:rPr>
              <w:t>A17960B</w:t>
            </w:r>
            <w:r w:rsidR="00B3459F" w:rsidRPr="00B54F0E">
              <w:rPr>
                <w:sz w:val="18"/>
                <w:szCs w:val="18"/>
              </w:rPr>
              <w:t>/</w:t>
            </w:r>
            <w:r w:rsidRPr="00B54F0E">
              <w:rPr>
                <w:sz w:val="18"/>
                <w:szCs w:val="18"/>
              </w:rPr>
              <w:t xml:space="preserve">Fortenza </w:t>
            </w:r>
          </w:p>
        </w:tc>
      </w:tr>
      <w:tr w:rsidR="00B3459F" w:rsidRPr="00B54F0E" w14:paraId="536357FB" w14:textId="77777777" w:rsidTr="00B54F0E">
        <w:trPr>
          <w:trHeight w:val="306"/>
        </w:trPr>
        <w:tc>
          <w:tcPr>
            <w:tcW w:w="1677" w:type="pct"/>
          </w:tcPr>
          <w:p w14:paraId="04BEA1AF" w14:textId="77777777" w:rsidR="00B3459F" w:rsidRPr="00B54F0E" w:rsidRDefault="00B3459F" w:rsidP="00B3459F">
            <w:pPr>
              <w:pStyle w:val="RepTable"/>
              <w:rPr>
                <w:sz w:val="18"/>
                <w:szCs w:val="18"/>
              </w:rPr>
            </w:pPr>
            <w:r w:rsidRPr="00B54F0E">
              <w:rPr>
                <w:sz w:val="18"/>
                <w:szCs w:val="18"/>
              </w:rPr>
              <w:t>Formulation type</w:t>
            </w:r>
          </w:p>
        </w:tc>
        <w:tc>
          <w:tcPr>
            <w:tcW w:w="3323" w:type="pct"/>
          </w:tcPr>
          <w:p w14:paraId="204D5FDD" w14:textId="77777777" w:rsidR="00B3459F" w:rsidRPr="00B54F0E" w:rsidRDefault="00B3459F" w:rsidP="000C1BA1">
            <w:pPr>
              <w:pStyle w:val="RepTable"/>
              <w:rPr>
                <w:sz w:val="18"/>
                <w:szCs w:val="18"/>
              </w:rPr>
            </w:pPr>
            <w:r w:rsidRPr="00B54F0E">
              <w:rPr>
                <w:sz w:val="18"/>
                <w:szCs w:val="18"/>
              </w:rPr>
              <w:t>FS</w:t>
            </w:r>
            <w:r w:rsidR="000C1BA1" w:rsidRPr="00B54F0E">
              <w:rPr>
                <w:sz w:val="18"/>
                <w:szCs w:val="18"/>
              </w:rPr>
              <w:t xml:space="preserve"> (Flowable concentrate for seed treatment)</w:t>
            </w:r>
          </w:p>
        </w:tc>
      </w:tr>
      <w:tr w:rsidR="00B3459F" w:rsidRPr="00B54F0E" w14:paraId="1FE0B421" w14:textId="77777777" w:rsidTr="00B54F0E">
        <w:trPr>
          <w:trHeight w:val="306"/>
        </w:trPr>
        <w:tc>
          <w:tcPr>
            <w:tcW w:w="1677" w:type="pct"/>
          </w:tcPr>
          <w:p w14:paraId="253328F4" w14:textId="77777777" w:rsidR="00B3459F" w:rsidRPr="00B54F0E" w:rsidRDefault="00B3459F" w:rsidP="00B3459F">
            <w:pPr>
              <w:pStyle w:val="RepTable"/>
              <w:rPr>
                <w:sz w:val="18"/>
                <w:szCs w:val="18"/>
              </w:rPr>
            </w:pPr>
            <w:r w:rsidRPr="00B54F0E">
              <w:rPr>
                <w:sz w:val="18"/>
                <w:szCs w:val="18"/>
              </w:rPr>
              <w:t>Category</w:t>
            </w:r>
          </w:p>
        </w:tc>
        <w:tc>
          <w:tcPr>
            <w:tcW w:w="3323" w:type="pct"/>
          </w:tcPr>
          <w:p w14:paraId="36B6DA47" w14:textId="77777777" w:rsidR="00B3459F" w:rsidRPr="00B54F0E" w:rsidRDefault="0084221A" w:rsidP="0084221A">
            <w:pPr>
              <w:pStyle w:val="RepTable"/>
              <w:tabs>
                <w:tab w:val="left" w:pos="720"/>
              </w:tabs>
              <w:rPr>
                <w:sz w:val="18"/>
                <w:szCs w:val="18"/>
                <w:highlight w:val="yellow"/>
              </w:rPr>
            </w:pPr>
            <w:r w:rsidRPr="00B54F0E">
              <w:rPr>
                <w:sz w:val="18"/>
                <w:szCs w:val="18"/>
              </w:rPr>
              <w:t>Insecticide</w:t>
            </w:r>
          </w:p>
        </w:tc>
      </w:tr>
      <w:tr w:rsidR="00642013" w:rsidRPr="00B54F0E" w14:paraId="1F3005EF" w14:textId="77777777" w:rsidTr="00B54F0E">
        <w:trPr>
          <w:trHeight w:val="306"/>
        </w:trPr>
        <w:tc>
          <w:tcPr>
            <w:tcW w:w="1677" w:type="pct"/>
          </w:tcPr>
          <w:p w14:paraId="0A6B23C4" w14:textId="77777777" w:rsidR="00642013" w:rsidRPr="00B54F0E" w:rsidRDefault="00B54F0E" w:rsidP="00B3459F">
            <w:pPr>
              <w:pStyle w:val="RepTable"/>
              <w:rPr>
                <w:sz w:val="18"/>
                <w:szCs w:val="18"/>
              </w:rPr>
            </w:pPr>
            <w:r>
              <w:rPr>
                <w:sz w:val="18"/>
                <w:szCs w:val="18"/>
              </w:rPr>
              <w:t xml:space="preserve">Active substance(s) </w:t>
            </w:r>
            <w:r w:rsidR="00642013" w:rsidRPr="00B54F0E">
              <w:rPr>
                <w:sz w:val="18"/>
                <w:szCs w:val="18"/>
              </w:rPr>
              <w:t>(incl. content)</w:t>
            </w:r>
          </w:p>
        </w:tc>
        <w:tc>
          <w:tcPr>
            <w:tcW w:w="3323" w:type="pct"/>
          </w:tcPr>
          <w:p w14:paraId="4B47DE82" w14:textId="77777777" w:rsidR="00642013" w:rsidRPr="00B54F0E" w:rsidRDefault="00642013" w:rsidP="00F27DFA">
            <w:pPr>
              <w:pStyle w:val="RepTable"/>
              <w:rPr>
                <w:sz w:val="18"/>
                <w:szCs w:val="18"/>
              </w:rPr>
            </w:pPr>
            <w:r w:rsidRPr="00B54F0E">
              <w:rPr>
                <w:sz w:val="18"/>
                <w:szCs w:val="18"/>
              </w:rPr>
              <w:t>Cyantraniliprole</w:t>
            </w:r>
            <w:r w:rsidR="00F27DFA" w:rsidRPr="00B54F0E">
              <w:rPr>
                <w:sz w:val="18"/>
                <w:szCs w:val="18"/>
              </w:rPr>
              <w:t xml:space="preserve">, </w:t>
            </w:r>
            <w:r w:rsidRPr="00B54F0E">
              <w:rPr>
                <w:sz w:val="18"/>
                <w:szCs w:val="18"/>
              </w:rPr>
              <w:t>600g/L</w:t>
            </w:r>
          </w:p>
        </w:tc>
      </w:tr>
      <w:tr w:rsidR="00642013" w:rsidRPr="00B54F0E" w14:paraId="077ED856" w14:textId="77777777" w:rsidTr="00B54F0E">
        <w:trPr>
          <w:trHeight w:val="306"/>
        </w:trPr>
        <w:tc>
          <w:tcPr>
            <w:tcW w:w="1677" w:type="pct"/>
          </w:tcPr>
          <w:p w14:paraId="10605A19" w14:textId="77777777" w:rsidR="00642013" w:rsidRPr="00B54F0E" w:rsidRDefault="00642013" w:rsidP="00B3459F">
            <w:pPr>
              <w:pStyle w:val="RepTable"/>
              <w:rPr>
                <w:sz w:val="18"/>
                <w:szCs w:val="18"/>
              </w:rPr>
            </w:pPr>
            <w:r w:rsidRPr="00B54F0E">
              <w:rPr>
                <w:sz w:val="18"/>
                <w:szCs w:val="18"/>
              </w:rPr>
              <w:t>AOEL systemic</w:t>
            </w:r>
          </w:p>
        </w:tc>
        <w:tc>
          <w:tcPr>
            <w:tcW w:w="3323" w:type="pct"/>
          </w:tcPr>
          <w:p w14:paraId="5B6D345E" w14:textId="77777777" w:rsidR="00642013" w:rsidRPr="00B54F0E" w:rsidRDefault="006264F0" w:rsidP="00B3459F">
            <w:pPr>
              <w:pStyle w:val="RepTable"/>
              <w:rPr>
                <w:sz w:val="18"/>
                <w:szCs w:val="18"/>
                <w:lang w:val="de-DE"/>
              </w:rPr>
            </w:pPr>
            <w:r w:rsidRPr="00B54F0E">
              <w:rPr>
                <w:sz w:val="18"/>
                <w:szCs w:val="18"/>
                <w:lang w:val="de-DE"/>
              </w:rPr>
              <w:t>0.007</w:t>
            </w:r>
            <w:r w:rsidR="00642013" w:rsidRPr="00B54F0E">
              <w:rPr>
                <w:sz w:val="18"/>
                <w:szCs w:val="18"/>
                <w:lang w:val="de-DE"/>
              </w:rPr>
              <w:t xml:space="preserve"> mg/kg bw/d </w:t>
            </w:r>
          </w:p>
        </w:tc>
      </w:tr>
      <w:tr w:rsidR="00642013" w:rsidRPr="00B54F0E" w14:paraId="6616334D" w14:textId="77777777" w:rsidTr="00B54F0E">
        <w:trPr>
          <w:trHeight w:val="306"/>
        </w:trPr>
        <w:tc>
          <w:tcPr>
            <w:tcW w:w="1677" w:type="pct"/>
          </w:tcPr>
          <w:p w14:paraId="283E1B15" w14:textId="77777777" w:rsidR="00642013" w:rsidRPr="00B54F0E" w:rsidRDefault="00642013" w:rsidP="00B3459F">
            <w:pPr>
              <w:pStyle w:val="RepTable"/>
              <w:rPr>
                <w:sz w:val="18"/>
                <w:szCs w:val="18"/>
              </w:rPr>
            </w:pPr>
            <w:r w:rsidRPr="00B54F0E">
              <w:rPr>
                <w:sz w:val="18"/>
                <w:szCs w:val="18"/>
              </w:rPr>
              <w:t>Inhalation absorption</w:t>
            </w:r>
          </w:p>
        </w:tc>
        <w:tc>
          <w:tcPr>
            <w:tcW w:w="3323" w:type="pct"/>
            <w:shd w:val="clear" w:color="auto" w:fill="auto"/>
          </w:tcPr>
          <w:p w14:paraId="71A1C52D" w14:textId="77777777" w:rsidR="00642013" w:rsidRPr="00B54F0E" w:rsidRDefault="00642013" w:rsidP="00B3459F">
            <w:pPr>
              <w:pStyle w:val="RepTable"/>
              <w:tabs>
                <w:tab w:val="left" w:pos="720"/>
              </w:tabs>
              <w:rPr>
                <w:sz w:val="18"/>
                <w:szCs w:val="18"/>
              </w:rPr>
            </w:pPr>
            <w:r w:rsidRPr="00B54F0E">
              <w:rPr>
                <w:sz w:val="18"/>
                <w:szCs w:val="18"/>
              </w:rPr>
              <w:t>100%</w:t>
            </w:r>
          </w:p>
        </w:tc>
      </w:tr>
      <w:tr w:rsidR="00642013" w:rsidRPr="00B54F0E" w14:paraId="7124A8D7" w14:textId="77777777" w:rsidTr="00B54F0E">
        <w:trPr>
          <w:trHeight w:val="306"/>
        </w:trPr>
        <w:tc>
          <w:tcPr>
            <w:tcW w:w="1677" w:type="pct"/>
          </w:tcPr>
          <w:p w14:paraId="7CBAF6CC" w14:textId="77777777" w:rsidR="00642013" w:rsidRPr="00B54F0E" w:rsidRDefault="00642013" w:rsidP="00B3459F">
            <w:pPr>
              <w:pStyle w:val="RepTable"/>
              <w:rPr>
                <w:sz w:val="18"/>
                <w:szCs w:val="18"/>
              </w:rPr>
            </w:pPr>
            <w:r w:rsidRPr="00B54F0E">
              <w:rPr>
                <w:sz w:val="18"/>
                <w:szCs w:val="18"/>
              </w:rPr>
              <w:t>Oral absorption</w:t>
            </w:r>
          </w:p>
        </w:tc>
        <w:tc>
          <w:tcPr>
            <w:tcW w:w="3323" w:type="pct"/>
          </w:tcPr>
          <w:p w14:paraId="2B9AEA8B" w14:textId="77777777" w:rsidR="00642013" w:rsidRPr="00B54F0E" w:rsidRDefault="00F73F66" w:rsidP="00B3459F">
            <w:pPr>
              <w:pStyle w:val="RepTable"/>
              <w:tabs>
                <w:tab w:val="left" w:pos="720"/>
              </w:tabs>
              <w:rPr>
                <w:sz w:val="18"/>
                <w:szCs w:val="18"/>
              </w:rPr>
            </w:pPr>
            <w:r w:rsidRPr="00B54F0E">
              <w:rPr>
                <w:sz w:val="18"/>
                <w:szCs w:val="18"/>
              </w:rPr>
              <w:t>70%</w:t>
            </w:r>
          </w:p>
        </w:tc>
      </w:tr>
      <w:tr w:rsidR="00C15A3A" w:rsidRPr="00B54F0E" w14:paraId="7CF29A1F" w14:textId="77777777" w:rsidTr="00B54F0E">
        <w:trPr>
          <w:trHeight w:val="419"/>
        </w:trPr>
        <w:tc>
          <w:tcPr>
            <w:tcW w:w="1677" w:type="pct"/>
          </w:tcPr>
          <w:p w14:paraId="266E31D9" w14:textId="77777777" w:rsidR="00C15A3A" w:rsidRPr="00B54F0E" w:rsidRDefault="00C15A3A" w:rsidP="00C15A3A">
            <w:pPr>
              <w:pStyle w:val="RepTable"/>
              <w:rPr>
                <w:sz w:val="18"/>
                <w:szCs w:val="18"/>
              </w:rPr>
            </w:pPr>
            <w:r w:rsidRPr="00B54F0E">
              <w:rPr>
                <w:sz w:val="18"/>
                <w:szCs w:val="18"/>
              </w:rPr>
              <w:t>Dermal absorption</w:t>
            </w:r>
          </w:p>
        </w:tc>
        <w:tc>
          <w:tcPr>
            <w:tcW w:w="3323" w:type="pct"/>
          </w:tcPr>
          <w:p w14:paraId="6C7B217A" w14:textId="77777777" w:rsidR="00C15A3A" w:rsidRPr="00B54F0E" w:rsidRDefault="00C15A3A" w:rsidP="00C15A3A">
            <w:pPr>
              <w:pStyle w:val="RepTable"/>
              <w:rPr>
                <w:sz w:val="18"/>
                <w:szCs w:val="18"/>
              </w:rPr>
            </w:pPr>
            <w:r w:rsidRPr="00B54F0E">
              <w:rPr>
                <w:sz w:val="18"/>
                <w:szCs w:val="18"/>
              </w:rPr>
              <w:t>Concentrate: 0.3%</w:t>
            </w:r>
          </w:p>
          <w:p w14:paraId="4AC048BF" w14:textId="77777777" w:rsidR="00C15A3A" w:rsidRPr="00B54F0E" w:rsidRDefault="00C15A3A" w:rsidP="00C15A3A">
            <w:pPr>
              <w:pStyle w:val="RepTable"/>
              <w:rPr>
                <w:sz w:val="18"/>
                <w:szCs w:val="18"/>
              </w:rPr>
            </w:pPr>
            <w:r w:rsidRPr="00B54F0E">
              <w:rPr>
                <w:sz w:val="18"/>
                <w:szCs w:val="18"/>
              </w:rPr>
              <w:t>(Based on product (formulation))</w:t>
            </w:r>
          </w:p>
          <w:p w14:paraId="4DB391F1" w14:textId="77777777" w:rsidR="00C15A3A" w:rsidRPr="00B54F0E" w:rsidRDefault="00C15A3A" w:rsidP="00C15A3A">
            <w:pPr>
              <w:pStyle w:val="RepTable"/>
              <w:rPr>
                <w:sz w:val="18"/>
                <w:szCs w:val="18"/>
              </w:rPr>
            </w:pPr>
            <w:r w:rsidRPr="00B54F0E">
              <w:rPr>
                <w:sz w:val="18"/>
                <w:szCs w:val="18"/>
              </w:rPr>
              <w:t>Concentrate is used as worst case</w:t>
            </w:r>
          </w:p>
        </w:tc>
      </w:tr>
    </w:tbl>
    <w:p w14:paraId="020F93B9" w14:textId="77777777" w:rsidR="00C81348" w:rsidRPr="00B54F0E" w:rsidRDefault="00C81348" w:rsidP="00B54F0E">
      <w:pPr>
        <w:pStyle w:val="Nagwek3"/>
        <w:spacing w:before="240" w:after="120"/>
        <w:ind w:left="1418" w:hanging="1418"/>
        <w:rPr>
          <w:sz w:val="22"/>
          <w:szCs w:val="22"/>
        </w:rPr>
      </w:pPr>
      <w:bookmarkStart w:id="269" w:name="_Toc304462612"/>
      <w:bookmarkStart w:id="270" w:name="_Toc314067803"/>
      <w:bookmarkStart w:id="271" w:name="_Toc314122093"/>
      <w:bookmarkStart w:id="272" w:name="_Toc314129272"/>
      <w:bookmarkStart w:id="273" w:name="_Toc314142391"/>
      <w:bookmarkStart w:id="274" w:name="_Toc314557398"/>
      <w:bookmarkStart w:id="275" w:name="_Toc314557656"/>
      <w:bookmarkStart w:id="276" w:name="_Toc328552157"/>
      <w:bookmarkStart w:id="277" w:name="_Toc332020600"/>
      <w:bookmarkStart w:id="278" w:name="_Toc332203444"/>
      <w:bookmarkStart w:id="279" w:name="_Toc332206996"/>
      <w:bookmarkStart w:id="280" w:name="_Toc332296165"/>
      <w:bookmarkStart w:id="281" w:name="_Toc336434732"/>
      <w:bookmarkStart w:id="282" w:name="_Toc397516883"/>
      <w:bookmarkStart w:id="283" w:name="_Toc398627863"/>
      <w:bookmarkStart w:id="284" w:name="_Toc399335718"/>
      <w:bookmarkStart w:id="285" w:name="_Toc399764858"/>
      <w:bookmarkStart w:id="286" w:name="_Toc412562650"/>
      <w:bookmarkStart w:id="287" w:name="_Toc412562727"/>
      <w:bookmarkStart w:id="288" w:name="_Toc413662719"/>
      <w:bookmarkStart w:id="289" w:name="_Toc413673576"/>
      <w:bookmarkStart w:id="290" w:name="_Toc413673674"/>
      <w:bookmarkStart w:id="291" w:name="_Toc413673745"/>
      <w:bookmarkStart w:id="292" w:name="_Toc413928644"/>
      <w:bookmarkStart w:id="293" w:name="_Toc413936258"/>
      <w:bookmarkStart w:id="294" w:name="_Toc413937969"/>
      <w:bookmarkStart w:id="295" w:name="_Toc414026696"/>
      <w:bookmarkStart w:id="296" w:name="_Toc414974075"/>
      <w:bookmarkStart w:id="297" w:name="_Toc450900949"/>
      <w:bookmarkStart w:id="298" w:name="_Toc450920615"/>
      <w:bookmarkStart w:id="299" w:name="_Toc450923736"/>
      <w:bookmarkStart w:id="300" w:name="_Toc454460969"/>
      <w:bookmarkStart w:id="301" w:name="_Toc454462805"/>
      <w:bookmarkStart w:id="302" w:name="_Toc46415830"/>
      <w:r w:rsidRPr="00B54F0E">
        <w:rPr>
          <w:sz w:val="22"/>
          <w:szCs w:val="22"/>
        </w:rPr>
        <w:t>Selection of critical use(s) and justification</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2AA2C872" w14:textId="77777777" w:rsidR="003C2813" w:rsidRPr="00485495" w:rsidRDefault="00C15A3A" w:rsidP="00C15A3A">
      <w:pPr>
        <w:pStyle w:val="RepStandard"/>
      </w:pPr>
      <w:r w:rsidRPr="0035229E">
        <w:t xml:space="preserve">The critical GAP used for the exposure assessment of the plant protection product is shown in </w:t>
      </w:r>
      <w:r w:rsidRPr="0035229E">
        <w:fldChar w:fldCharType="begin"/>
      </w:r>
      <w:r w:rsidRPr="0035229E">
        <w:instrText xml:space="preserve"> REF _Ref413937535 \h  \* MERGEFORMAT </w:instrText>
      </w:r>
      <w:r w:rsidRPr="0035229E">
        <w:fldChar w:fldCharType="separate"/>
      </w:r>
      <w:r w:rsidR="003C2813" w:rsidRPr="0035229E">
        <w:t>No</w:t>
      </w:r>
      <w:r w:rsidR="003C2813" w:rsidRPr="0035229E">
        <w:rPr>
          <w:noProof/>
        </w:rPr>
        <w:t xml:space="preserve"> unacceptable</w:t>
      </w:r>
      <w:r w:rsidR="003C2813" w:rsidRPr="0035229E">
        <w:t xml:space="preserve"> risk for operators and workers was identified when the product is used as intended and provided that the PPE/ risk mitigation measures stated in </w:t>
      </w:r>
      <w:proofErr w:type="spellStart"/>
      <w:r w:rsidR="003C2813" w:rsidRPr="005776D2">
        <w:rPr>
          <w:b/>
          <w:bCs/>
        </w:rPr>
        <w:t>Błąd</w:t>
      </w:r>
      <w:proofErr w:type="spellEnd"/>
      <w:r w:rsidR="003C2813" w:rsidRPr="005776D2">
        <w:rPr>
          <w:b/>
          <w:bCs/>
        </w:rPr>
        <w:t xml:space="preserve">! </w:t>
      </w:r>
      <w:proofErr w:type="spellStart"/>
      <w:r w:rsidR="003C2813" w:rsidRPr="005776D2">
        <w:rPr>
          <w:b/>
          <w:bCs/>
        </w:rPr>
        <w:t>Nie</w:t>
      </w:r>
      <w:proofErr w:type="spellEnd"/>
      <w:r w:rsidR="003C2813" w:rsidRPr="005776D2">
        <w:rPr>
          <w:b/>
          <w:bCs/>
        </w:rPr>
        <w:t xml:space="preserve"> </w:t>
      </w:r>
      <w:proofErr w:type="spellStart"/>
      <w:r w:rsidR="003C2813" w:rsidRPr="005776D2">
        <w:rPr>
          <w:b/>
          <w:bCs/>
        </w:rPr>
        <w:t>można</w:t>
      </w:r>
      <w:proofErr w:type="spellEnd"/>
      <w:r w:rsidR="003C2813" w:rsidRPr="005776D2">
        <w:rPr>
          <w:b/>
          <w:bCs/>
        </w:rPr>
        <w:t xml:space="preserve"> </w:t>
      </w:r>
      <w:proofErr w:type="spellStart"/>
      <w:r w:rsidR="003C2813" w:rsidRPr="005776D2">
        <w:rPr>
          <w:b/>
          <w:bCs/>
        </w:rPr>
        <w:t>odnaleźć</w:t>
      </w:r>
      <w:proofErr w:type="spellEnd"/>
      <w:r w:rsidR="003C2813" w:rsidRPr="005776D2">
        <w:rPr>
          <w:b/>
          <w:bCs/>
        </w:rPr>
        <w:t xml:space="preserve"> </w:t>
      </w:r>
      <w:proofErr w:type="spellStart"/>
      <w:r w:rsidR="003C2813" w:rsidRPr="005776D2">
        <w:rPr>
          <w:b/>
          <w:bCs/>
        </w:rPr>
        <w:t>źródła</w:t>
      </w:r>
      <w:proofErr w:type="spellEnd"/>
      <w:r w:rsidR="003C2813" w:rsidRPr="005776D2">
        <w:rPr>
          <w:b/>
          <w:bCs/>
        </w:rPr>
        <w:t xml:space="preserve"> </w:t>
      </w:r>
      <w:proofErr w:type="spellStart"/>
      <w:r w:rsidR="003C2813" w:rsidRPr="005776D2">
        <w:rPr>
          <w:b/>
          <w:bCs/>
        </w:rPr>
        <w:t>odwołania</w:t>
      </w:r>
      <w:proofErr w:type="spellEnd"/>
      <w:r w:rsidR="003C2813" w:rsidRPr="005776D2">
        <w:rPr>
          <w:b/>
          <w:bCs/>
        </w:rPr>
        <w:t>.</w:t>
      </w:r>
      <w:r w:rsidR="003C2813" w:rsidRPr="0035229E">
        <w:t xml:space="preserve"> are applied.</w:t>
      </w:r>
    </w:p>
    <w:p w14:paraId="41F085A6" w14:textId="77777777" w:rsidR="003C2813" w:rsidRPr="00485495" w:rsidRDefault="003C2813" w:rsidP="00C15A3A">
      <w:pPr>
        <w:pStyle w:val="RepStandard"/>
      </w:pPr>
    </w:p>
    <w:p w14:paraId="4343FFAE" w14:textId="77777777" w:rsidR="003C2813" w:rsidRDefault="003C2813" w:rsidP="00C15A3A">
      <w:pPr>
        <w:pStyle w:val="RepStandard"/>
      </w:pPr>
      <w:r w:rsidRPr="00485495">
        <w:t>A summary of the critical uses and the overall conclusion regarding exposure for operators, workers and residents/bystanders is presented in the following table.</w:t>
      </w:r>
    </w:p>
    <w:p w14:paraId="22B48FE7" w14:textId="77777777" w:rsidR="003C2813" w:rsidRPr="00485495" w:rsidRDefault="003C2813" w:rsidP="00C15A3A">
      <w:pPr>
        <w:pStyle w:val="RepStandard"/>
      </w:pPr>
    </w:p>
    <w:p w14:paraId="040154A8" w14:textId="77777777" w:rsidR="00C15A3A" w:rsidRPr="00C74F6D" w:rsidRDefault="003C2813" w:rsidP="00C15A3A">
      <w:pPr>
        <w:pStyle w:val="RepStandard"/>
      </w:pPr>
      <w:r w:rsidRPr="00E54B51">
        <w:rPr>
          <w:sz w:val="20"/>
          <w:szCs w:val="20"/>
        </w:rPr>
        <w:t>Table </w:t>
      </w:r>
      <w:r>
        <w:rPr>
          <w:noProof/>
          <w:sz w:val="20"/>
          <w:szCs w:val="20"/>
        </w:rPr>
        <w:t>6.1</w:t>
      </w:r>
      <w:r w:rsidRPr="00E54B51">
        <w:rPr>
          <w:sz w:val="20"/>
          <w:szCs w:val="20"/>
        </w:rPr>
        <w:noBreakHyphen/>
      </w:r>
      <w:r>
        <w:rPr>
          <w:noProof/>
          <w:sz w:val="20"/>
          <w:szCs w:val="20"/>
        </w:rPr>
        <w:t>4</w:t>
      </w:r>
      <w:r w:rsidR="00C15A3A" w:rsidRPr="0035229E">
        <w:fldChar w:fldCharType="end"/>
      </w:r>
      <w:r w:rsidR="00C15A3A" w:rsidRPr="0035229E">
        <w:t>. A list of all intended uses within the zone/ EU is given in Part B, Section 0.</w:t>
      </w:r>
      <w:r w:rsidR="00C15A3A" w:rsidRPr="00C74F6D">
        <w:t xml:space="preserve"> </w:t>
      </w:r>
    </w:p>
    <w:p w14:paraId="42196C4D" w14:textId="77777777" w:rsidR="00C81348" w:rsidRPr="00B32849" w:rsidRDefault="00636FE1" w:rsidP="00B54F0E">
      <w:pPr>
        <w:pStyle w:val="RepNewPart"/>
        <w:spacing w:before="240"/>
      </w:pPr>
      <w:r w:rsidRPr="00B32849">
        <w:t>Justification</w:t>
      </w:r>
      <w:r w:rsidR="00C81348" w:rsidRPr="00B32849">
        <w:t xml:space="preserve"> </w:t>
      </w:r>
    </w:p>
    <w:p w14:paraId="645C9372" w14:textId="77777777" w:rsidR="00C15A3A" w:rsidRPr="00C74F6D" w:rsidRDefault="00C15A3A" w:rsidP="00C15A3A">
      <w:pPr>
        <w:pStyle w:val="RepStandard"/>
      </w:pPr>
      <w:r w:rsidRPr="00C74F6D">
        <w:t xml:space="preserve">There is only one proposed application rate for the treatment of </w:t>
      </w:r>
      <w:r w:rsidR="00DB7EAC">
        <w:t>maize</w:t>
      </w:r>
      <w:r w:rsidRPr="00C74F6D">
        <w:t xml:space="preserve"> with A17960B. This application rate has been used for all exposure estimates.</w:t>
      </w:r>
    </w:p>
    <w:p w14:paraId="4E917593" w14:textId="77777777" w:rsidR="00C81348" w:rsidRDefault="00C81348" w:rsidP="00B54F0E">
      <w:pPr>
        <w:pStyle w:val="Nagwek3"/>
        <w:spacing w:before="240" w:after="120"/>
        <w:ind w:left="1418" w:hanging="1418"/>
        <w:rPr>
          <w:sz w:val="22"/>
          <w:szCs w:val="22"/>
        </w:rPr>
      </w:pPr>
      <w:bookmarkStart w:id="303" w:name="_Toc328552159"/>
      <w:bookmarkStart w:id="304" w:name="_Toc332020602"/>
      <w:bookmarkStart w:id="305" w:name="_Toc332203445"/>
      <w:bookmarkStart w:id="306" w:name="_Toc332206997"/>
      <w:bookmarkStart w:id="307" w:name="_Toc332296166"/>
      <w:bookmarkStart w:id="308" w:name="_Toc336434733"/>
      <w:bookmarkStart w:id="309" w:name="_Toc397516884"/>
      <w:bookmarkStart w:id="310" w:name="_Toc398627864"/>
      <w:bookmarkStart w:id="311" w:name="_Toc399335719"/>
      <w:bookmarkStart w:id="312" w:name="_Toc399764859"/>
      <w:bookmarkStart w:id="313" w:name="_Toc412562651"/>
      <w:bookmarkStart w:id="314" w:name="_Toc412562728"/>
      <w:bookmarkStart w:id="315" w:name="_Toc413662720"/>
      <w:bookmarkStart w:id="316" w:name="_Toc413673577"/>
      <w:bookmarkStart w:id="317" w:name="_Toc413673675"/>
      <w:bookmarkStart w:id="318" w:name="_Toc413673746"/>
      <w:bookmarkStart w:id="319" w:name="_Toc413928645"/>
      <w:bookmarkStart w:id="320" w:name="_Toc413936259"/>
      <w:bookmarkStart w:id="321" w:name="_Toc413937970"/>
      <w:bookmarkStart w:id="322" w:name="_Toc414026697"/>
      <w:bookmarkStart w:id="323" w:name="_Toc414974076"/>
      <w:bookmarkStart w:id="324" w:name="_Toc450900950"/>
      <w:bookmarkStart w:id="325" w:name="_Toc450920616"/>
      <w:bookmarkStart w:id="326" w:name="_Toc450923737"/>
      <w:bookmarkStart w:id="327" w:name="_Toc454460970"/>
      <w:bookmarkStart w:id="328" w:name="_Toc454462806"/>
      <w:bookmarkStart w:id="329" w:name="_Toc46415831"/>
      <w:bookmarkStart w:id="330" w:name="_Toc300147919"/>
      <w:bookmarkStart w:id="331" w:name="_Toc304462613"/>
      <w:bookmarkStart w:id="332" w:name="_Toc314067804"/>
      <w:bookmarkStart w:id="333" w:name="_Toc314122094"/>
      <w:bookmarkStart w:id="334" w:name="_Toc314129273"/>
      <w:bookmarkStart w:id="335" w:name="_Toc314142392"/>
      <w:bookmarkStart w:id="336" w:name="_Toc314557399"/>
      <w:bookmarkStart w:id="337" w:name="_Toc314557657"/>
      <w:r w:rsidRPr="00B54F0E">
        <w:rPr>
          <w:sz w:val="22"/>
          <w:szCs w:val="22"/>
        </w:rPr>
        <w:t>Operator exposure (KCP 7.2.1)</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D30FC4" w:rsidRPr="000D2940" w14:paraId="2D67D5B0" w14:textId="77777777" w:rsidTr="000B7005">
        <w:tc>
          <w:tcPr>
            <w:tcW w:w="9498" w:type="dxa"/>
            <w:shd w:val="clear" w:color="auto" w:fill="D9D9D9"/>
          </w:tcPr>
          <w:p w14:paraId="3D58573A" w14:textId="77777777" w:rsidR="00D30FC4" w:rsidRPr="000D2940" w:rsidRDefault="00D30FC4" w:rsidP="00D30FC4">
            <w:pPr>
              <w:pStyle w:val="RepStandard"/>
              <w:spacing w:after="120"/>
              <w:rPr>
                <w:b/>
                <w:sz w:val="20"/>
                <w:szCs w:val="20"/>
              </w:rPr>
            </w:pPr>
            <w:r w:rsidRPr="000D2940">
              <w:rPr>
                <w:b/>
                <w:sz w:val="20"/>
                <w:szCs w:val="20"/>
              </w:rPr>
              <w:t>Reviewers comment:</w:t>
            </w:r>
          </w:p>
          <w:p w14:paraId="01172936" w14:textId="77777777" w:rsidR="00881803" w:rsidRPr="00881803" w:rsidRDefault="00881803" w:rsidP="00881803">
            <w:pPr>
              <w:pStyle w:val="RepStandard"/>
              <w:spacing w:after="120"/>
              <w:rPr>
                <w:sz w:val="20"/>
                <w:szCs w:val="20"/>
              </w:rPr>
            </w:pPr>
            <w:r w:rsidRPr="00881803">
              <w:rPr>
                <w:sz w:val="20"/>
                <w:szCs w:val="20"/>
              </w:rPr>
              <w:t>Exposure assessment to the active substances A17960B based on the Seed-TROPEX Model assuming personal protective equipment is worn during seed treatment is exceeds 100% of the AOEL.  Higher tier refinements (monitoring study 01 Wilson 2015, Syngenta Study No VV-414714 and monitoring study 02; Wilson 2009, Syngenta File No ASF827_10000) have been applied to demonstrate acceptable risk assessments for seed treatment. Based on the inputs from this refinements study, exposure to the cyantraniliprole present in A17960B is predict to be acceptable during seed treatment (see Critical use Table 6.1-4) with the use of the following PPE: Standard long workwear, gloves when handling product and contaminated surfaces and in addition an impermeable coverall (Tyvek) during cleaning</w:t>
            </w:r>
          </w:p>
          <w:p w14:paraId="7094A7A0" w14:textId="77777777" w:rsidR="00881803" w:rsidRPr="00881803" w:rsidRDefault="00881803" w:rsidP="00881803">
            <w:pPr>
              <w:pStyle w:val="RepStandard"/>
              <w:spacing w:after="120"/>
              <w:rPr>
                <w:sz w:val="20"/>
                <w:szCs w:val="20"/>
              </w:rPr>
            </w:pPr>
            <w:r w:rsidRPr="00881803">
              <w:rPr>
                <w:sz w:val="20"/>
                <w:szCs w:val="20"/>
              </w:rPr>
              <w:t>Note:</w:t>
            </w:r>
          </w:p>
          <w:p w14:paraId="11EF8902" w14:textId="7DB29407" w:rsidR="00D30FC4" w:rsidRPr="000D2940" w:rsidRDefault="00881803" w:rsidP="00881803">
            <w:pPr>
              <w:pStyle w:val="RepStandard"/>
              <w:rPr>
                <w:sz w:val="20"/>
                <w:szCs w:val="20"/>
              </w:rPr>
            </w:pPr>
            <w:r w:rsidRPr="00881803">
              <w:rPr>
                <w:sz w:val="20"/>
                <w:szCs w:val="20"/>
                <w:lang w:val="en-US"/>
              </w:rPr>
              <w:t xml:space="preserve">Considering the fact that the exposure information underlying the </w:t>
            </w:r>
            <w:proofErr w:type="spellStart"/>
            <w:r w:rsidRPr="00881803">
              <w:rPr>
                <w:sz w:val="20"/>
                <w:szCs w:val="20"/>
                <w:lang w:val="en-US"/>
              </w:rPr>
              <w:t>SeedTROPEX</w:t>
            </w:r>
            <w:proofErr w:type="spellEnd"/>
            <w:r w:rsidRPr="00881803">
              <w:rPr>
                <w:sz w:val="20"/>
                <w:szCs w:val="20"/>
                <w:lang w:val="en-US"/>
              </w:rPr>
              <w:t xml:space="preserve"> model is from the early 1990s, ZRMS PL accepted for the purpose of current assessment, monitoring studies </w:t>
            </w:r>
            <w:proofErr w:type="spellStart"/>
            <w:r w:rsidR="00CE1844">
              <w:rPr>
                <w:sz w:val="20"/>
                <w:szCs w:val="20"/>
                <w:lang w:val="en-US"/>
              </w:rPr>
              <w:t>Xxxxxxx</w:t>
            </w:r>
            <w:proofErr w:type="spellEnd"/>
            <w:r w:rsidRPr="00881803">
              <w:rPr>
                <w:sz w:val="20"/>
                <w:szCs w:val="20"/>
                <w:lang w:val="en-US"/>
              </w:rPr>
              <w:t>, 2009 and 2015 as higher tier refinements, sponsored by the Seed-TROPEX Group which defines more precisely the Seed-TROPEX data base with a modern low dust seed treatment formulation and modern fast-coupling systems mobile treaters and static plants.</w:t>
            </w:r>
          </w:p>
        </w:tc>
      </w:tr>
    </w:tbl>
    <w:p w14:paraId="037D911D" w14:textId="77777777" w:rsidR="00C81348" w:rsidRPr="00B54F0E" w:rsidRDefault="00C81348" w:rsidP="00B54F0E">
      <w:pPr>
        <w:pStyle w:val="Nagwek4"/>
        <w:spacing w:before="240" w:after="120"/>
        <w:ind w:left="1418" w:hanging="1418"/>
        <w:rPr>
          <w:sz w:val="22"/>
          <w:szCs w:val="22"/>
          <w:lang w:val="en-GB"/>
        </w:rPr>
      </w:pPr>
      <w:bookmarkStart w:id="338" w:name="_Toc328552160"/>
      <w:bookmarkStart w:id="339" w:name="_Toc332020603"/>
      <w:bookmarkStart w:id="340" w:name="_Toc332203446"/>
      <w:bookmarkStart w:id="341" w:name="_Toc332206998"/>
      <w:bookmarkStart w:id="342" w:name="_Toc332296167"/>
      <w:bookmarkStart w:id="343" w:name="_Toc336434734"/>
      <w:bookmarkStart w:id="344" w:name="_Toc397516885"/>
      <w:bookmarkStart w:id="345" w:name="_Toc398627865"/>
      <w:bookmarkStart w:id="346" w:name="_Toc399335720"/>
      <w:bookmarkStart w:id="347" w:name="_Toc399764860"/>
      <w:bookmarkStart w:id="348" w:name="_Toc412562652"/>
      <w:bookmarkStart w:id="349" w:name="_Toc412562729"/>
      <w:bookmarkStart w:id="350" w:name="_Toc413662721"/>
      <w:bookmarkStart w:id="351" w:name="_Toc413673578"/>
      <w:bookmarkStart w:id="352" w:name="_Toc413673676"/>
      <w:bookmarkStart w:id="353" w:name="_Toc413673747"/>
      <w:bookmarkStart w:id="354" w:name="_Toc413928646"/>
      <w:bookmarkStart w:id="355" w:name="_Toc413936260"/>
      <w:bookmarkStart w:id="356" w:name="_Toc413937971"/>
      <w:bookmarkStart w:id="357" w:name="_Toc414026698"/>
      <w:bookmarkStart w:id="358" w:name="_Toc414974077"/>
      <w:bookmarkStart w:id="359" w:name="_Toc450900951"/>
      <w:bookmarkStart w:id="360" w:name="_Toc450920617"/>
      <w:bookmarkStart w:id="361" w:name="_Toc450923738"/>
      <w:bookmarkStart w:id="362" w:name="_Toc454460971"/>
      <w:bookmarkStart w:id="363" w:name="_Toc454462807"/>
      <w:bookmarkStart w:id="364" w:name="_Toc46415832"/>
      <w:bookmarkEnd w:id="330"/>
      <w:bookmarkEnd w:id="331"/>
      <w:bookmarkEnd w:id="332"/>
      <w:bookmarkEnd w:id="333"/>
      <w:bookmarkEnd w:id="334"/>
      <w:bookmarkEnd w:id="335"/>
      <w:bookmarkEnd w:id="336"/>
      <w:bookmarkEnd w:id="337"/>
      <w:r w:rsidRPr="00B54F0E">
        <w:rPr>
          <w:sz w:val="22"/>
          <w:szCs w:val="22"/>
          <w:lang w:val="en-GB"/>
        </w:rPr>
        <w:t>Estimation of operator exposure</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0334C6A7" w14:textId="77777777" w:rsidR="00C15A3A" w:rsidRPr="00C74F6D" w:rsidRDefault="00C15A3A" w:rsidP="00C15A3A">
      <w:pPr>
        <w:pStyle w:val="RepStandard"/>
      </w:pPr>
      <w:bookmarkStart w:id="365" w:name="_Ref413931167"/>
      <w:r w:rsidRPr="00C74F6D">
        <w:t xml:space="preserve">A summary of the exposure models used for estimation of operator exposure to the active substance during application of A17960B according to the critical use(s) is presented in </w:t>
      </w:r>
      <w:r w:rsidRPr="00C74F6D">
        <w:fldChar w:fldCharType="begin"/>
      </w:r>
      <w:r w:rsidRPr="00C74F6D">
        <w:instrText xml:space="preserve"> REF _Ref413931167 \h  \* MERGEFORMAT </w:instrText>
      </w:r>
      <w:r w:rsidRPr="00C74F6D">
        <w:fldChar w:fldCharType="separate"/>
      </w:r>
      <w:proofErr w:type="spellStart"/>
      <w:r w:rsidR="003C2813" w:rsidRPr="005776D2">
        <w:rPr>
          <w:b/>
          <w:bCs/>
        </w:rPr>
        <w:t>Błąd</w:t>
      </w:r>
      <w:proofErr w:type="spellEnd"/>
      <w:r w:rsidR="003C2813" w:rsidRPr="005776D2">
        <w:rPr>
          <w:b/>
          <w:bCs/>
        </w:rPr>
        <w:t xml:space="preserve">! </w:t>
      </w:r>
      <w:r w:rsidR="003C2813">
        <w:rPr>
          <w:b/>
          <w:bCs/>
          <w:lang w:val="pl-PL"/>
        </w:rPr>
        <w:t>Nieprawidłowy odsyłacz do zakładki: wskazuje na nią samą.</w:t>
      </w:r>
      <w:r w:rsidRPr="00C74F6D">
        <w:fldChar w:fldCharType="end"/>
      </w:r>
      <w:r w:rsidRPr="005776D2">
        <w:rPr>
          <w:lang w:val="pl-PL"/>
        </w:rPr>
        <w:t xml:space="preserve">. The </w:t>
      </w:r>
      <w:proofErr w:type="spellStart"/>
      <w:r w:rsidRPr="005776D2">
        <w:rPr>
          <w:lang w:val="pl-PL"/>
        </w:rPr>
        <w:t>outcome</w:t>
      </w:r>
      <w:proofErr w:type="spellEnd"/>
      <w:r w:rsidRPr="005776D2">
        <w:rPr>
          <w:lang w:val="pl-PL"/>
        </w:rPr>
        <w:t xml:space="preserve"> of the </w:t>
      </w:r>
      <w:proofErr w:type="spellStart"/>
      <w:r w:rsidRPr="005776D2">
        <w:rPr>
          <w:lang w:val="pl-PL"/>
        </w:rPr>
        <w:t>estimation</w:t>
      </w:r>
      <w:proofErr w:type="spellEnd"/>
      <w:r w:rsidRPr="005776D2">
        <w:rPr>
          <w:lang w:val="pl-PL"/>
        </w:rPr>
        <w:t xml:space="preserve"> </w:t>
      </w:r>
      <w:proofErr w:type="spellStart"/>
      <w:r w:rsidRPr="005776D2">
        <w:rPr>
          <w:lang w:val="pl-PL"/>
        </w:rPr>
        <w:t>is</w:t>
      </w:r>
      <w:proofErr w:type="spellEnd"/>
      <w:r w:rsidRPr="005776D2">
        <w:rPr>
          <w:lang w:val="pl-PL"/>
        </w:rPr>
        <w:t xml:space="preserve"> </w:t>
      </w:r>
      <w:proofErr w:type="spellStart"/>
      <w:r w:rsidRPr="005776D2">
        <w:rPr>
          <w:lang w:val="pl-PL"/>
        </w:rPr>
        <w:t>presented</w:t>
      </w:r>
      <w:proofErr w:type="spellEnd"/>
      <w:r w:rsidRPr="005776D2">
        <w:rPr>
          <w:lang w:val="pl-PL"/>
        </w:rPr>
        <w:t xml:space="preserve"> in </w:t>
      </w:r>
      <w:r w:rsidRPr="00C74F6D">
        <w:fldChar w:fldCharType="begin"/>
      </w:r>
      <w:r w:rsidRPr="005776D2">
        <w:rPr>
          <w:lang w:val="pl-PL"/>
        </w:rPr>
        <w:instrText xml:space="preserve"> REF _Ref517777088 \h  \* MERGEFORMAT </w:instrText>
      </w:r>
      <w:r w:rsidRPr="00C74F6D">
        <w:fldChar w:fldCharType="separate"/>
      </w:r>
      <w:r w:rsidR="003C2813">
        <w:rPr>
          <w:b/>
          <w:bCs/>
          <w:lang w:val="pl-PL"/>
        </w:rPr>
        <w:t>Błąd! Nie można odnaleźć źródła odwołania.</w:t>
      </w:r>
      <w:r w:rsidRPr="00C74F6D">
        <w:fldChar w:fldCharType="end"/>
      </w:r>
      <w:r w:rsidRPr="005776D2">
        <w:rPr>
          <w:lang w:val="pl-PL"/>
        </w:rPr>
        <w:t xml:space="preserve">. </w:t>
      </w:r>
      <w:r w:rsidRPr="00C74F6D">
        <w:t>Detailed calculations are in Appendix 3.</w:t>
      </w:r>
    </w:p>
    <w:p w14:paraId="1AB5A23A" w14:textId="77777777" w:rsidR="00C15A3A" w:rsidRPr="00F27DFA" w:rsidRDefault="00C15A3A" w:rsidP="00C15A3A">
      <w:pPr>
        <w:pStyle w:val="RepStandard"/>
      </w:pPr>
    </w:p>
    <w:p w14:paraId="451D4F55" w14:textId="77777777" w:rsidR="00C15A3A" w:rsidRDefault="00C15A3A" w:rsidP="00C15A3A">
      <w:pPr>
        <w:pStyle w:val="RepStandard"/>
      </w:pPr>
      <w:r w:rsidRPr="00C74F6D">
        <w:t>At this time, no acute AOEL has been set for cyantraniliprole. Consequently, no acute risk assessment has been provided for th</w:t>
      </w:r>
      <w:r>
        <w:t>is</w:t>
      </w:r>
      <w:r w:rsidRPr="00C74F6D">
        <w:t xml:space="preserve"> active substance.</w:t>
      </w:r>
    </w:p>
    <w:p w14:paraId="10794C92" w14:textId="77777777" w:rsidR="00B54F0E" w:rsidRPr="00C74F6D" w:rsidRDefault="00B54F0E" w:rsidP="00C15A3A">
      <w:pPr>
        <w:pStyle w:val="RepStandard"/>
      </w:pPr>
    </w:p>
    <w:p w14:paraId="187B249B" w14:textId="77777777" w:rsidR="00C81348" w:rsidRPr="00B54F0E" w:rsidRDefault="00636FE1" w:rsidP="00B54F0E">
      <w:pPr>
        <w:pStyle w:val="RepLabel"/>
        <w:spacing w:before="0" w:after="0"/>
        <w:rPr>
          <w:sz w:val="20"/>
          <w:szCs w:val="20"/>
        </w:rPr>
      </w:pPr>
      <w:r w:rsidRPr="00B54F0E">
        <w:rPr>
          <w:sz w:val="20"/>
          <w:szCs w:val="20"/>
        </w:rPr>
        <w:t>Table </w:t>
      </w:r>
      <w:r w:rsidR="001F20EF" w:rsidRPr="00B54F0E">
        <w:rPr>
          <w:sz w:val="20"/>
          <w:szCs w:val="20"/>
        </w:rPr>
        <w:fldChar w:fldCharType="begin"/>
      </w:r>
      <w:r w:rsidR="001F20EF" w:rsidRPr="00B54F0E">
        <w:rPr>
          <w:sz w:val="20"/>
          <w:szCs w:val="20"/>
        </w:rPr>
        <w:instrText xml:space="preserve"> STYLEREF 2 \s </w:instrText>
      </w:r>
      <w:r w:rsidR="001F20EF" w:rsidRPr="00B54F0E">
        <w:rPr>
          <w:sz w:val="20"/>
          <w:szCs w:val="20"/>
        </w:rPr>
        <w:fldChar w:fldCharType="separate"/>
      </w:r>
      <w:r w:rsidR="003C2813">
        <w:rPr>
          <w:noProof/>
          <w:sz w:val="20"/>
          <w:szCs w:val="20"/>
        </w:rPr>
        <w:t>6.6</w:t>
      </w:r>
      <w:r w:rsidR="001F20EF" w:rsidRPr="00B54F0E">
        <w:rPr>
          <w:sz w:val="20"/>
          <w:szCs w:val="20"/>
        </w:rPr>
        <w:fldChar w:fldCharType="end"/>
      </w:r>
      <w:r w:rsidR="00F27DFA" w:rsidRPr="00B54F0E">
        <w:rPr>
          <w:sz w:val="20"/>
          <w:szCs w:val="20"/>
        </w:rPr>
        <w:t>-2</w:t>
      </w:r>
      <w:bookmarkEnd w:id="365"/>
      <w:r w:rsidR="00C81348" w:rsidRPr="00B54F0E">
        <w:rPr>
          <w:sz w:val="20"/>
          <w:szCs w:val="20"/>
        </w:rPr>
        <w:t>:</w:t>
      </w:r>
      <w:r w:rsidR="00C81348" w:rsidRPr="00B54F0E">
        <w:rPr>
          <w:sz w:val="20"/>
          <w:szCs w:val="20"/>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7473"/>
      </w:tblGrid>
      <w:tr w:rsidR="00C15A3A" w:rsidRPr="00B54F0E" w14:paraId="2EE27DF1" w14:textId="77777777" w:rsidTr="00D54CF3">
        <w:tc>
          <w:tcPr>
            <w:tcW w:w="1003" w:type="pct"/>
          </w:tcPr>
          <w:p w14:paraId="4737FE30" w14:textId="77777777" w:rsidR="00C15A3A" w:rsidRPr="00B54F0E" w:rsidRDefault="00C15A3A" w:rsidP="00D8239A">
            <w:pPr>
              <w:pStyle w:val="RepTable"/>
              <w:rPr>
                <w:sz w:val="18"/>
                <w:szCs w:val="18"/>
              </w:rPr>
            </w:pPr>
            <w:bookmarkStart w:id="366" w:name="_Ref413931092"/>
            <w:r w:rsidRPr="00B54F0E">
              <w:rPr>
                <w:sz w:val="18"/>
                <w:szCs w:val="18"/>
              </w:rPr>
              <w:t>Critical use(s)</w:t>
            </w:r>
          </w:p>
        </w:tc>
        <w:tc>
          <w:tcPr>
            <w:tcW w:w="3997" w:type="pct"/>
          </w:tcPr>
          <w:p w14:paraId="4A1F53E6" w14:textId="77777777" w:rsidR="00C15A3A" w:rsidRPr="00B54F0E" w:rsidRDefault="00411FD8" w:rsidP="00411FD8">
            <w:pPr>
              <w:pStyle w:val="RepTable"/>
              <w:rPr>
                <w:sz w:val="18"/>
                <w:szCs w:val="18"/>
              </w:rPr>
            </w:pPr>
            <w:r w:rsidRPr="00B54F0E">
              <w:rPr>
                <w:sz w:val="18"/>
                <w:szCs w:val="18"/>
              </w:rPr>
              <w:t xml:space="preserve">Maize seed (max </w:t>
            </w:r>
            <w:r w:rsidR="00636CEA" w:rsidRPr="00B54F0E">
              <w:rPr>
                <w:sz w:val="18"/>
                <w:szCs w:val="18"/>
              </w:rPr>
              <w:t>3</w:t>
            </w:r>
            <w:r w:rsidR="00EE3174" w:rsidRPr="00B54F0E">
              <w:rPr>
                <w:sz w:val="18"/>
                <w:szCs w:val="18"/>
              </w:rPr>
              <w:t>.</w:t>
            </w:r>
            <w:r w:rsidR="00636CEA" w:rsidRPr="00B54F0E">
              <w:rPr>
                <w:sz w:val="18"/>
                <w:szCs w:val="18"/>
              </w:rPr>
              <w:t>75</w:t>
            </w:r>
            <w:r w:rsidR="00C15A3A" w:rsidRPr="00B54F0E">
              <w:rPr>
                <w:sz w:val="18"/>
                <w:szCs w:val="18"/>
              </w:rPr>
              <w:t xml:space="preserve"> L product/tonne</w:t>
            </w:r>
            <w:r w:rsidRPr="00B54F0E">
              <w:rPr>
                <w:sz w:val="18"/>
                <w:szCs w:val="18"/>
              </w:rPr>
              <w:t xml:space="preserve"> seeds)</w:t>
            </w:r>
          </w:p>
        </w:tc>
      </w:tr>
      <w:tr w:rsidR="00C15A3A" w:rsidRPr="00B54F0E" w14:paraId="27477D76" w14:textId="77777777" w:rsidTr="00D54CF3">
        <w:tc>
          <w:tcPr>
            <w:tcW w:w="1003" w:type="pct"/>
          </w:tcPr>
          <w:p w14:paraId="420642CB" w14:textId="77777777" w:rsidR="00C15A3A" w:rsidRPr="00B54F0E" w:rsidRDefault="00C15A3A" w:rsidP="00D8239A">
            <w:pPr>
              <w:pStyle w:val="RepTable"/>
              <w:rPr>
                <w:sz w:val="18"/>
                <w:szCs w:val="18"/>
              </w:rPr>
            </w:pPr>
            <w:r w:rsidRPr="00B54F0E">
              <w:rPr>
                <w:sz w:val="18"/>
                <w:szCs w:val="18"/>
              </w:rPr>
              <w:t>Model(s)</w:t>
            </w:r>
          </w:p>
        </w:tc>
        <w:tc>
          <w:tcPr>
            <w:tcW w:w="3997" w:type="pct"/>
          </w:tcPr>
          <w:p w14:paraId="053D4116" w14:textId="77777777" w:rsidR="00C15A3A" w:rsidRPr="00B54F0E" w:rsidRDefault="00C15A3A" w:rsidP="00D8239A">
            <w:pPr>
              <w:pStyle w:val="RepTable"/>
              <w:tabs>
                <w:tab w:val="left" w:pos="720"/>
              </w:tabs>
              <w:rPr>
                <w:noProof w:val="0"/>
                <w:sz w:val="18"/>
                <w:szCs w:val="18"/>
              </w:rPr>
            </w:pPr>
            <w:proofErr w:type="spellStart"/>
            <w:r w:rsidRPr="00B54F0E">
              <w:rPr>
                <w:noProof w:val="0"/>
                <w:sz w:val="18"/>
                <w:szCs w:val="18"/>
              </w:rPr>
              <w:t>SeedTROPEX</w:t>
            </w:r>
            <w:proofErr w:type="spellEnd"/>
            <w:r w:rsidRPr="00B54F0E">
              <w:rPr>
                <w:noProof w:val="0"/>
                <w:sz w:val="18"/>
                <w:szCs w:val="18"/>
              </w:rPr>
              <w:t xml:space="preserve"> </w:t>
            </w:r>
          </w:p>
          <w:p w14:paraId="19F6AC95" w14:textId="77777777" w:rsidR="00C40CCD" w:rsidRPr="00B54F0E" w:rsidRDefault="00C15A3A" w:rsidP="00D351BB">
            <w:pPr>
              <w:pStyle w:val="RepTable"/>
              <w:rPr>
                <w:noProof w:val="0"/>
                <w:sz w:val="18"/>
                <w:szCs w:val="18"/>
              </w:rPr>
            </w:pPr>
            <w:r w:rsidRPr="00B54F0E">
              <w:rPr>
                <w:noProof w:val="0"/>
                <w:sz w:val="18"/>
                <w:szCs w:val="18"/>
              </w:rPr>
              <w:t xml:space="preserve">[Chester, G., Wiseman, M., </w:t>
            </w:r>
            <w:proofErr w:type="spellStart"/>
            <w:r w:rsidRPr="00B54F0E">
              <w:rPr>
                <w:noProof w:val="0"/>
                <w:sz w:val="18"/>
                <w:szCs w:val="18"/>
              </w:rPr>
              <w:t>Pontal</w:t>
            </w:r>
            <w:proofErr w:type="spellEnd"/>
            <w:r w:rsidRPr="00B54F0E">
              <w:rPr>
                <w:noProof w:val="0"/>
                <w:sz w:val="18"/>
                <w:szCs w:val="18"/>
              </w:rPr>
              <w:t xml:space="preserve">, P-G., Worker Exposure During Seed Treatment and Sowing of Treated Seed in the UK and France: An Overview. Zeneca Agrochemicals, </w:t>
            </w:r>
            <w:proofErr w:type="spellStart"/>
            <w:r w:rsidRPr="00B54F0E">
              <w:rPr>
                <w:noProof w:val="0"/>
                <w:sz w:val="18"/>
                <w:szCs w:val="18"/>
              </w:rPr>
              <w:t>Fernhurst</w:t>
            </w:r>
            <w:proofErr w:type="spellEnd"/>
            <w:r w:rsidRPr="00B54F0E">
              <w:rPr>
                <w:noProof w:val="0"/>
                <w:sz w:val="18"/>
                <w:szCs w:val="18"/>
              </w:rPr>
              <w:t xml:space="preserve">, </w:t>
            </w:r>
            <w:proofErr w:type="spellStart"/>
            <w:r w:rsidRPr="00B54F0E">
              <w:rPr>
                <w:noProof w:val="0"/>
                <w:sz w:val="18"/>
                <w:szCs w:val="18"/>
              </w:rPr>
              <w:t>Haslemere</w:t>
            </w:r>
            <w:proofErr w:type="spellEnd"/>
            <w:r w:rsidRPr="00B54F0E">
              <w:rPr>
                <w:noProof w:val="0"/>
                <w:sz w:val="18"/>
                <w:szCs w:val="18"/>
              </w:rPr>
              <w:t>. Report No. TMF 4896.]</w:t>
            </w:r>
          </w:p>
        </w:tc>
      </w:tr>
    </w:tbl>
    <w:p w14:paraId="7CA4ED95" w14:textId="77777777" w:rsidR="00F27DFA" w:rsidRDefault="00F27DFA" w:rsidP="00C15A3A">
      <w:pPr>
        <w:pStyle w:val="RepStandard"/>
      </w:pPr>
    </w:p>
    <w:p w14:paraId="5E3B658A" w14:textId="77777777" w:rsidR="00C15A3A" w:rsidRPr="00C74F6D" w:rsidRDefault="00C15A3A" w:rsidP="00C15A3A">
      <w:pPr>
        <w:pStyle w:val="RepStandard"/>
      </w:pPr>
      <w:r w:rsidRPr="00C74F6D">
        <w:t>Operator exposure is estimated using the “Seed-</w:t>
      </w:r>
      <w:proofErr w:type="spellStart"/>
      <w:r w:rsidRPr="00C74F6D">
        <w:t>TReatment</w:t>
      </w:r>
      <w:proofErr w:type="spellEnd"/>
      <w:r w:rsidRPr="00C74F6D">
        <w:t xml:space="preserve"> </w:t>
      </w:r>
      <w:proofErr w:type="spellStart"/>
      <w:r w:rsidRPr="00C74F6D">
        <w:t>OPerator</w:t>
      </w:r>
      <w:proofErr w:type="spellEnd"/>
      <w:r w:rsidRPr="00C74F6D">
        <w:t xml:space="preserve"> </w:t>
      </w:r>
      <w:proofErr w:type="spellStart"/>
      <w:r w:rsidRPr="00C74F6D">
        <w:t>EXposure</w:t>
      </w:r>
      <w:proofErr w:type="spellEnd"/>
      <w:r w:rsidRPr="00C74F6D">
        <w:t>” data (Seed-TROPEX).  Seed-TROPEX is an exposure data base submitted to UK-PSD in 1996 for national registrations by an Industry Task Force and contains results from studies performed in the UK and France.</w:t>
      </w:r>
    </w:p>
    <w:p w14:paraId="27B33514" w14:textId="77777777" w:rsidR="00C15A3A" w:rsidRPr="00C74F6D" w:rsidRDefault="00C15A3A" w:rsidP="00C15A3A">
      <w:pPr>
        <w:pStyle w:val="RepStandard"/>
      </w:pPr>
    </w:p>
    <w:p w14:paraId="210800DB" w14:textId="77777777" w:rsidR="00C15A3A" w:rsidRPr="00C74F6D" w:rsidRDefault="00C15A3A" w:rsidP="00C15A3A">
      <w:pPr>
        <w:pStyle w:val="RepStandard"/>
      </w:pPr>
      <w:r w:rsidRPr="00C74F6D">
        <w:t>The Seed-TROPEX data base submitted in 1996 consists of two parts: Exposure values for operators involved in seed treatment activities and exposure values for workers loading and sowing treated seed.</w:t>
      </w:r>
    </w:p>
    <w:p w14:paraId="4B159B10" w14:textId="77777777" w:rsidR="00D2613C" w:rsidRPr="003924A5" w:rsidRDefault="00D2613C" w:rsidP="00600E47">
      <w:pPr>
        <w:pStyle w:val="PlainHeading10pt"/>
        <w:spacing w:after="120"/>
        <w:rPr>
          <w:rFonts w:ascii="Times New Roman" w:hAnsi="Times New Roman"/>
          <w:sz w:val="22"/>
          <w:szCs w:val="22"/>
        </w:rPr>
      </w:pPr>
      <w:r w:rsidRPr="003924A5">
        <w:rPr>
          <w:rFonts w:ascii="Times New Roman" w:hAnsi="Times New Roman"/>
          <w:sz w:val="22"/>
          <w:szCs w:val="22"/>
        </w:rPr>
        <w:lastRenderedPageBreak/>
        <w:t>Seed treatment</w:t>
      </w:r>
    </w:p>
    <w:p w14:paraId="16EA95EC" w14:textId="77777777" w:rsidR="00C15A3A" w:rsidRPr="00C15A3A" w:rsidRDefault="00C15A3A" w:rsidP="00E85CB2">
      <w:pPr>
        <w:jc w:val="both"/>
        <w:rPr>
          <w:lang w:val="en-GB"/>
        </w:rPr>
      </w:pPr>
      <w:r w:rsidRPr="00C15A3A">
        <w:rPr>
          <w:lang w:val="en-GB"/>
        </w:rPr>
        <w:t>Data from two Seed-TROPEX studies carried out in 1993 have been used, one study in the UK monitored operators’ exposure to ‘</w:t>
      </w:r>
      <w:proofErr w:type="spellStart"/>
      <w:r w:rsidRPr="00C15A3A">
        <w:rPr>
          <w:lang w:val="en-GB"/>
        </w:rPr>
        <w:t>Baytan</w:t>
      </w:r>
      <w:proofErr w:type="spellEnd"/>
      <w:r w:rsidRPr="00C15A3A">
        <w:rPr>
          <w:lang w:val="en-GB"/>
        </w:rPr>
        <w:t>’ containing triadimenol, applied at 370 g/tonne seed</w:t>
      </w:r>
      <w:r w:rsidRPr="00C15A3A">
        <w:rPr>
          <w:vertAlign w:val="superscript"/>
          <w:lang w:val="en-GB"/>
        </w:rPr>
        <w:footnoteReference w:id="2"/>
      </w:r>
      <w:r w:rsidRPr="00C15A3A">
        <w:rPr>
          <w:lang w:val="en-GB"/>
        </w:rPr>
        <w:t xml:space="preserve"> and one study in France monitored the exposure of operators to 'Germinate Double' containing anthraquinone</w:t>
      </w:r>
      <w:r w:rsidRPr="00C15A3A">
        <w:rPr>
          <w:vertAlign w:val="superscript"/>
          <w:lang w:val="en-GB"/>
        </w:rPr>
        <w:footnoteReference w:id="3"/>
      </w:r>
      <w:r w:rsidRPr="00C15A3A">
        <w:rPr>
          <w:lang w:val="en-GB"/>
        </w:rPr>
        <w:t>, applied at 500 g/tonne seed. In the studies, operator exposure was assessed separately for the activities of equipment calibration, slurry preparation (“mixing and loading”), bagging of treated seed and cleaning of the equipment.</w:t>
      </w:r>
    </w:p>
    <w:p w14:paraId="408641CC" w14:textId="77777777" w:rsidR="00C15A3A" w:rsidRPr="00C15A3A" w:rsidRDefault="00C15A3A" w:rsidP="00E85CB2">
      <w:pPr>
        <w:jc w:val="both"/>
        <w:rPr>
          <w:lang w:val="en-GB"/>
        </w:rPr>
      </w:pPr>
    </w:p>
    <w:p w14:paraId="7996F863" w14:textId="77777777" w:rsidR="00C15A3A" w:rsidRPr="00C15A3A" w:rsidRDefault="00C15A3A" w:rsidP="00E85CB2">
      <w:pPr>
        <w:jc w:val="both"/>
        <w:rPr>
          <w:lang w:val="en-GB"/>
        </w:rPr>
      </w:pPr>
      <w:r w:rsidRPr="00C15A3A">
        <w:rPr>
          <w:lang w:val="en-GB"/>
        </w:rPr>
        <w:t>Data from both these studies have been combined to form a generic database that can be used to calculate potential exposure to other seed treatment products. The overview</w:t>
      </w:r>
      <w:r w:rsidRPr="00C15A3A">
        <w:rPr>
          <w:vertAlign w:val="superscript"/>
          <w:lang w:val="en-GB"/>
        </w:rPr>
        <w:footnoteReference w:id="4"/>
      </w:r>
      <w:r w:rsidRPr="00C15A3A">
        <w:rPr>
          <w:lang w:val="en-GB"/>
        </w:rPr>
        <w:t xml:space="preserve"> summarises the UK and French data and provides guidance on how to calculate exposure to a seed treatment product using the generic data in the form of a worked example.</w:t>
      </w:r>
    </w:p>
    <w:p w14:paraId="2FC3E088" w14:textId="77777777" w:rsidR="00C15A3A" w:rsidRPr="00C15A3A" w:rsidRDefault="00C15A3A" w:rsidP="00E85CB2">
      <w:pPr>
        <w:jc w:val="both"/>
        <w:rPr>
          <w:lang w:val="en-GB"/>
        </w:rPr>
      </w:pPr>
    </w:p>
    <w:p w14:paraId="088990E9" w14:textId="77777777" w:rsidR="00C15A3A" w:rsidRPr="00C15A3A" w:rsidRDefault="00C15A3A" w:rsidP="00E85CB2">
      <w:pPr>
        <w:jc w:val="both"/>
        <w:rPr>
          <w:lang w:val="en-GB"/>
        </w:rPr>
      </w:pPr>
      <w:r w:rsidRPr="00C15A3A">
        <w:rPr>
          <w:lang w:val="en-GB"/>
        </w:rPr>
        <w:t xml:space="preserve">For all tasks, except for bagging, it is assumed that operator exposure is a result of contact with the (neat or diluted) seed dressing liquid. Therefore, the generic exposure figures are expressed in mL/operation so that the respective concentration of active substance present in the neat formulation or in the diluted seed dressing liquid is taken into account. For bagging, a constant generic exposure figure – expressed as mg/hr – is used, meaning that the amount of product applied to the seeds is not taken into account. </w:t>
      </w:r>
    </w:p>
    <w:p w14:paraId="2088E368" w14:textId="77777777" w:rsidR="00C15A3A" w:rsidRDefault="00F85DFB" w:rsidP="00F85DFB">
      <w:pPr>
        <w:rPr>
          <w:lang w:val="en-GB"/>
        </w:rPr>
      </w:pPr>
      <w:r>
        <w:t xml:space="preserve">Since the delivery, some of the generic exposure values have been revised and the values currently being used are presented in </w:t>
      </w:r>
      <w:r w:rsidR="00C15A3A" w:rsidRPr="00C15A3A">
        <w:rPr>
          <w:lang w:val="en-GB"/>
        </w:rPr>
        <w:fldChar w:fldCharType="begin"/>
      </w:r>
      <w:r w:rsidR="00C15A3A" w:rsidRPr="00C15A3A">
        <w:rPr>
          <w:lang w:val="en-GB"/>
        </w:rPr>
        <w:instrText xml:space="preserve"> REF _Ref517776831 \h  \* MERGEFORMAT </w:instrText>
      </w:r>
      <w:r w:rsidR="00C15A3A" w:rsidRPr="00C15A3A">
        <w:rPr>
          <w:lang w:val="en-GB"/>
        </w:rPr>
      </w:r>
      <w:r w:rsidR="00C15A3A" w:rsidRPr="00C15A3A">
        <w:rPr>
          <w:lang w:val="en-GB"/>
        </w:rPr>
        <w:fldChar w:fldCharType="separate"/>
      </w:r>
      <w:proofErr w:type="spellStart"/>
      <w:r w:rsidR="003C2813" w:rsidRPr="005776D2">
        <w:rPr>
          <w:b/>
          <w:bCs/>
          <w:lang w:val="en-GB"/>
        </w:rPr>
        <w:t>Błąd</w:t>
      </w:r>
      <w:proofErr w:type="spellEnd"/>
      <w:r w:rsidR="003C2813" w:rsidRPr="005776D2">
        <w:rPr>
          <w:b/>
          <w:bCs/>
          <w:lang w:val="en-GB"/>
        </w:rPr>
        <w:t xml:space="preserve">! </w:t>
      </w:r>
      <w:proofErr w:type="spellStart"/>
      <w:r w:rsidR="003C2813" w:rsidRPr="005776D2">
        <w:rPr>
          <w:b/>
          <w:bCs/>
          <w:lang w:val="en-GB"/>
        </w:rPr>
        <w:t>Nie</w:t>
      </w:r>
      <w:proofErr w:type="spellEnd"/>
      <w:r w:rsidR="003C2813" w:rsidRPr="005776D2">
        <w:rPr>
          <w:b/>
          <w:bCs/>
          <w:lang w:val="en-GB"/>
        </w:rPr>
        <w:t xml:space="preserve"> </w:t>
      </w:r>
      <w:proofErr w:type="spellStart"/>
      <w:r w:rsidR="003C2813" w:rsidRPr="005776D2">
        <w:rPr>
          <w:b/>
          <w:bCs/>
          <w:lang w:val="en-GB"/>
        </w:rPr>
        <w:t>można</w:t>
      </w:r>
      <w:proofErr w:type="spellEnd"/>
      <w:r w:rsidR="003C2813" w:rsidRPr="005776D2">
        <w:rPr>
          <w:b/>
          <w:bCs/>
          <w:lang w:val="en-GB"/>
        </w:rPr>
        <w:t xml:space="preserve"> </w:t>
      </w:r>
      <w:proofErr w:type="spellStart"/>
      <w:r w:rsidR="003C2813" w:rsidRPr="005776D2">
        <w:rPr>
          <w:b/>
          <w:bCs/>
          <w:lang w:val="en-GB"/>
        </w:rPr>
        <w:t>odnaleźć</w:t>
      </w:r>
      <w:proofErr w:type="spellEnd"/>
      <w:r w:rsidR="003C2813" w:rsidRPr="005776D2">
        <w:rPr>
          <w:b/>
          <w:bCs/>
          <w:lang w:val="en-GB"/>
        </w:rPr>
        <w:t xml:space="preserve"> </w:t>
      </w:r>
      <w:proofErr w:type="spellStart"/>
      <w:r w:rsidR="003C2813" w:rsidRPr="005776D2">
        <w:rPr>
          <w:b/>
          <w:bCs/>
          <w:lang w:val="en-GB"/>
        </w:rPr>
        <w:t>źródła</w:t>
      </w:r>
      <w:proofErr w:type="spellEnd"/>
      <w:r w:rsidR="003C2813" w:rsidRPr="005776D2">
        <w:rPr>
          <w:b/>
          <w:bCs/>
          <w:lang w:val="en-GB"/>
        </w:rPr>
        <w:t xml:space="preserve"> </w:t>
      </w:r>
      <w:proofErr w:type="spellStart"/>
      <w:r w:rsidR="003C2813" w:rsidRPr="005776D2">
        <w:rPr>
          <w:b/>
          <w:bCs/>
          <w:lang w:val="en-GB"/>
        </w:rPr>
        <w:t>odwołania</w:t>
      </w:r>
      <w:proofErr w:type="spellEnd"/>
      <w:r w:rsidR="003C2813" w:rsidRPr="005776D2">
        <w:rPr>
          <w:b/>
          <w:bCs/>
          <w:lang w:val="en-GB"/>
        </w:rPr>
        <w:t>.</w:t>
      </w:r>
      <w:r w:rsidR="00C15A3A" w:rsidRPr="00C15A3A">
        <w:fldChar w:fldCharType="end"/>
      </w:r>
      <w:r w:rsidR="004650BC">
        <w:rPr>
          <w:rStyle w:val="Odwoaniedokomentarza"/>
          <w:szCs w:val="20"/>
        </w:rPr>
        <w:t>a</w:t>
      </w:r>
      <w:r w:rsidR="00C15A3A" w:rsidRPr="00C15A3A">
        <w:rPr>
          <w:lang w:val="en-GB"/>
        </w:rPr>
        <w:t>.</w:t>
      </w:r>
    </w:p>
    <w:p w14:paraId="3E88DF6D" w14:textId="77777777" w:rsidR="00B54F0E" w:rsidRPr="00C15A3A" w:rsidRDefault="00B54F0E" w:rsidP="00F85DFB">
      <w:pPr>
        <w:rPr>
          <w:lang w:val="en-GB"/>
        </w:rPr>
      </w:pPr>
    </w:p>
    <w:p w14:paraId="23F03FDA" w14:textId="77777777" w:rsidR="00D2613C" w:rsidRPr="00B54F0E" w:rsidRDefault="00D2613C" w:rsidP="00B54F0E">
      <w:pPr>
        <w:pStyle w:val="RepLabel"/>
        <w:spacing w:before="0" w:after="0"/>
        <w:jc w:val="both"/>
        <w:rPr>
          <w:sz w:val="20"/>
          <w:szCs w:val="20"/>
        </w:rPr>
      </w:pPr>
      <w:r w:rsidRPr="00B54F0E">
        <w:rPr>
          <w:sz w:val="20"/>
          <w:szCs w:val="20"/>
        </w:rPr>
        <w:t>Table </w:t>
      </w:r>
      <w:r w:rsidRPr="00B54F0E">
        <w:rPr>
          <w:sz w:val="20"/>
          <w:szCs w:val="20"/>
        </w:rPr>
        <w:fldChar w:fldCharType="begin"/>
      </w:r>
      <w:r w:rsidRPr="00B54F0E">
        <w:rPr>
          <w:sz w:val="20"/>
          <w:szCs w:val="20"/>
        </w:rPr>
        <w:instrText xml:space="preserve"> STYLEREF 2 \s </w:instrText>
      </w:r>
      <w:r w:rsidRPr="00B54F0E">
        <w:rPr>
          <w:sz w:val="20"/>
          <w:szCs w:val="20"/>
        </w:rPr>
        <w:fldChar w:fldCharType="separate"/>
      </w:r>
      <w:r w:rsidR="003C2813">
        <w:rPr>
          <w:noProof/>
          <w:sz w:val="20"/>
          <w:szCs w:val="20"/>
        </w:rPr>
        <w:t>6.6</w:t>
      </w:r>
      <w:r w:rsidRPr="00B54F0E">
        <w:rPr>
          <w:sz w:val="20"/>
          <w:szCs w:val="20"/>
        </w:rPr>
        <w:fldChar w:fldCharType="end"/>
      </w:r>
      <w:r w:rsidR="00D54CF3" w:rsidRPr="00B54F0E">
        <w:rPr>
          <w:sz w:val="20"/>
          <w:szCs w:val="20"/>
        </w:rPr>
        <w:t>-</w:t>
      </w:r>
      <w:r w:rsidR="00F27DFA" w:rsidRPr="00B54F0E">
        <w:rPr>
          <w:sz w:val="20"/>
          <w:szCs w:val="20"/>
        </w:rPr>
        <w:t>3</w:t>
      </w:r>
      <w:r w:rsidR="004650BC" w:rsidRPr="00B54F0E">
        <w:rPr>
          <w:sz w:val="20"/>
          <w:szCs w:val="20"/>
        </w:rPr>
        <w:t>a</w:t>
      </w:r>
      <w:r w:rsidR="00F27DFA" w:rsidRPr="00B54F0E">
        <w:rPr>
          <w:sz w:val="20"/>
          <w:szCs w:val="20"/>
        </w:rPr>
        <w:t>:</w:t>
      </w:r>
      <w:r w:rsidR="00F27DFA" w:rsidRPr="00B54F0E">
        <w:rPr>
          <w:sz w:val="20"/>
          <w:szCs w:val="20"/>
        </w:rPr>
        <w:tab/>
      </w:r>
      <w:r w:rsidR="00F85DFB" w:rsidRPr="00B54F0E">
        <w:rPr>
          <w:sz w:val="20"/>
          <w:szCs w:val="20"/>
        </w:rPr>
        <w:t xml:space="preserve">Generic Seed-TROPEX (UK Data) exposure values for seed treatment activities (geometric mean values)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7"/>
        <w:gridCol w:w="2077"/>
        <w:gridCol w:w="1937"/>
        <w:gridCol w:w="1907"/>
      </w:tblGrid>
      <w:tr w:rsidR="00C15A3A" w:rsidRPr="00B54F0E" w14:paraId="5AF550D4" w14:textId="77777777" w:rsidTr="00B54F0E">
        <w:trPr>
          <w:trHeight w:val="493"/>
        </w:trPr>
        <w:tc>
          <w:tcPr>
            <w:tcW w:w="1833" w:type="pct"/>
            <w:shd w:val="clear" w:color="auto" w:fill="auto"/>
            <w:vAlign w:val="center"/>
          </w:tcPr>
          <w:p w14:paraId="52CE4D36" w14:textId="77777777" w:rsidR="00C15A3A" w:rsidRPr="00B54F0E" w:rsidRDefault="00C15A3A" w:rsidP="00B54F0E">
            <w:pPr>
              <w:pStyle w:val="RepTableHeader"/>
              <w:jc w:val="center"/>
              <w:rPr>
                <w:sz w:val="18"/>
                <w:szCs w:val="18"/>
              </w:rPr>
            </w:pPr>
            <w:r w:rsidRPr="00B54F0E">
              <w:rPr>
                <w:sz w:val="18"/>
                <w:szCs w:val="18"/>
              </w:rPr>
              <w:t>Task</w:t>
            </w:r>
          </w:p>
        </w:tc>
        <w:tc>
          <w:tcPr>
            <w:tcW w:w="1111" w:type="pct"/>
            <w:shd w:val="clear" w:color="auto" w:fill="auto"/>
            <w:vAlign w:val="center"/>
          </w:tcPr>
          <w:p w14:paraId="4F74E13D" w14:textId="77777777" w:rsidR="00C15A3A" w:rsidRPr="00B54F0E" w:rsidRDefault="00C15A3A" w:rsidP="00B54F0E">
            <w:pPr>
              <w:pStyle w:val="RepTableHeader"/>
              <w:jc w:val="center"/>
              <w:rPr>
                <w:sz w:val="18"/>
                <w:szCs w:val="18"/>
              </w:rPr>
            </w:pPr>
            <w:r w:rsidRPr="00B54F0E">
              <w:rPr>
                <w:sz w:val="18"/>
                <w:szCs w:val="18"/>
              </w:rPr>
              <w:t xml:space="preserve">Data </w:t>
            </w:r>
            <w:proofErr w:type="spellStart"/>
            <w:r w:rsidRPr="00B54F0E">
              <w:rPr>
                <w:sz w:val="18"/>
                <w:szCs w:val="18"/>
              </w:rPr>
              <w:t>normalisation</w:t>
            </w:r>
            <w:proofErr w:type="spellEnd"/>
          </w:p>
        </w:tc>
        <w:tc>
          <w:tcPr>
            <w:tcW w:w="1036" w:type="pct"/>
            <w:shd w:val="clear" w:color="auto" w:fill="auto"/>
            <w:vAlign w:val="center"/>
          </w:tcPr>
          <w:p w14:paraId="51F1CC15" w14:textId="77777777" w:rsidR="00C15A3A" w:rsidRPr="00B54F0E" w:rsidRDefault="00C15A3A" w:rsidP="00B54F0E">
            <w:pPr>
              <w:pStyle w:val="RepTableHeader"/>
              <w:jc w:val="center"/>
              <w:rPr>
                <w:sz w:val="18"/>
                <w:szCs w:val="18"/>
              </w:rPr>
            </w:pPr>
            <w:r w:rsidRPr="00B54F0E">
              <w:rPr>
                <w:sz w:val="18"/>
                <w:szCs w:val="18"/>
              </w:rPr>
              <w:t>Estimated Actual Dermal Exposure</w:t>
            </w:r>
          </w:p>
        </w:tc>
        <w:tc>
          <w:tcPr>
            <w:tcW w:w="1020" w:type="pct"/>
            <w:shd w:val="clear" w:color="auto" w:fill="auto"/>
            <w:vAlign w:val="center"/>
          </w:tcPr>
          <w:p w14:paraId="442F2330" w14:textId="77777777" w:rsidR="00C15A3A" w:rsidRPr="00B54F0E" w:rsidRDefault="00C15A3A" w:rsidP="00B54F0E">
            <w:pPr>
              <w:pStyle w:val="RepTableHeader"/>
              <w:jc w:val="center"/>
              <w:rPr>
                <w:sz w:val="18"/>
                <w:szCs w:val="18"/>
              </w:rPr>
            </w:pPr>
            <w:r w:rsidRPr="00B54F0E">
              <w:rPr>
                <w:sz w:val="18"/>
                <w:szCs w:val="18"/>
              </w:rPr>
              <w:t>Inhalation</w:t>
            </w:r>
          </w:p>
          <w:p w14:paraId="5F65AEF2" w14:textId="77777777" w:rsidR="00C15A3A" w:rsidRPr="00B54F0E" w:rsidRDefault="00C15A3A" w:rsidP="00B54F0E">
            <w:pPr>
              <w:pStyle w:val="RepTableHeader"/>
              <w:jc w:val="center"/>
              <w:rPr>
                <w:sz w:val="18"/>
                <w:szCs w:val="18"/>
              </w:rPr>
            </w:pPr>
            <w:proofErr w:type="spellStart"/>
            <w:r w:rsidRPr="00B54F0E">
              <w:rPr>
                <w:sz w:val="18"/>
                <w:szCs w:val="18"/>
              </w:rPr>
              <w:t>Exposure</w:t>
            </w:r>
            <w:r w:rsidRPr="00B54F0E">
              <w:rPr>
                <w:sz w:val="18"/>
                <w:szCs w:val="18"/>
                <w:vertAlign w:val="superscript"/>
              </w:rPr>
              <w:t>a</w:t>
            </w:r>
            <w:proofErr w:type="spellEnd"/>
          </w:p>
        </w:tc>
      </w:tr>
      <w:tr w:rsidR="00F85DFB" w:rsidRPr="00B54F0E" w14:paraId="22960955" w14:textId="77777777" w:rsidTr="00D54CF3">
        <w:trPr>
          <w:trHeight w:val="285"/>
        </w:trPr>
        <w:tc>
          <w:tcPr>
            <w:tcW w:w="1833" w:type="pct"/>
            <w:shd w:val="clear" w:color="auto" w:fill="auto"/>
            <w:vAlign w:val="center"/>
          </w:tcPr>
          <w:p w14:paraId="102AC9D5" w14:textId="77777777" w:rsidR="00F85DFB" w:rsidRPr="00B54F0E" w:rsidRDefault="00F85DFB" w:rsidP="00F85DFB">
            <w:pPr>
              <w:pStyle w:val="RepTable"/>
              <w:rPr>
                <w:sz w:val="18"/>
                <w:szCs w:val="18"/>
              </w:rPr>
            </w:pPr>
            <w:r w:rsidRPr="00B54F0E">
              <w:rPr>
                <w:sz w:val="18"/>
                <w:szCs w:val="18"/>
              </w:rPr>
              <w:t>Calibration</w:t>
            </w:r>
          </w:p>
        </w:tc>
        <w:tc>
          <w:tcPr>
            <w:tcW w:w="1111" w:type="pct"/>
            <w:shd w:val="clear" w:color="auto" w:fill="auto"/>
            <w:vAlign w:val="center"/>
          </w:tcPr>
          <w:p w14:paraId="548DAAAC" w14:textId="77777777" w:rsidR="00F85DFB" w:rsidRPr="00B54F0E" w:rsidRDefault="00F85DFB" w:rsidP="00F85DFB">
            <w:pPr>
              <w:pStyle w:val="RepTable"/>
              <w:rPr>
                <w:sz w:val="18"/>
                <w:szCs w:val="18"/>
              </w:rPr>
            </w:pPr>
            <w:r w:rsidRPr="00B54F0E">
              <w:rPr>
                <w:sz w:val="18"/>
                <w:szCs w:val="18"/>
              </w:rPr>
              <w:t>[mL/operation]</w:t>
            </w:r>
          </w:p>
        </w:tc>
        <w:tc>
          <w:tcPr>
            <w:tcW w:w="1036" w:type="pct"/>
            <w:shd w:val="clear" w:color="auto" w:fill="auto"/>
            <w:vAlign w:val="center"/>
          </w:tcPr>
          <w:p w14:paraId="59D96E76" w14:textId="77777777" w:rsidR="00F85DFB" w:rsidRPr="00B54F0E" w:rsidRDefault="00F85DFB" w:rsidP="00F85DFB">
            <w:pPr>
              <w:pStyle w:val="TableText9pt"/>
              <w:rPr>
                <w:szCs w:val="18"/>
              </w:rPr>
            </w:pPr>
            <w:r w:rsidRPr="00B54F0E">
              <w:rPr>
                <w:szCs w:val="18"/>
              </w:rPr>
              <w:t>0.014</w:t>
            </w:r>
          </w:p>
        </w:tc>
        <w:tc>
          <w:tcPr>
            <w:tcW w:w="1020" w:type="pct"/>
            <w:shd w:val="clear" w:color="auto" w:fill="auto"/>
            <w:vAlign w:val="center"/>
          </w:tcPr>
          <w:p w14:paraId="056F86E1" w14:textId="77777777" w:rsidR="00F85DFB" w:rsidRPr="00B54F0E" w:rsidRDefault="00F85DFB" w:rsidP="00F85DFB">
            <w:pPr>
              <w:pStyle w:val="TableText9pt"/>
              <w:rPr>
                <w:szCs w:val="18"/>
              </w:rPr>
            </w:pPr>
            <w:r w:rsidRPr="00B54F0E">
              <w:rPr>
                <w:szCs w:val="18"/>
              </w:rPr>
              <w:t>0.001</w:t>
            </w:r>
          </w:p>
        </w:tc>
      </w:tr>
      <w:tr w:rsidR="00F85DFB" w:rsidRPr="00B54F0E" w14:paraId="30CEB2A6" w14:textId="77777777" w:rsidTr="00D54CF3">
        <w:trPr>
          <w:trHeight w:val="285"/>
        </w:trPr>
        <w:tc>
          <w:tcPr>
            <w:tcW w:w="1833" w:type="pct"/>
            <w:shd w:val="clear" w:color="auto" w:fill="auto"/>
            <w:vAlign w:val="center"/>
          </w:tcPr>
          <w:p w14:paraId="70F0C011" w14:textId="77777777" w:rsidR="00F85DFB" w:rsidRPr="00B54F0E" w:rsidRDefault="00F85DFB" w:rsidP="00F85DFB">
            <w:pPr>
              <w:pStyle w:val="RepTable"/>
              <w:rPr>
                <w:sz w:val="18"/>
                <w:szCs w:val="18"/>
              </w:rPr>
            </w:pPr>
            <w:r w:rsidRPr="00B54F0E">
              <w:rPr>
                <w:sz w:val="18"/>
                <w:szCs w:val="18"/>
              </w:rPr>
              <w:t>Mixing / Loading (pre-mix)</w:t>
            </w:r>
          </w:p>
        </w:tc>
        <w:tc>
          <w:tcPr>
            <w:tcW w:w="1111" w:type="pct"/>
            <w:shd w:val="clear" w:color="auto" w:fill="auto"/>
            <w:vAlign w:val="center"/>
          </w:tcPr>
          <w:p w14:paraId="5F05433C" w14:textId="77777777" w:rsidR="00F85DFB" w:rsidRPr="00B54F0E" w:rsidRDefault="00F85DFB" w:rsidP="00F85DFB">
            <w:pPr>
              <w:pStyle w:val="RepTable"/>
              <w:rPr>
                <w:sz w:val="18"/>
                <w:szCs w:val="18"/>
              </w:rPr>
            </w:pPr>
            <w:r w:rsidRPr="00B54F0E">
              <w:rPr>
                <w:sz w:val="18"/>
                <w:szCs w:val="18"/>
              </w:rPr>
              <w:t>[mL/operation]</w:t>
            </w:r>
          </w:p>
        </w:tc>
        <w:tc>
          <w:tcPr>
            <w:tcW w:w="1036" w:type="pct"/>
            <w:shd w:val="clear" w:color="auto" w:fill="auto"/>
            <w:vAlign w:val="center"/>
          </w:tcPr>
          <w:p w14:paraId="67F146C3" w14:textId="77777777" w:rsidR="00F85DFB" w:rsidRPr="00B54F0E" w:rsidRDefault="00F85DFB" w:rsidP="00F85DFB">
            <w:pPr>
              <w:pStyle w:val="TableText9pt"/>
              <w:rPr>
                <w:szCs w:val="18"/>
              </w:rPr>
            </w:pPr>
            <w:r w:rsidRPr="00B54F0E">
              <w:rPr>
                <w:szCs w:val="18"/>
              </w:rPr>
              <w:t>0.001</w:t>
            </w:r>
          </w:p>
        </w:tc>
        <w:tc>
          <w:tcPr>
            <w:tcW w:w="1020" w:type="pct"/>
            <w:shd w:val="clear" w:color="auto" w:fill="auto"/>
            <w:vAlign w:val="center"/>
          </w:tcPr>
          <w:p w14:paraId="2E348B3F" w14:textId="77777777" w:rsidR="00F85DFB" w:rsidRPr="00B54F0E" w:rsidRDefault="00F85DFB" w:rsidP="00F85DFB">
            <w:pPr>
              <w:pStyle w:val="TableText9pt"/>
              <w:rPr>
                <w:szCs w:val="18"/>
              </w:rPr>
            </w:pPr>
            <w:r w:rsidRPr="00B54F0E">
              <w:rPr>
                <w:szCs w:val="18"/>
              </w:rPr>
              <w:t>0.0001</w:t>
            </w:r>
          </w:p>
        </w:tc>
      </w:tr>
      <w:tr w:rsidR="00F85DFB" w:rsidRPr="00B54F0E" w14:paraId="2454CF05" w14:textId="77777777" w:rsidTr="00D54CF3">
        <w:trPr>
          <w:trHeight w:val="296"/>
        </w:trPr>
        <w:tc>
          <w:tcPr>
            <w:tcW w:w="1833" w:type="pct"/>
            <w:shd w:val="clear" w:color="auto" w:fill="auto"/>
            <w:vAlign w:val="center"/>
          </w:tcPr>
          <w:p w14:paraId="04A85E14" w14:textId="77777777" w:rsidR="00F85DFB" w:rsidRPr="00B54F0E" w:rsidRDefault="00F85DFB" w:rsidP="00F85DFB">
            <w:pPr>
              <w:pStyle w:val="RepTable"/>
              <w:rPr>
                <w:sz w:val="18"/>
                <w:szCs w:val="18"/>
              </w:rPr>
            </w:pPr>
            <w:r w:rsidRPr="00B54F0E">
              <w:rPr>
                <w:sz w:val="18"/>
                <w:szCs w:val="18"/>
              </w:rPr>
              <w:t>Mixing / Loading (fast-coupling)</w:t>
            </w:r>
            <w:r w:rsidRPr="00B54F0E">
              <w:rPr>
                <w:sz w:val="18"/>
                <w:szCs w:val="18"/>
                <w:vertAlign w:val="superscript"/>
              </w:rPr>
              <w:t>b</w:t>
            </w:r>
          </w:p>
        </w:tc>
        <w:tc>
          <w:tcPr>
            <w:tcW w:w="1111" w:type="pct"/>
            <w:shd w:val="clear" w:color="auto" w:fill="auto"/>
            <w:vAlign w:val="center"/>
          </w:tcPr>
          <w:p w14:paraId="4A2DDB97" w14:textId="77777777" w:rsidR="00F85DFB" w:rsidRPr="00B54F0E" w:rsidRDefault="00F85DFB" w:rsidP="00F85DFB">
            <w:pPr>
              <w:pStyle w:val="RepTable"/>
              <w:rPr>
                <w:sz w:val="18"/>
                <w:szCs w:val="18"/>
              </w:rPr>
            </w:pPr>
            <w:r w:rsidRPr="00B54F0E">
              <w:rPr>
                <w:sz w:val="18"/>
                <w:szCs w:val="18"/>
              </w:rPr>
              <w:t>[mL/operation]</w:t>
            </w:r>
          </w:p>
        </w:tc>
        <w:tc>
          <w:tcPr>
            <w:tcW w:w="1036" w:type="pct"/>
            <w:shd w:val="clear" w:color="auto" w:fill="auto"/>
            <w:vAlign w:val="center"/>
          </w:tcPr>
          <w:p w14:paraId="5C4DFDC8" w14:textId="77777777" w:rsidR="00F85DFB" w:rsidRPr="00B54F0E" w:rsidRDefault="00F85DFB" w:rsidP="00F85DFB">
            <w:pPr>
              <w:pStyle w:val="TableText9pt"/>
              <w:rPr>
                <w:szCs w:val="18"/>
              </w:rPr>
            </w:pPr>
            <w:r w:rsidRPr="00B54F0E">
              <w:rPr>
                <w:szCs w:val="18"/>
              </w:rPr>
              <w:t>0.005</w:t>
            </w:r>
          </w:p>
        </w:tc>
        <w:tc>
          <w:tcPr>
            <w:tcW w:w="1020" w:type="pct"/>
            <w:shd w:val="clear" w:color="auto" w:fill="auto"/>
            <w:vAlign w:val="center"/>
          </w:tcPr>
          <w:p w14:paraId="370DB7E6" w14:textId="77777777" w:rsidR="00F85DFB" w:rsidRPr="00B54F0E" w:rsidRDefault="00F85DFB" w:rsidP="00F85DFB">
            <w:pPr>
              <w:pStyle w:val="TableText9pt"/>
              <w:rPr>
                <w:szCs w:val="18"/>
              </w:rPr>
            </w:pPr>
            <w:r w:rsidRPr="00B54F0E">
              <w:rPr>
                <w:szCs w:val="18"/>
              </w:rPr>
              <w:t>0.0001</w:t>
            </w:r>
          </w:p>
        </w:tc>
      </w:tr>
      <w:tr w:rsidR="00F85DFB" w:rsidRPr="00B54F0E" w14:paraId="3D989750" w14:textId="77777777" w:rsidTr="00D54CF3">
        <w:trPr>
          <w:trHeight w:val="285"/>
        </w:trPr>
        <w:tc>
          <w:tcPr>
            <w:tcW w:w="1833" w:type="pct"/>
            <w:shd w:val="clear" w:color="auto" w:fill="auto"/>
            <w:vAlign w:val="center"/>
          </w:tcPr>
          <w:p w14:paraId="6496ABD6" w14:textId="77777777" w:rsidR="00F85DFB" w:rsidRPr="00B54F0E" w:rsidRDefault="00F85DFB" w:rsidP="00F85DFB">
            <w:pPr>
              <w:pStyle w:val="RepTable"/>
              <w:rPr>
                <w:sz w:val="18"/>
                <w:szCs w:val="18"/>
              </w:rPr>
            </w:pPr>
            <w:r w:rsidRPr="00B54F0E">
              <w:rPr>
                <w:sz w:val="18"/>
                <w:szCs w:val="18"/>
              </w:rPr>
              <w:t>Bagging (25 kg bags)</w:t>
            </w:r>
          </w:p>
        </w:tc>
        <w:tc>
          <w:tcPr>
            <w:tcW w:w="1111" w:type="pct"/>
            <w:shd w:val="clear" w:color="auto" w:fill="auto"/>
            <w:vAlign w:val="center"/>
          </w:tcPr>
          <w:p w14:paraId="034B135A" w14:textId="77777777" w:rsidR="00F85DFB" w:rsidRPr="00B54F0E" w:rsidRDefault="00F85DFB" w:rsidP="00F85DFB">
            <w:pPr>
              <w:pStyle w:val="RepTable"/>
              <w:rPr>
                <w:sz w:val="18"/>
                <w:szCs w:val="18"/>
              </w:rPr>
            </w:pPr>
            <w:r w:rsidRPr="00B54F0E">
              <w:rPr>
                <w:sz w:val="18"/>
                <w:szCs w:val="18"/>
              </w:rPr>
              <w:t>[mg/hour]</w:t>
            </w:r>
          </w:p>
        </w:tc>
        <w:tc>
          <w:tcPr>
            <w:tcW w:w="1036" w:type="pct"/>
            <w:shd w:val="clear" w:color="auto" w:fill="auto"/>
            <w:vAlign w:val="center"/>
          </w:tcPr>
          <w:p w14:paraId="723218AB" w14:textId="77777777" w:rsidR="00F85DFB" w:rsidRPr="00B54F0E" w:rsidRDefault="00F85DFB" w:rsidP="00F85DFB">
            <w:pPr>
              <w:pStyle w:val="TableText9pt"/>
              <w:rPr>
                <w:szCs w:val="18"/>
              </w:rPr>
            </w:pPr>
            <w:r w:rsidRPr="00B54F0E">
              <w:rPr>
                <w:szCs w:val="18"/>
              </w:rPr>
              <w:t>0.698</w:t>
            </w:r>
          </w:p>
        </w:tc>
        <w:tc>
          <w:tcPr>
            <w:tcW w:w="1020" w:type="pct"/>
            <w:shd w:val="clear" w:color="auto" w:fill="auto"/>
            <w:vAlign w:val="center"/>
          </w:tcPr>
          <w:p w14:paraId="06E94213" w14:textId="77777777" w:rsidR="00F85DFB" w:rsidRPr="00B54F0E" w:rsidRDefault="00F85DFB" w:rsidP="00F85DFB">
            <w:pPr>
              <w:pStyle w:val="TableText9pt"/>
              <w:rPr>
                <w:szCs w:val="18"/>
              </w:rPr>
            </w:pPr>
            <w:r w:rsidRPr="00B54F0E">
              <w:rPr>
                <w:szCs w:val="18"/>
              </w:rPr>
              <w:t>0.0054</w:t>
            </w:r>
          </w:p>
        </w:tc>
      </w:tr>
      <w:tr w:rsidR="00F85DFB" w:rsidRPr="00B54F0E" w14:paraId="4774A9A9" w14:textId="77777777" w:rsidTr="00D54CF3">
        <w:trPr>
          <w:trHeight w:val="296"/>
        </w:trPr>
        <w:tc>
          <w:tcPr>
            <w:tcW w:w="1833" w:type="pct"/>
            <w:shd w:val="clear" w:color="auto" w:fill="auto"/>
            <w:vAlign w:val="center"/>
          </w:tcPr>
          <w:p w14:paraId="21F1ABAF" w14:textId="77777777" w:rsidR="00F85DFB" w:rsidRPr="00B54F0E" w:rsidRDefault="00F85DFB" w:rsidP="00F85DFB">
            <w:pPr>
              <w:pStyle w:val="RepTable"/>
              <w:rPr>
                <w:sz w:val="18"/>
                <w:szCs w:val="18"/>
              </w:rPr>
            </w:pPr>
            <w:r w:rsidRPr="00B54F0E">
              <w:rPr>
                <w:sz w:val="18"/>
                <w:szCs w:val="18"/>
              </w:rPr>
              <w:t>Cleaning</w:t>
            </w:r>
          </w:p>
        </w:tc>
        <w:tc>
          <w:tcPr>
            <w:tcW w:w="1111" w:type="pct"/>
            <w:shd w:val="clear" w:color="auto" w:fill="auto"/>
            <w:vAlign w:val="center"/>
          </w:tcPr>
          <w:p w14:paraId="4F542753" w14:textId="77777777" w:rsidR="00F85DFB" w:rsidRPr="00B54F0E" w:rsidRDefault="00F85DFB" w:rsidP="00F85DFB">
            <w:pPr>
              <w:pStyle w:val="RepTable"/>
              <w:rPr>
                <w:sz w:val="18"/>
                <w:szCs w:val="18"/>
              </w:rPr>
            </w:pPr>
            <w:r w:rsidRPr="00B54F0E">
              <w:rPr>
                <w:sz w:val="18"/>
                <w:szCs w:val="18"/>
              </w:rPr>
              <w:t>[mL/operation]</w:t>
            </w:r>
          </w:p>
        </w:tc>
        <w:tc>
          <w:tcPr>
            <w:tcW w:w="1036" w:type="pct"/>
            <w:shd w:val="clear" w:color="auto" w:fill="auto"/>
            <w:vAlign w:val="center"/>
          </w:tcPr>
          <w:p w14:paraId="6A757151" w14:textId="77777777" w:rsidR="00F85DFB" w:rsidRPr="00B54F0E" w:rsidRDefault="00F85DFB" w:rsidP="00F85DFB">
            <w:pPr>
              <w:pStyle w:val="TableText9pt"/>
              <w:rPr>
                <w:szCs w:val="18"/>
              </w:rPr>
            </w:pPr>
            <w:r w:rsidRPr="00B54F0E">
              <w:rPr>
                <w:szCs w:val="18"/>
              </w:rPr>
              <w:t>0.083</w:t>
            </w:r>
          </w:p>
        </w:tc>
        <w:tc>
          <w:tcPr>
            <w:tcW w:w="1020" w:type="pct"/>
            <w:shd w:val="clear" w:color="auto" w:fill="auto"/>
          </w:tcPr>
          <w:p w14:paraId="36892C48" w14:textId="77777777" w:rsidR="00F85DFB" w:rsidRPr="00B54F0E" w:rsidRDefault="00F85DFB" w:rsidP="00F85DFB">
            <w:pPr>
              <w:pStyle w:val="TableText9pt"/>
              <w:rPr>
                <w:szCs w:val="18"/>
              </w:rPr>
            </w:pPr>
            <w:r w:rsidRPr="00B54F0E">
              <w:rPr>
                <w:szCs w:val="18"/>
              </w:rPr>
              <w:t>0.016</w:t>
            </w:r>
          </w:p>
        </w:tc>
      </w:tr>
    </w:tbl>
    <w:p w14:paraId="619D9AA0" w14:textId="77777777" w:rsidR="00C15A3A" w:rsidRPr="00F1766D" w:rsidRDefault="00B54F0E" w:rsidP="00B54F0E">
      <w:pPr>
        <w:pStyle w:val="RepTableFootnote"/>
        <w:jc w:val="both"/>
        <w:rPr>
          <w:lang w:val="en-US"/>
        </w:rPr>
      </w:pPr>
      <w:r>
        <w:rPr>
          <w:lang w:val="en-US"/>
        </w:rPr>
        <w:t>a)</w:t>
      </w:r>
      <w:r>
        <w:rPr>
          <w:lang w:val="en-US"/>
        </w:rPr>
        <w:tab/>
      </w:r>
      <w:r w:rsidR="00C15A3A" w:rsidRPr="00F1766D">
        <w:rPr>
          <w:lang w:val="en-US"/>
        </w:rPr>
        <w:t>Based on an average ventilation rate of 29 L/min</w:t>
      </w:r>
    </w:p>
    <w:p w14:paraId="7641CAFB" w14:textId="77777777" w:rsidR="00C15A3A" w:rsidRDefault="00B54F0E" w:rsidP="00B54F0E">
      <w:pPr>
        <w:pStyle w:val="RepTableFootnote"/>
        <w:jc w:val="both"/>
        <w:rPr>
          <w:lang w:val="en-US"/>
        </w:rPr>
      </w:pPr>
      <w:r>
        <w:rPr>
          <w:lang w:val="en-US"/>
        </w:rPr>
        <w:t>b)</w:t>
      </w:r>
      <w:r>
        <w:rPr>
          <w:lang w:val="en-US"/>
        </w:rPr>
        <w:tab/>
      </w:r>
      <w:r w:rsidR="00C15A3A" w:rsidRPr="00F1766D">
        <w:rPr>
          <w:lang w:val="en-US"/>
        </w:rPr>
        <w:t>Baytan in 10</w:t>
      </w:r>
      <w:r w:rsidR="00636CEA">
        <w:rPr>
          <w:lang w:val="en-US"/>
        </w:rPr>
        <w:t xml:space="preserve"> </w:t>
      </w:r>
      <w:r w:rsidR="00C15A3A" w:rsidRPr="00F1766D">
        <w:rPr>
          <w:lang w:val="en-US"/>
        </w:rPr>
        <w:t xml:space="preserve">L bags-in-boxes was used in the original Seed-TROPEX studies performed in the UK. These bags were directly linked to the treater. This system did not have a high level of operator protection built in, and potential dermal exposure in mL/operator was the same for both loading systems, pre-mix and fast-couple.  </w:t>
      </w:r>
      <w:r w:rsidR="0052364E">
        <w:rPr>
          <w:lang w:val="en-US"/>
        </w:rPr>
        <w:t>T</w:t>
      </w:r>
      <w:r w:rsidR="00C15A3A" w:rsidRPr="00F1766D">
        <w:rPr>
          <w:lang w:val="en-US"/>
        </w:rPr>
        <w:t>he 10</w:t>
      </w:r>
      <w:r w:rsidR="00636CEA">
        <w:rPr>
          <w:lang w:val="en-US"/>
        </w:rPr>
        <w:t xml:space="preserve"> </w:t>
      </w:r>
      <w:r w:rsidR="00C15A3A" w:rsidRPr="00F1766D">
        <w:rPr>
          <w:lang w:val="en-US"/>
        </w:rPr>
        <w:t>L bags-in-boxes have now been replaced by more sophisticated packaging designs. The Seed-TROPEX data are therefore of limited relevance for the use of more modern fast-coupling systems.</w:t>
      </w:r>
    </w:p>
    <w:p w14:paraId="5514FDBD" w14:textId="77777777" w:rsidR="00B54F0E" w:rsidRPr="00B54F0E" w:rsidRDefault="00B54F0E" w:rsidP="00B54F0E">
      <w:pPr>
        <w:pStyle w:val="RepStandard"/>
        <w:rPr>
          <w:lang w:val="en-US"/>
        </w:rPr>
      </w:pPr>
    </w:p>
    <w:p w14:paraId="21570D8F" w14:textId="77777777" w:rsidR="00D2613C" w:rsidRPr="00B54F0E" w:rsidRDefault="00C15A3A" w:rsidP="00B54F0E">
      <w:pPr>
        <w:pStyle w:val="RepLabel"/>
        <w:spacing w:before="0" w:after="0"/>
        <w:rPr>
          <w:sz w:val="20"/>
          <w:szCs w:val="20"/>
        </w:rPr>
      </w:pPr>
      <w:r w:rsidRPr="00B54F0E">
        <w:rPr>
          <w:sz w:val="20"/>
          <w:szCs w:val="20"/>
        </w:rPr>
        <w:t>Table 6.6</w:t>
      </w:r>
      <w:r w:rsidR="00F27DFA" w:rsidRPr="00B54F0E">
        <w:rPr>
          <w:sz w:val="20"/>
          <w:szCs w:val="20"/>
        </w:rPr>
        <w:t>-4</w:t>
      </w:r>
      <w:r w:rsidR="004650BC" w:rsidRPr="00B54F0E">
        <w:rPr>
          <w:sz w:val="20"/>
          <w:szCs w:val="20"/>
        </w:rPr>
        <w:t>a</w:t>
      </w:r>
      <w:r w:rsidR="00F27DFA" w:rsidRPr="00B54F0E">
        <w:rPr>
          <w:sz w:val="20"/>
          <w:szCs w:val="20"/>
        </w:rPr>
        <w:t>:</w:t>
      </w:r>
      <w:r w:rsidR="00F27DFA" w:rsidRPr="00B54F0E">
        <w:rPr>
          <w:sz w:val="20"/>
          <w:szCs w:val="20"/>
        </w:rPr>
        <w:tab/>
      </w:r>
      <w:r w:rsidRPr="00B54F0E">
        <w:rPr>
          <w:sz w:val="20"/>
          <w:szCs w:val="20"/>
        </w:rPr>
        <w:t>Estimated operator exposure</w:t>
      </w:r>
      <w:r w:rsidR="006E71BD" w:rsidRPr="00B54F0E">
        <w:rPr>
          <w:sz w:val="20"/>
          <w:szCs w:val="20"/>
        </w:rPr>
        <w:t xml:space="preserve"> during seed treatment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97"/>
        <w:gridCol w:w="2477"/>
        <w:gridCol w:w="2197"/>
        <w:gridCol w:w="2477"/>
      </w:tblGrid>
      <w:tr w:rsidR="00C15A3A" w:rsidRPr="00B54F0E" w14:paraId="137A2F16" w14:textId="77777777" w:rsidTr="00D54CF3">
        <w:trPr>
          <w:jc w:val="center"/>
        </w:trPr>
        <w:tc>
          <w:tcPr>
            <w:tcW w:w="1175" w:type="pct"/>
            <w:shd w:val="clear" w:color="auto" w:fill="auto"/>
            <w:vAlign w:val="center"/>
          </w:tcPr>
          <w:p w14:paraId="23AFEEE2" w14:textId="77777777" w:rsidR="00C15A3A" w:rsidRPr="00B54F0E" w:rsidRDefault="00C15A3A" w:rsidP="00D8239A">
            <w:pPr>
              <w:pStyle w:val="RepTableHeader"/>
              <w:jc w:val="center"/>
              <w:rPr>
                <w:color w:val="FF0000"/>
                <w:sz w:val="18"/>
                <w:szCs w:val="18"/>
                <w:lang w:val="en-GB"/>
              </w:rPr>
            </w:pPr>
          </w:p>
        </w:tc>
        <w:tc>
          <w:tcPr>
            <w:tcW w:w="1325" w:type="pct"/>
            <w:shd w:val="clear" w:color="auto" w:fill="auto"/>
            <w:vAlign w:val="center"/>
          </w:tcPr>
          <w:p w14:paraId="2F6C15F7" w14:textId="77777777" w:rsidR="00C15A3A" w:rsidRPr="00B54F0E" w:rsidRDefault="00C15A3A" w:rsidP="00D8239A">
            <w:pPr>
              <w:pStyle w:val="RepTableHeader"/>
              <w:jc w:val="center"/>
              <w:rPr>
                <w:color w:val="FF0000"/>
                <w:sz w:val="18"/>
                <w:szCs w:val="18"/>
                <w:lang w:val="en-GB"/>
              </w:rPr>
            </w:pPr>
          </w:p>
        </w:tc>
        <w:tc>
          <w:tcPr>
            <w:tcW w:w="2500" w:type="pct"/>
            <w:gridSpan w:val="2"/>
            <w:shd w:val="clear" w:color="auto" w:fill="auto"/>
            <w:vAlign w:val="center"/>
          </w:tcPr>
          <w:p w14:paraId="6093719B" w14:textId="77777777" w:rsidR="00C15A3A" w:rsidRPr="00B54F0E" w:rsidRDefault="00F85DFB" w:rsidP="00F85DFB">
            <w:pPr>
              <w:jc w:val="center"/>
              <w:rPr>
                <w:sz w:val="18"/>
                <w:szCs w:val="18"/>
                <w:lang w:val="en-GB"/>
              </w:rPr>
            </w:pPr>
            <w:r w:rsidRPr="00B54F0E">
              <w:rPr>
                <w:b/>
                <w:sz w:val="18"/>
                <w:szCs w:val="18"/>
                <w:lang w:val="en-GB"/>
              </w:rPr>
              <w:t>Cyantraniliprole</w:t>
            </w:r>
          </w:p>
        </w:tc>
      </w:tr>
      <w:tr w:rsidR="00C15A3A" w:rsidRPr="00B54F0E" w14:paraId="3B80C1B0" w14:textId="77777777" w:rsidTr="00B54F0E">
        <w:trPr>
          <w:jc w:val="center"/>
        </w:trPr>
        <w:tc>
          <w:tcPr>
            <w:tcW w:w="1175" w:type="pct"/>
            <w:shd w:val="clear" w:color="auto" w:fill="auto"/>
            <w:vAlign w:val="center"/>
          </w:tcPr>
          <w:p w14:paraId="516D286C" w14:textId="77777777" w:rsidR="00C15A3A" w:rsidRPr="00B54F0E" w:rsidRDefault="00C15A3A" w:rsidP="00B54F0E">
            <w:pPr>
              <w:pStyle w:val="RepTableHeader"/>
              <w:jc w:val="center"/>
              <w:rPr>
                <w:sz w:val="18"/>
                <w:szCs w:val="18"/>
                <w:lang w:val="en-GB"/>
              </w:rPr>
            </w:pPr>
            <w:r w:rsidRPr="00B54F0E">
              <w:rPr>
                <w:sz w:val="18"/>
                <w:szCs w:val="18"/>
                <w:lang w:val="en-GB"/>
              </w:rPr>
              <w:t>Model data</w:t>
            </w:r>
          </w:p>
        </w:tc>
        <w:tc>
          <w:tcPr>
            <w:tcW w:w="1325" w:type="pct"/>
            <w:shd w:val="clear" w:color="auto" w:fill="auto"/>
            <w:vAlign w:val="center"/>
          </w:tcPr>
          <w:p w14:paraId="63B4915F" w14:textId="77777777" w:rsidR="00C15A3A" w:rsidRPr="00B54F0E" w:rsidRDefault="00C15A3A" w:rsidP="00B54F0E">
            <w:pPr>
              <w:pStyle w:val="RepTableHeader"/>
              <w:jc w:val="center"/>
              <w:rPr>
                <w:sz w:val="18"/>
                <w:szCs w:val="18"/>
                <w:lang w:val="en-GB"/>
              </w:rPr>
            </w:pPr>
            <w:r w:rsidRPr="00B54F0E">
              <w:rPr>
                <w:sz w:val="18"/>
                <w:szCs w:val="18"/>
                <w:lang w:val="en-GB"/>
              </w:rPr>
              <w:t>Level of PPE</w:t>
            </w:r>
          </w:p>
        </w:tc>
        <w:tc>
          <w:tcPr>
            <w:tcW w:w="1175" w:type="pct"/>
            <w:shd w:val="clear" w:color="auto" w:fill="auto"/>
            <w:vAlign w:val="center"/>
          </w:tcPr>
          <w:p w14:paraId="2139D70F" w14:textId="77777777" w:rsidR="00C15A3A" w:rsidRPr="00B54F0E" w:rsidRDefault="00C15A3A" w:rsidP="00B54F0E">
            <w:pPr>
              <w:pStyle w:val="RepTableHeader"/>
              <w:jc w:val="center"/>
              <w:rPr>
                <w:sz w:val="18"/>
                <w:szCs w:val="18"/>
                <w:lang w:val="en-GB"/>
              </w:rPr>
            </w:pPr>
            <w:r w:rsidRPr="00B54F0E">
              <w:rPr>
                <w:sz w:val="18"/>
                <w:szCs w:val="18"/>
                <w:lang w:val="en-GB"/>
              </w:rPr>
              <w:t xml:space="preserve">Total absorbed dose </w:t>
            </w:r>
            <w:r w:rsidRPr="00B54F0E">
              <w:rPr>
                <w:sz w:val="18"/>
                <w:szCs w:val="18"/>
                <w:lang w:val="en-GB"/>
              </w:rPr>
              <w:br/>
              <w:t>(mg/kg/day)</w:t>
            </w:r>
          </w:p>
        </w:tc>
        <w:tc>
          <w:tcPr>
            <w:tcW w:w="1325" w:type="pct"/>
            <w:shd w:val="clear" w:color="auto" w:fill="auto"/>
            <w:vAlign w:val="center"/>
          </w:tcPr>
          <w:p w14:paraId="42FC235B" w14:textId="77777777" w:rsidR="00C15A3A" w:rsidRPr="00B54F0E" w:rsidRDefault="00C15A3A" w:rsidP="00B54F0E">
            <w:pPr>
              <w:pStyle w:val="RepTableHeader"/>
              <w:jc w:val="center"/>
              <w:rPr>
                <w:sz w:val="18"/>
                <w:szCs w:val="18"/>
                <w:lang w:val="en-GB"/>
              </w:rPr>
            </w:pPr>
            <w:r w:rsidRPr="00B54F0E">
              <w:rPr>
                <w:sz w:val="18"/>
                <w:szCs w:val="18"/>
                <w:lang w:val="en-GB"/>
              </w:rPr>
              <w:t>% of systemic AOEL</w:t>
            </w:r>
          </w:p>
          <w:p w14:paraId="5DE529C8" w14:textId="77777777" w:rsidR="00C15A3A" w:rsidRPr="00B54F0E" w:rsidRDefault="00C15A3A" w:rsidP="00B54F0E">
            <w:pPr>
              <w:pStyle w:val="RepTableHeader"/>
              <w:jc w:val="center"/>
              <w:rPr>
                <w:sz w:val="18"/>
                <w:szCs w:val="18"/>
                <w:lang w:val="en-GB"/>
              </w:rPr>
            </w:pPr>
            <w:r w:rsidRPr="00B54F0E">
              <w:rPr>
                <w:sz w:val="18"/>
                <w:szCs w:val="18"/>
                <w:lang w:val="en-GB"/>
              </w:rPr>
              <w:t xml:space="preserve">(0.007 mg/kg </w:t>
            </w:r>
            <w:proofErr w:type="spellStart"/>
            <w:r w:rsidRPr="00B54F0E">
              <w:rPr>
                <w:sz w:val="18"/>
                <w:szCs w:val="18"/>
                <w:lang w:val="en-GB"/>
              </w:rPr>
              <w:t>bw</w:t>
            </w:r>
            <w:proofErr w:type="spellEnd"/>
            <w:r w:rsidRPr="00B54F0E">
              <w:rPr>
                <w:sz w:val="18"/>
                <w:szCs w:val="18"/>
                <w:lang w:val="en-GB"/>
              </w:rPr>
              <w:t>/d)</w:t>
            </w:r>
          </w:p>
        </w:tc>
      </w:tr>
      <w:tr w:rsidR="00C15A3A" w:rsidRPr="00B54F0E" w14:paraId="0143A4A9" w14:textId="77777777" w:rsidTr="00D54CF3">
        <w:trPr>
          <w:jc w:val="center"/>
        </w:trPr>
        <w:tc>
          <w:tcPr>
            <w:tcW w:w="2500" w:type="pct"/>
            <w:gridSpan w:val="2"/>
            <w:shd w:val="clear" w:color="auto" w:fill="auto"/>
          </w:tcPr>
          <w:p w14:paraId="55934338" w14:textId="77777777" w:rsidR="00C15A3A" w:rsidRPr="00B54F0E" w:rsidRDefault="00C15A3A" w:rsidP="00D8239A">
            <w:pPr>
              <w:pStyle w:val="RepTable"/>
              <w:rPr>
                <w:sz w:val="18"/>
                <w:szCs w:val="18"/>
              </w:rPr>
            </w:pPr>
            <w:r w:rsidRPr="00B54F0E">
              <w:rPr>
                <w:sz w:val="18"/>
                <w:szCs w:val="18"/>
              </w:rPr>
              <w:t xml:space="preserve">Industrial Seed Treatment </w:t>
            </w:r>
          </w:p>
        </w:tc>
        <w:tc>
          <w:tcPr>
            <w:tcW w:w="2500" w:type="pct"/>
            <w:gridSpan w:val="2"/>
            <w:shd w:val="clear" w:color="auto" w:fill="auto"/>
          </w:tcPr>
          <w:p w14:paraId="0D86A3B9" w14:textId="77777777" w:rsidR="00C15A3A" w:rsidRPr="00B54F0E" w:rsidRDefault="00C15A3A" w:rsidP="00D8239A">
            <w:pPr>
              <w:pStyle w:val="RepTable"/>
              <w:rPr>
                <w:sz w:val="18"/>
                <w:szCs w:val="18"/>
                <w:lang w:val="fr-LU"/>
              </w:rPr>
            </w:pPr>
            <w:r w:rsidRPr="00B54F0E">
              <w:rPr>
                <w:sz w:val="18"/>
                <w:szCs w:val="18"/>
                <w:lang w:val="fr-LU"/>
              </w:rPr>
              <w:t xml:space="preserve">Application rate: </w:t>
            </w:r>
            <w:r w:rsidR="00EE3174" w:rsidRPr="00B54F0E">
              <w:rPr>
                <w:sz w:val="18"/>
                <w:szCs w:val="18"/>
                <w:lang w:val="fr-LU"/>
              </w:rPr>
              <w:t>2250</w:t>
            </w:r>
            <w:r w:rsidRPr="00B54F0E">
              <w:rPr>
                <w:sz w:val="18"/>
                <w:szCs w:val="18"/>
                <w:lang w:val="fr-LU"/>
              </w:rPr>
              <w:t xml:space="preserve"> g ai/tonne</w:t>
            </w:r>
          </w:p>
        </w:tc>
      </w:tr>
      <w:tr w:rsidR="00C15A3A" w:rsidRPr="00B54F0E" w14:paraId="318C55F4" w14:textId="77777777" w:rsidTr="00D54CF3">
        <w:trPr>
          <w:trHeight w:val="487"/>
          <w:jc w:val="center"/>
        </w:trPr>
        <w:tc>
          <w:tcPr>
            <w:tcW w:w="5000" w:type="pct"/>
            <w:gridSpan w:val="4"/>
            <w:shd w:val="clear" w:color="auto" w:fill="auto"/>
          </w:tcPr>
          <w:p w14:paraId="1B10A091" w14:textId="77777777" w:rsidR="00C15A3A" w:rsidRPr="00B54F0E" w:rsidRDefault="00C15A3A" w:rsidP="00D8239A">
            <w:pPr>
              <w:pStyle w:val="RepTable"/>
              <w:rPr>
                <w:sz w:val="18"/>
                <w:szCs w:val="18"/>
              </w:rPr>
            </w:pPr>
            <w:r w:rsidRPr="00B54F0E">
              <w:rPr>
                <w:b/>
                <w:sz w:val="18"/>
                <w:szCs w:val="18"/>
              </w:rPr>
              <w:t xml:space="preserve">SeedTROPEX </w:t>
            </w:r>
            <w:r w:rsidRPr="00B54F0E">
              <w:rPr>
                <w:sz w:val="18"/>
                <w:szCs w:val="18"/>
              </w:rPr>
              <w:t>(Geometric mean)</w:t>
            </w:r>
          </w:p>
          <w:p w14:paraId="67ECA4DB" w14:textId="77777777" w:rsidR="00C15A3A" w:rsidRPr="00B54F0E" w:rsidRDefault="00C15A3A" w:rsidP="00D8239A">
            <w:pPr>
              <w:pStyle w:val="RepTable"/>
              <w:rPr>
                <w:sz w:val="18"/>
                <w:szCs w:val="18"/>
              </w:rPr>
            </w:pPr>
            <w:r w:rsidRPr="00B54F0E">
              <w:rPr>
                <w:sz w:val="18"/>
                <w:szCs w:val="18"/>
              </w:rPr>
              <w:t>Body weight: 60 kg</w:t>
            </w:r>
          </w:p>
          <w:p w14:paraId="7C7D4427" w14:textId="77777777" w:rsidR="00C15A3A" w:rsidRPr="00B54F0E" w:rsidRDefault="00C15A3A" w:rsidP="00D8239A">
            <w:pPr>
              <w:pStyle w:val="RepTable"/>
              <w:rPr>
                <w:sz w:val="18"/>
                <w:szCs w:val="18"/>
              </w:rPr>
            </w:pPr>
            <w:r w:rsidRPr="00B54F0E">
              <w:rPr>
                <w:sz w:val="18"/>
                <w:szCs w:val="18"/>
              </w:rPr>
              <w:t>Container: 20</w:t>
            </w:r>
            <w:r w:rsidR="00EE3174" w:rsidRPr="00B54F0E">
              <w:rPr>
                <w:sz w:val="18"/>
                <w:szCs w:val="18"/>
              </w:rPr>
              <w:t xml:space="preserve"> </w:t>
            </w:r>
            <w:r w:rsidRPr="00B54F0E">
              <w:rPr>
                <w:sz w:val="18"/>
                <w:szCs w:val="18"/>
              </w:rPr>
              <w:t xml:space="preserve">L </w:t>
            </w:r>
          </w:p>
          <w:p w14:paraId="6CAC858D" w14:textId="77777777" w:rsidR="00C15A3A" w:rsidRPr="00B54F0E" w:rsidRDefault="00C15A3A" w:rsidP="00D8239A">
            <w:pPr>
              <w:pStyle w:val="RepTable"/>
              <w:rPr>
                <w:sz w:val="18"/>
                <w:szCs w:val="18"/>
              </w:rPr>
            </w:pPr>
            <w:r w:rsidRPr="00B54F0E">
              <w:rPr>
                <w:sz w:val="18"/>
                <w:szCs w:val="18"/>
              </w:rPr>
              <w:lastRenderedPageBreak/>
              <w:t>Throughput</w:t>
            </w:r>
            <w:r w:rsidR="00C02F1C" w:rsidRPr="00B54F0E">
              <w:rPr>
                <w:sz w:val="18"/>
                <w:szCs w:val="18"/>
              </w:rPr>
              <w:t xml:space="preserve"> </w:t>
            </w:r>
            <w:r w:rsidRPr="00B54F0E">
              <w:rPr>
                <w:sz w:val="18"/>
                <w:szCs w:val="18"/>
              </w:rPr>
              <w:t>:</w:t>
            </w:r>
            <w:r w:rsidR="00C02F1C" w:rsidRPr="00B54F0E">
              <w:rPr>
                <w:sz w:val="18"/>
                <w:szCs w:val="18"/>
              </w:rPr>
              <w:t xml:space="preserve"> </w:t>
            </w:r>
            <w:r w:rsidR="00EE3174" w:rsidRPr="00B54F0E">
              <w:rPr>
                <w:sz w:val="18"/>
                <w:szCs w:val="18"/>
              </w:rPr>
              <w:t>6</w:t>
            </w:r>
            <w:r w:rsidRPr="00B54F0E">
              <w:rPr>
                <w:sz w:val="18"/>
                <w:szCs w:val="18"/>
              </w:rPr>
              <w:t xml:space="preserve">0 tonnes </w:t>
            </w:r>
            <w:r w:rsidR="00BB3A6C" w:rsidRPr="00B54F0E">
              <w:rPr>
                <w:sz w:val="18"/>
                <w:szCs w:val="18"/>
              </w:rPr>
              <w:t>maize seed</w:t>
            </w:r>
            <w:r w:rsidRPr="00B54F0E">
              <w:rPr>
                <w:sz w:val="18"/>
                <w:szCs w:val="18"/>
              </w:rPr>
              <w:t xml:space="preserve"> treated/day</w:t>
            </w:r>
          </w:p>
        </w:tc>
      </w:tr>
      <w:tr w:rsidR="00EE3174" w:rsidRPr="00B54F0E" w14:paraId="0A5B2D54" w14:textId="77777777" w:rsidTr="00D54CF3">
        <w:trPr>
          <w:jc w:val="center"/>
        </w:trPr>
        <w:tc>
          <w:tcPr>
            <w:tcW w:w="1175" w:type="pct"/>
            <w:shd w:val="clear" w:color="auto" w:fill="auto"/>
            <w:vAlign w:val="center"/>
          </w:tcPr>
          <w:p w14:paraId="6FCA427C" w14:textId="77777777" w:rsidR="00EE3174" w:rsidRPr="00B54F0E" w:rsidRDefault="00EE3174" w:rsidP="00EE3174">
            <w:pPr>
              <w:pStyle w:val="RepTable"/>
              <w:rPr>
                <w:sz w:val="18"/>
                <w:szCs w:val="18"/>
              </w:rPr>
            </w:pPr>
            <w:r w:rsidRPr="00B54F0E">
              <w:rPr>
                <w:sz w:val="18"/>
                <w:szCs w:val="18"/>
              </w:rPr>
              <w:lastRenderedPageBreak/>
              <w:t>Calibration</w:t>
            </w:r>
          </w:p>
        </w:tc>
        <w:tc>
          <w:tcPr>
            <w:tcW w:w="1325" w:type="pct"/>
            <w:shd w:val="clear" w:color="auto" w:fill="auto"/>
            <w:vAlign w:val="center"/>
          </w:tcPr>
          <w:p w14:paraId="3D658EE0" w14:textId="77777777" w:rsidR="00EE3174" w:rsidRPr="00B54F0E" w:rsidRDefault="007F45E2" w:rsidP="00EE3174">
            <w:pPr>
              <w:pStyle w:val="RepTable"/>
              <w:rPr>
                <w:sz w:val="18"/>
                <w:szCs w:val="18"/>
              </w:rPr>
            </w:pPr>
            <w:r w:rsidRPr="00B54F0E">
              <w:rPr>
                <w:sz w:val="18"/>
                <w:szCs w:val="18"/>
              </w:rPr>
              <w:t>Gloves and respiratory protection</w:t>
            </w:r>
          </w:p>
        </w:tc>
        <w:tc>
          <w:tcPr>
            <w:tcW w:w="1175" w:type="pct"/>
            <w:shd w:val="clear" w:color="auto" w:fill="auto"/>
            <w:vAlign w:val="center"/>
          </w:tcPr>
          <w:p w14:paraId="7C26FCB7" w14:textId="77777777" w:rsidR="00EE3174" w:rsidRPr="00B54F0E" w:rsidRDefault="00EE3174" w:rsidP="00EE3174">
            <w:pPr>
              <w:rPr>
                <w:sz w:val="18"/>
                <w:szCs w:val="18"/>
              </w:rPr>
            </w:pPr>
          </w:p>
          <w:p w14:paraId="7EB9F469" w14:textId="77777777" w:rsidR="007F45E2" w:rsidRPr="00B54F0E" w:rsidRDefault="007F45E2" w:rsidP="007F45E2">
            <w:pPr>
              <w:rPr>
                <w:sz w:val="18"/>
                <w:szCs w:val="18"/>
              </w:rPr>
            </w:pPr>
            <w:r w:rsidRPr="00B54F0E">
              <w:rPr>
                <w:sz w:val="18"/>
                <w:szCs w:val="18"/>
              </w:rPr>
              <w:t>0.00181</w:t>
            </w:r>
          </w:p>
        </w:tc>
        <w:tc>
          <w:tcPr>
            <w:tcW w:w="1325" w:type="pct"/>
            <w:shd w:val="clear" w:color="auto" w:fill="auto"/>
            <w:vAlign w:val="center"/>
          </w:tcPr>
          <w:p w14:paraId="3EE24AC5" w14:textId="77777777" w:rsidR="00EE3174" w:rsidRPr="00B54F0E" w:rsidRDefault="007F45E2" w:rsidP="00EE3174">
            <w:pPr>
              <w:rPr>
                <w:sz w:val="18"/>
                <w:szCs w:val="18"/>
              </w:rPr>
            </w:pPr>
            <w:r w:rsidRPr="00B54F0E">
              <w:rPr>
                <w:sz w:val="18"/>
                <w:szCs w:val="18"/>
              </w:rPr>
              <w:t>26</w:t>
            </w:r>
          </w:p>
        </w:tc>
      </w:tr>
      <w:tr w:rsidR="00B23DA2" w:rsidRPr="00B54F0E" w14:paraId="0981D75D" w14:textId="77777777" w:rsidTr="00D54CF3">
        <w:trPr>
          <w:jc w:val="center"/>
        </w:trPr>
        <w:tc>
          <w:tcPr>
            <w:tcW w:w="1175" w:type="pct"/>
            <w:shd w:val="clear" w:color="auto" w:fill="auto"/>
            <w:vAlign w:val="center"/>
          </w:tcPr>
          <w:p w14:paraId="66E6A71C" w14:textId="77777777" w:rsidR="00B23DA2" w:rsidRPr="00B54F0E" w:rsidRDefault="00B23DA2" w:rsidP="00B23DA2">
            <w:pPr>
              <w:pStyle w:val="RepTable"/>
              <w:rPr>
                <w:sz w:val="18"/>
                <w:szCs w:val="18"/>
              </w:rPr>
            </w:pPr>
            <w:r w:rsidRPr="00B54F0E">
              <w:rPr>
                <w:sz w:val="18"/>
                <w:szCs w:val="18"/>
              </w:rPr>
              <w:t>Mixing/loading –fast-coupling</w:t>
            </w:r>
          </w:p>
        </w:tc>
        <w:tc>
          <w:tcPr>
            <w:tcW w:w="1325" w:type="pct"/>
            <w:shd w:val="clear" w:color="auto" w:fill="auto"/>
            <w:vAlign w:val="center"/>
          </w:tcPr>
          <w:p w14:paraId="39A5D4D5" w14:textId="77777777" w:rsidR="00B23DA2" w:rsidRPr="00B54F0E" w:rsidRDefault="00B23DA2" w:rsidP="00B23DA2">
            <w:pPr>
              <w:pStyle w:val="RepTable"/>
              <w:rPr>
                <w:sz w:val="18"/>
                <w:szCs w:val="18"/>
              </w:rPr>
            </w:pPr>
            <w:r w:rsidRPr="00B54F0E">
              <w:rPr>
                <w:sz w:val="18"/>
                <w:szCs w:val="18"/>
              </w:rPr>
              <w:t>Gloves</w:t>
            </w:r>
            <w:r w:rsidR="007F45E2" w:rsidRPr="00B54F0E">
              <w:rPr>
                <w:sz w:val="18"/>
                <w:szCs w:val="18"/>
              </w:rPr>
              <w:t xml:space="preserve"> and respiratory protection</w:t>
            </w:r>
          </w:p>
        </w:tc>
        <w:tc>
          <w:tcPr>
            <w:tcW w:w="1175" w:type="pct"/>
            <w:shd w:val="clear" w:color="auto" w:fill="auto"/>
            <w:vAlign w:val="center"/>
          </w:tcPr>
          <w:p w14:paraId="29E2CC4B" w14:textId="77777777" w:rsidR="007F45E2" w:rsidRPr="00B54F0E" w:rsidRDefault="007F45E2" w:rsidP="007F45E2">
            <w:pPr>
              <w:rPr>
                <w:sz w:val="18"/>
                <w:szCs w:val="18"/>
              </w:rPr>
            </w:pPr>
            <w:r w:rsidRPr="00B54F0E">
              <w:rPr>
                <w:sz w:val="18"/>
                <w:szCs w:val="18"/>
              </w:rPr>
              <w:t>0.00312</w:t>
            </w:r>
          </w:p>
        </w:tc>
        <w:tc>
          <w:tcPr>
            <w:tcW w:w="1325" w:type="pct"/>
            <w:shd w:val="clear" w:color="auto" w:fill="auto"/>
            <w:vAlign w:val="center"/>
          </w:tcPr>
          <w:p w14:paraId="7CC415B6" w14:textId="77777777" w:rsidR="00B23DA2" w:rsidRPr="00B54F0E" w:rsidRDefault="007F45E2" w:rsidP="00B23DA2">
            <w:pPr>
              <w:rPr>
                <w:sz w:val="18"/>
                <w:szCs w:val="18"/>
              </w:rPr>
            </w:pPr>
            <w:r w:rsidRPr="00B54F0E">
              <w:rPr>
                <w:sz w:val="18"/>
                <w:szCs w:val="18"/>
              </w:rPr>
              <w:t>45</w:t>
            </w:r>
          </w:p>
        </w:tc>
      </w:tr>
      <w:tr w:rsidR="00B23DA2" w:rsidRPr="00B54F0E" w14:paraId="6C675795" w14:textId="77777777" w:rsidTr="00D54CF3">
        <w:trPr>
          <w:jc w:val="center"/>
        </w:trPr>
        <w:tc>
          <w:tcPr>
            <w:tcW w:w="1175" w:type="pct"/>
            <w:shd w:val="clear" w:color="auto" w:fill="auto"/>
            <w:vAlign w:val="center"/>
          </w:tcPr>
          <w:p w14:paraId="552FC228" w14:textId="77777777" w:rsidR="00B23DA2" w:rsidRPr="00B54F0E" w:rsidRDefault="00B23DA2" w:rsidP="00B23DA2">
            <w:pPr>
              <w:pStyle w:val="RepTable"/>
              <w:rPr>
                <w:sz w:val="18"/>
                <w:szCs w:val="18"/>
              </w:rPr>
            </w:pPr>
            <w:r w:rsidRPr="00B54F0E">
              <w:rPr>
                <w:sz w:val="18"/>
                <w:szCs w:val="18"/>
              </w:rPr>
              <w:t>Bagging (25 kg bags)</w:t>
            </w:r>
          </w:p>
        </w:tc>
        <w:tc>
          <w:tcPr>
            <w:tcW w:w="1325" w:type="pct"/>
            <w:shd w:val="clear" w:color="auto" w:fill="auto"/>
            <w:vAlign w:val="center"/>
          </w:tcPr>
          <w:p w14:paraId="24385B4A" w14:textId="77777777" w:rsidR="00B23DA2" w:rsidRPr="00B54F0E" w:rsidRDefault="00B23DA2" w:rsidP="00B23DA2">
            <w:pPr>
              <w:pStyle w:val="RepTable"/>
              <w:rPr>
                <w:sz w:val="18"/>
                <w:szCs w:val="18"/>
              </w:rPr>
            </w:pPr>
            <w:r w:rsidRPr="00B54F0E">
              <w:rPr>
                <w:sz w:val="18"/>
                <w:szCs w:val="18"/>
              </w:rPr>
              <w:t>Standard Work Clothing</w:t>
            </w:r>
          </w:p>
        </w:tc>
        <w:tc>
          <w:tcPr>
            <w:tcW w:w="1175" w:type="pct"/>
            <w:shd w:val="clear" w:color="auto" w:fill="auto"/>
            <w:vAlign w:val="center"/>
          </w:tcPr>
          <w:p w14:paraId="2112E8CC" w14:textId="77777777" w:rsidR="00B23DA2" w:rsidRPr="00B54F0E" w:rsidRDefault="00B23DA2" w:rsidP="00B23DA2">
            <w:pPr>
              <w:rPr>
                <w:sz w:val="18"/>
                <w:szCs w:val="18"/>
              </w:rPr>
            </w:pPr>
            <w:r w:rsidRPr="00B54F0E">
              <w:rPr>
                <w:sz w:val="18"/>
                <w:szCs w:val="18"/>
              </w:rPr>
              <w:t>0.00100</w:t>
            </w:r>
          </w:p>
        </w:tc>
        <w:tc>
          <w:tcPr>
            <w:tcW w:w="1325" w:type="pct"/>
            <w:shd w:val="clear" w:color="auto" w:fill="auto"/>
            <w:vAlign w:val="center"/>
          </w:tcPr>
          <w:p w14:paraId="6D799573" w14:textId="77777777" w:rsidR="00B23DA2" w:rsidRPr="00B54F0E" w:rsidRDefault="00B23DA2" w:rsidP="00B23DA2">
            <w:pPr>
              <w:rPr>
                <w:sz w:val="18"/>
                <w:szCs w:val="18"/>
              </w:rPr>
            </w:pPr>
            <w:r w:rsidRPr="00B54F0E">
              <w:rPr>
                <w:sz w:val="18"/>
                <w:szCs w:val="18"/>
              </w:rPr>
              <w:t>14</w:t>
            </w:r>
          </w:p>
        </w:tc>
      </w:tr>
      <w:tr w:rsidR="00B23DA2" w:rsidRPr="00B54F0E" w14:paraId="3C19B3AF" w14:textId="77777777" w:rsidTr="00D54CF3">
        <w:trPr>
          <w:jc w:val="center"/>
        </w:trPr>
        <w:tc>
          <w:tcPr>
            <w:tcW w:w="1175" w:type="pct"/>
            <w:shd w:val="clear" w:color="auto" w:fill="auto"/>
            <w:vAlign w:val="center"/>
          </w:tcPr>
          <w:p w14:paraId="5397E43E" w14:textId="77777777" w:rsidR="00B23DA2" w:rsidRPr="00B54F0E" w:rsidRDefault="00B23DA2" w:rsidP="00B23DA2">
            <w:pPr>
              <w:pStyle w:val="RepTable"/>
              <w:rPr>
                <w:sz w:val="18"/>
                <w:szCs w:val="18"/>
              </w:rPr>
            </w:pPr>
            <w:r w:rsidRPr="00B54F0E">
              <w:rPr>
                <w:sz w:val="18"/>
                <w:szCs w:val="18"/>
              </w:rPr>
              <w:t>Cleaning</w:t>
            </w:r>
          </w:p>
        </w:tc>
        <w:tc>
          <w:tcPr>
            <w:tcW w:w="1325" w:type="pct"/>
            <w:shd w:val="clear" w:color="auto" w:fill="auto"/>
            <w:vAlign w:val="center"/>
          </w:tcPr>
          <w:p w14:paraId="051BF4C5" w14:textId="77777777" w:rsidR="00B23DA2" w:rsidRPr="00B54F0E" w:rsidRDefault="00B23DA2" w:rsidP="00B23DA2">
            <w:pPr>
              <w:pStyle w:val="RepTable"/>
              <w:rPr>
                <w:sz w:val="18"/>
                <w:szCs w:val="18"/>
              </w:rPr>
            </w:pPr>
            <w:r w:rsidRPr="00B54F0E">
              <w:rPr>
                <w:sz w:val="18"/>
                <w:szCs w:val="18"/>
              </w:rPr>
              <w:t>Gloves</w:t>
            </w:r>
            <w:r w:rsidR="00CA50AF" w:rsidRPr="00B54F0E">
              <w:rPr>
                <w:sz w:val="18"/>
                <w:szCs w:val="18"/>
              </w:rPr>
              <w:t xml:space="preserve"> and respiratory protection</w:t>
            </w:r>
          </w:p>
        </w:tc>
        <w:tc>
          <w:tcPr>
            <w:tcW w:w="1175" w:type="pct"/>
            <w:shd w:val="clear" w:color="auto" w:fill="auto"/>
            <w:vAlign w:val="center"/>
          </w:tcPr>
          <w:p w14:paraId="1C89DFAB" w14:textId="77777777" w:rsidR="00B23DA2" w:rsidRPr="00B54F0E" w:rsidRDefault="00CA50AF" w:rsidP="00CA50AF">
            <w:pPr>
              <w:rPr>
                <w:sz w:val="18"/>
                <w:szCs w:val="18"/>
              </w:rPr>
            </w:pPr>
            <w:r w:rsidRPr="00B54F0E">
              <w:rPr>
                <w:sz w:val="18"/>
                <w:szCs w:val="18"/>
              </w:rPr>
              <w:t>0.01850</w:t>
            </w:r>
          </w:p>
        </w:tc>
        <w:tc>
          <w:tcPr>
            <w:tcW w:w="1325" w:type="pct"/>
            <w:shd w:val="clear" w:color="auto" w:fill="auto"/>
            <w:vAlign w:val="center"/>
          </w:tcPr>
          <w:p w14:paraId="70565C24" w14:textId="77777777" w:rsidR="00B23DA2" w:rsidRPr="00B54F0E" w:rsidRDefault="00CA50AF" w:rsidP="00B23DA2">
            <w:pPr>
              <w:rPr>
                <w:sz w:val="18"/>
                <w:szCs w:val="18"/>
              </w:rPr>
            </w:pPr>
            <w:r w:rsidRPr="00B54F0E">
              <w:rPr>
                <w:sz w:val="18"/>
                <w:szCs w:val="18"/>
              </w:rPr>
              <w:t>264</w:t>
            </w:r>
          </w:p>
        </w:tc>
      </w:tr>
      <w:tr w:rsidR="00B23DA2" w:rsidRPr="00B54F0E" w14:paraId="481D3890" w14:textId="77777777" w:rsidTr="00D54CF3">
        <w:trPr>
          <w:jc w:val="center"/>
        </w:trPr>
        <w:tc>
          <w:tcPr>
            <w:tcW w:w="1175" w:type="pct"/>
            <w:shd w:val="clear" w:color="auto" w:fill="auto"/>
            <w:vAlign w:val="center"/>
          </w:tcPr>
          <w:p w14:paraId="410F1BE9" w14:textId="77777777" w:rsidR="00B23DA2" w:rsidRPr="00B54F0E" w:rsidRDefault="00B23DA2" w:rsidP="00B23DA2">
            <w:pPr>
              <w:pStyle w:val="RepTable"/>
              <w:rPr>
                <w:b/>
                <w:sz w:val="18"/>
                <w:szCs w:val="18"/>
              </w:rPr>
            </w:pPr>
            <w:r w:rsidRPr="00B54F0E">
              <w:rPr>
                <w:b/>
                <w:sz w:val="18"/>
                <w:szCs w:val="18"/>
              </w:rPr>
              <w:t>Multi Activity Task</w:t>
            </w:r>
            <w:r w:rsidRPr="00B54F0E">
              <w:rPr>
                <w:rStyle w:val="Superscript"/>
                <w:b/>
                <w:sz w:val="18"/>
                <w:szCs w:val="18"/>
              </w:rPr>
              <w:t>a</w:t>
            </w:r>
          </w:p>
        </w:tc>
        <w:tc>
          <w:tcPr>
            <w:tcW w:w="1325" w:type="pct"/>
            <w:shd w:val="clear" w:color="auto" w:fill="auto"/>
            <w:vAlign w:val="center"/>
          </w:tcPr>
          <w:p w14:paraId="7BAEA397" w14:textId="77777777" w:rsidR="00B23DA2" w:rsidRPr="00B54F0E" w:rsidRDefault="00B23DA2" w:rsidP="00B23DA2">
            <w:pPr>
              <w:pStyle w:val="RepTable"/>
              <w:rPr>
                <w:sz w:val="18"/>
                <w:szCs w:val="18"/>
              </w:rPr>
            </w:pPr>
            <w:r w:rsidRPr="00B54F0E">
              <w:rPr>
                <w:sz w:val="18"/>
                <w:szCs w:val="18"/>
              </w:rPr>
              <w:t>Gloves while handling product and cleaning equipment</w:t>
            </w:r>
            <w:r w:rsidR="00CA50AF" w:rsidRPr="00B54F0E">
              <w:rPr>
                <w:sz w:val="18"/>
                <w:szCs w:val="18"/>
              </w:rPr>
              <w:t xml:space="preserve"> and respiratory protection during </w:t>
            </w:r>
            <w:r w:rsidR="00F853EE" w:rsidRPr="00B54F0E">
              <w:rPr>
                <w:sz w:val="18"/>
                <w:szCs w:val="18"/>
              </w:rPr>
              <w:t>all tasks except bagging</w:t>
            </w:r>
          </w:p>
        </w:tc>
        <w:tc>
          <w:tcPr>
            <w:tcW w:w="1175" w:type="pct"/>
            <w:shd w:val="clear" w:color="auto" w:fill="auto"/>
            <w:vAlign w:val="center"/>
          </w:tcPr>
          <w:p w14:paraId="75C6D1E9" w14:textId="77777777" w:rsidR="00B23DA2" w:rsidRPr="00B54F0E" w:rsidRDefault="00CA50AF" w:rsidP="00CA50AF">
            <w:pPr>
              <w:rPr>
                <w:sz w:val="18"/>
                <w:szCs w:val="18"/>
              </w:rPr>
            </w:pPr>
            <w:r w:rsidRPr="00B54F0E">
              <w:rPr>
                <w:sz w:val="18"/>
                <w:szCs w:val="18"/>
              </w:rPr>
              <w:t>0.0</w:t>
            </w:r>
            <w:r w:rsidR="007F45E2" w:rsidRPr="00B54F0E">
              <w:rPr>
                <w:sz w:val="18"/>
                <w:szCs w:val="18"/>
              </w:rPr>
              <w:t>244</w:t>
            </w:r>
          </w:p>
        </w:tc>
        <w:tc>
          <w:tcPr>
            <w:tcW w:w="1325" w:type="pct"/>
            <w:shd w:val="clear" w:color="auto" w:fill="auto"/>
            <w:vAlign w:val="center"/>
          </w:tcPr>
          <w:p w14:paraId="676FD3CC" w14:textId="77777777" w:rsidR="00B23DA2" w:rsidRPr="00B54F0E" w:rsidRDefault="007F45E2" w:rsidP="00B23DA2">
            <w:pPr>
              <w:rPr>
                <w:sz w:val="18"/>
                <w:szCs w:val="18"/>
              </w:rPr>
            </w:pPr>
            <w:r w:rsidRPr="00B54F0E">
              <w:rPr>
                <w:sz w:val="18"/>
                <w:szCs w:val="18"/>
              </w:rPr>
              <w:t>349</w:t>
            </w:r>
          </w:p>
        </w:tc>
      </w:tr>
      <w:tr w:rsidR="00C02F1C" w:rsidRPr="00B54F0E" w14:paraId="6F7AB822" w14:textId="77777777" w:rsidTr="00D54CF3">
        <w:trPr>
          <w:jc w:val="center"/>
        </w:trPr>
        <w:tc>
          <w:tcPr>
            <w:tcW w:w="5000" w:type="pct"/>
            <w:gridSpan w:val="4"/>
            <w:shd w:val="clear" w:color="auto" w:fill="auto"/>
            <w:vAlign w:val="center"/>
          </w:tcPr>
          <w:p w14:paraId="240FC508" w14:textId="77777777" w:rsidR="007F45E2" w:rsidRPr="00B54F0E" w:rsidRDefault="007F45E2" w:rsidP="007F45E2">
            <w:pPr>
              <w:pStyle w:val="RepTable"/>
              <w:rPr>
                <w:sz w:val="18"/>
                <w:szCs w:val="18"/>
              </w:rPr>
            </w:pPr>
            <w:r w:rsidRPr="00B54F0E">
              <w:rPr>
                <w:sz w:val="18"/>
                <w:szCs w:val="18"/>
              </w:rPr>
              <w:t>Body weight: 70 kg</w:t>
            </w:r>
          </w:p>
          <w:p w14:paraId="0C0679C8" w14:textId="77777777" w:rsidR="00C02F1C" w:rsidRPr="00B54F0E" w:rsidRDefault="007F45E2" w:rsidP="007F45E2">
            <w:pPr>
              <w:pStyle w:val="RepTable"/>
              <w:rPr>
                <w:sz w:val="18"/>
                <w:szCs w:val="18"/>
              </w:rPr>
            </w:pPr>
            <w:r w:rsidRPr="00B54F0E">
              <w:rPr>
                <w:sz w:val="18"/>
                <w:szCs w:val="18"/>
              </w:rPr>
              <w:t xml:space="preserve">Container: 20 L </w:t>
            </w:r>
          </w:p>
        </w:tc>
      </w:tr>
      <w:tr w:rsidR="00CA50AF" w:rsidRPr="00B54F0E" w14:paraId="1D42A5F7" w14:textId="77777777" w:rsidTr="00D54CF3">
        <w:trPr>
          <w:jc w:val="center"/>
        </w:trPr>
        <w:tc>
          <w:tcPr>
            <w:tcW w:w="1175" w:type="pct"/>
            <w:shd w:val="clear" w:color="auto" w:fill="auto"/>
            <w:vAlign w:val="center"/>
          </w:tcPr>
          <w:p w14:paraId="51F6DF52" w14:textId="77777777" w:rsidR="00CA50AF" w:rsidRPr="00B54F0E" w:rsidRDefault="00CA50AF" w:rsidP="00CA50AF">
            <w:pPr>
              <w:pStyle w:val="RepTable"/>
              <w:rPr>
                <w:sz w:val="18"/>
                <w:szCs w:val="18"/>
              </w:rPr>
            </w:pPr>
            <w:r w:rsidRPr="00B54F0E">
              <w:rPr>
                <w:sz w:val="18"/>
                <w:szCs w:val="18"/>
              </w:rPr>
              <w:t>Calibration</w:t>
            </w:r>
          </w:p>
        </w:tc>
        <w:tc>
          <w:tcPr>
            <w:tcW w:w="1325" w:type="pct"/>
            <w:shd w:val="clear" w:color="auto" w:fill="auto"/>
            <w:vAlign w:val="center"/>
          </w:tcPr>
          <w:p w14:paraId="06E22715" w14:textId="77777777" w:rsidR="00CA50AF" w:rsidRPr="00B54F0E" w:rsidRDefault="00CA50AF" w:rsidP="00CA50AF">
            <w:pPr>
              <w:pStyle w:val="RepTable"/>
              <w:rPr>
                <w:sz w:val="18"/>
                <w:szCs w:val="18"/>
              </w:rPr>
            </w:pPr>
            <w:r w:rsidRPr="00B54F0E">
              <w:rPr>
                <w:sz w:val="18"/>
                <w:szCs w:val="18"/>
              </w:rPr>
              <w:t>Gloves</w:t>
            </w:r>
          </w:p>
        </w:tc>
        <w:tc>
          <w:tcPr>
            <w:tcW w:w="1175" w:type="pct"/>
            <w:shd w:val="clear" w:color="auto" w:fill="auto"/>
            <w:vAlign w:val="center"/>
          </w:tcPr>
          <w:p w14:paraId="2D01FF63" w14:textId="77777777" w:rsidR="00CA50AF" w:rsidRPr="00B54F0E" w:rsidRDefault="00CA50AF" w:rsidP="00CA50AF">
            <w:pPr>
              <w:rPr>
                <w:sz w:val="18"/>
                <w:szCs w:val="18"/>
              </w:rPr>
            </w:pPr>
            <w:r w:rsidRPr="00B54F0E">
              <w:rPr>
                <w:sz w:val="18"/>
                <w:szCs w:val="18"/>
              </w:rPr>
              <w:t>0.0</w:t>
            </w:r>
            <w:r w:rsidR="007F45E2" w:rsidRPr="00B54F0E">
              <w:rPr>
                <w:sz w:val="18"/>
                <w:szCs w:val="18"/>
              </w:rPr>
              <w:t>0155</w:t>
            </w:r>
          </w:p>
        </w:tc>
        <w:tc>
          <w:tcPr>
            <w:tcW w:w="1325" w:type="pct"/>
            <w:shd w:val="clear" w:color="auto" w:fill="auto"/>
            <w:vAlign w:val="center"/>
          </w:tcPr>
          <w:p w14:paraId="40AF39A1" w14:textId="77777777" w:rsidR="00CA50AF" w:rsidRPr="00B54F0E" w:rsidRDefault="007F45E2" w:rsidP="00CA50AF">
            <w:pPr>
              <w:rPr>
                <w:sz w:val="18"/>
                <w:szCs w:val="18"/>
              </w:rPr>
            </w:pPr>
            <w:r w:rsidRPr="00B54F0E">
              <w:rPr>
                <w:sz w:val="18"/>
                <w:szCs w:val="18"/>
              </w:rPr>
              <w:t>22</w:t>
            </w:r>
          </w:p>
        </w:tc>
      </w:tr>
      <w:tr w:rsidR="00CA50AF" w:rsidRPr="00B54F0E" w14:paraId="12034A78" w14:textId="77777777" w:rsidTr="00D54CF3">
        <w:trPr>
          <w:jc w:val="center"/>
        </w:trPr>
        <w:tc>
          <w:tcPr>
            <w:tcW w:w="1175" w:type="pct"/>
            <w:shd w:val="clear" w:color="auto" w:fill="auto"/>
            <w:vAlign w:val="center"/>
          </w:tcPr>
          <w:p w14:paraId="20E5AB5B" w14:textId="77777777" w:rsidR="00CA50AF" w:rsidRPr="00B54F0E" w:rsidRDefault="00CA50AF" w:rsidP="00CA50AF">
            <w:pPr>
              <w:pStyle w:val="RepTable"/>
              <w:rPr>
                <w:sz w:val="18"/>
                <w:szCs w:val="18"/>
              </w:rPr>
            </w:pPr>
            <w:r w:rsidRPr="00B54F0E">
              <w:rPr>
                <w:sz w:val="18"/>
                <w:szCs w:val="18"/>
              </w:rPr>
              <w:t>Mixing/loading –fast-coupling</w:t>
            </w:r>
          </w:p>
        </w:tc>
        <w:tc>
          <w:tcPr>
            <w:tcW w:w="1325" w:type="pct"/>
            <w:shd w:val="clear" w:color="auto" w:fill="auto"/>
            <w:vAlign w:val="center"/>
          </w:tcPr>
          <w:p w14:paraId="25EB857F" w14:textId="77777777" w:rsidR="00CA50AF" w:rsidRPr="00B54F0E" w:rsidRDefault="00CA50AF" w:rsidP="00CA50AF">
            <w:pPr>
              <w:pStyle w:val="RepTable"/>
              <w:rPr>
                <w:sz w:val="18"/>
                <w:szCs w:val="18"/>
              </w:rPr>
            </w:pPr>
            <w:r w:rsidRPr="00B54F0E">
              <w:rPr>
                <w:sz w:val="18"/>
                <w:szCs w:val="18"/>
              </w:rPr>
              <w:t>Gloves</w:t>
            </w:r>
            <w:r w:rsidR="007F45E2" w:rsidRPr="00B54F0E">
              <w:rPr>
                <w:sz w:val="18"/>
                <w:szCs w:val="18"/>
              </w:rPr>
              <w:t xml:space="preserve"> and respiratory protection</w:t>
            </w:r>
          </w:p>
        </w:tc>
        <w:tc>
          <w:tcPr>
            <w:tcW w:w="1175" w:type="pct"/>
            <w:shd w:val="clear" w:color="auto" w:fill="auto"/>
            <w:vAlign w:val="center"/>
          </w:tcPr>
          <w:p w14:paraId="576D1EE5" w14:textId="77777777" w:rsidR="00CA50AF" w:rsidRPr="00B54F0E" w:rsidRDefault="009D2ED1" w:rsidP="007F45E2">
            <w:pPr>
              <w:rPr>
                <w:sz w:val="18"/>
                <w:szCs w:val="18"/>
              </w:rPr>
            </w:pPr>
            <w:r w:rsidRPr="00B54F0E">
              <w:rPr>
                <w:sz w:val="18"/>
                <w:szCs w:val="18"/>
              </w:rPr>
              <w:t>0.00</w:t>
            </w:r>
            <w:r w:rsidR="007F45E2" w:rsidRPr="00B54F0E">
              <w:rPr>
                <w:sz w:val="18"/>
                <w:szCs w:val="18"/>
              </w:rPr>
              <w:t>268</w:t>
            </w:r>
          </w:p>
        </w:tc>
        <w:tc>
          <w:tcPr>
            <w:tcW w:w="1325" w:type="pct"/>
            <w:shd w:val="clear" w:color="auto" w:fill="auto"/>
            <w:vAlign w:val="center"/>
          </w:tcPr>
          <w:p w14:paraId="10471528" w14:textId="77777777" w:rsidR="009D2ED1" w:rsidRPr="00B54F0E" w:rsidRDefault="007F45E2" w:rsidP="00CA50AF">
            <w:pPr>
              <w:rPr>
                <w:sz w:val="18"/>
                <w:szCs w:val="18"/>
              </w:rPr>
            </w:pPr>
            <w:r w:rsidRPr="00B54F0E">
              <w:rPr>
                <w:sz w:val="18"/>
                <w:szCs w:val="18"/>
              </w:rPr>
              <w:t>38</w:t>
            </w:r>
          </w:p>
        </w:tc>
      </w:tr>
      <w:tr w:rsidR="00CA50AF" w:rsidRPr="00B54F0E" w14:paraId="2B377A86" w14:textId="77777777" w:rsidTr="00D54CF3">
        <w:trPr>
          <w:jc w:val="center"/>
        </w:trPr>
        <w:tc>
          <w:tcPr>
            <w:tcW w:w="1175" w:type="pct"/>
            <w:shd w:val="clear" w:color="auto" w:fill="auto"/>
            <w:vAlign w:val="center"/>
          </w:tcPr>
          <w:p w14:paraId="234C9425" w14:textId="77777777" w:rsidR="00CA50AF" w:rsidRPr="00B54F0E" w:rsidRDefault="00CA50AF" w:rsidP="00CA50AF">
            <w:pPr>
              <w:pStyle w:val="RepTable"/>
              <w:rPr>
                <w:sz w:val="18"/>
                <w:szCs w:val="18"/>
              </w:rPr>
            </w:pPr>
            <w:r w:rsidRPr="00B54F0E">
              <w:rPr>
                <w:sz w:val="18"/>
                <w:szCs w:val="18"/>
              </w:rPr>
              <w:t>Bagging (25 kg bags)</w:t>
            </w:r>
          </w:p>
        </w:tc>
        <w:tc>
          <w:tcPr>
            <w:tcW w:w="1325" w:type="pct"/>
            <w:shd w:val="clear" w:color="auto" w:fill="auto"/>
            <w:vAlign w:val="center"/>
          </w:tcPr>
          <w:p w14:paraId="4BDC0BE8" w14:textId="77777777" w:rsidR="00CA50AF" w:rsidRPr="00B54F0E" w:rsidRDefault="00CA50AF" w:rsidP="00CA50AF">
            <w:pPr>
              <w:pStyle w:val="RepTable"/>
              <w:rPr>
                <w:sz w:val="18"/>
                <w:szCs w:val="18"/>
              </w:rPr>
            </w:pPr>
            <w:r w:rsidRPr="00B54F0E">
              <w:rPr>
                <w:sz w:val="18"/>
                <w:szCs w:val="18"/>
              </w:rPr>
              <w:t>Standard Work Clothing</w:t>
            </w:r>
          </w:p>
        </w:tc>
        <w:tc>
          <w:tcPr>
            <w:tcW w:w="1175" w:type="pct"/>
            <w:shd w:val="clear" w:color="auto" w:fill="auto"/>
            <w:vAlign w:val="center"/>
          </w:tcPr>
          <w:p w14:paraId="53C1B386" w14:textId="77777777" w:rsidR="00CA50AF" w:rsidRPr="00B54F0E" w:rsidRDefault="00CA50AF" w:rsidP="00CA50AF">
            <w:pPr>
              <w:rPr>
                <w:sz w:val="18"/>
                <w:szCs w:val="18"/>
              </w:rPr>
            </w:pPr>
            <w:r w:rsidRPr="00B54F0E">
              <w:rPr>
                <w:sz w:val="18"/>
                <w:szCs w:val="18"/>
              </w:rPr>
              <w:t>0.00086</w:t>
            </w:r>
          </w:p>
        </w:tc>
        <w:tc>
          <w:tcPr>
            <w:tcW w:w="1325" w:type="pct"/>
            <w:shd w:val="clear" w:color="auto" w:fill="auto"/>
            <w:vAlign w:val="center"/>
          </w:tcPr>
          <w:p w14:paraId="4910F944" w14:textId="77777777" w:rsidR="00CA50AF" w:rsidRPr="00B54F0E" w:rsidRDefault="00CA50AF" w:rsidP="00CA50AF">
            <w:pPr>
              <w:rPr>
                <w:sz w:val="18"/>
                <w:szCs w:val="18"/>
              </w:rPr>
            </w:pPr>
            <w:r w:rsidRPr="00B54F0E">
              <w:rPr>
                <w:sz w:val="18"/>
                <w:szCs w:val="18"/>
              </w:rPr>
              <w:t>12</w:t>
            </w:r>
          </w:p>
        </w:tc>
      </w:tr>
      <w:tr w:rsidR="00CA50AF" w:rsidRPr="00B54F0E" w14:paraId="2A1D99F5" w14:textId="77777777" w:rsidTr="00D54CF3">
        <w:trPr>
          <w:jc w:val="center"/>
        </w:trPr>
        <w:tc>
          <w:tcPr>
            <w:tcW w:w="1175" w:type="pct"/>
            <w:shd w:val="clear" w:color="auto" w:fill="auto"/>
            <w:vAlign w:val="center"/>
          </w:tcPr>
          <w:p w14:paraId="0A6431D6" w14:textId="77777777" w:rsidR="00CA50AF" w:rsidRPr="00B54F0E" w:rsidRDefault="00CA50AF" w:rsidP="00CA50AF">
            <w:pPr>
              <w:pStyle w:val="RepTable"/>
              <w:rPr>
                <w:sz w:val="18"/>
                <w:szCs w:val="18"/>
              </w:rPr>
            </w:pPr>
            <w:r w:rsidRPr="00B54F0E">
              <w:rPr>
                <w:sz w:val="18"/>
                <w:szCs w:val="18"/>
              </w:rPr>
              <w:t>Cleaning</w:t>
            </w:r>
          </w:p>
        </w:tc>
        <w:tc>
          <w:tcPr>
            <w:tcW w:w="1325" w:type="pct"/>
            <w:shd w:val="clear" w:color="auto" w:fill="auto"/>
            <w:vAlign w:val="center"/>
          </w:tcPr>
          <w:p w14:paraId="40D89956" w14:textId="77777777" w:rsidR="00CA50AF" w:rsidRPr="00B54F0E" w:rsidRDefault="00CA50AF" w:rsidP="00CA50AF">
            <w:pPr>
              <w:pStyle w:val="RepTable"/>
              <w:rPr>
                <w:sz w:val="18"/>
                <w:szCs w:val="18"/>
              </w:rPr>
            </w:pPr>
            <w:r w:rsidRPr="00B54F0E">
              <w:rPr>
                <w:sz w:val="18"/>
                <w:szCs w:val="18"/>
              </w:rPr>
              <w:t>Gloves and respiratory protection</w:t>
            </w:r>
          </w:p>
        </w:tc>
        <w:tc>
          <w:tcPr>
            <w:tcW w:w="1175" w:type="pct"/>
            <w:shd w:val="clear" w:color="auto" w:fill="auto"/>
            <w:vAlign w:val="center"/>
          </w:tcPr>
          <w:p w14:paraId="507F53BB" w14:textId="77777777" w:rsidR="00CA50AF" w:rsidRPr="00B54F0E" w:rsidRDefault="009D2ED1" w:rsidP="009D2ED1">
            <w:pPr>
              <w:rPr>
                <w:sz w:val="18"/>
                <w:szCs w:val="18"/>
              </w:rPr>
            </w:pPr>
            <w:r w:rsidRPr="00B54F0E">
              <w:rPr>
                <w:sz w:val="18"/>
                <w:szCs w:val="18"/>
              </w:rPr>
              <w:t>0.01586</w:t>
            </w:r>
          </w:p>
        </w:tc>
        <w:tc>
          <w:tcPr>
            <w:tcW w:w="1325" w:type="pct"/>
            <w:shd w:val="clear" w:color="auto" w:fill="auto"/>
            <w:vAlign w:val="center"/>
          </w:tcPr>
          <w:p w14:paraId="3FBBFE75" w14:textId="77777777" w:rsidR="00CA50AF" w:rsidRPr="00B54F0E" w:rsidRDefault="009D2ED1" w:rsidP="00CA50AF">
            <w:pPr>
              <w:rPr>
                <w:sz w:val="18"/>
                <w:szCs w:val="18"/>
              </w:rPr>
            </w:pPr>
            <w:r w:rsidRPr="00B54F0E">
              <w:rPr>
                <w:sz w:val="18"/>
                <w:szCs w:val="18"/>
              </w:rPr>
              <w:t>227</w:t>
            </w:r>
          </w:p>
        </w:tc>
      </w:tr>
      <w:tr w:rsidR="00CA50AF" w:rsidRPr="00B54F0E" w14:paraId="198F4070" w14:textId="77777777" w:rsidTr="00D54CF3">
        <w:trPr>
          <w:jc w:val="center"/>
        </w:trPr>
        <w:tc>
          <w:tcPr>
            <w:tcW w:w="1175" w:type="pct"/>
            <w:shd w:val="clear" w:color="auto" w:fill="auto"/>
            <w:vAlign w:val="center"/>
          </w:tcPr>
          <w:p w14:paraId="4CA82279" w14:textId="77777777" w:rsidR="00CA50AF" w:rsidRPr="00B54F0E" w:rsidRDefault="00CA50AF" w:rsidP="00CA50AF">
            <w:pPr>
              <w:pStyle w:val="RepTable"/>
              <w:rPr>
                <w:b/>
                <w:sz w:val="18"/>
                <w:szCs w:val="18"/>
              </w:rPr>
            </w:pPr>
            <w:r w:rsidRPr="00B54F0E">
              <w:rPr>
                <w:b/>
                <w:sz w:val="18"/>
                <w:szCs w:val="18"/>
              </w:rPr>
              <w:t>Multi Activity Task</w:t>
            </w:r>
            <w:r w:rsidRPr="00B54F0E">
              <w:rPr>
                <w:rStyle w:val="Superscript"/>
                <w:b/>
                <w:sz w:val="18"/>
                <w:szCs w:val="18"/>
              </w:rPr>
              <w:t>a</w:t>
            </w:r>
          </w:p>
        </w:tc>
        <w:tc>
          <w:tcPr>
            <w:tcW w:w="1325" w:type="pct"/>
            <w:shd w:val="clear" w:color="auto" w:fill="auto"/>
            <w:vAlign w:val="center"/>
          </w:tcPr>
          <w:p w14:paraId="693F46F5" w14:textId="77777777" w:rsidR="00CA50AF" w:rsidRPr="00B54F0E" w:rsidRDefault="00CA50AF" w:rsidP="00CA50AF">
            <w:pPr>
              <w:pStyle w:val="RepTable"/>
              <w:rPr>
                <w:sz w:val="18"/>
                <w:szCs w:val="18"/>
              </w:rPr>
            </w:pPr>
            <w:r w:rsidRPr="00B54F0E">
              <w:rPr>
                <w:sz w:val="18"/>
                <w:szCs w:val="18"/>
              </w:rPr>
              <w:t xml:space="preserve">Gloves while handling product and cleaning equipment and respiratory protection </w:t>
            </w:r>
            <w:r w:rsidR="00F853EE" w:rsidRPr="00B54F0E">
              <w:rPr>
                <w:sz w:val="18"/>
                <w:szCs w:val="18"/>
              </w:rPr>
              <w:t>during all tasks except bagging</w:t>
            </w:r>
          </w:p>
        </w:tc>
        <w:tc>
          <w:tcPr>
            <w:tcW w:w="1175" w:type="pct"/>
            <w:shd w:val="clear" w:color="auto" w:fill="auto"/>
            <w:vAlign w:val="center"/>
          </w:tcPr>
          <w:p w14:paraId="3B921E63" w14:textId="77777777" w:rsidR="00CA50AF" w:rsidRPr="00B54F0E" w:rsidRDefault="00CA50AF" w:rsidP="00146B11">
            <w:pPr>
              <w:rPr>
                <w:sz w:val="18"/>
                <w:szCs w:val="18"/>
              </w:rPr>
            </w:pPr>
            <w:r w:rsidRPr="00B54F0E">
              <w:rPr>
                <w:sz w:val="18"/>
                <w:szCs w:val="18"/>
              </w:rPr>
              <w:t>0.0</w:t>
            </w:r>
            <w:r w:rsidR="007F45E2" w:rsidRPr="00B54F0E">
              <w:rPr>
                <w:sz w:val="18"/>
                <w:szCs w:val="18"/>
              </w:rPr>
              <w:t>209</w:t>
            </w:r>
          </w:p>
        </w:tc>
        <w:tc>
          <w:tcPr>
            <w:tcW w:w="1325" w:type="pct"/>
            <w:shd w:val="clear" w:color="auto" w:fill="auto"/>
            <w:vAlign w:val="center"/>
          </w:tcPr>
          <w:p w14:paraId="6FA49FB1" w14:textId="77777777" w:rsidR="00CA50AF" w:rsidRPr="00B54F0E" w:rsidRDefault="007F45E2" w:rsidP="00CA50AF">
            <w:pPr>
              <w:rPr>
                <w:sz w:val="18"/>
                <w:szCs w:val="18"/>
              </w:rPr>
            </w:pPr>
            <w:r w:rsidRPr="00B54F0E">
              <w:rPr>
                <w:sz w:val="18"/>
                <w:szCs w:val="18"/>
              </w:rPr>
              <w:t>299</w:t>
            </w:r>
          </w:p>
        </w:tc>
      </w:tr>
    </w:tbl>
    <w:p w14:paraId="27A7DB56" w14:textId="77777777" w:rsidR="00C15A3A" w:rsidRPr="00A63885" w:rsidRDefault="00C15A3A" w:rsidP="00B54F0E">
      <w:pPr>
        <w:pStyle w:val="RepTableFootnote"/>
        <w:jc w:val="both"/>
        <w:rPr>
          <w:lang w:val="en-US"/>
        </w:rPr>
      </w:pPr>
      <w:r w:rsidRPr="00A63885">
        <w:rPr>
          <w:lang w:val="en-US"/>
        </w:rPr>
        <w:tab/>
        <w:t>Seed-TROPEX Model: Operator wearing long sleeved jacket and long trousers (standard work clothing).</w:t>
      </w:r>
    </w:p>
    <w:p w14:paraId="6D963321" w14:textId="77777777" w:rsidR="00D2613C" w:rsidRPr="00B54F0E" w:rsidRDefault="00C15A3A" w:rsidP="00B54F0E">
      <w:pPr>
        <w:pStyle w:val="RepTableFootnote"/>
        <w:jc w:val="both"/>
        <w:rPr>
          <w:lang w:val="en-US"/>
        </w:rPr>
      </w:pPr>
      <w:r w:rsidRPr="00A63885">
        <w:rPr>
          <w:rStyle w:val="Superscript"/>
          <w:lang w:val="en-US"/>
        </w:rPr>
        <w:t>a)</w:t>
      </w:r>
      <w:r w:rsidRPr="00A63885">
        <w:rPr>
          <w:lang w:val="en-US"/>
        </w:rPr>
        <w:t xml:space="preserve"> </w:t>
      </w:r>
      <w:r w:rsidRPr="00A63885">
        <w:rPr>
          <w:lang w:val="en-US"/>
        </w:rPr>
        <w:tab/>
        <w:t>Sum of absorbed doses and AOELs for a single operator performing calibration, fast couple mixing/loading, bagging and cleaning.</w:t>
      </w:r>
    </w:p>
    <w:bookmarkEnd w:id="366"/>
    <w:p w14:paraId="36345E5E" w14:textId="77777777" w:rsidR="00B07D4C" w:rsidRPr="0027700E" w:rsidRDefault="00B07D4C" w:rsidP="00600E47">
      <w:pPr>
        <w:pStyle w:val="PlainHeading12pt"/>
        <w:spacing w:after="120"/>
        <w:jc w:val="both"/>
        <w:rPr>
          <w:rFonts w:ascii="Times New Roman" w:hAnsi="Times New Roman" w:cs="Times New Roman"/>
          <w:sz w:val="22"/>
          <w:szCs w:val="22"/>
        </w:rPr>
      </w:pPr>
      <w:r w:rsidRPr="0027700E">
        <w:rPr>
          <w:rFonts w:ascii="Times New Roman" w:hAnsi="Times New Roman" w:cs="Times New Roman"/>
          <w:sz w:val="22"/>
          <w:szCs w:val="22"/>
        </w:rPr>
        <w:t>Mobile treaters</w:t>
      </w:r>
    </w:p>
    <w:p w14:paraId="12150CD9" w14:textId="77777777" w:rsidR="00C15A3A" w:rsidRPr="001759CF" w:rsidRDefault="00C15A3A" w:rsidP="00897AD7">
      <w:pPr>
        <w:pStyle w:val="RepStandard"/>
      </w:pPr>
      <w:r w:rsidRPr="001759CF">
        <w:t>The Seed-TROPEX model does not contain data for the assessment of exposure of operators treating seeds on mobile equipment.</w:t>
      </w:r>
    </w:p>
    <w:p w14:paraId="4C9AAC5C" w14:textId="77777777" w:rsidR="00C15A3A" w:rsidRPr="001759CF" w:rsidRDefault="00C15A3A" w:rsidP="00897AD7">
      <w:pPr>
        <w:pStyle w:val="RepStandard"/>
      </w:pPr>
    </w:p>
    <w:p w14:paraId="64D322DB" w14:textId="77777777" w:rsidR="00C15A3A" w:rsidRPr="001759CF" w:rsidRDefault="00C15A3A" w:rsidP="00897AD7">
      <w:pPr>
        <w:pStyle w:val="RepStandard"/>
      </w:pPr>
      <w:r w:rsidRPr="001759CF">
        <w:t>For the following reasons exposure to operators treating seed on mobile equipment is considered to be in the same range or less than the exposure to operators working in static plants:</w:t>
      </w:r>
    </w:p>
    <w:p w14:paraId="12ED18CF" w14:textId="77777777" w:rsidR="00C15A3A" w:rsidRPr="00F27DFA" w:rsidRDefault="00C15A3A" w:rsidP="00897AD7">
      <w:pPr>
        <w:pStyle w:val="RepStandard"/>
      </w:pPr>
    </w:p>
    <w:p w14:paraId="2CDD6A3C" w14:textId="77777777" w:rsidR="00C15A3A" w:rsidRPr="002B0C33" w:rsidRDefault="00C15A3A" w:rsidP="004B6678">
      <w:pPr>
        <w:pStyle w:val="RepBullet1"/>
      </w:pPr>
      <w:r w:rsidRPr="002B0C33">
        <w:t>Treatment on mobile equipment is usually done outside. This will most likely lead to lower levels of dust in the vicinity of the operators compared to working in a closed environment.</w:t>
      </w:r>
    </w:p>
    <w:p w14:paraId="454139A4" w14:textId="77777777" w:rsidR="00C15A3A" w:rsidRPr="002B0C33" w:rsidRDefault="00C15A3A" w:rsidP="004B6678">
      <w:pPr>
        <w:pStyle w:val="RepBullet1"/>
      </w:pPr>
      <w:r w:rsidRPr="002B0C33">
        <w:t>Treatment capacities are estimated to be lower (0.5 to 2 tonnes/hour) on mobile equipment compared to static industrial equipment (estimated to be in the range of 2 to 9 tonnes/hour).</w:t>
      </w:r>
    </w:p>
    <w:p w14:paraId="724D2B1B" w14:textId="77777777" w:rsidR="00C15A3A" w:rsidRPr="002B0C33" w:rsidRDefault="00C15A3A" w:rsidP="004B6678">
      <w:pPr>
        <w:pStyle w:val="RepBullet1"/>
      </w:pPr>
      <w:r w:rsidRPr="002B0C33">
        <w:t>Exposure time is likely to be shorter than in static plants because part of the working day is used for movement of the treatment equipment to the farms or between farms.</w:t>
      </w:r>
    </w:p>
    <w:p w14:paraId="157BA58B" w14:textId="77777777" w:rsidR="00B07D4C" w:rsidRPr="0027700E" w:rsidRDefault="00B07D4C" w:rsidP="00600E47">
      <w:pPr>
        <w:pStyle w:val="PlainHeading12pt"/>
        <w:spacing w:after="120"/>
        <w:jc w:val="both"/>
        <w:rPr>
          <w:rFonts w:ascii="Times New Roman" w:hAnsi="Times New Roman" w:cs="Times New Roman"/>
          <w:sz w:val="22"/>
          <w:szCs w:val="22"/>
        </w:rPr>
      </w:pPr>
      <w:r w:rsidRPr="0027700E">
        <w:rPr>
          <w:rFonts w:ascii="Times New Roman" w:hAnsi="Times New Roman" w:cs="Times New Roman"/>
          <w:sz w:val="22"/>
          <w:szCs w:val="22"/>
        </w:rPr>
        <w:t>On-farm treatment</w:t>
      </w:r>
    </w:p>
    <w:p w14:paraId="438A8D5A" w14:textId="77777777" w:rsidR="00C15A3A" w:rsidRPr="001759CF" w:rsidRDefault="00C15A3A" w:rsidP="00897AD7">
      <w:pPr>
        <w:pStyle w:val="RepStandard"/>
      </w:pPr>
      <w:bookmarkStart w:id="367" w:name="_Toc399764861"/>
      <w:bookmarkStart w:id="368" w:name="_Toc328552161"/>
      <w:bookmarkStart w:id="369" w:name="_Toc331773186"/>
      <w:bookmarkStart w:id="370" w:name="_Toc332033545"/>
      <w:bookmarkStart w:id="371" w:name="_Toc328552184"/>
      <w:bookmarkStart w:id="372" w:name="_Toc331773209"/>
      <w:bookmarkStart w:id="373" w:name="_Toc332033568"/>
      <w:bookmarkStart w:id="374" w:name="_Toc328552201"/>
      <w:bookmarkStart w:id="375" w:name="_Toc331773226"/>
      <w:bookmarkStart w:id="376" w:name="_Toc332033585"/>
      <w:bookmarkStart w:id="377" w:name="_Toc328552219"/>
      <w:bookmarkStart w:id="378" w:name="_Toc331773244"/>
      <w:bookmarkStart w:id="379" w:name="_Toc332033603"/>
      <w:bookmarkStart w:id="380" w:name="_Toc328552236"/>
      <w:bookmarkStart w:id="381" w:name="_Toc331773261"/>
      <w:bookmarkStart w:id="382" w:name="_Toc332033620"/>
      <w:bookmarkStart w:id="383" w:name="_Toc328552243"/>
      <w:bookmarkStart w:id="384" w:name="_Toc331773268"/>
      <w:bookmarkStart w:id="385" w:name="_Toc332033627"/>
      <w:bookmarkStart w:id="386" w:name="_Toc328552251"/>
      <w:bookmarkStart w:id="387" w:name="_Toc328552253"/>
      <w:bookmarkStart w:id="388" w:name="_Toc328552254"/>
      <w:bookmarkStart w:id="389" w:name="_Toc328552255"/>
      <w:bookmarkStart w:id="390" w:name="_Toc332020604"/>
      <w:bookmarkStart w:id="391" w:name="_Toc332203447"/>
      <w:bookmarkStart w:id="392" w:name="_Toc332206999"/>
      <w:bookmarkStart w:id="393" w:name="_Toc332296168"/>
      <w:bookmarkStart w:id="394" w:name="_Toc336434735"/>
      <w:bookmarkStart w:id="395" w:name="_Toc397516886"/>
      <w:bookmarkStart w:id="396" w:name="_Toc398627866"/>
      <w:bookmarkStart w:id="397" w:name="_Toc399335721"/>
      <w:bookmarkStart w:id="398" w:name="_Toc399764862"/>
      <w:bookmarkStart w:id="399" w:name="_Toc412562653"/>
      <w:bookmarkStart w:id="400" w:name="_Toc412562730"/>
      <w:bookmarkStart w:id="401" w:name="_Toc413662722"/>
      <w:bookmarkStart w:id="402" w:name="_Toc413673579"/>
      <w:bookmarkStart w:id="403" w:name="_Toc413673677"/>
      <w:bookmarkStart w:id="404" w:name="_Toc413673748"/>
      <w:bookmarkStart w:id="405" w:name="_Toc413928647"/>
      <w:bookmarkStart w:id="406" w:name="_Toc413936261"/>
      <w:bookmarkStart w:id="407" w:name="_Toc413937972"/>
      <w:bookmarkStart w:id="408" w:name="_Toc414026699"/>
      <w:bookmarkStart w:id="409" w:name="_Toc414974078"/>
      <w:bookmarkStart w:id="410" w:name="_Toc450900952"/>
      <w:bookmarkStart w:id="411" w:name="_Toc450920618"/>
      <w:bookmarkStart w:id="412" w:name="_Toc450923739"/>
      <w:bookmarkStart w:id="413" w:name="_Toc454460972"/>
      <w:bookmarkStart w:id="414" w:name="_Toc454462808"/>
      <w:bookmarkStart w:id="415" w:name="_Toc304462616"/>
      <w:bookmarkStart w:id="416" w:name="_Toc111951395"/>
      <w:bookmarkStart w:id="417" w:name="_Toc240611803"/>
      <w:bookmarkStart w:id="418" w:name="_Toc300147921"/>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1759CF">
        <w:t>The Seed-TROPEX model does not contain data for the assessment of exposure of operators treating seeds using on-farm treatment equipment.</w:t>
      </w:r>
    </w:p>
    <w:p w14:paraId="355D96F4" w14:textId="77777777" w:rsidR="00C15A3A" w:rsidRPr="001759CF" w:rsidRDefault="00C15A3A" w:rsidP="00897AD7">
      <w:pPr>
        <w:pStyle w:val="RepStandard"/>
      </w:pPr>
    </w:p>
    <w:p w14:paraId="6274DFA3" w14:textId="77777777" w:rsidR="00C15A3A" w:rsidRPr="001759CF" w:rsidRDefault="00C15A3A" w:rsidP="00897AD7">
      <w:pPr>
        <w:pStyle w:val="RepStandard"/>
      </w:pPr>
      <w:r w:rsidRPr="001759CF">
        <w:t>For the following reasons exposure to operators treating seed on-farm is considered to be in the same range or less than the exposure to operators working in static plants:</w:t>
      </w:r>
    </w:p>
    <w:p w14:paraId="38B4579E" w14:textId="77777777" w:rsidR="00C15A3A" w:rsidRPr="001759CF" w:rsidRDefault="00C15A3A" w:rsidP="00897AD7">
      <w:pPr>
        <w:pStyle w:val="RepStandard"/>
      </w:pPr>
    </w:p>
    <w:p w14:paraId="79921559" w14:textId="77777777" w:rsidR="00C15A3A" w:rsidRPr="002B0C33" w:rsidRDefault="00C15A3A" w:rsidP="004B6678">
      <w:pPr>
        <w:pStyle w:val="RepBullet1"/>
      </w:pPr>
      <w:r w:rsidRPr="002B0C33">
        <w:t>Treatment on-farm is usually done outside. This will most likely lead to lower levels of dust in the vicinity of the operators compared to working in a closed environment.</w:t>
      </w:r>
    </w:p>
    <w:p w14:paraId="7449E613" w14:textId="77777777" w:rsidR="00C15A3A" w:rsidRPr="002B0C33" w:rsidRDefault="00C15A3A" w:rsidP="004B6678">
      <w:pPr>
        <w:pStyle w:val="RepBullet1"/>
      </w:pPr>
      <w:r w:rsidRPr="002B0C33">
        <w:t xml:space="preserve">Treatment capacities are estimated to be lower (0.5 to 2 tonnes/hour) with on-farm equipment compared to static industrial equipment (estimated to be in the range of 2 to 9 tonnes/hour). </w:t>
      </w:r>
    </w:p>
    <w:p w14:paraId="520C52B9" w14:textId="77777777" w:rsidR="00C15A3A" w:rsidRPr="002B0C33" w:rsidRDefault="00C15A3A" w:rsidP="004B6678">
      <w:pPr>
        <w:pStyle w:val="RepBullet1"/>
      </w:pPr>
      <w:r w:rsidRPr="002B0C33">
        <w:lastRenderedPageBreak/>
        <w:t>Exposure time is likely to be shorter than in static plants because the operator will only treat sufficient seed for planting on the farm.</w:t>
      </w:r>
    </w:p>
    <w:p w14:paraId="3DCE6BBC" w14:textId="77777777" w:rsidR="00C81348" w:rsidRPr="00B54F0E" w:rsidRDefault="00C81348" w:rsidP="00600E47">
      <w:pPr>
        <w:pStyle w:val="Nagwek4"/>
        <w:spacing w:before="240" w:after="120"/>
        <w:ind w:left="1418" w:hanging="1418"/>
        <w:rPr>
          <w:sz w:val="22"/>
          <w:szCs w:val="22"/>
        </w:rPr>
      </w:pPr>
      <w:bookmarkStart w:id="419" w:name="_Toc46415833"/>
      <w:r w:rsidRPr="00B54F0E">
        <w:rPr>
          <w:sz w:val="22"/>
          <w:szCs w:val="22"/>
        </w:rPr>
        <w:t>Measurement of operator exposure</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9"/>
      <w:r w:rsidRPr="00B54F0E">
        <w:rPr>
          <w:sz w:val="22"/>
          <w:szCs w:val="22"/>
        </w:rPr>
        <w:t xml:space="preserve"> </w:t>
      </w:r>
      <w:bookmarkEnd w:id="415"/>
    </w:p>
    <w:p w14:paraId="3307CDAF" w14:textId="77777777" w:rsidR="008E7012" w:rsidRDefault="00C15A3A" w:rsidP="00897AD7">
      <w:pPr>
        <w:pStyle w:val="RepStandard"/>
      </w:pPr>
      <w:bookmarkStart w:id="420" w:name="_Toc300147922"/>
      <w:bookmarkStart w:id="421" w:name="_Toc304462617"/>
      <w:bookmarkStart w:id="422" w:name="_Toc314067806"/>
      <w:bookmarkStart w:id="423" w:name="_Toc314122096"/>
      <w:bookmarkStart w:id="424" w:name="_Toc314129275"/>
      <w:bookmarkStart w:id="425" w:name="_Toc314142394"/>
      <w:bookmarkStart w:id="426" w:name="_Toc314557401"/>
      <w:bookmarkStart w:id="427" w:name="_Toc314557659"/>
      <w:bookmarkStart w:id="428" w:name="_Toc328552256"/>
      <w:bookmarkStart w:id="429" w:name="_Toc332020605"/>
      <w:bookmarkStart w:id="430" w:name="_Toc332203448"/>
      <w:bookmarkStart w:id="431" w:name="_Toc332207000"/>
      <w:bookmarkStart w:id="432" w:name="_Toc332296169"/>
      <w:bookmarkStart w:id="433" w:name="_Toc336434736"/>
      <w:bookmarkStart w:id="434" w:name="_Toc397516887"/>
      <w:bookmarkStart w:id="435" w:name="_Toc398627867"/>
      <w:bookmarkStart w:id="436" w:name="_Toc399335722"/>
      <w:bookmarkStart w:id="437" w:name="_Toc399764863"/>
      <w:bookmarkStart w:id="438" w:name="_Toc412562654"/>
      <w:bookmarkStart w:id="439" w:name="_Toc412562731"/>
      <w:bookmarkStart w:id="440" w:name="_Toc413662723"/>
      <w:bookmarkStart w:id="441" w:name="_Toc413673580"/>
      <w:bookmarkStart w:id="442" w:name="_Toc413673678"/>
      <w:bookmarkStart w:id="443" w:name="_Toc413673749"/>
      <w:bookmarkStart w:id="444" w:name="_Toc413928648"/>
      <w:bookmarkStart w:id="445" w:name="_Toc413936262"/>
      <w:bookmarkStart w:id="446" w:name="_Toc413937973"/>
      <w:bookmarkStart w:id="447" w:name="_Toc414026700"/>
      <w:bookmarkStart w:id="448" w:name="_Toc414974079"/>
      <w:bookmarkStart w:id="449" w:name="_Toc450900953"/>
      <w:bookmarkStart w:id="450" w:name="_Toc450920619"/>
      <w:bookmarkStart w:id="451" w:name="_Toc450923740"/>
      <w:bookmarkStart w:id="452" w:name="_Toc454460973"/>
      <w:bookmarkStart w:id="453" w:name="_Toc454462809"/>
      <w:bookmarkEnd w:id="416"/>
      <w:bookmarkEnd w:id="417"/>
      <w:bookmarkEnd w:id="418"/>
      <w:r w:rsidRPr="00584C4E">
        <w:t xml:space="preserve">Since the operator exposure estimations carried out exceed the acceptable operator exposure level (AOEL) using the Tier 1 </w:t>
      </w:r>
      <w:proofErr w:type="spellStart"/>
      <w:r w:rsidRPr="00584C4E">
        <w:t>SeedTropex</w:t>
      </w:r>
      <w:proofErr w:type="spellEnd"/>
      <w:r w:rsidRPr="00584C4E">
        <w:t xml:space="preserve"> model, </w:t>
      </w:r>
      <w:r w:rsidR="008E7012">
        <w:t>two</w:t>
      </w:r>
      <w:r w:rsidRPr="00584C4E">
        <w:t xml:space="preserve"> higher tier refinement</w:t>
      </w:r>
      <w:r w:rsidR="008E7012">
        <w:t xml:space="preserve">s are </w:t>
      </w:r>
      <w:r w:rsidRPr="00584C4E">
        <w:t xml:space="preserve">presented </w:t>
      </w:r>
      <w:r w:rsidR="008E7012">
        <w:t xml:space="preserve">below, </w:t>
      </w:r>
      <w:r w:rsidRPr="00584C4E">
        <w:t>based on measured</w:t>
      </w:r>
      <w:r w:rsidR="008E7012">
        <w:t xml:space="preserve"> </w:t>
      </w:r>
      <w:r w:rsidRPr="00584C4E">
        <w:t xml:space="preserve">exposure data from </w:t>
      </w:r>
      <w:r w:rsidR="008E7012">
        <w:t xml:space="preserve">two operator </w:t>
      </w:r>
      <w:r w:rsidRPr="00584C4E">
        <w:t>stud</w:t>
      </w:r>
      <w:r w:rsidR="008E7012">
        <w:t>ies</w:t>
      </w:r>
      <w:r w:rsidRPr="00584C4E">
        <w:t>.</w:t>
      </w:r>
      <w:r w:rsidR="00312EF0">
        <w:t xml:space="preserve"> </w:t>
      </w:r>
      <w:r w:rsidR="00312EF0" w:rsidRPr="003D4E8B">
        <w:t xml:space="preserve">Given the age of the studies in the </w:t>
      </w:r>
      <w:proofErr w:type="spellStart"/>
      <w:r w:rsidR="00312EF0" w:rsidRPr="003D4E8B">
        <w:t>SeedTROPEX</w:t>
      </w:r>
      <w:proofErr w:type="spellEnd"/>
      <w:r w:rsidR="00312EF0" w:rsidRPr="003D4E8B">
        <w:t xml:space="preserve"> model, th</w:t>
      </w:r>
      <w:r w:rsidR="00312EF0">
        <w:t xml:space="preserve">ese </w:t>
      </w:r>
      <w:r w:rsidR="00312EF0" w:rsidRPr="003D4E8B">
        <w:t>modern stud</w:t>
      </w:r>
      <w:r w:rsidR="00312EF0">
        <w:t>ies</w:t>
      </w:r>
      <w:r w:rsidR="00312EF0" w:rsidRPr="003D4E8B">
        <w:t xml:space="preserve"> better reflect the equipment and work practices now found in seed treatment plants and </w:t>
      </w:r>
      <w:r w:rsidR="00312EF0">
        <w:t>are</w:t>
      </w:r>
      <w:r w:rsidR="00312EF0" w:rsidRPr="003D4E8B">
        <w:t xml:space="preserve"> therefore expected to provide more realistic exposure measurements for the</w:t>
      </w:r>
      <w:r w:rsidR="006E71BD">
        <w:t xml:space="preserve"> </w:t>
      </w:r>
      <w:r w:rsidR="00312EF0" w:rsidRPr="003D4E8B">
        <w:t xml:space="preserve">individual tasks.  </w:t>
      </w:r>
    </w:p>
    <w:p w14:paraId="4D6A89DD" w14:textId="77777777" w:rsidR="008E7012" w:rsidRPr="007261CD" w:rsidRDefault="008E7012" w:rsidP="00C56136">
      <w:pPr>
        <w:pStyle w:val="RepStandard"/>
        <w:numPr>
          <w:ilvl w:val="4"/>
          <w:numId w:val="3"/>
        </w:numPr>
        <w:rPr>
          <w:b/>
          <w:bCs/>
        </w:rPr>
      </w:pPr>
      <w:r w:rsidRPr="007261CD">
        <w:rPr>
          <w:b/>
          <w:bCs/>
        </w:rPr>
        <w:t>Study one</w:t>
      </w:r>
    </w:p>
    <w:p w14:paraId="0B37D495" w14:textId="77777777" w:rsidR="008E7012" w:rsidRDefault="008E7012" w:rsidP="00897AD7">
      <w:pPr>
        <w:pStyle w:val="RepStandard"/>
      </w:pPr>
    </w:p>
    <w:p w14:paraId="77E2FDD1" w14:textId="77777777" w:rsidR="008E7012" w:rsidRDefault="008E7012" w:rsidP="00683D3D">
      <w:pPr>
        <w:pStyle w:val="RepStandard"/>
      </w:pPr>
      <w:r w:rsidRPr="00182627">
        <w:t>A higher tier assessment has been performed, based on a</w:t>
      </w:r>
      <w:r>
        <w:t>n</w:t>
      </w:r>
      <w:r w:rsidRPr="00182627">
        <w:t xml:space="preserve"> exposure study (Wilson 2015</w:t>
      </w:r>
      <w:r w:rsidR="00683D3D">
        <w:t xml:space="preserve">, Syngenta Study No </w:t>
      </w:r>
      <w:r w:rsidR="00683D3D" w:rsidRPr="006573FA">
        <w:t>VV-414714</w:t>
      </w:r>
      <w:r w:rsidRPr="00182627">
        <w:t>) which is representative of modern maize treatment practice. This study monitored the exposures for 42 operators divided into four categories depending on the task carried out (slurry preparation, calibration, bagging or cleaning the treatment chamber). An OECD summary of this study (Wilson, 2015</w:t>
      </w:r>
      <w:r w:rsidR="00683D3D">
        <w:t>,</w:t>
      </w:r>
      <w:r w:rsidR="00683D3D" w:rsidRPr="00683D3D">
        <w:t xml:space="preserve"> </w:t>
      </w:r>
      <w:r w:rsidR="00683D3D">
        <w:t>Syngenta Study No</w:t>
      </w:r>
      <w:r w:rsidR="00683D3D" w:rsidRPr="006573FA">
        <w:t>VV-414714</w:t>
      </w:r>
      <w:r w:rsidRPr="00182627">
        <w:t>) is presented in Appendix 4. The following risk assessment is based on the results from the study.</w:t>
      </w:r>
      <w:r>
        <w:t xml:space="preserve">  </w:t>
      </w:r>
    </w:p>
    <w:p w14:paraId="5A3022C6" w14:textId="77777777" w:rsidR="00D067D4" w:rsidRDefault="00D067D4" w:rsidP="008E7012">
      <w:pPr>
        <w:jc w:val="both"/>
      </w:pPr>
    </w:p>
    <w:p w14:paraId="03B2FCD8" w14:textId="77777777" w:rsidR="008E7012" w:rsidRDefault="008E7012" w:rsidP="008E7012">
      <w:pPr>
        <w:jc w:val="both"/>
      </w:pPr>
      <w:r>
        <w:t>During industrial seed treatment, much of the process is automated and exposure is limited, as evidenced by the study. During mixing/loading and calibration, the likelihood is that liquid formulation type and composition will have limited influence on the level of surface contamination experienced by operators.  For bagging and cleaning, exposure will be primarily to dried residues and the influence of formulation type on exposure from these activities is expected to be negligible. It is also noted that the EFSA guidance on non-dietary exposure assessment does not distinguish between formulation types for liquids during mixing and loading as the data did not support a robust differentiation between water and solvent based types (</w:t>
      </w:r>
      <w:proofErr w:type="spellStart"/>
      <w:r w:rsidRPr="00847F31">
        <w:t>Großkopf</w:t>
      </w:r>
      <w:proofErr w:type="spellEnd"/>
      <w:r w:rsidRPr="00847F31">
        <w:t xml:space="preserve"> </w:t>
      </w:r>
      <w:r w:rsidRPr="00847F31">
        <w:rPr>
          <w:i/>
        </w:rPr>
        <w:t>et al</w:t>
      </w:r>
      <w:r w:rsidRPr="00847F31">
        <w:t xml:space="preserve">., </w:t>
      </w:r>
      <w:r>
        <w:t>2013, Joint development of a new Agricultural Operator Exposure Model, p 30).  The expert group working on the AOEM also completely rejected the idea that formulation type may have an impact on exposure during application (</w:t>
      </w:r>
      <w:proofErr w:type="spellStart"/>
      <w:r w:rsidRPr="00847F31">
        <w:t>Großkopf</w:t>
      </w:r>
      <w:proofErr w:type="spellEnd"/>
      <w:r w:rsidRPr="00847F31">
        <w:t xml:space="preserve"> </w:t>
      </w:r>
      <w:r w:rsidRPr="00847F31">
        <w:rPr>
          <w:i/>
        </w:rPr>
        <w:t>et al</w:t>
      </w:r>
      <w:r w:rsidRPr="00847F31">
        <w:t xml:space="preserve">., </w:t>
      </w:r>
      <w:r>
        <w:t xml:space="preserve">2013, p. 21). </w:t>
      </w:r>
      <w:r w:rsidRPr="008454A8">
        <w:t>Whilst there is no immediate reason why the same observations should not apply to seed treatment formulations, conceptually, it might be suggested that the penetration of tefluthrin through clothing could be enhanced by the presence of 15% organic solvent, which is not present in an FS formulation.</w:t>
      </w:r>
      <w:r>
        <w:t xml:space="preserve"> </w:t>
      </w:r>
      <w:proofErr w:type="spellStart"/>
      <w:r w:rsidRPr="00847F31">
        <w:t>Großkopf</w:t>
      </w:r>
      <w:proofErr w:type="spellEnd"/>
      <w:r w:rsidRPr="00847F31">
        <w:t xml:space="preserve"> </w:t>
      </w:r>
      <w:r w:rsidRPr="00847F31">
        <w:rPr>
          <w:i/>
        </w:rPr>
        <w:t>et al</w:t>
      </w:r>
      <w:r w:rsidRPr="00847F31">
        <w:t xml:space="preserve">., </w:t>
      </w:r>
      <w:r>
        <w:t>2013 concluded ‘according to the data</w:t>
      </w:r>
      <w:r w:rsidR="0052364E">
        <w:t>,</w:t>
      </w:r>
      <w:r>
        <w:t xml:space="preserve"> wearing work clothes reduces the body exposure by 85 to 98% depending on the scenario considered’. The protective coveralls worn in the tefluthrin study gave an average 95% protection, which is in very good agreement with the conclusions made for the AOEM (i.e. this finding does not imply that the CS formulation or tefluthrin behaved atypically).</w:t>
      </w:r>
    </w:p>
    <w:p w14:paraId="049AA810" w14:textId="77777777" w:rsidR="008E7012" w:rsidRDefault="008E7012" w:rsidP="008E7012">
      <w:pPr>
        <w:pStyle w:val="Tekstpodstawowy"/>
        <w:spacing w:before="240"/>
        <w:jc w:val="both"/>
      </w:pPr>
      <w:r w:rsidRPr="00B43D78">
        <w:rPr>
          <w:lang w:val="en-GB"/>
        </w:rPr>
        <w:t>Consequently</w:t>
      </w:r>
      <w:r>
        <w:t xml:space="preserve">, actual dermal exposures for </w:t>
      </w:r>
      <w:r w:rsidR="00D067D4">
        <w:t>A17960B</w:t>
      </w:r>
      <w:r>
        <w:rPr>
          <w:i/>
        </w:rPr>
        <w:t xml:space="preserve"> </w:t>
      </w:r>
      <w:r>
        <w:t xml:space="preserve">are expected to be no worse than for those measured A13219F. As the maize study (Wilson, 2015) involved robust measurement of exposure during industrial treatment of maize seed with a high degree of replication, this study is expected to provide a more realistic and representative risk assessment for the use of </w:t>
      </w:r>
      <w:r w:rsidR="00644968">
        <w:t xml:space="preserve">A17960B </w:t>
      </w:r>
      <w:r>
        <w:t>than the generic (</w:t>
      </w:r>
      <w:proofErr w:type="spellStart"/>
      <w:r>
        <w:t>SeedTropex</w:t>
      </w:r>
      <w:proofErr w:type="spellEnd"/>
      <w:r>
        <w:t xml:space="preserve">) first tier model, which is based on cereal seed treatment practices, is not underpinned by a large dataset and normalizes exposures in a way which does not fully account for seed loading. In conclusion, the specificity and relevance of the study by Wilson, 2015 for the risk assessment for </w:t>
      </w:r>
      <w:r w:rsidR="00644968">
        <w:t>A17960B</w:t>
      </w:r>
      <w:r>
        <w:t xml:space="preserve"> far outweigh any possible difference in exposure which may occur through differences in formulation type.</w:t>
      </w:r>
    </w:p>
    <w:p w14:paraId="3C2E2D21" w14:textId="77777777" w:rsidR="008E7012" w:rsidRDefault="008E7012" w:rsidP="008E7012">
      <w:pPr>
        <w:pStyle w:val="Tekstpodstawowy"/>
        <w:spacing w:before="240"/>
        <w:jc w:val="both"/>
        <w:rPr>
          <w:lang w:val="en-GB"/>
        </w:rPr>
      </w:pPr>
      <w:r w:rsidRPr="00CE196E">
        <w:rPr>
          <w:lang w:val="en-GB"/>
        </w:rPr>
        <w:t>The appropriate percentile values for each activity are chosen based on the selection criteria agreed in the EFSA guidance on Guidance on Pesticides Exposure Assessment of Operators, Workers, Residents and Bystanders.</w:t>
      </w:r>
      <w:r>
        <w:rPr>
          <w:lang w:val="en-GB"/>
        </w:rPr>
        <w:t xml:space="preserve"> </w:t>
      </w:r>
      <w:r w:rsidRPr="00CE196E">
        <w:rPr>
          <w:lang w:val="en-GB"/>
        </w:rPr>
        <w:t>For comparison with a medium/long term repeat d</w:t>
      </w:r>
      <w:r>
        <w:rPr>
          <w:lang w:val="en-GB"/>
        </w:rPr>
        <w:t>ose endpoint (i.e. the AOEL</w:t>
      </w:r>
      <w:r w:rsidRPr="00CE196E">
        <w:rPr>
          <w:lang w:val="en-GB"/>
        </w:rPr>
        <w:t>), the 75</w:t>
      </w:r>
      <w:r w:rsidRPr="00A93746">
        <w:rPr>
          <w:vertAlign w:val="superscript"/>
          <w:lang w:val="en-GB"/>
        </w:rPr>
        <w:t>th</w:t>
      </w:r>
      <w:r w:rsidRPr="00CE196E">
        <w:rPr>
          <w:lang w:val="en-GB"/>
        </w:rPr>
        <w:t xml:space="preserve"> percentile is considered to be suitably protective.</w:t>
      </w:r>
    </w:p>
    <w:p w14:paraId="5286111F" w14:textId="77777777" w:rsidR="008E7012" w:rsidRDefault="008E7012" w:rsidP="00600E47">
      <w:pPr>
        <w:pStyle w:val="Tekstpodstawowy"/>
        <w:spacing w:after="0"/>
        <w:jc w:val="both"/>
      </w:pPr>
      <w:r w:rsidRPr="0093112F">
        <w:rPr>
          <w:lang w:val="en-GB"/>
        </w:rPr>
        <w:t xml:space="preserve">Using the respective dermal and inhalation absorption values reported in </w:t>
      </w:r>
      <w:r w:rsidRPr="0093112F">
        <w:rPr>
          <w:lang w:val="en-GB"/>
        </w:rPr>
        <w:fldChar w:fldCharType="begin"/>
      </w:r>
      <w:r w:rsidRPr="0093112F">
        <w:rPr>
          <w:lang w:val="en-GB"/>
        </w:rPr>
        <w:instrText xml:space="preserve"> REF _Ref516756017 \h  \* MERGEFORMAT </w:instrText>
      </w:r>
      <w:r w:rsidRPr="0093112F">
        <w:rPr>
          <w:lang w:val="en-GB"/>
        </w:rPr>
      </w:r>
      <w:r w:rsidRPr="0093112F">
        <w:rPr>
          <w:lang w:val="en-GB"/>
        </w:rPr>
        <w:fldChar w:fldCharType="separate"/>
      </w:r>
      <w:proofErr w:type="spellStart"/>
      <w:r w:rsidR="003C2813" w:rsidRPr="005776D2">
        <w:rPr>
          <w:b/>
          <w:bCs/>
          <w:lang w:val="en-GB"/>
        </w:rPr>
        <w:t>Błąd</w:t>
      </w:r>
      <w:proofErr w:type="spellEnd"/>
      <w:r w:rsidR="003C2813" w:rsidRPr="005776D2">
        <w:rPr>
          <w:b/>
          <w:bCs/>
          <w:lang w:val="en-GB"/>
        </w:rPr>
        <w:t xml:space="preserve">! </w:t>
      </w:r>
      <w:proofErr w:type="spellStart"/>
      <w:r w:rsidR="003C2813" w:rsidRPr="005776D2">
        <w:rPr>
          <w:b/>
          <w:bCs/>
          <w:lang w:val="en-GB"/>
        </w:rPr>
        <w:t>Nie</w:t>
      </w:r>
      <w:proofErr w:type="spellEnd"/>
      <w:r w:rsidR="003C2813" w:rsidRPr="005776D2">
        <w:rPr>
          <w:b/>
          <w:bCs/>
          <w:lang w:val="en-GB"/>
        </w:rPr>
        <w:t xml:space="preserve"> </w:t>
      </w:r>
      <w:proofErr w:type="spellStart"/>
      <w:r w:rsidR="003C2813" w:rsidRPr="005776D2">
        <w:rPr>
          <w:b/>
          <w:bCs/>
          <w:lang w:val="en-GB"/>
        </w:rPr>
        <w:t>można</w:t>
      </w:r>
      <w:proofErr w:type="spellEnd"/>
      <w:r w:rsidR="003C2813" w:rsidRPr="005776D2">
        <w:rPr>
          <w:b/>
          <w:bCs/>
          <w:lang w:val="en-GB"/>
        </w:rPr>
        <w:t xml:space="preserve"> </w:t>
      </w:r>
      <w:proofErr w:type="spellStart"/>
      <w:r w:rsidR="003C2813" w:rsidRPr="005776D2">
        <w:rPr>
          <w:b/>
          <w:bCs/>
          <w:lang w:val="en-GB"/>
        </w:rPr>
        <w:t>odnaleźć</w:t>
      </w:r>
      <w:proofErr w:type="spellEnd"/>
      <w:r w:rsidR="003C2813" w:rsidRPr="005776D2">
        <w:rPr>
          <w:b/>
          <w:bCs/>
          <w:lang w:val="en-GB"/>
        </w:rPr>
        <w:t xml:space="preserve"> </w:t>
      </w:r>
      <w:proofErr w:type="spellStart"/>
      <w:r w:rsidR="003C2813" w:rsidRPr="005776D2">
        <w:rPr>
          <w:b/>
          <w:bCs/>
          <w:lang w:val="en-GB"/>
        </w:rPr>
        <w:t>źródła</w:t>
      </w:r>
      <w:proofErr w:type="spellEnd"/>
      <w:r w:rsidR="003C2813" w:rsidRPr="005776D2">
        <w:rPr>
          <w:b/>
          <w:bCs/>
          <w:lang w:val="en-GB"/>
        </w:rPr>
        <w:t xml:space="preserve"> </w:t>
      </w:r>
      <w:proofErr w:type="spellStart"/>
      <w:r w:rsidR="003C2813" w:rsidRPr="005776D2">
        <w:rPr>
          <w:b/>
          <w:bCs/>
          <w:lang w:val="en-GB"/>
        </w:rPr>
        <w:t>odwołania</w:t>
      </w:r>
      <w:proofErr w:type="spellEnd"/>
      <w:r w:rsidR="003C2813" w:rsidRPr="005776D2">
        <w:rPr>
          <w:b/>
          <w:bCs/>
          <w:lang w:val="en-GB"/>
        </w:rPr>
        <w:t>.</w:t>
      </w:r>
      <w:r w:rsidRPr="0093112F">
        <w:rPr>
          <w:lang w:val="en-GB"/>
        </w:rPr>
        <w:fldChar w:fldCharType="end"/>
      </w:r>
      <w:r w:rsidRPr="0093112F">
        <w:rPr>
          <w:lang w:val="en-GB"/>
        </w:rPr>
        <w:t xml:space="preserve">, the actual dermal and potential inhalation exposure to </w:t>
      </w:r>
      <w:r w:rsidR="007355F6">
        <w:rPr>
          <w:lang w:val="en-GB"/>
        </w:rPr>
        <w:t>c</w:t>
      </w:r>
      <w:r w:rsidR="007355F6" w:rsidRPr="007355F6">
        <w:rPr>
          <w:lang w:val="en-GB"/>
        </w:rPr>
        <w:t xml:space="preserve">yantraniliprole </w:t>
      </w:r>
      <w:r w:rsidRPr="0093112F">
        <w:rPr>
          <w:lang w:val="en-GB"/>
        </w:rPr>
        <w:t xml:space="preserve">for operators applying </w:t>
      </w:r>
      <w:r w:rsidR="00F74C12">
        <w:rPr>
          <w:lang w:val="en-GB"/>
        </w:rPr>
        <w:t>A17960B</w:t>
      </w:r>
      <w:r w:rsidRPr="0093112F">
        <w:rPr>
          <w:lang w:val="en-GB"/>
        </w:rPr>
        <w:t xml:space="preserve"> can be calculated as shown below. Measured exposures for each individual task are reported, as well as for a single operator assumed to carry out all 4 tasks in a </w:t>
      </w:r>
      <w:r w:rsidRPr="00F74C12">
        <w:rPr>
          <w:lang w:val="en-GB"/>
        </w:rPr>
        <w:t xml:space="preserve">single day. The application rate of tefluthrin used in the study was 513 g </w:t>
      </w:r>
      <w:proofErr w:type="spellStart"/>
      <w:r w:rsidRPr="00F74C12">
        <w:rPr>
          <w:lang w:val="en-GB"/>
        </w:rPr>
        <w:t>a.s.</w:t>
      </w:r>
      <w:proofErr w:type="spellEnd"/>
      <w:r w:rsidRPr="00F74C12">
        <w:rPr>
          <w:lang w:val="en-GB"/>
        </w:rPr>
        <w:t xml:space="preserve">/tonne seed to 943 g </w:t>
      </w:r>
      <w:proofErr w:type="spellStart"/>
      <w:r w:rsidRPr="00F74C12">
        <w:rPr>
          <w:lang w:val="en-GB"/>
        </w:rPr>
        <w:t>a.s.</w:t>
      </w:r>
      <w:proofErr w:type="spellEnd"/>
      <w:r w:rsidRPr="00F74C12">
        <w:rPr>
          <w:lang w:val="en-GB"/>
        </w:rPr>
        <w:t xml:space="preserve">/tonne seed. </w:t>
      </w:r>
      <w:r w:rsidR="007355F6" w:rsidRPr="00F74C12">
        <w:rPr>
          <w:lang w:val="en-GB"/>
        </w:rPr>
        <w:t xml:space="preserve">Since </w:t>
      </w:r>
      <w:r w:rsidRPr="00F74C12">
        <w:rPr>
          <w:lang w:val="en-GB"/>
        </w:rPr>
        <w:t xml:space="preserve">this application rate is </w:t>
      </w:r>
      <w:r w:rsidR="007355F6" w:rsidRPr="00F74C12">
        <w:rPr>
          <w:lang w:val="en-GB"/>
        </w:rPr>
        <w:t>lower</w:t>
      </w:r>
      <w:r w:rsidRPr="00F74C12">
        <w:rPr>
          <w:lang w:val="en-GB"/>
        </w:rPr>
        <w:t xml:space="preserve"> than </w:t>
      </w:r>
      <w:r w:rsidRPr="00F74C12">
        <w:rPr>
          <w:lang w:val="en-GB"/>
        </w:rPr>
        <w:lastRenderedPageBreak/>
        <w:t xml:space="preserve">the application rates of </w:t>
      </w:r>
      <w:r w:rsidR="007355F6" w:rsidRPr="00F74C12">
        <w:rPr>
          <w:lang w:val="en-GB"/>
        </w:rPr>
        <w:t xml:space="preserve">cyantraniliprole </w:t>
      </w:r>
      <w:r w:rsidRPr="00F74C12">
        <w:rPr>
          <w:lang w:val="en-GB"/>
        </w:rPr>
        <w:t xml:space="preserve">in </w:t>
      </w:r>
      <w:r w:rsidR="00F74C12">
        <w:rPr>
          <w:lang w:val="en-GB"/>
        </w:rPr>
        <w:t>A17960B</w:t>
      </w:r>
      <w:r w:rsidRPr="00F74C12">
        <w:rPr>
          <w:lang w:val="en-GB"/>
        </w:rPr>
        <w:t xml:space="preserve">, the exposure data have been normalised for differences in application rate. </w:t>
      </w:r>
      <w:r w:rsidR="006C39DD" w:rsidRPr="00F74C12">
        <w:rPr>
          <w:lang w:val="en-GB"/>
        </w:rPr>
        <w:t xml:space="preserve">The amount of </w:t>
      </w:r>
      <w:proofErr w:type="spellStart"/>
      <w:r w:rsidR="006C39DD" w:rsidRPr="00F74C12">
        <w:rPr>
          <w:lang w:val="en-GB"/>
        </w:rPr>
        <w:t>teflluthrin</w:t>
      </w:r>
      <w:proofErr w:type="spellEnd"/>
      <w:r w:rsidR="006C39DD" w:rsidRPr="00F74C12">
        <w:rPr>
          <w:lang w:val="en-GB"/>
        </w:rPr>
        <w:t xml:space="preserve"> handled by each operator during calibration and cleaning is not stated in the study report. Therefore, exposure values have only been normalized for mixing/loading and bagging. Since there is a comfortable margin of safety for calibration and cleaning tasks, the operator exposure during these tasks is expected to be within acceptable level even if higher amount of active substance is handled. For mixing, quantities of product handled is only reported where slurry tank mixing occurred, there is no data for dry coupling. Therefore normalized values only take into consideration tank mixing (7 operators), which is a conservative approach since it is expected to be worst case in modern systems. </w:t>
      </w:r>
      <w:r w:rsidRPr="00F74C12">
        <w:rPr>
          <w:lang w:val="en-GB"/>
        </w:rPr>
        <w:t xml:space="preserve">The risk assessment performed using these data is this manner is therefore expected to be precautionary. </w:t>
      </w:r>
      <w:proofErr w:type="spellStart"/>
      <w:r w:rsidR="00AC4AF6" w:rsidRPr="005776D2">
        <w:rPr>
          <w:lang w:val="pl-PL"/>
        </w:rPr>
        <w:t>Results</w:t>
      </w:r>
      <w:proofErr w:type="spellEnd"/>
      <w:r w:rsidR="00AC4AF6" w:rsidRPr="005776D2">
        <w:rPr>
          <w:lang w:val="pl-PL"/>
        </w:rPr>
        <w:t xml:space="preserve"> </w:t>
      </w:r>
      <w:proofErr w:type="spellStart"/>
      <w:r w:rsidR="00AC4AF6" w:rsidRPr="005776D2">
        <w:rPr>
          <w:lang w:val="pl-PL"/>
        </w:rPr>
        <w:t>are</w:t>
      </w:r>
      <w:proofErr w:type="spellEnd"/>
      <w:r w:rsidR="00AC4AF6" w:rsidRPr="005776D2">
        <w:rPr>
          <w:lang w:val="pl-PL"/>
        </w:rPr>
        <w:t xml:space="preserve"> </w:t>
      </w:r>
      <w:proofErr w:type="spellStart"/>
      <w:r w:rsidR="00AC4AF6" w:rsidRPr="005776D2">
        <w:rPr>
          <w:lang w:val="pl-PL"/>
        </w:rPr>
        <w:t>summarized</w:t>
      </w:r>
      <w:proofErr w:type="spellEnd"/>
      <w:r w:rsidR="00AC4AF6" w:rsidRPr="005776D2">
        <w:rPr>
          <w:lang w:val="pl-PL"/>
        </w:rPr>
        <w:t xml:space="preserve"> in </w:t>
      </w:r>
      <w:r w:rsidR="00AC4AF6" w:rsidRPr="00F74C12">
        <w:fldChar w:fldCharType="begin"/>
      </w:r>
      <w:r w:rsidR="00AC4AF6" w:rsidRPr="005776D2">
        <w:rPr>
          <w:lang w:val="pl-PL"/>
        </w:rPr>
        <w:instrText xml:space="preserve"> REF _Ref431291004 \h  \* MERGEFORMAT </w:instrText>
      </w:r>
      <w:r w:rsidR="00AC4AF6" w:rsidRPr="00F74C12">
        <w:fldChar w:fldCharType="separate"/>
      </w:r>
      <w:r w:rsidR="003C2813">
        <w:rPr>
          <w:b/>
          <w:bCs/>
          <w:lang w:val="pl-PL"/>
        </w:rPr>
        <w:t>Błąd! Nie można odnaleźć źródła odwołania.</w:t>
      </w:r>
      <w:r w:rsidR="00AC4AF6" w:rsidRPr="00F74C12">
        <w:fldChar w:fldCharType="end"/>
      </w:r>
      <w:r w:rsidR="00B730FF">
        <w:t>5</w:t>
      </w:r>
      <w:r w:rsidR="004650BC">
        <w:t>a</w:t>
      </w:r>
      <w:r w:rsidR="00AC4AF6" w:rsidRPr="00F74C12">
        <w:t>.</w:t>
      </w:r>
    </w:p>
    <w:p w14:paraId="7C4BACB2" w14:textId="77777777" w:rsidR="00600E47" w:rsidRDefault="00600E47" w:rsidP="00B54F0E">
      <w:pPr>
        <w:pStyle w:val="RepLabel"/>
        <w:spacing w:before="0" w:after="0"/>
        <w:jc w:val="both"/>
        <w:rPr>
          <w:sz w:val="20"/>
          <w:szCs w:val="20"/>
        </w:rPr>
      </w:pPr>
    </w:p>
    <w:p w14:paraId="7E2D3214" w14:textId="77777777" w:rsidR="00BD3DF3" w:rsidRPr="00B54F0E" w:rsidRDefault="00BD3DF3" w:rsidP="00B54F0E">
      <w:pPr>
        <w:pStyle w:val="RepLabel"/>
        <w:spacing w:before="0" w:after="0"/>
        <w:jc w:val="both"/>
        <w:rPr>
          <w:sz w:val="20"/>
          <w:szCs w:val="20"/>
        </w:rPr>
      </w:pPr>
      <w:r w:rsidRPr="00B54F0E">
        <w:rPr>
          <w:sz w:val="20"/>
          <w:szCs w:val="20"/>
        </w:rPr>
        <w:t xml:space="preserve">Table </w:t>
      </w:r>
      <w:r w:rsidRPr="00B54F0E">
        <w:rPr>
          <w:sz w:val="20"/>
          <w:szCs w:val="20"/>
        </w:rPr>
        <w:fldChar w:fldCharType="begin"/>
      </w:r>
      <w:r w:rsidRPr="00B54F0E">
        <w:rPr>
          <w:sz w:val="20"/>
          <w:szCs w:val="20"/>
        </w:rPr>
        <w:instrText xml:space="preserve"> STYLEREF 2 \s </w:instrText>
      </w:r>
      <w:r w:rsidRPr="00B54F0E">
        <w:rPr>
          <w:sz w:val="20"/>
          <w:szCs w:val="20"/>
        </w:rPr>
        <w:fldChar w:fldCharType="separate"/>
      </w:r>
      <w:r w:rsidR="003C2813">
        <w:rPr>
          <w:noProof/>
          <w:sz w:val="20"/>
          <w:szCs w:val="20"/>
        </w:rPr>
        <w:t>6.6</w:t>
      </w:r>
      <w:r w:rsidRPr="00B54F0E">
        <w:rPr>
          <w:sz w:val="20"/>
          <w:szCs w:val="20"/>
        </w:rPr>
        <w:fldChar w:fldCharType="end"/>
      </w:r>
      <w:r w:rsidRPr="00B54F0E">
        <w:rPr>
          <w:sz w:val="20"/>
          <w:szCs w:val="20"/>
        </w:rPr>
        <w:noBreakHyphen/>
      </w:r>
      <w:r w:rsidR="00B730FF" w:rsidRPr="00B54F0E">
        <w:rPr>
          <w:sz w:val="20"/>
          <w:szCs w:val="20"/>
        </w:rPr>
        <w:t>5</w:t>
      </w:r>
      <w:r w:rsidR="004650BC" w:rsidRPr="00B54F0E">
        <w:rPr>
          <w:sz w:val="20"/>
          <w:szCs w:val="20"/>
        </w:rPr>
        <w:t>a</w:t>
      </w:r>
      <w:r w:rsidRPr="00B54F0E">
        <w:rPr>
          <w:sz w:val="20"/>
          <w:szCs w:val="20"/>
        </w:rPr>
        <w:t>:</w:t>
      </w:r>
      <w:r w:rsidRPr="00B54F0E">
        <w:rPr>
          <w:sz w:val="20"/>
          <w:szCs w:val="20"/>
        </w:rPr>
        <w:tab/>
        <w:t>Measured 75th percentile exposures for operator applying A17960B– PPE includes gloves worn during bagging</w:t>
      </w:r>
    </w:p>
    <w:tbl>
      <w:tblPr>
        <w:tblW w:w="5000" w:type="pct"/>
        <w:tblLook w:val="04A0" w:firstRow="1" w:lastRow="0" w:firstColumn="1" w:lastColumn="0" w:noHBand="0" w:noVBand="1"/>
      </w:tblPr>
      <w:tblGrid>
        <w:gridCol w:w="2454"/>
        <w:gridCol w:w="1057"/>
        <w:gridCol w:w="1169"/>
        <w:gridCol w:w="1281"/>
        <w:gridCol w:w="1169"/>
        <w:gridCol w:w="1169"/>
        <w:gridCol w:w="1049"/>
      </w:tblGrid>
      <w:tr w:rsidR="00BD3DF3" w:rsidRPr="00B54F0E" w14:paraId="0DF2298D" w14:textId="77777777" w:rsidTr="00D54CF3">
        <w:trPr>
          <w:trHeight w:val="30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E72E91" w14:textId="77777777" w:rsidR="00BD3DF3" w:rsidRPr="00B54F0E" w:rsidRDefault="00BD3DF3" w:rsidP="00A82E69">
            <w:pPr>
              <w:rPr>
                <w:b/>
                <w:bCs/>
                <w:sz w:val="18"/>
                <w:szCs w:val="18"/>
                <w:lang w:val="en-GB"/>
              </w:rPr>
            </w:pPr>
            <w:r w:rsidRPr="00B54F0E">
              <w:rPr>
                <w:b/>
                <w:bCs/>
                <w:sz w:val="18"/>
                <w:szCs w:val="18"/>
                <w:lang w:val="en-GB"/>
              </w:rPr>
              <w:t>OPERATOR EXPOSURE 75th percentile</w:t>
            </w:r>
            <w:r w:rsidRPr="00B54F0E">
              <w:rPr>
                <w:b/>
                <w:bCs/>
                <w:sz w:val="18"/>
                <w:szCs w:val="18"/>
                <w:vertAlign w:val="superscript"/>
                <w:lang w:val="en-GB"/>
              </w:rPr>
              <w:t>§</w:t>
            </w:r>
          </w:p>
        </w:tc>
      </w:tr>
      <w:tr w:rsidR="00BD3DF3" w:rsidRPr="00B54F0E" w14:paraId="0D2C161C" w14:textId="77777777" w:rsidTr="00D54CF3">
        <w:trPr>
          <w:trHeight w:val="300"/>
        </w:trPr>
        <w:tc>
          <w:tcPr>
            <w:tcW w:w="1313" w:type="pct"/>
            <w:tcBorders>
              <w:top w:val="nil"/>
              <w:left w:val="single" w:sz="4" w:space="0" w:color="auto"/>
              <w:bottom w:val="single" w:sz="4" w:space="0" w:color="auto"/>
              <w:right w:val="nil"/>
            </w:tcBorders>
            <w:shd w:val="clear" w:color="auto" w:fill="auto"/>
            <w:noWrap/>
            <w:vAlign w:val="bottom"/>
            <w:hideMark/>
          </w:tcPr>
          <w:p w14:paraId="1E30B488" w14:textId="77777777" w:rsidR="00BD3DF3" w:rsidRPr="00B54F0E" w:rsidRDefault="00BD3DF3" w:rsidP="00A82E69">
            <w:pPr>
              <w:jc w:val="center"/>
              <w:rPr>
                <w:b/>
                <w:bCs/>
                <w:sz w:val="18"/>
                <w:szCs w:val="18"/>
                <w:lang w:val="en-GB"/>
              </w:rPr>
            </w:pPr>
          </w:p>
        </w:tc>
        <w:tc>
          <w:tcPr>
            <w:tcW w:w="1191"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4D8A829F" w14:textId="77777777" w:rsidR="00BD3DF3" w:rsidRPr="00B54F0E" w:rsidRDefault="00BD3DF3" w:rsidP="00A82E69">
            <w:pPr>
              <w:jc w:val="center"/>
              <w:rPr>
                <w:b/>
                <w:bCs/>
                <w:sz w:val="18"/>
                <w:szCs w:val="18"/>
                <w:lang w:val="en-GB"/>
              </w:rPr>
            </w:pPr>
            <w:r w:rsidRPr="00B54F0E">
              <w:rPr>
                <w:b/>
                <w:bCs/>
                <w:sz w:val="18"/>
                <w:szCs w:val="18"/>
                <w:lang w:val="en-GB"/>
              </w:rPr>
              <w:t>Measured Exposure</w:t>
            </w:r>
          </w:p>
        </w:tc>
        <w:tc>
          <w:tcPr>
            <w:tcW w:w="2496"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5C1F6F6" w14:textId="77777777" w:rsidR="00BD3DF3" w:rsidRPr="00B54F0E" w:rsidRDefault="00BD3DF3" w:rsidP="00A82E69">
            <w:pPr>
              <w:jc w:val="center"/>
              <w:rPr>
                <w:b/>
                <w:bCs/>
                <w:sz w:val="18"/>
                <w:szCs w:val="18"/>
                <w:lang w:val="en-GB"/>
              </w:rPr>
            </w:pPr>
            <w:r w:rsidRPr="00B54F0E">
              <w:rPr>
                <w:b/>
                <w:bCs/>
                <w:sz w:val="18"/>
                <w:szCs w:val="18"/>
                <w:lang w:val="en-GB"/>
              </w:rPr>
              <w:t>Systemic Exposure</w:t>
            </w:r>
          </w:p>
        </w:tc>
      </w:tr>
      <w:tr w:rsidR="00BD3DF3" w:rsidRPr="00B54F0E" w14:paraId="1FD6DB3D" w14:textId="77777777" w:rsidTr="00B54F0E">
        <w:trPr>
          <w:trHeight w:val="1072"/>
        </w:trPr>
        <w:tc>
          <w:tcPr>
            <w:tcW w:w="1313" w:type="pct"/>
            <w:tcBorders>
              <w:top w:val="nil"/>
              <w:left w:val="single" w:sz="4" w:space="0" w:color="auto"/>
              <w:bottom w:val="single" w:sz="4" w:space="0" w:color="auto"/>
              <w:right w:val="single" w:sz="4" w:space="0" w:color="auto"/>
            </w:tcBorders>
            <w:shd w:val="clear" w:color="auto" w:fill="auto"/>
            <w:noWrap/>
            <w:vAlign w:val="center"/>
            <w:hideMark/>
          </w:tcPr>
          <w:p w14:paraId="6F58E25F" w14:textId="77777777" w:rsidR="00BD3DF3" w:rsidRPr="00B54F0E" w:rsidRDefault="00BD3DF3" w:rsidP="00A82E69">
            <w:pPr>
              <w:jc w:val="center"/>
              <w:rPr>
                <w:b/>
                <w:bCs/>
                <w:sz w:val="18"/>
                <w:szCs w:val="18"/>
                <w:lang w:val="en-GB"/>
              </w:rPr>
            </w:pPr>
            <w:r w:rsidRPr="00B54F0E">
              <w:rPr>
                <w:b/>
                <w:bCs/>
                <w:sz w:val="18"/>
                <w:szCs w:val="18"/>
                <w:lang w:val="en-GB"/>
              </w:rPr>
              <w:t>Task</w:t>
            </w:r>
          </w:p>
        </w:tc>
        <w:tc>
          <w:tcPr>
            <w:tcW w:w="566" w:type="pct"/>
            <w:tcBorders>
              <w:top w:val="nil"/>
              <w:left w:val="nil"/>
              <w:bottom w:val="single" w:sz="4" w:space="0" w:color="auto"/>
              <w:right w:val="single" w:sz="4" w:space="0" w:color="auto"/>
            </w:tcBorders>
            <w:shd w:val="clear" w:color="auto" w:fill="auto"/>
            <w:vAlign w:val="center"/>
            <w:hideMark/>
          </w:tcPr>
          <w:p w14:paraId="3FF14B2D" w14:textId="77777777" w:rsidR="00BD3DF3" w:rsidRPr="00B54F0E" w:rsidRDefault="00BD3DF3" w:rsidP="00A82E69">
            <w:pPr>
              <w:jc w:val="center"/>
              <w:rPr>
                <w:b/>
                <w:bCs/>
                <w:sz w:val="18"/>
                <w:szCs w:val="18"/>
                <w:lang w:val="en-GB"/>
              </w:rPr>
            </w:pPr>
            <w:r w:rsidRPr="00B54F0E">
              <w:rPr>
                <w:b/>
                <w:bCs/>
                <w:sz w:val="18"/>
                <w:szCs w:val="18"/>
                <w:lang w:val="en-GB"/>
              </w:rPr>
              <w:t>Actual Dermal Exposure</w:t>
            </w:r>
          </w:p>
        </w:tc>
        <w:tc>
          <w:tcPr>
            <w:tcW w:w="625" w:type="pct"/>
            <w:tcBorders>
              <w:top w:val="nil"/>
              <w:left w:val="nil"/>
              <w:bottom w:val="single" w:sz="4" w:space="0" w:color="auto"/>
              <w:right w:val="single" w:sz="4" w:space="0" w:color="auto"/>
            </w:tcBorders>
            <w:shd w:val="clear" w:color="auto" w:fill="auto"/>
            <w:vAlign w:val="center"/>
            <w:hideMark/>
          </w:tcPr>
          <w:p w14:paraId="26DDD025" w14:textId="77777777" w:rsidR="00BD3DF3" w:rsidRPr="00B54F0E" w:rsidRDefault="00BD3DF3" w:rsidP="00A82E69">
            <w:pPr>
              <w:jc w:val="center"/>
              <w:rPr>
                <w:b/>
                <w:bCs/>
                <w:sz w:val="18"/>
                <w:szCs w:val="18"/>
                <w:lang w:val="en-GB"/>
              </w:rPr>
            </w:pPr>
            <w:r w:rsidRPr="00B54F0E">
              <w:rPr>
                <w:b/>
                <w:bCs/>
                <w:sz w:val="18"/>
                <w:szCs w:val="18"/>
                <w:lang w:val="en-GB"/>
              </w:rPr>
              <w:t xml:space="preserve">Inhalation Exposure </w:t>
            </w:r>
            <w:r w:rsidRPr="00B54F0E">
              <w:rPr>
                <w:b/>
                <w:bCs/>
                <w:sz w:val="18"/>
                <w:szCs w:val="18"/>
                <w:vertAlign w:val="superscript"/>
                <w:lang w:val="en-GB"/>
              </w:rPr>
              <w:t>1)</w:t>
            </w:r>
          </w:p>
        </w:tc>
        <w:tc>
          <w:tcPr>
            <w:tcW w:w="685" w:type="pct"/>
            <w:tcBorders>
              <w:top w:val="nil"/>
              <w:left w:val="nil"/>
              <w:bottom w:val="single" w:sz="4" w:space="0" w:color="auto"/>
              <w:right w:val="single" w:sz="4" w:space="0" w:color="auto"/>
            </w:tcBorders>
            <w:shd w:val="clear" w:color="auto" w:fill="auto"/>
            <w:vAlign w:val="center"/>
            <w:hideMark/>
          </w:tcPr>
          <w:p w14:paraId="2686EA45" w14:textId="77777777" w:rsidR="00BD3DF3" w:rsidRPr="00B54F0E" w:rsidRDefault="00BD3DF3" w:rsidP="00A82E69">
            <w:pPr>
              <w:jc w:val="center"/>
              <w:rPr>
                <w:b/>
                <w:bCs/>
                <w:sz w:val="18"/>
                <w:szCs w:val="18"/>
                <w:lang w:val="en-GB"/>
              </w:rPr>
            </w:pPr>
            <w:r w:rsidRPr="00B54F0E">
              <w:rPr>
                <w:b/>
                <w:bCs/>
                <w:sz w:val="18"/>
                <w:szCs w:val="18"/>
                <w:lang w:val="en-GB"/>
              </w:rPr>
              <w:t>Estimated Actual Dermal Exposure</w:t>
            </w:r>
            <w:r w:rsidRPr="00B54F0E">
              <w:rPr>
                <w:b/>
                <w:bCs/>
                <w:sz w:val="18"/>
                <w:szCs w:val="18"/>
                <w:vertAlign w:val="superscript"/>
                <w:lang w:val="en-GB"/>
              </w:rPr>
              <w:t>2)</w:t>
            </w:r>
          </w:p>
        </w:tc>
        <w:tc>
          <w:tcPr>
            <w:tcW w:w="625" w:type="pct"/>
            <w:tcBorders>
              <w:top w:val="nil"/>
              <w:left w:val="nil"/>
              <w:bottom w:val="single" w:sz="4" w:space="0" w:color="auto"/>
              <w:right w:val="single" w:sz="4" w:space="0" w:color="auto"/>
            </w:tcBorders>
            <w:shd w:val="clear" w:color="auto" w:fill="auto"/>
            <w:vAlign w:val="center"/>
            <w:hideMark/>
          </w:tcPr>
          <w:p w14:paraId="20D60FD7" w14:textId="77777777" w:rsidR="00BD3DF3" w:rsidRPr="00B54F0E" w:rsidRDefault="00BD3DF3" w:rsidP="00A82E69">
            <w:pPr>
              <w:jc w:val="center"/>
              <w:rPr>
                <w:b/>
                <w:bCs/>
                <w:sz w:val="18"/>
                <w:szCs w:val="18"/>
                <w:lang w:val="en-GB"/>
              </w:rPr>
            </w:pPr>
            <w:r w:rsidRPr="00B54F0E">
              <w:rPr>
                <w:b/>
                <w:bCs/>
                <w:sz w:val="18"/>
                <w:szCs w:val="18"/>
                <w:lang w:val="en-GB"/>
              </w:rPr>
              <w:t xml:space="preserve">Inhalation Exposure </w:t>
            </w:r>
            <w:r w:rsidRPr="00B54F0E">
              <w:rPr>
                <w:b/>
                <w:bCs/>
                <w:sz w:val="18"/>
                <w:szCs w:val="18"/>
                <w:vertAlign w:val="superscript"/>
                <w:lang w:val="en-GB"/>
              </w:rPr>
              <w:t>3)</w:t>
            </w:r>
          </w:p>
        </w:tc>
        <w:tc>
          <w:tcPr>
            <w:tcW w:w="625" w:type="pct"/>
            <w:tcBorders>
              <w:top w:val="nil"/>
              <w:left w:val="nil"/>
              <w:bottom w:val="nil"/>
              <w:right w:val="single" w:sz="4" w:space="0" w:color="auto"/>
            </w:tcBorders>
            <w:shd w:val="clear" w:color="auto" w:fill="auto"/>
            <w:vAlign w:val="center"/>
            <w:hideMark/>
          </w:tcPr>
          <w:p w14:paraId="4F2A7C7A" w14:textId="77777777" w:rsidR="00BD3DF3" w:rsidRPr="00B54F0E" w:rsidRDefault="00BD3DF3" w:rsidP="00A82E69">
            <w:pPr>
              <w:jc w:val="center"/>
              <w:rPr>
                <w:b/>
                <w:bCs/>
                <w:sz w:val="18"/>
                <w:szCs w:val="18"/>
                <w:lang w:val="en-GB"/>
              </w:rPr>
            </w:pPr>
            <w:r w:rsidRPr="00B54F0E">
              <w:rPr>
                <w:b/>
                <w:bCs/>
                <w:sz w:val="18"/>
                <w:szCs w:val="18"/>
                <w:lang w:val="en-GB"/>
              </w:rPr>
              <w:t>Total</w:t>
            </w:r>
          </w:p>
        </w:tc>
        <w:tc>
          <w:tcPr>
            <w:tcW w:w="561" w:type="pct"/>
            <w:tcBorders>
              <w:top w:val="nil"/>
              <w:left w:val="nil"/>
              <w:bottom w:val="single" w:sz="4" w:space="0" w:color="auto"/>
              <w:right w:val="single" w:sz="4" w:space="0" w:color="auto"/>
            </w:tcBorders>
            <w:shd w:val="clear" w:color="auto" w:fill="auto"/>
            <w:noWrap/>
            <w:vAlign w:val="center"/>
            <w:hideMark/>
          </w:tcPr>
          <w:p w14:paraId="2BF63834" w14:textId="77777777" w:rsidR="00BD3DF3" w:rsidRPr="00B54F0E" w:rsidRDefault="00BD3DF3" w:rsidP="00A82E69">
            <w:pPr>
              <w:jc w:val="center"/>
              <w:rPr>
                <w:b/>
                <w:bCs/>
                <w:sz w:val="18"/>
                <w:szCs w:val="18"/>
                <w:lang w:val="en-GB"/>
              </w:rPr>
            </w:pPr>
            <w:r w:rsidRPr="00B54F0E">
              <w:rPr>
                <w:b/>
                <w:bCs/>
                <w:sz w:val="18"/>
                <w:szCs w:val="18"/>
                <w:lang w:val="en-GB"/>
              </w:rPr>
              <w:t>% AOEL</w:t>
            </w:r>
          </w:p>
        </w:tc>
      </w:tr>
      <w:tr w:rsidR="00BD3DF3" w:rsidRPr="00B54F0E" w14:paraId="10886EF3" w14:textId="77777777" w:rsidTr="00B54F0E">
        <w:trPr>
          <w:trHeight w:val="300"/>
        </w:trPr>
        <w:tc>
          <w:tcPr>
            <w:tcW w:w="1313" w:type="pct"/>
            <w:tcBorders>
              <w:top w:val="nil"/>
              <w:left w:val="single" w:sz="4" w:space="0" w:color="auto"/>
              <w:bottom w:val="nil"/>
              <w:right w:val="nil"/>
            </w:tcBorders>
            <w:shd w:val="clear" w:color="auto" w:fill="auto"/>
            <w:noWrap/>
            <w:vAlign w:val="center"/>
            <w:hideMark/>
          </w:tcPr>
          <w:p w14:paraId="10A57D6B" w14:textId="77777777" w:rsidR="00BD3DF3" w:rsidRPr="00B54F0E" w:rsidRDefault="009C2DA0" w:rsidP="00B54F0E">
            <w:pPr>
              <w:rPr>
                <w:sz w:val="18"/>
                <w:szCs w:val="18"/>
                <w:lang w:val="en-GB"/>
              </w:rPr>
            </w:pPr>
            <w:r w:rsidRPr="00B54F0E">
              <w:rPr>
                <w:b/>
                <w:sz w:val="18"/>
                <w:szCs w:val="18"/>
                <w:lang w:val="en-GB"/>
              </w:rPr>
              <w:t>Cyantraniliprole</w:t>
            </w:r>
          </w:p>
        </w:tc>
        <w:tc>
          <w:tcPr>
            <w:tcW w:w="119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92593" w14:textId="77777777" w:rsidR="00BD3DF3" w:rsidRPr="00B54F0E" w:rsidRDefault="00BD3DF3" w:rsidP="00B54F0E">
            <w:pPr>
              <w:jc w:val="center"/>
              <w:rPr>
                <w:sz w:val="18"/>
                <w:szCs w:val="18"/>
                <w:vertAlign w:val="superscript"/>
                <w:lang w:val="en-GB"/>
              </w:rPr>
            </w:pPr>
            <w:r w:rsidRPr="00B54F0E">
              <w:rPr>
                <w:sz w:val="18"/>
                <w:szCs w:val="18"/>
                <w:lang w:val="en-GB"/>
              </w:rPr>
              <w:t xml:space="preserve">[mg/kg </w:t>
            </w:r>
            <w:proofErr w:type="spellStart"/>
            <w:r w:rsidRPr="00B54F0E">
              <w:rPr>
                <w:sz w:val="18"/>
                <w:szCs w:val="18"/>
                <w:lang w:val="en-GB"/>
              </w:rPr>
              <w:t>bw</w:t>
            </w:r>
            <w:proofErr w:type="spellEnd"/>
            <w:r w:rsidRPr="00B54F0E">
              <w:rPr>
                <w:sz w:val="18"/>
                <w:szCs w:val="18"/>
                <w:lang w:val="en-GB"/>
              </w:rPr>
              <w:t>/day]</w:t>
            </w:r>
            <w:r w:rsidRPr="00B54F0E">
              <w:rPr>
                <w:sz w:val="18"/>
                <w:szCs w:val="18"/>
                <w:vertAlign w:val="superscript"/>
                <w:lang w:val="en-GB"/>
              </w:rPr>
              <w:t>4)</w:t>
            </w:r>
          </w:p>
        </w:tc>
        <w:tc>
          <w:tcPr>
            <w:tcW w:w="19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AB3389E" w14:textId="77777777" w:rsidR="00BD3DF3" w:rsidRPr="00B54F0E" w:rsidRDefault="00BD3DF3" w:rsidP="00B54F0E">
            <w:pPr>
              <w:jc w:val="center"/>
              <w:rPr>
                <w:sz w:val="18"/>
                <w:szCs w:val="18"/>
                <w:lang w:val="en-GB"/>
              </w:rPr>
            </w:pPr>
            <w:r w:rsidRPr="00B54F0E">
              <w:rPr>
                <w:sz w:val="18"/>
                <w:szCs w:val="18"/>
                <w:lang w:val="en-GB"/>
              </w:rPr>
              <w:t xml:space="preserve">[mg/kg </w:t>
            </w:r>
            <w:proofErr w:type="spellStart"/>
            <w:r w:rsidRPr="00B54F0E">
              <w:rPr>
                <w:sz w:val="18"/>
                <w:szCs w:val="18"/>
                <w:lang w:val="en-GB"/>
              </w:rPr>
              <w:t>bw</w:t>
            </w:r>
            <w:proofErr w:type="spellEnd"/>
            <w:r w:rsidRPr="00B54F0E">
              <w:rPr>
                <w:sz w:val="18"/>
                <w:szCs w:val="18"/>
                <w:lang w:val="en-GB"/>
              </w:rPr>
              <w:t>/day]</w:t>
            </w:r>
            <w:r w:rsidRPr="00B54F0E">
              <w:rPr>
                <w:sz w:val="18"/>
                <w:szCs w:val="18"/>
                <w:vertAlign w:val="superscript"/>
                <w:lang w:val="en-GB" w:eastAsia="en-GB"/>
              </w:rPr>
              <w:t>4)</w:t>
            </w:r>
          </w:p>
        </w:tc>
        <w:tc>
          <w:tcPr>
            <w:tcW w:w="561" w:type="pct"/>
            <w:tcBorders>
              <w:top w:val="nil"/>
              <w:left w:val="nil"/>
              <w:bottom w:val="single" w:sz="4" w:space="0" w:color="auto"/>
              <w:right w:val="single" w:sz="4" w:space="0" w:color="auto"/>
            </w:tcBorders>
            <w:shd w:val="clear" w:color="auto" w:fill="auto"/>
            <w:noWrap/>
            <w:vAlign w:val="center"/>
            <w:hideMark/>
          </w:tcPr>
          <w:p w14:paraId="088FD26E" w14:textId="77777777" w:rsidR="00BD3DF3" w:rsidRPr="00B54F0E" w:rsidRDefault="00BD3DF3" w:rsidP="00B54F0E">
            <w:pPr>
              <w:jc w:val="center"/>
              <w:rPr>
                <w:sz w:val="18"/>
                <w:szCs w:val="18"/>
                <w:lang w:val="en-GB"/>
              </w:rPr>
            </w:pPr>
          </w:p>
        </w:tc>
      </w:tr>
      <w:tr w:rsidR="009C2DA0" w:rsidRPr="00B54F0E" w14:paraId="6F77F82A" w14:textId="77777777" w:rsidTr="00B54F0E">
        <w:trPr>
          <w:trHeight w:val="272"/>
        </w:trPr>
        <w:tc>
          <w:tcPr>
            <w:tcW w:w="1313" w:type="pct"/>
            <w:tcBorders>
              <w:top w:val="single" w:sz="4" w:space="0" w:color="auto"/>
              <w:left w:val="single" w:sz="4" w:space="0" w:color="auto"/>
              <w:bottom w:val="nil"/>
              <w:right w:val="nil"/>
            </w:tcBorders>
            <w:shd w:val="clear" w:color="auto" w:fill="auto"/>
            <w:noWrap/>
            <w:vAlign w:val="center"/>
            <w:hideMark/>
          </w:tcPr>
          <w:p w14:paraId="5D152177" w14:textId="77777777" w:rsidR="009C2DA0" w:rsidRPr="00B54F0E" w:rsidRDefault="009C2DA0" w:rsidP="00B54F0E">
            <w:pPr>
              <w:rPr>
                <w:sz w:val="18"/>
                <w:szCs w:val="18"/>
                <w:lang w:val="en-GB"/>
              </w:rPr>
            </w:pPr>
            <w:r w:rsidRPr="00B54F0E">
              <w:rPr>
                <w:sz w:val="18"/>
                <w:szCs w:val="18"/>
                <w:lang w:val="en-GB"/>
              </w:rPr>
              <w:t>Calibration</w:t>
            </w:r>
            <w:r w:rsidR="00E53F8F" w:rsidRPr="00B54F0E">
              <w:rPr>
                <w:sz w:val="18"/>
                <w:szCs w:val="18"/>
                <w:lang w:val="en-GB"/>
              </w:rPr>
              <w:t xml:space="preserve"> </w:t>
            </w:r>
            <w:r w:rsidR="00E53F8F" w:rsidRPr="00B54F0E">
              <w:rPr>
                <w:sz w:val="18"/>
                <w:szCs w:val="18"/>
                <w:vertAlign w:val="superscript"/>
                <w:lang w:val="en-GB"/>
              </w:rPr>
              <w:t>6)</w:t>
            </w:r>
          </w:p>
        </w:tc>
        <w:tc>
          <w:tcPr>
            <w:tcW w:w="5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B1AD1F" w14:textId="77777777" w:rsidR="009C2DA0" w:rsidRPr="00B54F0E" w:rsidRDefault="009C2DA0" w:rsidP="00B54F0E">
            <w:pPr>
              <w:jc w:val="center"/>
              <w:rPr>
                <w:sz w:val="18"/>
                <w:szCs w:val="18"/>
                <w:lang w:val="en-GB" w:eastAsia="en-GB"/>
              </w:rPr>
            </w:pPr>
            <w:r w:rsidRPr="00B54F0E">
              <w:rPr>
                <w:sz w:val="18"/>
                <w:szCs w:val="18"/>
              </w:rPr>
              <w:t>0.001008</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514B3E66" w14:textId="77777777" w:rsidR="009C2DA0" w:rsidRPr="00B54F0E" w:rsidRDefault="009C2DA0" w:rsidP="00B54F0E">
            <w:pPr>
              <w:jc w:val="center"/>
              <w:rPr>
                <w:sz w:val="18"/>
                <w:szCs w:val="18"/>
              </w:rPr>
            </w:pPr>
            <w:r w:rsidRPr="00B54F0E">
              <w:rPr>
                <w:sz w:val="18"/>
                <w:szCs w:val="18"/>
              </w:rPr>
              <w:t>0.0000130</w:t>
            </w:r>
          </w:p>
        </w:tc>
        <w:tc>
          <w:tcPr>
            <w:tcW w:w="685" w:type="pct"/>
            <w:tcBorders>
              <w:top w:val="single" w:sz="4" w:space="0" w:color="auto"/>
              <w:left w:val="nil"/>
              <w:bottom w:val="nil"/>
              <w:right w:val="nil"/>
            </w:tcBorders>
            <w:shd w:val="clear" w:color="auto" w:fill="auto"/>
            <w:noWrap/>
            <w:vAlign w:val="center"/>
          </w:tcPr>
          <w:p w14:paraId="4EA5BB7A" w14:textId="77777777" w:rsidR="009C2DA0" w:rsidRPr="00B54F0E" w:rsidRDefault="009C2DA0" w:rsidP="00B54F0E">
            <w:pPr>
              <w:jc w:val="center"/>
              <w:rPr>
                <w:sz w:val="18"/>
                <w:szCs w:val="18"/>
              </w:rPr>
            </w:pPr>
            <w:r w:rsidRPr="00B54F0E">
              <w:rPr>
                <w:sz w:val="18"/>
                <w:szCs w:val="18"/>
              </w:rPr>
              <w:t>0.00000302</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160ACA" w14:textId="77777777" w:rsidR="009C2DA0" w:rsidRPr="00B54F0E" w:rsidRDefault="009C2DA0" w:rsidP="00B54F0E">
            <w:pPr>
              <w:jc w:val="center"/>
              <w:rPr>
                <w:sz w:val="18"/>
                <w:szCs w:val="18"/>
              </w:rPr>
            </w:pPr>
            <w:r w:rsidRPr="00B54F0E">
              <w:rPr>
                <w:sz w:val="18"/>
                <w:szCs w:val="18"/>
              </w:rPr>
              <w:t>0.0000130</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33A8CE8F" w14:textId="77777777" w:rsidR="009C2DA0" w:rsidRPr="00B54F0E" w:rsidRDefault="009C2DA0" w:rsidP="00B54F0E">
            <w:pPr>
              <w:jc w:val="center"/>
              <w:rPr>
                <w:sz w:val="18"/>
                <w:szCs w:val="18"/>
              </w:rPr>
            </w:pPr>
            <w:r w:rsidRPr="00B54F0E">
              <w:rPr>
                <w:sz w:val="18"/>
                <w:szCs w:val="18"/>
              </w:rPr>
              <w:t>0.0000161</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6E09225B" w14:textId="77777777" w:rsidR="009C2DA0" w:rsidRPr="00B54F0E" w:rsidRDefault="009C2DA0" w:rsidP="00B54F0E">
            <w:pPr>
              <w:jc w:val="center"/>
              <w:rPr>
                <w:b/>
                <w:bCs/>
                <w:sz w:val="18"/>
                <w:szCs w:val="18"/>
              </w:rPr>
            </w:pPr>
            <w:r w:rsidRPr="00B54F0E">
              <w:rPr>
                <w:b/>
                <w:bCs/>
                <w:sz w:val="18"/>
                <w:szCs w:val="18"/>
              </w:rPr>
              <w:t>0.2</w:t>
            </w:r>
          </w:p>
        </w:tc>
      </w:tr>
      <w:tr w:rsidR="009C2DA0" w:rsidRPr="00B54F0E" w14:paraId="3CF3F663" w14:textId="77777777" w:rsidTr="00B54F0E">
        <w:trPr>
          <w:trHeight w:val="300"/>
        </w:trPr>
        <w:tc>
          <w:tcPr>
            <w:tcW w:w="1313" w:type="pct"/>
            <w:tcBorders>
              <w:top w:val="single" w:sz="4" w:space="0" w:color="auto"/>
              <w:left w:val="single" w:sz="4" w:space="0" w:color="auto"/>
              <w:bottom w:val="nil"/>
              <w:right w:val="nil"/>
            </w:tcBorders>
            <w:shd w:val="clear" w:color="auto" w:fill="auto"/>
            <w:noWrap/>
            <w:vAlign w:val="center"/>
            <w:hideMark/>
          </w:tcPr>
          <w:p w14:paraId="68784DE1" w14:textId="77777777" w:rsidR="009C2DA0" w:rsidRPr="00B54F0E" w:rsidRDefault="009C2DA0" w:rsidP="00B54F0E">
            <w:pPr>
              <w:rPr>
                <w:sz w:val="18"/>
                <w:szCs w:val="18"/>
                <w:lang w:val="en-GB"/>
              </w:rPr>
            </w:pPr>
            <w:r w:rsidRPr="00B54F0E">
              <w:rPr>
                <w:sz w:val="18"/>
                <w:szCs w:val="18"/>
                <w:lang w:val="en-GB"/>
              </w:rPr>
              <w:t>Mixing/Loading</w:t>
            </w:r>
          </w:p>
        </w:tc>
        <w:tc>
          <w:tcPr>
            <w:tcW w:w="566" w:type="pct"/>
            <w:tcBorders>
              <w:top w:val="nil"/>
              <w:left w:val="single" w:sz="4" w:space="0" w:color="auto"/>
              <w:bottom w:val="single" w:sz="4" w:space="0" w:color="auto"/>
              <w:right w:val="single" w:sz="4" w:space="0" w:color="auto"/>
            </w:tcBorders>
            <w:shd w:val="clear" w:color="auto" w:fill="auto"/>
            <w:noWrap/>
            <w:vAlign w:val="center"/>
          </w:tcPr>
          <w:p w14:paraId="6A509CDC" w14:textId="77777777" w:rsidR="009C2DA0" w:rsidRPr="00B54F0E" w:rsidRDefault="009C2DA0" w:rsidP="00B54F0E">
            <w:pPr>
              <w:jc w:val="center"/>
              <w:rPr>
                <w:sz w:val="18"/>
                <w:szCs w:val="18"/>
              </w:rPr>
            </w:pPr>
            <w:r w:rsidRPr="00B54F0E">
              <w:rPr>
                <w:sz w:val="18"/>
                <w:szCs w:val="18"/>
              </w:rPr>
              <w:t>0.097204</w:t>
            </w:r>
          </w:p>
        </w:tc>
        <w:tc>
          <w:tcPr>
            <w:tcW w:w="625" w:type="pct"/>
            <w:tcBorders>
              <w:top w:val="nil"/>
              <w:left w:val="nil"/>
              <w:bottom w:val="single" w:sz="4" w:space="0" w:color="auto"/>
              <w:right w:val="single" w:sz="4" w:space="0" w:color="auto"/>
            </w:tcBorders>
            <w:shd w:val="clear" w:color="auto" w:fill="auto"/>
            <w:noWrap/>
            <w:vAlign w:val="center"/>
          </w:tcPr>
          <w:p w14:paraId="319E81E2" w14:textId="77777777" w:rsidR="009C2DA0" w:rsidRPr="00B54F0E" w:rsidRDefault="009C2DA0" w:rsidP="00B54F0E">
            <w:pPr>
              <w:jc w:val="center"/>
              <w:rPr>
                <w:sz w:val="18"/>
                <w:szCs w:val="18"/>
              </w:rPr>
            </w:pPr>
            <w:r w:rsidRPr="00B54F0E">
              <w:rPr>
                <w:sz w:val="18"/>
                <w:szCs w:val="18"/>
              </w:rPr>
              <w:t>0.0004967</w:t>
            </w:r>
          </w:p>
        </w:tc>
        <w:tc>
          <w:tcPr>
            <w:tcW w:w="685" w:type="pct"/>
            <w:tcBorders>
              <w:top w:val="single" w:sz="4" w:space="0" w:color="auto"/>
              <w:left w:val="nil"/>
              <w:bottom w:val="nil"/>
              <w:right w:val="nil"/>
            </w:tcBorders>
            <w:shd w:val="clear" w:color="auto" w:fill="auto"/>
            <w:noWrap/>
            <w:vAlign w:val="center"/>
          </w:tcPr>
          <w:p w14:paraId="28E98C67" w14:textId="77777777" w:rsidR="009C2DA0" w:rsidRPr="00B54F0E" w:rsidRDefault="009C2DA0" w:rsidP="00B54F0E">
            <w:pPr>
              <w:jc w:val="center"/>
              <w:rPr>
                <w:sz w:val="18"/>
                <w:szCs w:val="18"/>
              </w:rPr>
            </w:pPr>
            <w:r w:rsidRPr="00B54F0E">
              <w:rPr>
                <w:sz w:val="18"/>
                <w:szCs w:val="18"/>
              </w:rPr>
              <w:t>0.00029161</w:t>
            </w:r>
          </w:p>
        </w:tc>
        <w:tc>
          <w:tcPr>
            <w:tcW w:w="625" w:type="pct"/>
            <w:tcBorders>
              <w:top w:val="nil"/>
              <w:left w:val="single" w:sz="4" w:space="0" w:color="auto"/>
              <w:bottom w:val="single" w:sz="4" w:space="0" w:color="auto"/>
              <w:right w:val="single" w:sz="4" w:space="0" w:color="auto"/>
            </w:tcBorders>
            <w:shd w:val="clear" w:color="auto" w:fill="auto"/>
            <w:noWrap/>
            <w:vAlign w:val="center"/>
          </w:tcPr>
          <w:p w14:paraId="22BC01F8" w14:textId="77777777" w:rsidR="009C2DA0" w:rsidRPr="00B54F0E" w:rsidRDefault="009C2DA0" w:rsidP="00B54F0E">
            <w:pPr>
              <w:jc w:val="center"/>
              <w:rPr>
                <w:sz w:val="18"/>
                <w:szCs w:val="18"/>
              </w:rPr>
            </w:pPr>
            <w:r w:rsidRPr="00B54F0E">
              <w:rPr>
                <w:sz w:val="18"/>
                <w:szCs w:val="18"/>
              </w:rPr>
              <w:t>0.0004967</w:t>
            </w:r>
          </w:p>
        </w:tc>
        <w:tc>
          <w:tcPr>
            <w:tcW w:w="625" w:type="pct"/>
            <w:tcBorders>
              <w:top w:val="nil"/>
              <w:left w:val="nil"/>
              <w:bottom w:val="single" w:sz="4" w:space="0" w:color="auto"/>
              <w:right w:val="single" w:sz="4" w:space="0" w:color="auto"/>
            </w:tcBorders>
            <w:shd w:val="clear" w:color="auto" w:fill="auto"/>
            <w:noWrap/>
            <w:vAlign w:val="center"/>
          </w:tcPr>
          <w:p w14:paraId="21A44390" w14:textId="77777777" w:rsidR="009C2DA0" w:rsidRPr="00B54F0E" w:rsidRDefault="009C2DA0" w:rsidP="00B54F0E">
            <w:pPr>
              <w:jc w:val="center"/>
              <w:rPr>
                <w:sz w:val="18"/>
                <w:szCs w:val="18"/>
              </w:rPr>
            </w:pPr>
            <w:r w:rsidRPr="00B54F0E">
              <w:rPr>
                <w:sz w:val="18"/>
                <w:szCs w:val="18"/>
              </w:rPr>
              <w:t>0.0007883</w:t>
            </w:r>
          </w:p>
        </w:tc>
        <w:tc>
          <w:tcPr>
            <w:tcW w:w="561" w:type="pct"/>
            <w:tcBorders>
              <w:top w:val="nil"/>
              <w:left w:val="nil"/>
              <w:bottom w:val="single" w:sz="4" w:space="0" w:color="auto"/>
              <w:right w:val="single" w:sz="4" w:space="0" w:color="auto"/>
            </w:tcBorders>
            <w:shd w:val="clear" w:color="auto" w:fill="auto"/>
            <w:noWrap/>
            <w:vAlign w:val="center"/>
          </w:tcPr>
          <w:p w14:paraId="35C0B531" w14:textId="77777777" w:rsidR="009C2DA0" w:rsidRPr="00B54F0E" w:rsidRDefault="009C2DA0" w:rsidP="00B54F0E">
            <w:pPr>
              <w:jc w:val="center"/>
              <w:rPr>
                <w:b/>
                <w:bCs/>
                <w:sz w:val="18"/>
                <w:szCs w:val="18"/>
              </w:rPr>
            </w:pPr>
            <w:r w:rsidRPr="00B54F0E">
              <w:rPr>
                <w:b/>
                <w:bCs/>
                <w:sz w:val="18"/>
                <w:szCs w:val="18"/>
              </w:rPr>
              <w:t>11.3</w:t>
            </w:r>
          </w:p>
        </w:tc>
      </w:tr>
      <w:tr w:rsidR="000C12BF" w:rsidRPr="00B54F0E" w14:paraId="605882C4" w14:textId="77777777" w:rsidTr="00B54F0E">
        <w:trPr>
          <w:trHeight w:val="300"/>
        </w:trPr>
        <w:tc>
          <w:tcPr>
            <w:tcW w:w="1313" w:type="pct"/>
            <w:tcBorders>
              <w:top w:val="single" w:sz="4" w:space="0" w:color="auto"/>
              <w:left w:val="single" w:sz="4" w:space="0" w:color="auto"/>
              <w:bottom w:val="nil"/>
              <w:right w:val="nil"/>
            </w:tcBorders>
            <w:shd w:val="clear" w:color="auto" w:fill="auto"/>
            <w:vAlign w:val="center"/>
            <w:hideMark/>
          </w:tcPr>
          <w:p w14:paraId="764008C8" w14:textId="77777777" w:rsidR="000C12BF" w:rsidRPr="00B54F0E" w:rsidRDefault="000C12BF" w:rsidP="00B54F0E">
            <w:pPr>
              <w:rPr>
                <w:sz w:val="18"/>
                <w:szCs w:val="18"/>
                <w:lang w:val="en-GB"/>
              </w:rPr>
            </w:pPr>
            <w:r w:rsidRPr="00B54F0E">
              <w:rPr>
                <w:sz w:val="18"/>
                <w:szCs w:val="18"/>
                <w:lang w:val="en-GB"/>
              </w:rPr>
              <w:t>Bagging</w:t>
            </w:r>
          </w:p>
        </w:tc>
        <w:tc>
          <w:tcPr>
            <w:tcW w:w="566" w:type="pct"/>
            <w:tcBorders>
              <w:top w:val="nil"/>
              <w:left w:val="single" w:sz="4" w:space="0" w:color="auto"/>
              <w:bottom w:val="single" w:sz="4" w:space="0" w:color="auto"/>
              <w:right w:val="single" w:sz="4" w:space="0" w:color="auto"/>
            </w:tcBorders>
            <w:shd w:val="clear" w:color="auto" w:fill="auto"/>
            <w:noWrap/>
            <w:vAlign w:val="center"/>
          </w:tcPr>
          <w:p w14:paraId="119DD22D" w14:textId="77777777" w:rsidR="000C12BF" w:rsidRPr="00B54F0E" w:rsidRDefault="000C12BF" w:rsidP="00B54F0E">
            <w:pPr>
              <w:jc w:val="center"/>
              <w:rPr>
                <w:color w:val="000000"/>
                <w:sz w:val="18"/>
                <w:szCs w:val="18"/>
                <w:lang w:val="en-GB" w:eastAsia="en-GB"/>
              </w:rPr>
            </w:pPr>
            <w:r w:rsidRPr="00B54F0E">
              <w:rPr>
                <w:color w:val="000000"/>
                <w:sz w:val="18"/>
                <w:szCs w:val="18"/>
              </w:rPr>
              <w:t>0.006883</w:t>
            </w:r>
          </w:p>
        </w:tc>
        <w:tc>
          <w:tcPr>
            <w:tcW w:w="625" w:type="pct"/>
            <w:tcBorders>
              <w:top w:val="nil"/>
              <w:left w:val="nil"/>
              <w:bottom w:val="single" w:sz="4" w:space="0" w:color="auto"/>
              <w:right w:val="single" w:sz="4" w:space="0" w:color="auto"/>
            </w:tcBorders>
            <w:shd w:val="clear" w:color="auto" w:fill="auto"/>
            <w:noWrap/>
            <w:vAlign w:val="center"/>
          </w:tcPr>
          <w:p w14:paraId="6E94C304" w14:textId="77777777" w:rsidR="000C12BF" w:rsidRPr="00B54F0E" w:rsidRDefault="000C12BF" w:rsidP="00B54F0E">
            <w:pPr>
              <w:jc w:val="center"/>
              <w:rPr>
                <w:color w:val="000000"/>
                <w:sz w:val="18"/>
                <w:szCs w:val="18"/>
              </w:rPr>
            </w:pPr>
            <w:r w:rsidRPr="00B54F0E">
              <w:rPr>
                <w:color w:val="000000"/>
                <w:sz w:val="18"/>
                <w:szCs w:val="18"/>
              </w:rPr>
              <w:t>0.0005282</w:t>
            </w:r>
          </w:p>
        </w:tc>
        <w:tc>
          <w:tcPr>
            <w:tcW w:w="685" w:type="pct"/>
            <w:tcBorders>
              <w:top w:val="single" w:sz="4" w:space="0" w:color="auto"/>
              <w:left w:val="nil"/>
              <w:bottom w:val="nil"/>
              <w:right w:val="nil"/>
            </w:tcBorders>
            <w:shd w:val="clear" w:color="auto" w:fill="auto"/>
            <w:noWrap/>
            <w:vAlign w:val="center"/>
          </w:tcPr>
          <w:p w14:paraId="5C0A52E8" w14:textId="77777777" w:rsidR="000C12BF" w:rsidRPr="00B54F0E" w:rsidRDefault="000C12BF" w:rsidP="00B54F0E">
            <w:pPr>
              <w:jc w:val="center"/>
              <w:rPr>
                <w:sz w:val="18"/>
                <w:szCs w:val="18"/>
              </w:rPr>
            </w:pPr>
            <w:r w:rsidRPr="00B54F0E">
              <w:rPr>
                <w:sz w:val="18"/>
                <w:szCs w:val="18"/>
              </w:rPr>
              <w:t>0.00002065</w:t>
            </w:r>
          </w:p>
        </w:tc>
        <w:tc>
          <w:tcPr>
            <w:tcW w:w="625" w:type="pct"/>
            <w:tcBorders>
              <w:top w:val="nil"/>
              <w:left w:val="single" w:sz="4" w:space="0" w:color="auto"/>
              <w:bottom w:val="single" w:sz="4" w:space="0" w:color="auto"/>
              <w:right w:val="single" w:sz="4" w:space="0" w:color="auto"/>
            </w:tcBorders>
            <w:shd w:val="clear" w:color="auto" w:fill="auto"/>
            <w:noWrap/>
            <w:vAlign w:val="center"/>
          </w:tcPr>
          <w:p w14:paraId="131B8233" w14:textId="77777777" w:rsidR="000C12BF" w:rsidRPr="00B54F0E" w:rsidRDefault="000C12BF" w:rsidP="00B54F0E">
            <w:pPr>
              <w:jc w:val="center"/>
              <w:rPr>
                <w:color w:val="000000"/>
                <w:sz w:val="18"/>
                <w:szCs w:val="18"/>
              </w:rPr>
            </w:pPr>
            <w:r w:rsidRPr="00B54F0E">
              <w:rPr>
                <w:color w:val="000000"/>
                <w:sz w:val="18"/>
                <w:szCs w:val="18"/>
              </w:rPr>
              <w:t>0.0005282</w:t>
            </w:r>
          </w:p>
        </w:tc>
        <w:tc>
          <w:tcPr>
            <w:tcW w:w="625" w:type="pct"/>
            <w:tcBorders>
              <w:top w:val="nil"/>
              <w:left w:val="nil"/>
              <w:bottom w:val="single" w:sz="4" w:space="0" w:color="auto"/>
              <w:right w:val="single" w:sz="4" w:space="0" w:color="auto"/>
            </w:tcBorders>
            <w:shd w:val="clear" w:color="auto" w:fill="auto"/>
            <w:noWrap/>
            <w:vAlign w:val="center"/>
          </w:tcPr>
          <w:p w14:paraId="215E91EE" w14:textId="77777777" w:rsidR="000C12BF" w:rsidRPr="00B54F0E" w:rsidRDefault="000C12BF" w:rsidP="00B54F0E">
            <w:pPr>
              <w:jc w:val="center"/>
              <w:rPr>
                <w:color w:val="000000"/>
                <w:sz w:val="18"/>
                <w:szCs w:val="18"/>
              </w:rPr>
            </w:pPr>
            <w:r w:rsidRPr="00B54F0E">
              <w:rPr>
                <w:color w:val="000000"/>
                <w:sz w:val="18"/>
                <w:szCs w:val="18"/>
              </w:rPr>
              <w:t>0.0005489</w:t>
            </w:r>
          </w:p>
        </w:tc>
        <w:tc>
          <w:tcPr>
            <w:tcW w:w="561" w:type="pct"/>
            <w:tcBorders>
              <w:top w:val="nil"/>
              <w:left w:val="nil"/>
              <w:bottom w:val="single" w:sz="4" w:space="0" w:color="auto"/>
              <w:right w:val="single" w:sz="4" w:space="0" w:color="auto"/>
            </w:tcBorders>
            <w:shd w:val="clear" w:color="auto" w:fill="auto"/>
            <w:noWrap/>
            <w:vAlign w:val="center"/>
          </w:tcPr>
          <w:p w14:paraId="4411222A" w14:textId="77777777" w:rsidR="000C12BF" w:rsidRPr="00B54F0E" w:rsidRDefault="000C12BF" w:rsidP="00B54F0E">
            <w:pPr>
              <w:jc w:val="center"/>
              <w:rPr>
                <w:b/>
                <w:bCs/>
                <w:color w:val="000000"/>
                <w:sz w:val="18"/>
                <w:szCs w:val="18"/>
              </w:rPr>
            </w:pPr>
            <w:r w:rsidRPr="00B54F0E">
              <w:rPr>
                <w:b/>
                <w:bCs/>
                <w:color w:val="000000"/>
                <w:sz w:val="18"/>
                <w:szCs w:val="18"/>
              </w:rPr>
              <w:t>7.8</w:t>
            </w:r>
          </w:p>
        </w:tc>
      </w:tr>
      <w:tr w:rsidR="009C2DA0" w:rsidRPr="00B54F0E" w14:paraId="7FAF3147" w14:textId="77777777" w:rsidTr="00B54F0E">
        <w:trPr>
          <w:trHeight w:val="300"/>
        </w:trPr>
        <w:tc>
          <w:tcPr>
            <w:tcW w:w="1313" w:type="pct"/>
            <w:tcBorders>
              <w:top w:val="single" w:sz="4" w:space="0" w:color="auto"/>
              <w:left w:val="single" w:sz="4" w:space="0" w:color="auto"/>
              <w:bottom w:val="nil"/>
              <w:right w:val="nil"/>
            </w:tcBorders>
            <w:shd w:val="clear" w:color="auto" w:fill="auto"/>
            <w:noWrap/>
            <w:vAlign w:val="center"/>
            <w:hideMark/>
          </w:tcPr>
          <w:p w14:paraId="3E9D8D6B" w14:textId="77777777" w:rsidR="009C2DA0" w:rsidRPr="00B54F0E" w:rsidRDefault="009C2DA0" w:rsidP="00B54F0E">
            <w:pPr>
              <w:rPr>
                <w:sz w:val="18"/>
                <w:szCs w:val="18"/>
                <w:lang w:val="en-GB"/>
              </w:rPr>
            </w:pPr>
            <w:r w:rsidRPr="00B54F0E">
              <w:rPr>
                <w:sz w:val="18"/>
                <w:szCs w:val="18"/>
                <w:lang w:val="en-GB"/>
              </w:rPr>
              <w:t>Cleaning</w:t>
            </w:r>
            <w:r w:rsidR="00E53F8F" w:rsidRPr="00B54F0E">
              <w:rPr>
                <w:sz w:val="18"/>
                <w:szCs w:val="18"/>
                <w:lang w:val="en-GB"/>
              </w:rPr>
              <w:t xml:space="preserve"> </w:t>
            </w:r>
            <w:r w:rsidR="00E53F8F" w:rsidRPr="00B54F0E">
              <w:rPr>
                <w:sz w:val="18"/>
                <w:szCs w:val="18"/>
                <w:vertAlign w:val="superscript"/>
                <w:lang w:val="en-GB"/>
              </w:rPr>
              <w:t>6)</w:t>
            </w:r>
          </w:p>
        </w:tc>
        <w:tc>
          <w:tcPr>
            <w:tcW w:w="566" w:type="pct"/>
            <w:tcBorders>
              <w:top w:val="nil"/>
              <w:left w:val="single" w:sz="4" w:space="0" w:color="auto"/>
              <w:bottom w:val="single" w:sz="4" w:space="0" w:color="auto"/>
              <w:right w:val="single" w:sz="4" w:space="0" w:color="auto"/>
            </w:tcBorders>
            <w:shd w:val="clear" w:color="auto" w:fill="auto"/>
            <w:noWrap/>
            <w:vAlign w:val="center"/>
          </w:tcPr>
          <w:p w14:paraId="3D471125" w14:textId="77777777" w:rsidR="009C2DA0" w:rsidRPr="00B54F0E" w:rsidRDefault="009C2DA0" w:rsidP="00B54F0E">
            <w:pPr>
              <w:jc w:val="center"/>
              <w:rPr>
                <w:sz w:val="18"/>
                <w:szCs w:val="18"/>
              </w:rPr>
            </w:pPr>
            <w:r w:rsidRPr="00B54F0E">
              <w:rPr>
                <w:sz w:val="18"/>
                <w:szCs w:val="18"/>
              </w:rPr>
              <w:t>0.001176</w:t>
            </w:r>
          </w:p>
        </w:tc>
        <w:tc>
          <w:tcPr>
            <w:tcW w:w="625" w:type="pct"/>
            <w:tcBorders>
              <w:top w:val="nil"/>
              <w:left w:val="nil"/>
              <w:bottom w:val="single" w:sz="4" w:space="0" w:color="auto"/>
              <w:right w:val="single" w:sz="4" w:space="0" w:color="auto"/>
            </w:tcBorders>
            <w:shd w:val="clear" w:color="auto" w:fill="auto"/>
            <w:noWrap/>
            <w:vAlign w:val="center"/>
          </w:tcPr>
          <w:p w14:paraId="6A699906" w14:textId="77777777" w:rsidR="009C2DA0" w:rsidRPr="00B54F0E" w:rsidRDefault="009C2DA0" w:rsidP="00B54F0E">
            <w:pPr>
              <w:jc w:val="center"/>
              <w:rPr>
                <w:sz w:val="18"/>
                <w:szCs w:val="18"/>
              </w:rPr>
            </w:pPr>
            <w:r w:rsidRPr="00B54F0E">
              <w:rPr>
                <w:sz w:val="18"/>
                <w:szCs w:val="18"/>
              </w:rPr>
              <w:t>0.0000301</w:t>
            </w:r>
          </w:p>
        </w:tc>
        <w:tc>
          <w:tcPr>
            <w:tcW w:w="685" w:type="pct"/>
            <w:tcBorders>
              <w:top w:val="single" w:sz="4" w:space="0" w:color="auto"/>
              <w:left w:val="nil"/>
              <w:bottom w:val="nil"/>
              <w:right w:val="nil"/>
            </w:tcBorders>
            <w:shd w:val="clear" w:color="auto" w:fill="auto"/>
            <w:noWrap/>
            <w:vAlign w:val="center"/>
          </w:tcPr>
          <w:p w14:paraId="70205A30" w14:textId="77777777" w:rsidR="009C2DA0" w:rsidRPr="00B54F0E" w:rsidRDefault="009C2DA0" w:rsidP="00B54F0E">
            <w:pPr>
              <w:jc w:val="center"/>
              <w:rPr>
                <w:sz w:val="18"/>
                <w:szCs w:val="18"/>
              </w:rPr>
            </w:pPr>
            <w:r w:rsidRPr="00B54F0E">
              <w:rPr>
                <w:sz w:val="18"/>
                <w:szCs w:val="18"/>
              </w:rPr>
              <w:t>0.00000353</w:t>
            </w:r>
          </w:p>
        </w:tc>
        <w:tc>
          <w:tcPr>
            <w:tcW w:w="625" w:type="pct"/>
            <w:tcBorders>
              <w:top w:val="nil"/>
              <w:left w:val="single" w:sz="4" w:space="0" w:color="auto"/>
              <w:bottom w:val="single" w:sz="4" w:space="0" w:color="auto"/>
              <w:right w:val="single" w:sz="4" w:space="0" w:color="auto"/>
            </w:tcBorders>
            <w:shd w:val="clear" w:color="auto" w:fill="auto"/>
            <w:noWrap/>
            <w:vAlign w:val="center"/>
          </w:tcPr>
          <w:p w14:paraId="2430C991" w14:textId="77777777" w:rsidR="009C2DA0" w:rsidRPr="00B54F0E" w:rsidRDefault="009C2DA0" w:rsidP="00B54F0E">
            <w:pPr>
              <w:jc w:val="center"/>
              <w:rPr>
                <w:sz w:val="18"/>
                <w:szCs w:val="18"/>
              </w:rPr>
            </w:pPr>
            <w:r w:rsidRPr="00B54F0E">
              <w:rPr>
                <w:sz w:val="18"/>
                <w:szCs w:val="18"/>
              </w:rPr>
              <w:t>0.0000301</w:t>
            </w:r>
          </w:p>
        </w:tc>
        <w:tc>
          <w:tcPr>
            <w:tcW w:w="625" w:type="pct"/>
            <w:tcBorders>
              <w:top w:val="nil"/>
              <w:left w:val="nil"/>
              <w:bottom w:val="single" w:sz="4" w:space="0" w:color="auto"/>
              <w:right w:val="single" w:sz="4" w:space="0" w:color="auto"/>
            </w:tcBorders>
            <w:shd w:val="clear" w:color="auto" w:fill="auto"/>
            <w:noWrap/>
            <w:vAlign w:val="center"/>
          </w:tcPr>
          <w:p w14:paraId="7EB18954" w14:textId="77777777" w:rsidR="009C2DA0" w:rsidRPr="00B54F0E" w:rsidRDefault="009C2DA0" w:rsidP="00B54F0E">
            <w:pPr>
              <w:jc w:val="center"/>
              <w:rPr>
                <w:sz w:val="18"/>
                <w:szCs w:val="18"/>
              </w:rPr>
            </w:pPr>
            <w:r w:rsidRPr="00B54F0E">
              <w:rPr>
                <w:sz w:val="18"/>
                <w:szCs w:val="18"/>
              </w:rPr>
              <w:t>0.0000336</w:t>
            </w:r>
          </w:p>
        </w:tc>
        <w:tc>
          <w:tcPr>
            <w:tcW w:w="561" w:type="pct"/>
            <w:tcBorders>
              <w:top w:val="nil"/>
              <w:left w:val="nil"/>
              <w:bottom w:val="single" w:sz="4" w:space="0" w:color="auto"/>
              <w:right w:val="single" w:sz="4" w:space="0" w:color="auto"/>
            </w:tcBorders>
            <w:shd w:val="clear" w:color="auto" w:fill="auto"/>
            <w:noWrap/>
            <w:vAlign w:val="center"/>
          </w:tcPr>
          <w:p w14:paraId="7BEE4A8E" w14:textId="77777777" w:rsidR="009C2DA0" w:rsidRPr="00B54F0E" w:rsidRDefault="009C2DA0" w:rsidP="00B54F0E">
            <w:pPr>
              <w:jc w:val="center"/>
              <w:rPr>
                <w:b/>
                <w:bCs/>
                <w:sz w:val="18"/>
                <w:szCs w:val="18"/>
              </w:rPr>
            </w:pPr>
            <w:r w:rsidRPr="00B54F0E">
              <w:rPr>
                <w:b/>
                <w:bCs/>
                <w:sz w:val="18"/>
                <w:szCs w:val="18"/>
              </w:rPr>
              <w:t>0.5</w:t>
            </w:r>
          </w:p>
        </w:tc>
      </w:tr>
      <w:tr w:rsidR="001B34AB" w:rsidRPr="00B54F0E" w14:paraId="6ECF6D79" w14:textId="77777777" w:rsidTr="00B54F0E">
        <w:trPr>
          <w:trHeight w:val="300"/>
        </w:trPr>
        <w:tc>
          <w:tcPr>
            <w:tcW w:w="3814"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F026F32" w14:textId="77777777" w:rsidR="001B34AB" w:rsidRPr="00B54F0E" w:rsidRDefault="001B34AB" w:rsidP="00B54F0E">
            <w:pPr>
              <w:jc w:val="center"/>
              <w:rPr>
                <w:sz w:val="18"/>
                <w:szCs w:val="18"/>
                <w:lang w:val="en-GB"/>
              </w:rPr>
            </w:pPr>
            <w:r w:rsidRPr="00B54F0E">
              <w:rPr>
                <w:b/>
                <w:bCs/>
                <w:sz w:val="18"/>
                <w:szCs w:val="18"/>
                <w:lang w:val="en-GB"/>
              </w:rPr>
              <w:t>Multiple Activity Task</w:t>
            </w:r>
            <w:r w:rsidRPr="00B54F0E">
              <w:rPr>
                <w:b/>
                <w:bCs/>
                <w:sz w:val="18"/>
                <w:szCs w:val="18"/>
                <w:vertAlign w:val="superscript"/>
                <w:lang w:val="en-GB"/>
              </w:rPr>
              <w:t xml:space="preserve"> 5)</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70BB7D" w14:textId="77777777" w:rsidR="001B34AB" w:rsidRPr="00B54F0E" w:rsidRDefault="001B34AB" w:rsidP="00B54F0E">
            <w:pPr>
              <w:jc w:val="center"/>
              <w:rPr>
                <w:color w:val="000000"/>
                <w:sz w:val="18"/>
                <w:szCs w:val="18"/>
                <w:lang w:val="en-GB" w:eastAsia="en-GB"/>
              </w:rPr>
            </w:pPr>
            <w:r w:rsidRPr="00B54F0E">
              <w:rPr>
                <w:color w:val="000000"/>
                <w:sz w:val="18"/>
                <w:szCs w:val="18"/>
              </w:rPr>
              <w:t>0.0013869</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4ED57AA8" w14:textId="77777777" w:rsidR="001B34AB" w:rsidRPr="00B54F0E" w:rsidRDefault="001B34AB" w:rsidP="00B54F0E">
            <w:pPr>
              <w:jc w:val="center"/>
              <w:rPr>
                <w:b/>
                <w:bCs/>
                <w:color w:val="000000"/>
                <w:sz w:val="18"/>
                <w:szCs w:val="18"/>
              </w:rPr>
            </w:pPr>
            <w:r w:rsidRPr="00B54F0E">
              <w:rPr>
                <w:b/>
                <w:bCs/>
                <w:color w:val="000000"/>
                <w:sz w:val="18"/>
                <w:szCs w:val="18"/>
              </w:rPr>
              <w:t>19.8</w:t>
            </w:r>
          </w:p>
        </w:tc>
      </w:tr>
    </w:tbl>
    <w:p w14:paraId="26A7B11F" w14:textId="77777777" w:rsidR="00BD3DF3" w:rsidRPr="00A6561E" w:rsidRDefault="00BD3DF3" w:rsidP="00BD3DF3">
      <w:pPr>
        <w:jc w:val="both"/>
        <w:rPr>
          <w:sz w:val="18"/>
          <w:szCs w:val="18"/>
          <w:lang w:val="en-GB"/>
        </w:rPr>
      </w:pPr>
      <w:r w:rsidRPr="00A6561E">
        <w:rPr>
          <w:sz w:val="18"/>
          <w:szCs w:val="18"/>
          <w:vertAlign w:val="superscript"/>
          <w:lang w:val="en-GB"/>
        </w:rPr>
        <w:t>§</w:t>
      </w:r>
      <w:r w:rsidRPr="00A6561E">
        <w:rPr>
          <w:sz w:val="18"/>
          <w:szCs w:val="18"/>
          <w:lang w:val="en-GB"/>
        </w:rPr>
        <w:t xml:space="preserve"> The agreed selection rule in the EFSA Guidance on Pesticides Exposure Assessment of Operators, Workers, Residents and Bystanders considers the higher value of the sample and the percentile estimate as long as this value is below the sample maximum. Otherwise, the sample maximum should be chosen. (EFSA Journal 2014;12(10):3874)</w:t>
      </w:r>
    </w:p>
    <w:p w14:paraId="0A42B6F9" w14:textId="77777777" w:rsidR="00BD3DF3" w:rsidRPr="00A6561E" w:rsidRDefault="00BD3DF3" w:rsidP="00BD3DF3">
      <w:pPr>
        <w:jc w:val="both"/>
        <w:rPr>
          <w:sz w:val="18"/>
          <w:szCs w:val="18"/>
          <w:lang w:val="en-GB"/>
        </w:rPr>
      </w:pPr>
      <w:r w:rsidRPr="00A6561E">
        <w:rPr>
          <w:sz w:val="18"/>
          <w:szCs w:val="18"/>
          <w:vertAlign w:val="superscript"/>
          <w:lang w:val="en-GB"/>
        </w:rPr>
        <w:t>1)</w:t>
      </w:r>
      <w:r w:rsidRPr="00A6561E">
        <w:rPr>
          <w:sz w:val="18"/>
          <w:szCs w:val="18"/>
          <w:lang w:val="en-GB"/>
        </w:rPr>
        <w:t xml:space="preserve"> Based on an average ventilation rate of 20.83333 L/min (1.25 m</w:t>
      </w:r>
      <w:r w:rsidRPr="00A6561E">
        <w:rPr>
          <w:sz w:val="18"/>
          <w:szCs w:val="18"/>
          <w:vertAlign w:val="superscript"/>
          <w:lang w:val="en-GB"/>
        </w:rPr>
        <w:t>3</w:t>
      </w:r>
      <w:r w:rsidRPr="00A6561E">
        <w:rPr>
          <w:sz w:val="18"/>
          <w:szCs w:val="18"/>
          <w:lang w:val="en-GB"/>
        </w:rPr>
        <w:t>/h, EFSA Journal 2014;12(10):3874, p. 15).</w:t>
      </w:r>
      <w:r w:rsidRPr="00A6561E">
        <w:rPr>
          <w:sz w:val="18"/>
          <w:szCs w:val="18"/>
          <w:lang w:val="en-GB"/>
        </w:rPr>
        <w:tab/>
      </w:r>
    </w:p>
    <w:p w14:paraId="3C723796" w14:textId="77777777" w:rsidR="00BD3DF3" w:rsidRPr="00A6561E" w:rsidRDefault="00BD3DF3" w:rsidP="00BD3DF3">
      <w:pPr>
        <w:jc w:val="both"/>
        <w:rPr>
          <w:sz w:val="18"/>
          <w:szCs w:val="18"/>
          <w:lang w:val="en-GB"/>
        </w:rPr>
      </w:pPr>
      <w:r w:rsidRPr="00A6561E">
        <w:rPr>
          <w:sz w:val="18"/>
          <w:szCs w:val="18"/>
          <w:vertAlign w:val="superscript"/>
          <w:lang w:val="en-GB"/>
        </w:rPr>
        <w:t>2)</w:t>
      </w:r>
      <w:r w:rsidRPr="00A6561E">
        <w:rPr>
          <w:sz w:val="18"/>
          <w:szCs w:val="18"/>
          <w:lang w:val="en-GB"/>
        </w:rPr>
        <w:t xml:space="preserve"> Estimated actual dermal exposure multiplied by percentage of dermal absorption.</w:t>
      </w:r>
      <w:r w:rsidRPr="00A6561E">
        <w:rPr>
          <w:sz w:val="18"/>
          <w:szCs w:val="18"/>
          <w:lang w:val="en-GB"/>
        </w:rPr>
        <w:tab/>
      </w:r>
    </w:p>
    <w:p w14:paraId="04CB5A20" w14:textId="77777777" w:rsidR="00BD3DF3" w:rsidRPr="00A6561E" w:rsidRDefault="00BD3DF3" w:rsidP="00BD3DF3">
      <w:pPr>
        <w:jc w:val="both"/>
        <w:rPr>
          <w:sz w:val="18"/>
          <w:szCs w:val="18"/>
          <w:lang w:val="en-GB"/>
        </w:rPr>
      </w:pPr>
      <w:r w:rsidRPr="00A6561E">
        <w:rPr>
          <w:sz w:val="18"/>
          <w:szCs w:val="18"/>
          <w:vertAlign w:val="superscript"/>
          <w:lang w:val="en-GB"/>
        </w:rPr>
        <w:t>3)</w:t>
      </w:r>
      <w:r w:rsidRPr="00A6561E">
        <w:rPr>
          <w:sz w:val="18"/>
          <w:szCs w:val="18"/>
          <w:lang w:val="en-GB"/>
        </w:rPr>
        <w:t xml:space="preserve"> Inhalation exposure multiplied by percentage of inhalation absorption.</w:t>
      </w:r>
      <w:r w:rsidRPr="00A6561E">
        <w:rPr>
          <w:sz w:val="18"/>
          <w:szCs w:val="18"/>
          <w:lang w:val="en-GB"/>
        </w:rPr>
        <w:tab/>
      </w:r>
    </w:p>
    <w:p w14:paraId="084D2EEE" w14:textId="77777777" w:rsidR="00BD3DF3" w:rsidRPr="00A6561E" w:rsidRDefault="00BD3DF3" w:rsidP="00BD3DF3">
      <w:pPr>
        <w:jc w:val="both"/>
        <w:rPr>
          <w:sz w:val="18"/>
          <w:szCs w:val="18"/>
          <w:lang w:val="en-GB"/>
        </w:rPr>
      </w:pPr>
      <w:r w:rsidRPr="00A6561E">
        <w:rPr>
          <w:sz w:val="18"/>
          <w:szCs w:val="18"/>
          <w:vertAlign w:val="superscript"/>
          <w:lang w:val="en-GB"/>
        </w:rPr>
        <w:t>4)</w:t>
      </w:r>
      <w:r w:rsidRPr="00A6561E">
        <w:rPr>
          <w:sz w:val="18"/>
          <w:szCs w:val="18"/>
          <w:lang w:val="en-GB"/>
        </w:rPr>
        <w:t xml:space="preserve"> Based on a standard bodyweight of 60</w:t>
      </w:r>
      <w:r>
        <w:rPr>
          <w:sz w:val="18"/>
          <w:szCs w:val="18"/>
          <w:lang w:val="en-GB"/>
        </w:rPr>
        <w:t xml:space="preserve"> </w:t>
      </w:r>
      <w:r w:rsidRPr="00A6561E">
        <w:rPr>
          <w:sz w:val="18"/>
          <w:szCs w:val="18"/>
          <w:lang w:val="en-GB"/>
        </w:rPr>
        <w:t>kg</w:t>
      </w:r>
      <w:r w:rsidRPr="00A6561E">
        <w:rPr>
          <w:sz w:val="18"/>
          <w:szCs w:val="18"/>
          <w:lang w:val="en-GB"/>
        </w:rPr>
        <w:tab/>
      </w:r>
    </w:p>
    <w:p w14:paraId="140E27DF" w14:textId="77777777" w:rsidR="00BD3DF3" w:rsidRPr="00A6561E" w:rsidRDefault="00BD3DF3" w:rsidP="00BD3DF3">
      <w:pPr>
        <w:jc w:val="both"/>
        <w:rPr>
          <w:sz w:val="18"/>
          <w:szCs w:val="18"/>
          <w:lang w:val="en-GB"/>
        </w:rPr>
      </w:pPr>
      <w:r w:rsidRPr="00A6561E">
        <w:rPr>
          <w:sz w:val="18"/>
          <w:szCs w:val="18"/>
          <w:vertAlign w:val="superscript"/>
          <w:lang w:val="en-GB"/>
        </w:rPr>
        <w:t>5)</w:t>
      </w:r>
      <w:r w:rsidRPr="00A6561E">
        <w:rPr>
          <w:sz w:val="18"/>
          <w:szCs w:val="18"/>
          <w:lang w:val="en-GB"/>
        </w:rPr>
        <w:t xml:space="preserve"> Sum of </w:t>
      </w:r>
      <w:r>
        <w:rPr>
          <w:sz w:val="18"/>
          <w:szCs w:val="18"/>
          <w:lang w:val="en-GB"/>
        </w:rPr>
        <w:t>exposure</w:t>
      </w:r>
      <w:r w:rsidRPr="00A6561E">
        <w:rPr>
          <w:sz w:val="18"/>
          <w:szCs w:val="18"/>
          <w:lang w:val="en-GB"/>
        </w:rPr>
        <w:t xml:space="preserve"> for a single operator performing calibration, mixing/loading, bagging and cleaning.</w:t>
      </w:r>
    </w:p>
    <w:p w14:paraId="7E1C4D75" w14:textId="77777777" w:rsidR="00BD3DF3" w:rsidRPr="00D54CF3" w:rsidRDefault="00BA276E" w:rsidP="00BD3DF3">
      <w:pPr>
        <w:jc w:val="both"/>
        <w:rPr>
          <w:sz w:val="18"/>
          <w:szCs w:val="18"/>
          <w:lang w:val="en-GB"/>
        </w:rPr>
      </w:pPr>
      <w:r w:rsidRPr="00BA276E">
        <w:rPr>
          <w:sz w:val="18"/>
          <w:szCs w:val="18"/>
          <w:vertAlign w:val="superscript"/>
          <w:lang w:val="en-GB"/>
        </w:rPr>
        <w:t>6)</w:t>
      </w:r>
      <w:r w:rsidRPr="00BA276E">
        <w:rPr>
          <w:sz w:val="18"/>
          <w:szCs w:val="18"/>
          <w:lang w:val="en-GB"/>
        </w:rPr>
        <w:t xml:space="preserve"> The amount of active substance handled by each operator during calibration and cleaning is not stated in the study report. Therefore, exposure values cannot be normalized to the application rate for these two tasks</w:t>
      </w:r>
    </w:p>
    <w:p w14:paraId="1ED46B3B" w14:textId="77777777" w:rsidR="00912007" w:rsidRDefault="00912007" w:rsidP="00BD3DF3">
      <w:pPr>
        <w:jc w:val="both"/>
        <w:rPr>
          <w:color w:val="404040"/>
          <w:lang w:val="en-GB"/>
        </w:rPr>
      </w:pPr>
    </w:p>
    <w:p w14:paraId="5622754C" w14:textId="77777777" w:rsidR="00912007" w:rsidRPr="0069286C" w:rsidRDefault="00912007" w:rsidP="00B54F0E">
      <w:pPr>
        <w:jc w:val="both"/>
        <w:rPr>
          <w:lang w:val="en-GB"/>
        </w:rPr>
      </w:pPr>
      <w:r w:rsidRPr="0069286C">
        <w:rPr>
          <w:lang w:val="en-GB"/>
        </w:rPr>
        <w:t>It is evident that measured exposures for operators working under real conditions are within the AOEL</w:t>
      </w:r>
      <w:r>
        <w:rPr>
          <w:lang w:val="en-GB"/>
        </w:rPr>
        <w:t xml:space="preserve"> of c</w:t>
      </w:r>
      <w:r w:rsidRPr="00912007">
        <w:rPr>
          <w:lang w:val="en-GB"/>
        </w:rPr>
        <w:t>yantraniliprole</w:t>
      </w:r>
      <w:r w:rsidRPr="0069286C">
        <w:rPr>
          <w:lang w:val="en-GB"/>
        </w:rPr>
        <w:t>. In order to represent the level of personal protection achieved in the study, the following PPE can be recommended:</w:t>
      </w:r>
    </w:p>
    <w:p w14:paraId="02FACDAA" w14:textId="77777777" w:rsidR="00912007" w:rsidRPr="0069286C" w:rsidRDefault="00912007" w:rsidP="00912007">
      <w:pPr>
        <w:pStyle w:val="Akapitzlist"/>
        <w:numPr>
          <w:ilvl w:val="0"/>
          <w:numId w:val="22"/>
        </w:numPr>
        <w:rPr>
          <w:lang w:val="en-GB"/>
        </w:rPr>
      </w:pPr>
      <w:r w:rsidRPr="0069286C">
        <w:rPr>
          <w:lang w:val="en-GB"/>
        </w:rPr>
        <w:t xml:space="preserve">Suitable protective coverall (Tyvek type), woven coverall (normal work clothing) and </w:t>
      </w:r>
      <w:proofErr w:type="spellStart"/>
      <w:r w:rsidRPr="0069286C">
        <w:rPr>
          <w:lang w:val="en-GB"/>
        </w:rPr>
        <w:t>impermeble</w:t>
      </w:r>
      <w:proofErr w:type="spellEnd"/>
      <w:r w:rsidRPr="0069286C">
        <w:rPr>
          <w:lang w:val="en-GB"/>
        </w:rPr>
        <w:t xml:space="preserve"> (nitrile) gloves during slurry prepar</w:t>
      </w:r>
      <w:r w:rsidR="00600E47">
        <w:rPr>
          <w:lang w:val="en-GB"/>
        </w:rPr>
        <w:t>ation, calibration and cleaning,</w:t>
      </w:r>
    </w:p>
    <w:p w14:paraId="6AB09932" w14:textId="77777777" w:rsidR="00912007" w:rsidRPr="0069286C" w:rsidRDefault="00912007" w:rsidP="00912007">
      <w:pPr>
        <w:pStyle w:val="Akapitzlist"/>
        <w:numPr>
          <w:ilvl w:val="0"/>
          <w:numId w:val="22"/>
        </w:numPr>
        <w:rPr>
          <w:lang w:val="en-GB"/>
        </w:rPr>
      </w:pPr>
      <w:r w:rsidRPr="0069286C">
        <w:rPr>
          <w:lang w:val="en-GB"/>
        </w:rPr>
        <w:t>Woven coverall (normal work clothing) and impermeable (nitrile) gloves during bagging of treated seed.</w:t>
      </w:r>
    </w:p>
    <w:p w14:paraId="13F1F3FA" w14:textId="77777777" w:rsidR="00912007" w:rsidRPr="0069286C" w:rsidRDefault="00912007" w:rsidP="00912007">
      <w:pPr>
        <w:rPr>
          <w:lang w:val="en-GB"/>
        </w:rPr>
      </w:pPr>
    </w:p>
    <w:p w14:paraId="44297C03" w14:textId="77777777" w:rsidR="00BC0DF9" w:rsidRDefault="00912007" w:rsidP="00BD3DF3">
      <w:pPr>
        <w:jc w:val="both"/>
        <w:rPr>
          <w:lang w:val="en-GB"/>
        </w:rPr>
        <w:sectPr w:rsidR="00BC0DF9" w:rsidSect="001B7AAD">
          <w:headerReference w:type="even" r:id="rId13"/>
          <w:headerReference w:type="first" r:id="rId14"/>
          <w:pgSz w:w="11909" w:h="16834" w:code="9"/>
          <w:pgMar w:top="1417" w:right="1134" w:bottom="1134" w:left="1417" w:header="709" w:footer="142" w:gutter="0"/>
          <w:pgNumType w:chapSep="period"/>
          <w:cols w:space="720"/>
          <w:noEndnote/>
          <w:docGrid w:linePitch="360"/>
        </w:sectPr>
      </w:pPr>
      <w:r w:rsidRPr="0069286C">
        <w:rPr>
          <w:lang w:val="en-GB"/>
        </w:rPr>
        <w:t xml:space="preserve">The studies which underpin </w:t>
      </w:r>
      <w:proofErr w:type="spellStart"/>
      <w:r w:rsidRPr="0069286C">
        <w:rPr>
          <w:lang w:val="en-GB"/>
        </w:rPr>
        <w:t>SeedTROPEX</w:t>
      </w:r>
      <w:proofErr w:type="spellEnd"/>
      <w:r w:rsidRPr="0069286C">
        <w:rPr>
          <w:lang w:val="en-GB"/>
        </w:rPr>
        <w:t xml:space="preserve"> result in a model which does not indicate a requirement for gloves during the bagging of treated seed. It is similarly possible to determine exposures for the bagging operation from this specific study by adding the residues determined on the nitrile gloves to the hand wash residues to give a measure of potential (total) hand exposure which is included in the actual dermal exposure (ADE). This results in the following amended exposure values for the 12 operators involved in bagging:</w:t>
      </w:r>
    </w:p>
    <w:p w14:paraId="06874FCB" w14:textId="77777777" w:rsidR="00BC0DF9" w:rsidRPr="00B54F0E" w:rsidRDefault="00BC0DF9" w:rsidP="00BC0DF9">
      <w:pPr>
        <w:jc w:val="both"/>
        <w:rPr>
          <w:b/>
          <w:color w:val="404040"/>
          <w:sz w:val="20"/>
          <w:szCs w:val="20"/>
          <w:lang w:val="en-AU"/>
        </w:rPr>
      </w:pPr>
      <w:r w:rsidRPr="00B54F0E">
        <w:rPr>
          <w:b/>
          <w:sz w:val="20"/>
          <w:szCs w:val="20"/>
        </w:rPr>
        <w:lastRenderedPageBreak/>
        <w:t xml:space="preserve">Table </w:t>
      </w:r>
      <w:r w:rsidRPr="00B54F0E">
        <w:rPr>
          <w:b/>
          <w:sz w:val="20"/>
          <w:szCs w:val="20"/>
        </w:rPr>
        <w:fldChar w:fldCharType="begin"/>
      </w:r>
      <w:r w:rsidRPr="00B54F0E">
        <w:rPr>
          <w:b/>
          <w:sz w:val="20"/>
          <w:szCs w:val="20"/>
        </w:rPr>
        <w:instrText xml:space="preserve"> STYLEREF 2 \s </w:instrText>
      </w:r>
      <w:r w:rsidRPr="00B54F0E">
        <w:rPr>
          <w:b/>
          <w:sz w:val="20"/>
          <w:szCs w:val="20"/>
        </w:rPr>
        <w:fldChar w:fldCharType="separate"/>
      </w:r>
      <w:r w:rsidR="003C2813">
        <w:rPr>
          <w:b/>
          <w:noProof/>
          <w:sz w:val="20"/>
          <w:szCs w:val="20"/>
        </w:rPr>
        <w:t>6.6</w:t>
      </w:r>
      <w:r w:rsidRPr="00B54F0E">
        <w:rPr>
          <w:b/>
          <w:sz w:val="20"/>
          <w:szCs w:val="20"/>
        </w:rPr>
        <w:fldChar w:fldCharType="end"/>
      </w:r>
      <w:r w:rsidRPr="00B54F0E">
        <w:rPr>
          <w:b/>
          <w:sz w:val="20"/>
          <w:szCs w:val="20"/>
        </w:rPr>
        <w:noBreakHyphen/>
      </w:r>
      <w:r w:rsidRPr="00B54F0E">
        <w:rPr>
          <w:b/>
          <w:sz w:val="20"/>
          <w:szCs w:val="20"/>
        </w:rPr>
        <w:fldChar w:fldCharType="begin"/>
      </w:r>
      <w:r w:rsidRPr="00B54F0E">
        <w:rPr>
          <w:b/>
          <w:sz w:val="20"/>
          <w:szCs w:val="20"/>
        </w:rPr>
        <w:instrText xml:space="preserve"> SEQ Table \* ARABIC \s 2 </w:instrText>
      </w:r>
      <w:r w:rsidRPr="00B54F0E">
        <w:rPr>
          <w:b/>
          <w:sz w:val="20"/>
          <w:szCs w:val="20"/>
        </w:rPr>
        <w:fldChar w:fldCharType="separate"/>
      </w:r>
      <w:r w:rsidR="003C2813">
        <w:rPr>
          <w:b/>
          <w:noProof/>
          <w:sz w:val="20"/>
          <w:szCs w:val="20"/>
        </w:rPr>
        <w:t>2</w:t>
      </w:r>
      <w:r w:rsidRPr="00B54F0E">
        <w:rPr>
          <w:b/>
          <w:sz w:val="20"/>
          <w:szCs w:val="20"/>
        </w:rPr>
        <w:fldChar w:fldCharType="end"/>
      </w:r>
      <w:r w:rsidR="004650BC" w:rsidRPr="00B54F0E">
        <w:rPr>
          <w:b/>
          <w:sz w:val="20"/>
          <w:szCs w:val="20"/>
        </w:rPr>
        <w:t>b</w:t>
      </w:r>
      <w:r w:rsidRPr="00B54F0E">
        <w:rPr>
          <w:b/>
          <w:color w:val="404040"/>
          <w:sz w:val="20"/>
          <w:szCs w:val="20"/>
          <w:lang w:val="en-AU"/>
        </w:rPr>
        <w:t xml:space="preserve">: </w:t>
      </w:r>
      <w:r w:rsidRPr="00B54F0E">
        <w:rPr>
          <w:b/>
          <w:sz w:val="20"/>
          <w:szCs w:val="20"/>
          <w:lang w:val="en-AU"/>
        </w:rPr>
        <w:t>Measured exposures to tefluthrin for bagging (no gloves scenario)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6"/>
        <w:gridCol w:w="797"/>
        <w:gridCol w:w="880"/>
        <w:gridCol w:w="796"/>
        <w:gridCol w:w="796"/>
        <w:gridCol w:w="796"/>
        <w:gridCol w:w="879"/>
        <w:gridCol w:w="845"/>
        <w:gridCol w:w="879"/>
        <w:gridCol w:w="879"/>
        <w:gridCol w:w="879"/>
        <w:gridCol w:w="879"/>
        <w:gridCol w:w="879"/>
        <w:gridCol w:w="885"/>
        <w:gridCol w:w="1019"/>
        <w:gridCol w:w="1099"/>
      </w:tblGrid>
      <w:tr w:rsidR="00BC0DF9" w:rsidRPr="00B54F0E" w14:paraId="77387CA3" w14:textId="77777777" w:rsidTr="00B54F0E">
        <w:trPr>
          <w:gridAfter w:val="3"/>
          <w:wAfter w:w="1052" w:type="pct"/>
          <w:trHeight w:val="654"/>
        </w:trPr>
        <w:tc>
          <w:tcPr>
            <w:tcW w:w="380" w:type="pct"/>
            <w:tcBorders>
              <w:bottom w:val="single" w:sz="4" w:space="0" w:color="auto"/>
            </w:tcBorders>
            <w:shd w:val="clear" w:color="auto" w:fill="auto"/>
            <w:vAlign w:val="center"/>
          </w:tcPr>
          <w:p w14:paraId="100CC3EA" w14:textId="77777777" w:rsidR="00BC0DF9" w:rsidRPr="00B54F0E" w:rsidRDefault="00BC0DF9" w:rsidP="00B54F0E">
            <w:pPr>
              <w:jc w:val="center"/>
              <w:rPr>
                <w:b/>
                <w:sz w:val="18"/>
                <w:szCs w:val="18"/>
                <w:lang w:val="en-GB"/>
              </w:rPr>
            </w:pPr>
            <w:r w:rsidRPr="00B54F0E">
              <w:rPr>
                <w:b/>
                <w:sz w:val="18"/>
                <w:szCs w:val="18"/>
                <w:lang w:val="en-GB"/>
              </w:rPr>
              <w:t>Operator</w:t>
            </w:r>
          </w:p>
        </w:tc>
        <w:tc>
          <w:tcPr>
            <w:tcW w:w="279" w:type="pct"/>
            <w:tcBorders>
              <w:bottom w:val="single" w:sz="4" w:space="0" w:color="auto"/>
            </w:tcBorders>
            <w:shd w:val="clear" w:color="auto" w:fill="auto"/>
            <w:vAlign w:val="center"/>
          </w:tcPr>
          <w:p w14:paraId="54C49F14" w14:textId="77777777" w:rsidR="00BC0DF9" w:rsidRPr="00B54F0E" w:rsidRDefault="00BC0DF9" w:rsidP="00B54F0E">
            <w:pPr>
              <w:jc w:val="center"/>
              <w:rPr>
                <w:b/>
                <w:sz w:val="18"/>
                <w:szCs w:val="18"/>
                <w:lang w:val="en-GB"/>
              </w:rPr>
            </w:pPr>
            <w:r w:rsidRPr="00B54F0E">
              <w:rPr>
                <w:b/>
                <w:sz w:val="18"/>
                <w:szCs w:val="18"/>
                <w:lang w:val="en-GB"/>
              </w:rPr>
              <w:t>1</w:t>
            </w:r>
          </w:p>
        </w:tc>
        <w:tc>
          <w:tcPr>
            <w:tcW w:w="308" w:type="pct"/>
            <w:tcBorders>
              <w:bottom w:val="single" w:sz="4" w:space="0" w:color="auto"/>
            </w:tcBorders>
            <w:shd w:val="clear" w:color="auto" w:fill="auto"/>
            <w:vAlign w:val="center"/>
          </w:tcPr>
          <w:p w14:paraId="1617AF84" w14:textId="77777777" w:rsidR="00BC0DF9" w:rsidRPr="00B54F0E" w:rsidRDefault="00BC0DF9" w:rsidP="00B54F0E">
            <w:pPr>
              <w:jc w:val="center"/>
              <w:rPr>
                <w:b/>
                <w:sz w:val="18"/>
                <w:szCs w:val="18"/>
                <w:lang w:val="en-GB"/>
              </w:rPr>
            </w:pPr>
            <w:r w:rsidRPr="00B54F0E">
              <w:rPr>
                <w:b/>
                <w:sz w:val="18"/>
                <w:szCs w:val="18"/>
                <w:lang w:val="en-GB"/>
              </w:rPr>
              <w:t>2</w:t>
            </w:r>
          </w:p>
        </w:tc>
        <w:tc>
          <w:tcPr>
            <w:tcW w:w="279" w:type="pct"/>
            <w:tcBorders>
              <w:bottom w:val="single" w:sz="4" w:space="0" w:color="auto"/>
            </w:tcBorders>
            <w:shd w:val="clear" w:color="auto" w:fill="auto"/>
            <w:vAlign w:val="center"/>
          </w:tcPr>
          <w:p w14:paraId="25B507FD" w14:textId="77777777" w:rsidR="00BC0DF9" w:rsidRPr="00B54F0E" w:rsidRDefault="00BC0DF9" w:rsidP="00B54F0E">
            <w:pPr>
              <w:jc w:val="center"/>
              <w:rPr>
                <w:b/>
                <w:sz w:val="18"/>
                <w:szCs w:val="18"/>
                <w:lang w:val="en-GB"/>
              </w:rPr>
            </w:pPr>
            <w:r w:rsidRPr="00B54F0E">
              <w:rPr>
                <w:b/>
                <w:sz w:val="18"/>
                <w:szCs w:val="18"/>
                <w:lang w:val="en-GB"/>
              </w:rPr>
              <w:t>3</w:t>
            </w:r>
          </w:p>
        </w:tc>
        <w:tc>
          <w:tcPr>
            <w:tcW w:w="279" w:type="pct"/>
            <w:tcBorders>
              <w:bottom w:val="single" w:sz="4" w:space="0" w:color="auto"/>
            </w:tcBorders>
            <w:shd w:val="clear" w:color="auto" w:fill="auto"/>
            <w:vAlign w:val="center"/>
          </w:tcPr>
          <w:p w14:paraId="2D002EC2" w14:textId="77777777" w:rsidR="00BC0DF9" w:rsidRPr="00B54F0E" w:rsidRDefault="00BC0DF9" w:rsidP="00B54F0E">
            <w:pPr>
              <w:jc w:val="center"/>
              <w:rPr>
                <w:b/>
                <w:sz w:val="18"/>
                <w:szCs w:val="18"/>
                <w:lang w:val="en-GB"/>
              </w:rPr>
            </w:pPr>
            <w:r w:rsidRPr="00B54F0E">
              <w:rPr>
                <w:b/>
                <w:sz w:val="18"/>
                <w:szCs w:val="18"/>
                <w:lang w:val="en-GB"/>
              </w:rPr>
              <w:t>4</w:t>
            </w:r>
          </w:p>
        </w:tc>
        <w:tc>
          <w:tcPr>
            <w:tcW w:w="279" w:type="pct"/>
            <w:tcBorders>
              <w:bottom w:val="single" w:sz="4" w:space="0" w:color="auto"/>
            </w:tcBorders>
            <w:shd w:val="clear" w:color="auto" w:fill="auto"/>
            <w:vAlign w:val="center"/>
          </w:tcPr>
          <w:p w14:paraId="7B0E84A4" w14:textId="77777777" w:rsidR="00BC0DF9" w:rsidRPr="00B54F0E" w:rsidRDefault="00BC0DF9" w:rsidP="00B54F0E">
            <w:pPr>
              <w:jc w:val="center"/>
              <w:rPr>
                <w:b/>
                <w:sz w:val="18"/>
                <w:szCs w:val="18"/>
                <w:lang w:val="en-GB"/>
              </w:rPr>
            </w:pPr>
            <w:r w:rsidRPr="00B54F0E">
              <w:rPr>
                <w:b/>
                <w:sz w:val="18"/>
                <w:szCs w:val="18"/>
                <w:lang w:val="en-GB"/>
              </w:rPr>
              <w:t>5</w:t>
            </w:r>
          </w:p>
        </w:tc>
        <w:tc>
          <w:tcPr>
            <w:tcW w:w="308" w:type="pct"/>
            <w:tcBorders>
              <w:bottom w:val="single" w:sz="4" w:space="0" w:color="auto"/>
            </w:tcBorders>
            <w:shd w:val="clear" w:color="auto" w:fill="auto"/>
            <w:vAlign w:val="center"/>
          </w:tcPr>
          <w:p w14:paraId="7703824F" w14:textId="77777777" w:rsidR="00BC0DF9" w:rsidRPr="00B54F0E" w:rsidRDefault="00BC0DF9" w:rsidP="00B54F0E">
            <w:pPr>
              <w:jc w:val="center"/>
              <w:rPr>
                <w:b/>
                <w:sz w:val="18"/>
                <w:szCs w:val="18"/>
                <w:lang w:val="en-GB"/>
              </w:rPr>
            </w:pPr>
            <w:r w:rsidRPr="00B54F0E">
              <w:rPr>
                <w:b/>
                <w:sz w:val="18"/>
                <w:szCs w:val="18"/>
                <w:lang w:val="en-GB"/>
              </w:rPr>
              <w:t>6</w:t>
            </w:r>
          </w:p>
        </w:tc>
        <w:tc>
          <w:tcPr>
            <w:tcW w:w="296" w:type="pct"/>
            <w:tcBorders>
              <w:bottom w:val="single" w:sz="4" w:space="0" w:color="auto"/>
            </w:tcBorders>
            <w:shd w:val="clear" w:color="auto" w:fill="auto"/>
            <w:vAlign w:val="center"/>
          </w:tcPr>
          <w:p w14:paraId="5CAAFEEB" w14:textId="77777777" w:rsidR="00BC0DF9" w:rsidRPr="00B54F0E" w:rsidRDefault="00BC0DF9" w:rsidP="00B54F0E">
            <w:pPr>
              <w:jc w:val="center"/>
              <w:rPr>
                <w:b/>
                <w:sz w:val="18"/>
                <w:szCs w:val="18"/>
                <w:lang w:val="en-GB"/>
              </w:rPr>
            </w:pPr>
            <w:r w:rsidRPr="00B54F0E">
              <w:rPr>
                <w:b/>
                <w:sz w:val="18"/>
                <w:szCs w:val="18"/>
                <w:lang w:val="en-GB"/>
              </w:rPr>
              <w:t>7</w:t>
            </w:r>
          </w:p>
        </w:tc>
        <w:tc>
          <w:tcPr>
            <w:tcW w:w="308" w:type="pct"/>
            <w:tcBorders>
              <w:bottom w:val="single" w:sz="4" w:space="0" w:color="auto"/>
            </w:tcBorders>
            <w:shd w:val="clear" w:color="auto" w:fill="auto"/>
            <w:vAlign w:val="center"/>
          </w:tcPr>
          <w:p w14:paraId="27025EB4" w14:textId="77777777" w:rsidR="00BC0DF9" w:rsidRPr="00B54F0E" w:rsidRDefault="00BC0DF9" w:rsidP="00B54F0E">
            <w:pPr>
              <w:jc w:val="center"/>
              <w:rPr>
                <w:b/>
                <w:sz w:val="18"/>
                <w:szCs w:val="18"/>
                <w:lang w:val="en-GB"/>
              </w:rPr>
            </w:pPr>
            <w:r w:rsidRPr="00B54F0E">
              <w:rPr>
                <w:b/>
                <w:sz w:val="18"/>
                <w:szCs w:val="18"/>
                <w:lang w:val="en-GB"/>
              </w:rPr>
              <w:t>8</w:t>
            </w:r>
          </w:p>
        </w:tc>
        <w:tc>
          <w:tcPr>
            <w:tcW w:w="308" w:type="pct"/>
            <w:tcBorders>
              <w:bottom w:val="single" w:sz="4" w:space="0" w:color="auto"/>
            </w:tcBorders>
            <w:shd w:val="clear" w:color="auto" w:fill="auto"/>
            <w:vAlign w:val="center"/>
          </w:tcPr>
          <w:p w14:paraId="20F7F75C" w14:textId="77777777" w:rsidR="00BC0DF9" w:rsidRPr="00B54F0E" w:rsidRDefault="00BC0DF9" w:rsidP="00B54F0E">
            <w:pPr>
              <w:jc w:val="center"/>
              <w:rPr>
                <w:b/>
                <w:sz w:val="18"/>
                <w:szCs w:val="18"/>
                <w:lang w:val="en-GB"/>
              </w:rPr>
            </w:pPr>
            <w:r w:rsidRPr="00B54F0E">
              <w:rPr>
                <w:b/>
                <w:sz w:val="18"/>
                <w:szCs w:val="18"/>
                <w:lang w:val="en-GB"/>
              </w:rPr>
              <w:t>9</w:t>
            </w:r>
          </w:p>
        </w:tc>
        <w:tc>
          <w:tcPr>
            <w:tcW w:w="308" w:type="pct"/>
            <w:tcBorders>
              <w:bottom w:val="single" w:sz="4" w:space="0" w:color="auto"/>
            </w:tcBorders>
            <w:shd w:val="clear" w:color="auto" w:fill="auto"/>
            <w:vAlign w:val="center"/>
          </w:tcPr>
          <w:p w14:paraId="63D94156" w14:textId="77777777" w:rsidR="00BC0DF9" w:rsidRPr="00B54F0E" w:rsidRDefault="00BC0DF9" w:rsidP="00B54F0E">
            <w:pPr>
              <w:jc w:val="center"/>
              <w:rPr>
                <w:b/>
                <w:sz w:val="18"/>
                <w:szCs w:val="18"/>
                <w:lang w:val="en-GB"/>
              </w:rPr>
            </w:pPr>
            <w:r w:rsidRPr="00B54F0E">
              <w:rPr>
                <w:b/>
                <w:sz w:val="18"/>
                <w:szCs w:val="18"/>
                <w:lang w:val="en-GB"/>
              </w:rPr>
              <w:t>10</w:t>
            </w:r>
          </w:p>
        </w:tc>
        <w:tc>
          <w:tcPr>
            <w:tcW w:w="308" w:type="pct"/>
            <w:tcBorders>
              <w:bottom w:val="single" w:sz="4" w:space="0" w:color="auto"/>
            </w:tcBorders>
            <w:shd w:val="clear" w:color="auto" w:fill="auto"/>
            <w:vAlign w:val="center"/>
          </w:tcPr>
          <w:p w14:paraId="20AC73EF" w14:textId="77777777" w:rsidR="00BC0DF9" w:rsidRPr="00B54F0E" w:rsidRDefault="00BC0DF9" w:rsidP="00B54F0E">
            <w:pPr>
              <w:jc w:val="center"/>
              <w:rPr>
                <w:b/>
                <w:sz w:val="18"/>
                <w:szCs w:val="18"/>
                <w:lang w:val="en-GB"/>
              </w:rPr>
            </w:pPr>
            <w:r w:rsidRPr="00B54F0E">
              <w:rPr>
                <w:b/>
                <w:sz w:val="18"/>
                <w:szCs w:val="18"/>
                <w:lang w:val="en-GB"/>
              </w:rPr>
              <w:t>11</w:t>
            </w:r>
          </w:p>
        </w:tc>
        <w:tc>
          <w:tcPr>
            <w:tcW w:w="308" w:type="pct"/>
            <w:tcBorders>
              <w:bottom w:val="single" w:sz="4" w:space="0" w:color="auto"/>
            </w:tcBorders>
            <w:shd w:val="clear" w:color="auto" w:fill="auto"/>
            <w:vAlign w:val="center"/>
          </w:tcPr>
          <w:p w14:paraId="12E85CB0" w14:textId="77777777" w:rsidR="00BC0DF9" w:rsidRPr="00B54F0E" w:rsidRDefault="00BC0DF9" w:rsidP="00B54F0E">
            <w:pPr>
              <w:jc w:val="center"/>
              <w:rPr>
                <w:b/>
                <w:sz w:val="18"/>
                <w:szCs w:val="18"/>
                <w:lang w:val="en-GB"/>
              </w:rPr>
            </w:pPr>
            <w:r w:rsidRPr="00B54F0E">
              <w:rPr>
                <w:b/>
                <w:sz w:val="18"/>
                <w:szCs w:val="18"/>
                <w:lang w:val="en-GB"/>
              </w:rPr>
              <w:t>12</w:t>
            </w:r>
          </w:p>
        </w:tc>
      </w:tr>
      <w:tr w:rsidR="00BC0DF9" w:rsidRPr="00B54F0E" w14:paraId="7F110516" w14:textId="77777777" w:rsidTr="00B54F0E">
        <w:trPr>
          <w:gridAfter w:val="3"/>
          <w:wAfter w:w="1052" w:type="pct"/>
          <w:trHeight w:val="654"/>
        </w:trPr>
        <w:tc>
          <w:tcPr>
            <w:tcW w:w="380" w:type="pct"/>
            <w:tcBorders>
              <w:top w:val="nil"/>
              <w:bottom w:val="nil"/>
              <w:right w:val="single" w:sz="4" w:space="0" w:color="auto"/>
            </w:tcBorders>
            <w:shd w:val="clear" w:color="auto" w:fill="auto"/>
            <w:vAlign w:val="center"/>
          </w:tcPr>
          <w:p w14:paraId="4D127BF7" w14:textId="77777777" w:rsidR="00BC0DF9" w:rsidRPr="00B54F0E" w:rsidRDefault="00BC0DF9" w:rsidP="00766BA5">
            <w:pPr>
              <w:jc w:val="both"/>
              <w:rPr>
                <w:b/>
                <w:sz w:val="18"/>
                <w:szCs w:val="18"/>
                <w:lang w:val="en-GB"/>
              </w:rPr>
            </w:pPr>
            <w:r w:rsidRPr="00B54F0E">
              <w:rPr>
                <w:b/>
                <w:sz w:val="18"/>
                <w:szCs w:val="18"/>
                <w:lang w:val="en-GB"/>
              </w:rPr>
              <w:t>Outer dosimeter (µg)</w:t>
            </w:r>
          </w:p>
        </w:tc>
        <w:tc>
          <w:tcPr>
            <w:tcW w:w="279" w:type="pct"/>
            <w:tcBorders>
              <w:top w:val="nil"/>
              <w:left w:val="single" w:sz="4" w:space="0" w:color="auto"/>
              <w:bottom w:val="nil"/>
              <w:right w:val="single" w:sz="4" w:space="0" w:color="auto"/>
            </w:tcBorders>
            <w:shd w:val="clear" w:color="auto" w:fill="auto"/>
            <w:vAlign w:val="center"/>
          </w:tcPr>
          <w:p w14:paraId="592A8B38" w14:textId="77777777" w:rsidR="00BC0DF9" w:rsidRPr="00B54F0E" w:rsidRDefault="00BC0DF9" w:rsidP="00766BA5">
            <w:pPr>
              <w:jc w:val="both"/>
              <w:rPr>
                <w:sz w:val="18"/>
                <w:szCs w:val="18"/>
                <w:lang w:val="en-GB"/>
              </w:rPr>
            </w:pPr>
            <w:r w:rsidRPr="00B54F0E">
              <w:rPr>
                <w:sz w:val="18"/>
                <w:szCs w:val="18"/>
                <w:lang w:val="en-GB"/>
              </w:rPr>
              <w:t>129.0</w:t>
            </w:r>
          </w:p>
        </w:tc>
        <w:tc>
          <w:tcPr>
            <w:tcW w:w="308" w:type="pct"/>
            <w:tcBorders>
              <w:top w:val="nil"/>
              <w:left w:val="single" w:sz="4" w:space="0" w:color="auto"/>
              <w:bottom w:val="nil"/>
              <w:right w:val="single" w:sz="4" w:space="0" w:color="auto"/>
            </w:tcBorders>
            <w:shd w:val="clear" w:color="auto" w:fill="auto"/>
            <w:vAlign w:val="center"/>
          </w:tcPr>
          <w:p w14:paraId="502BD10A" w14:textId="77777777" w:rsidR="00BC0DF9" w:rsidRPr="00B54F0E" w:rsidRDefault="00BC0DF9" w:rsidP="00766BA5">
            <w:pPr>
              <w:jc w:val="both"/>
              <w:rPr>
                <w:sz w:val="18"/>
                <w:szCs w:val="18"/>
                <w:lang w:val="en-GB"/>
              </w:rPr>
            </w:pPr>
            <w:r w:rsidRPr="00B54F0E">
              <w:rPr>
                <w:sz w:val="18"/>
                <w:szCs w:val="18"/>
                <w:lang w:val="en-GB"/>
              </w:rPr>
              <w:t>98.86</w:t>
            </w:r>
          </w:p>
        </w:tc>
        <w:tc>
          <w:tcPr>
            <w:tcW w:w="279" w:type="pct"/>
            <w:tcBorders>
              <w:top w:val="nil"/>
              <w:left w:val="single" w:sz="4" w:space="0" w:color="auto"/>
              <w:bottom w:val="nil"/>
              <w:right w:val="single" w:sz="4" w:space="0" w:color="auto"/>
            </w:tcBorders>
            <w:shd w:val="clear" w:color="auto" w:fill="auto"/>
            <w:vAlign w:val="center"/>
          </w:tcPr>
          <w:p w14:paraId="3BFF437A" w14:textId="77777777" w:rsidR="00BC0DF9" w:rsidRPr="00B54F0E" w:rsidRDefault="00BC0DF9" w:rsidP="00766BA5">
            <w:pPr>
              <w:jc w:val="both"/>
              <w:rPr>
                <w:sz w:val="18"/>
                <w:szCs w:val="18"/>
                <w:lang w:val="en-GB"/>
              </w:rPr>
            </w:pPr>
            <w:r w:rsidRPr="00B54F0E">
              <w:rPr>
                <w:sz w:val="18"/>
                <w:szCs w:val="18"/>
                <w:lang w:val="en-GB"/>
              </w:rPr>
              <w:t>78.62</w:t>
            </w:r>
          </w:p>
        </w:tc>
        <w:tc>
          <w:tcPr>
            <w:tcW w:w="279" w:type="pct"/>
            <w:tcBorders>
              <w:top w:val="nil"/>
              <w:left w:val="single" w:sz="4" w:space="0" w:color="auto"/>
              <w:bottom w:val="nil"/>
              <w:right w:val="single" w:sz="4" w:space="0" w:color="auto"/>
            </w:tcBorders>
            <w:shd w:val="clear" w:color="auto" w:fill="auto"/>
            <w:vAlign w:val="center"/>
          </w:tcPr>
          <w:p w14:paraId="4ACC66CD" w14:textId="77777777" w:rsidR="00BC0DF9" w:rsidRPr="00B54F0E" w:rsidRDefault="00BC0DF9" w:rsidP="00766BA5">
            <w:pPr>
              <w:jc w:val="both"/>
              <w:rPr>
                <w:sz w:val="18"/>
                <w:szCs w:val="18"/>
                <w:lang w:val="en-GB"/>
              </w:rPr>
            </w:pPr>
            <w:r w:rsidRPr="00B54F0E">
              <w:rPr>
                <w:sz w:val="18"/>
                <w:szCs w:val="18"/>
                <w:lang w:val="en-GB"/>
              </w:rPr>
              <w:t>559.4</w:t>
            </w:r>
          </w:p>
        </w:tc>
        <w:tc>
          <w:tcPr>
            <w:tcW w:w="279" w:type="pct"/>
            <w:tcBorders>
              <w:top w:val="nil"/>
              <w:left w:val="single" w:sz="4" w:space="0" w:color="auto"/>
              <w:bottom w:val="nil"/>
              <w:right w:val="single" w:sz="4" w:space="0" w:color="auto"/>
            </w:tcBorders>
            <w:shd w:val="clear" w:color="auto" w:fill="auto"/>
            <w:vAlign w:val="center"/>
          </w:tcPr>
          <w:p w14:paraId="1E90AB41" w14:textId="77777777" w:rsidR="00BC0DF9" w:rsidRPr="00B54F0E" w:rsidRDefault="00BC0DF9" w:rsidP="00766BA5">
            <w:pPr>
              <w:jc w:val="both"/>
              <w:rPr>
                <w:sz w:val="18"/>
                <w:szCs w:val="18"/>
                <w:lang w:val="en-GB"/>
              </w:rPr>
            </w:pPr>
            <w:r w:rsidRPr="00B54F0E">
              <w:rPr>
                <w:sz w:val="18"/>
                <w:szCs w:val="18"/>
                <w:lang w:val="en-GB"/>
              </w:rPr>
              <w:t>67.93</w:t>
            </w:r>
          </w:p>
        </w:tc>
        <w:tc>
          <w:tcPr>
            <w:tcW w:w="308" w:type="pct"/>
            <w:tcBorders>
              <w:top w:val="nil"/>
              <w:left w:val="single" w:sz="4" w:space="0" w:color="auto"/>
              <w:bottom w:val="nil"/>
              <w:right w:val="single" w:sz="4" w:space="0" w:color="auto"/>
            </w:tcBorders>
            <w:shd w:val="clear" w:color="auto" w:fill="auto"/>
            <w:vAlign w:val="center"/>
          </w:tcPr>
          <w:p w14:paraId="2F069BDB" w14:textId="77777777" w:rsidR="00BC0DF9" w:rsidRPr="00B54F0E" w:rsidRDefault="00BC0DF9" w:rsidP="00766BA5">
            <w:pPr>
              <w:jc w:val="both"/>
              <w:rPr>
                <w:sz w:val="18"/>
                <w:szCs w:val="18"/>
                <w:lang w:val="en-GB"/>
              </w:rPr>
            </w:pPr>
            <w:r w:rsidRPr="00B54F0E">
              <w:rPr>
                <w:sz w:val="18"/>
                <w:szCs w:val="18"/>
                <w:lang w:val="en-GB"/>
              </w:rPr>
              <w:t>98.2</w:t>
            </w:r>
          </w:p>
        </w:tc>
        <w:tc>
          <w:tcPr>
            <w:tcW w:w="296" w:type="pct"/>
            <w:tcBorders>
              <w:top w:val="nil"/>
              <w:left w:val="single" w:sz="4" w:space="0" w:color="auto"/>
              <w:bottom w:val="nil"/>
              <w:right w:val="single" w:sz="4" w:space="0" w:color="auto"/>
            </w:tcBorders>
            <w:shd w:val="clear" w:color="auto" w:fill="auto"/>
            <w:vAlign w:val="center"/>
          </w:tcPr>
          <w:p w14:paraId="2B95DFBA" w14:textId="77777777" w:rsidR="00BC0DF9" w:rsidRPr="00B54F0E" w:rsidRDefault="00BC0DF9" w:rsidP="00766BA5">
            <w:pPr>
              <w:jc w:val="both"/>
              <w:rPr>
                <w:sz w:val="18"/>
                <w:szCs w:val="18"/>
                <w:lang w:val="en-GB"/>
              </w:rPr>
            </w:pPr>
            <w:r w:rsidRPr="00B54F0E">
              <w:rPr>
                <w:sz w:val="18"/>
                <w:szCs w:val="18"/>
                <w:lang w:val="en-GB"/>
              </w:rPr>
              <w:t>131.9</w:t>
            </w:r>
          </w:p>
        </w:tc>
        <w:tc>
          <w:tcPr>
            <w:tcW w:w="308" w:type="pct"/>
            <w:tcBorders>
              <w:top w:val="nil"/>
              <w:left w:val="single" w:sz="4" w:space="0" w:color="auto"/>
              <w:bottom w:val="nil"/>
              <w:right w:val="single" w:sz="4" w:space="0" w:color="auto"/>
            </w:tcBorders>
            <w:shd w:val="clear" w:color="auto" w:fill="auto"/>
            <w:vAlign w:val="center"/>
          </w:tcPr>
          <w:p w14:paraId="2FB49AC5" w14:textId="77777777" w:rsidR="00BC0DF9" w:rsidRPr="00B54F0E" w:rsidRDefault="00BC0DF9" w:rsidP="00766BA5">
            <w:pPr>
              <w:jc w:val="both"/>
              <w:rPr>
                <w:sz w:val="18"/>
                <w:szCs w:val="18"/>
                <w:lang w:val="en-GB"/>
              </w:rPr>
            </w:pPr>
            <w:r w:rsidRPr="00B54F0E">
              <w:rPr>
                <w:sz w:val="18"/>
                <w:szCs w:val="18"/>
                <w:lang w:val="en-GB"/>
              </w:rPr>
              <w:t>53.13</w:t>
            </w:r>
          </w:p>
        </w:tc>
        <w:tc>
          <w:tcPr>
            <w:tcW w:w="308" w:type="pct"/>
            <w:tcBorders>
              <w:top w:val="nil"/>
              <w:left w:val="single" w:sz="4" w:space="0" w:color="auto"/>
              <w:bottom w:val="nil"/>
              <w:right w:val="single" w:sz="4" w:space="0" w:color="auto"/>
            </w:tcBorders>
            <w:shd w:val="clear" w:color="auto" w:fill="auto"/>
            <w:vAlign w:val="center"/>
          </w:tcPr>
          <w:p w14:paraId="3EA233E2" w14:textId="77777777" w:rsidR="00BC0DF9" w:rsidRPr="00B54F0E" w:rsidRDefault="00BC0DF9" w:rsidP="00766BA5">
            <w:pPr>
              <w:jc w:val="both"/>
              <w:rPr>
                <w:sz w:val="18"/>
                <w:szCs w:val="18"/>
                <w:lang w:val="en-GB"/>
              </w:rPr>
            </w:pPr>
            <w:r w:rsidRPr="00B54F0E">
              <w:rPr>
                <w:sz w:val="18"/>
                <w:szCs w:val="18"/>
                <w:lang w:val="en-GB"/>
              </w:rPr>
              <w:t>82.05</w:t>
            </w:r>
          </w:p>
        </w:tc>
        <w:tc>
          <w:tcPr>
            <w:tcW w:w="308" w:type="pct"/>
            <w:tcBorders>
              <w:top w:val="nil"/>
              <w:left w:val="single" w:sz="4" w:space="0" w:color="auto"/>
              <w:bottom w:val="nil"/>
              <w:right w:val="single" w:sz="4" w:space="0" w:color="auto"/>
            </w:tcBorders>
            <w:shd w:val="clear" w:color="auto" w:fill="auto"/>
            <w:vAlign w:val="center"/>
          </w:tcPr>
          <w:p w14:paraId="6FAD4768" w14:textId="77777777" w:rsidR="00BC0DF9" w:rsidRPr="00B54F0E" w:rsidRDefault="00BC0DF9" w:rsidP="00766BA5">
            <w:pPr>
              <w:jc w:val="both"/>
              <w:rPr>
                <w:sz w:val="18"/>
                <w:szCs w:val="18"/>
                <w:lang w:val="en-GB"/>
              </w:rPr>
            </w:pPr>
            <w:r w:rsidRPr="00B54F0E">
              <w:rPr>
                <w:sz w:val="18"/>
                <w:szCs w:val="18"/>
                <w:lang w:val="en-GB"/>
              </w:rPr>
              <w:t>349.1</w:t>
            </w:r>
          </w:p>
        </w:tc>
        <w:tc>
          <w:tcPr>
            <w:tcW w:w="308" w:type="pct"/>
            <w:tcBorders>
              <w:top w:val="nil"/>
              <w:left w:val="single" w:sz="4" w:space="0" w:color="auto"/>
              <w:bottom w:val="nil"/>
            </w:tcBorders>
            <w:shd w:val="clear" w:color="auto" w:fill="auto"/>
            <w:vAlign w:val="center"/>
          </w:tcPr>
          <w:p w14:paraId="6599469B" w14:textId="77777777" w:rsidR="00BC0DF9" w:rsidRPr="00B54F0E" w:rsidRDefault="00BC0DF9" w:rsidP="00766BA5">
            <w:pPr>
              <w:jc w:val="both"/>
              <w:rPr>
                <w:sz w:val="18"/>
                <w:szCs w:val="18"/>
                <w:lang w:val="en-GB"/>
              </w:rPr>
            </w:pPr>
            <w:r w:rsidRPr="00B54F0E">
              <w:rPr>
                <w:sz w:val="18"/>
                <w:szCs w:val="18"/>
                <w:lang w:val="en-GB"/>
              </w:rPr>
              <w:t>68.52</w:t>
            </w:r>
          </w:p>
        </w:tc>
        <w:tc>
          <w:tcPr>
            <w:tcW w:w="308" w:type="pct"/>
            <w:tcBorders>
              <w:top w:val="nil"/>
              <w:left w:val="single" w:sz="4" w:space="0" w:color="auto"/>
              <w:bottom w:val="nil"/>
            </w:tcBorders>
            <w:shd w:val="clear" w:color="auto" w:fill="auto"/>
            <w:vAlign w:val="center"/>
          </w:tcPr>
          <w:p w14:paraId="4436A2D1" w14:textId="77777777" w:rsidR="00BC0DF9" w:rsidRPr="00B54F0E" w:rsidRDefault="00BC0DF9" w:rsidP="00766BA5">
            <w:pPr>
              <w:jc w:val="both"/>
              <w:rPr>
                <w:sz w:val="18"/>
                <w:szCs w:val="18"/>
                <w:lang w:val="en-GB"/>
              </w:rPr>
            </w:pPr>
            <w:r w:rsidRPr="00B54F0E">
              <w:rPr>
                <w:sz w:val="18"/>
                <w:szCs w:val="18"/>
                <w:lang w:val="en-GB"/>
              </w:rPr>
              <w:t>50.98</w:t>
            </w:r>
          </w:p>
        </w:tc>
      </w:tr>
      <w:tr w:rsidR="00BC0DF9" w:rsidRPr="00B54F0E" w14:paraId="15E5F518" w14:textId="77777777" w:rsidTr="00B54F0E">
        <w:trPr>
          <w:gridAfter w:val="3"/>
          <w:wAfter w:w="1052" w:type="pct"/>
          <w:trHeight w:val="654"/>
        </w:trPr>
        <w:tc>
          <w:tcPr>
            <w:tcW w:w="380" w:type="pct"/>
            <w:tcBorders>
              <w:top w:val="nil"/>
              <w:bottom w:val="nil"/>
              <w:right w:val="single" w:sz="4" w:space="0" w:color="auto"/>
            </w:tcBorders>
            <w:shd w:val="clear" w:color="auto" w:fill="auto"/>
            <w:vAlign w:val="center"/>
          </w:tcPr>
          <w:p w14:paraId="4AFD230A" w14:textId="77777777" w:rsidR="00BC0DF9" w:rsidRPr="00B54F0E" w:rsidRDefault="00BC0DF9" w:rsidP="00766BA5">
            <w:pPr>
              <w:jc w:val="both"/>
              <w:rPr>
                <w:b/>
                <w:sz w:val="18"/>
                <w:szCs w:val="18"/>
                <w:lang w:val="en-GB"/>
              </w:rPr>
            </w:pPr>
            <w:r w:rsidRPr="00B54F0E">
              <w:rPr>
                <w:b/>
                <w:sz w:val="18"/>
                <w:szCs w:val="18"/>
                <w:lang w:val="en-GB"/>
              </w:rPr>
              <w:t>Inner dosimeter (µg)</w:t>
            </w:r>
          </w:p>
        </w:tc>
        <w:tc>
          <w:tcPr>
            <w:tcW w:w="279" w:type="pct"/>
            <w:tcBorders>
              <w:top w:val="nil"/>
              <w:left w:val="single" w:sz="4" w:space="0" w:color="auto"/>
              <w:bottom w:val="nil"/>
              <w:right w:val="single" w:sz="4" w:space="0" w:color="auto"/>
            </w:tcBorders>
            <w:shd w:val="clear" w:color="auto" w:fill="auto"/>
            <w:vAlign w:val="center"/>
          </w:tcPr>
          <w:p w14:paraId="6C360ED2" w14:textId="77777777" w:rsidR="00BC0DF9" w:rsidRPr="00B54F0E" w:rsidRDefault="00BC0DF9" w:rsidP="00766BA5">
            <w:pPr>
              <w:jc w:val="both"/>
              <w:rPr>
                <w:sz w:val="18"/>
                <w:szCs w:val="18"/>
                <w:lang w:val="en-GB"/>
              </w:rPr>
            </w:pPr>
            <w:r w:rsidRPr="00B54F0E">
              <w:rPr>
                <w:sz w:val="18"/>
                <w:szCs w:val="18"/>
                <w:lang w:val="en-GB"/>
              </w:rPr>
              <w:t>14.495</w:t>
            </w:r>
          </w:p>
        </w:tc>
        <w:tc>
          <w:tcPr>
            <w:tcW w:w="308" w:type="pct"/>
            <w:tcBorders>
              <w:top w:val="nil"/>
              <w:left w:val="single" w:sz="4" w:space="0" w:color="auto"/>
              <w:bottom w:val="nil"/>
              <w:right w:val="single" w:sz="4" w:space="0" w:color="auto"/>
            </w:tcBorders>
            <w:shd w:val="clear" w:color="auto" w:fill="auto"/>
            <w:vAlign w:val="center"/>
          </w:tcPr>
          <w:p w14:paraId="70E38679" w14:textId="77777777" w:rsidR="00BC0DF9" w:rsidRPr="00B54F0E" w:rsidRDefault="00BC0DF9" w:rsidP="00766BA5">
            <w:pPr>
              <w:jc w:val="both"/>
              <w:rPr>
                <w:sz w:val="18"/>
                <w:szCs w:val="18"/>
                <w:lang w:val="en-GB"/>
              </w:rPr>
            </w:pPr>
            <w:r w:rsidRPr="00B54F0E">
              <w:rPr>
                <w:sz w:val="18"/>
                <w:szCs w:val="18"/>
                <w:lang w:val="en-GB"/>
              </w:rPr>
              <w:t>3.790</w:t>
            </w:r>
          </w:p>
        </w:tc>
        <w:tc>
          <w:tcPr>
            <w:tcW w:w="279" w:type="pct"/>
            <w:tcBorders>
              <w:top w:val="nil"/>
              <w:left w:val="single" w:sz="4" w:space="0" w:color="auto"/>
              <w:bottom w:val="nil"/>
              <w:right w:val="single" w:sz="4" w:space="0" w:color="auto"/>
            </w:tcBorders>
            <w:shd w:val="clear" w:color="auto" w:fill="auto"/>
            <w:vAlign w:val="center"/>
          </w:tcPr>
          <w:p w14:paraId="63AAB748" w14:textId="77777777" w:rsidR="00BC0DF9" w:rsidRPr="00B54F0E" w:rsidRDefault="00BC0DF9" w:rsidP="00766BA5">
            <w:pPr>
              <w:jc w:val="both"/>
              <w:rPr>
                <w:sz w:val="18"/>
                <w:szCs w:val="18"/>
                <w:lang w:val="en-GB"/>
              </w:rPr>
            </w:pPr>
            <w:r w:rsidRPr="00B54F0E">
              <w:rPr>
                <w:sz w:val="18"/>
                <w:szCs w:val="18"/>
                <w:lang w:val="en-GB"/>
              </w:rPr>
              <w:t>6.114</w:t>
            </w:r>
          </w:p>
        </w:tc>
        <w:tc>
          <w:tcPr>
            <w:tcW w:w="279" w:type="pct"/>
            <w:tcBorders>
              <w:top w:val="nil"/>
              <w:left w:val="single" w:sz="4" w:space="0" w:color="auto"/>
              <w:bottom w:val="nil"/>
              <w:right w:val="single" w:sz="4" w:space="0" w:color="auto"/>
            </w:tcBorders>
            <w:shd w:val="clear" w:color="auto" w:fill="auto"/>
            <w:vAlign w:val="center"/>
          </w:tcPr>
          <w:p w14:paraId="27463194" w14:textId="77777777" w:rsidR="00BC0DF9" w:rsidRPr="00B54F0E" w:rsidRDefault="00BC0DF9" w:rsidP="00766BA5">
            <w:pPr>
              <w:jc w:val="both"/>
              <w:rPr>
                <w:sz w:val="18"/>
                <w:szCs w:val="18"/>
                <w:lang w:val="en-GB"/>
              </w:rPr>
            </w:pPr>
            <w:r w:rsidRPr="00B54F0E">
              <w:rPr>
                <w:sz w:val="18"/>
                <w:szCs w:val="18"/>
                <w:lang w:val="en-GB"/>
              </w:rPr>
              <w:t>23.68</w:t>
            </w:r>
          </w:p>
        </w:tc>
        <w:tc>
          <w:tcPr>
            <w:tcW w:w="279" w:type="pct"/>
            <w:tcBorders>
              <w:top w:val="nil"/>
              <w:left w:val="single" w:sz="4" w:space="0" w:color="auto"/>
              <w:bottom w:val="nil"/>
              <w:right w:val="single" w:sz="4" w:space="0" w:color="auto"/>
            </w:tcBorders>
            <w:shd w:val="clear" w:color="auto" w:fill="auto"/>
            <w:vAlign w:val="center"/>
          </w:tcPr>
          <w:p w14:paraId="4AE8CE3C" w14:textId="77777777" w:rsidR="00BC0DF9" w:rsidRPr="00B54F0E" w:rsidRDefault="00BC0DF9" w:rsidP="00766BA5">
            <w:pPr>
              <w:jc w:val="both"/>
              <w:rPr>
                <w:sz w:val="18"/>
                <w:szCs w:val="18"/>
                <w:lang w:val="en-GB"/>
              </w:rPr>
            </w:pPr>
            <w:r w:rsidRPr="00B54F0E">
              <w:rPr>
                <w:sz w:val="18"/>
                <w:szCs w:val="18"/>
                <w:lang w:val="en-GB"/>
              </w:rPr>
              <w:t>3.451</w:t>
            </w:r>
          </w:p>
        </w:tc>
        <w:tc>
          <w:tcPr>
            <w:tcW w:w="308" w:type="pct"/>
            <w:tcBorders>
              <w:top w:val="nil"/>
              <w:left w:val="single" w:sz="4" w:space="0" w:color="auto"/>
              <w:bottom w:val="nil"/>
              <w:right w:val="single" w:sz="4" w:space="0" w:color="auto"/>
            </w:tcBorders>
            <w:shd w:val="clear" w:color="auto" w:fill="auto"/>
            <w:vAlign w:val="center"/>
          </w:tcPr>
          <w:p w14:paraId="603CBAF9" w14:textId="77777777" w:rsidR="00BC0DF9" w:rsidRPr="00B54F0E" w:rsidRDefault="00BC0DF9" w:rsidP="00766BA5">
            <w:pPr>
              <w:jc w:val="both"/>
              <w:rPr>
                <w:sz w:val="18"/>
                <w:szCs w:val="18"/>
                <w:vertAlign w:val="superscript"/>
                <w:lang w:val="en-GB"/>
              </w:rPr>
            </w:pPr>
            <w:r w:rsidRPr="00B54F0E">
              <w:rPr>
                <w:sz w:val="18"/>
                <w:szCs w:val="18"/>
                <w:lang w:val="en-GB"/>
              </w:rPr>
              <w:t>7.512</w:t>
            </w:r>
            <w:r w:rsidRPr="00B54F0E">
              <w:rPr>
                <w:sz w:val="18"/>
                <w:szCs w:val="18"/>
                <w:vertAlign w:val="superscript"/>
                <w:lang w:val="en-GB"/>
              </w:rPr>
              <w:t>a</w:t>
            </w:r>
          </w:p>
        </w:tc>
        <w:tc>
          <w:tcPr>
            <w:tcW w:w="296" w:type="pct"/>
            <w:tcBorders>
              <w:top w:val="nil"/>
              <w:left w:val="single" w:sz="4" w:space="0" w:color="auto"/>
              <w:bottom w:val="nil"/>
              <w:right w:val="single" w:sz="4" w:space="0" w:color="auto"/>
            </w:tcBorders>
            <w:shd w:val="clear" w:color="auto" w:fill="auto"/>
            <w:vAlign w:val="center"/>
          </w:tcPr>
          <w:p w14:paraId="14DDC0DF" w14:textId="77777777" w:rsidR="00BC0DF9" w:rsidRPr="00B54F0E" w:rsidRDefault="00BC0DF9" w:rsidP="00766BA5">
            <w:pPr>
              <w:jc w:val="both"/>
              <w:rPr>
                <w:sz w:val="18"/>
                <w:szCs w:val="18"/>
                <w:vertAlign w:val="superscript"/>
                <w:lang w:val="en-GB"/>
              </w:rPr>
            </w:pPr>
            <w:r w:rsidRPr="00B54F0E">
              <w:rPr>
                <w:sz w:val="18"/>
                <w:szCs w:val="18"/>
                <w:lang w:val="en-GB"/>
              </w:rPr>
              <w:t>11.254</w:t>
            </w:r>
            <w:r w:rsidRPr="00B54F0E">
              <w:rPr>
                <w:sz w:val="18"/>
                <w:szCs w:val="18"/>
                <w:vertAlign w:val="superscript"/>
                <w:lang w:val="en-GB"/>
              </w:rPr>
              <w:t>a</w:t>
            </w:r>
          </w:p>
        </w:tc>
        <w:tc>
          <w:tcPr>
            <w:tcW w:w="308" w:type="pct"/>
            <w:tcBorders>
              <w:top w:val="nil"/>
              <w:left w:val="single" w:sz="4" w:space="0" w:color="auto"/>
              <w:bottom w:val="nil"/>
              <w:right w:val="single" w:sz="4" w:space="0" w:color="auto"/>
            </w:tcBorders>
            <w:shd w:val="clear" w:color="auto" w:fill="auto"/>
            <w:vAlign w:val="center"/>
          </w:tcPr>
          <w:p w14:paraId="1A3CD965" w14:textId="77777777" w:rsidR="00BC0DF9" w:rsidRPr="00B54F0E" w:rsidRDefault="00BC0DF9" w:rsidP="00766BA5">
            <w:pPr>
              <w:jc w:val="both"/>
              <w:rPr>
                <w:sz w:val="18"/>
                <w:szCs w:val="18"/>
                <w:lang w:val="en-GB"/>
              </w:rPr>
            </w:pPr>
            <w:r w:rsidRPr="00B54F0E">
              <w:rPr>
                <w:sz w:val="18"/>
                <w:szCs w:val="18"/>
                <w:lang w:val="en-GB"/>
              </w:rPr>
              <w:t>4.192</w:t>
            </w:r>
          </w:p>
        </w:tc>
        <w:tc>
          <w:tcPr>
            <w:tcW w:w="308" w:type="pct"/>
            <w:tcBorders>
              <w:top w:val="nil"/>
              <w:left w:val="single" w:sz="4" w:space="0" w:color="auto"/>
              <w:bottom w:val="nil"/>
              <w:right w:val="single" w:sz="4" w:space="0" w:color="auto"/>
            </w:tcBorders>
            <w:shd w:val="clear" w:color="auto" w:fill="auto"/>
            <w:vAlign w:val="center"/>
          </w:tcPr>
          <w:p w14:paraId="2B6CBBE1" w14:textId="77777777" w:rsidR="00BC0DF9" w:rsidRPr="00B54F0E" w:rsidRDefault="00BC0DF9" w:rsidP="00766BA5">
            <w:pPr>
              <w:jc w:val="both"/>
              <w:rPr>
                <w:sz w:val="18"/>
                <w:szCs w:val="18"/>
                <w:lang w:val="en-GB"/>
              </w:rPr>
            </w:pPr>
            <w:r w:rsidRPr="00B54F0E">
              <w:rPr>
                <w:sz w:val="18"/>
                <w:szCs w:val="18"/>
                <w:lang w:val="en-GB"/>
              </w:rPr>
              <w:t>10.67</w:t>
            </w:r>
          </w:p>
        </w:tc>
        <w:tc>
          <w:tcPr>
            <w:tcW w:w="308" w:type="pct"/>
            <w:tcBorders>
              <w:top w:val="nil"/>
              <w:left w:val="single" w:sz="4" w:space="0" w:color="auto"/>
              <w:bottom w:val="nil"/>
              <w:right w:val="single" w:sz="4" w:space="0" w:color="auto"/>
            </w:tcBorders>
            <w:shd w:val="clear" w:color="auto" w:fill="auto"/>
            <w:vAlign w:val="center"/>
          </w:tcPr>
          <w:p w14:paraId="05706575" w14:textId="77777777" w:rsidR="00BC0DF9" w:rsidRPr="00B54F0E" w:rsidRDefault="00BC0DF9" w:rsidP="00766BA5">
            <w:pPr>
              <w:jc w:val="both"/>
              <w:rPr>
                <w:sz w:val="18"/>
                <w:szCs w:val="18"/>
                <w:lang w:val="en-GB"/>
              </w:rPr>
            </w:pPr>
            <w:r w:rsidRPr="00B54F0E">
              <w:rPr>
                <w:sz w:val="18"/>
                <w:szCs w:val="18"/>
                <w:lang w:val="en-GB"/>
              </w:rPr>
              <w:t>3.564</w:t>
            </w:r>
          </w:p>
        </w:tc>
        <w:tc>
          <w:tcPr>
            <w:tcW w:w="308" w:type="pct"/>
            <w:tcBorders>
              <w:top w:val="nil"/>
              <w:left w:val="single" w:sz="4" w:space="0" w:color="auto"/>
              <w:bottom w:val="nil"/>
            </w:tcBorders>
            <w:shd w:val="clear" w:color="auto" w:fill="auto"/>
            <w:vAlign w:val="center"/>
          </w:tcPr>
          <w:p w14:paraId="43F0EE41" w14:textId="77777777" w:rsidR="00BC0DF9" w:rsidRPr="00B54F0E" w:rsidRDefault="00BC0DF9" w:rsidP="00766BA5">
            <w:pPr>
              <w:jc w:val="both"/>
              <w:rPr>
                <w:sz w:val="18"/>
                <w:szCs w:val="18"/>
                <w:lang w:val="en-GB"/>
              </w:rPr>
            </w:pPr>
            <w:r w:rsidRPr="00B54F0E">
              <w:rPr>
                <w:sz w:val="18"/>
                <w:szCs w:val="18"/>
                <w:lang w:val="en-GB"/>
              </w:rPr>
              <w:t>7.127</w:t>
            </w:r>
          </w:p>
        </w:tc>
        <w:tc>
          <w:tcPr>
            <w:tcW w:w="308" w:type="pct"/>
            <w:tcBorders>
              <w:top w:val="nil"/>
              <w:left w:val="single" w:sz="4" w:space="0" w:color="auto"/>
              <w:bottom w:val="nil"/>
            </w:tcBorders>
            <w:shd w:val="clear" w:color="auto" w:fill="auto"/>
            <w:vAlign w:val="center"/>
          </w:tcPr>
          <w:p w14:paraId="0CF108A9" w14:textId="77777777" w:rsidR="00BC0DF9" w:rsidRPr="00B54F0E" w:rsidRDefault="00BC0DF9" w:rsidP="00766BA5">
            <w:pPr>
              <w:jc w:val="both"/>
              <w:rPr>
                <w:sz w:val="18"/>
                <w:szCs w:val="18"/>
                <w:lang w:val="en-GB"/>
              </w:rPr>
            </w:pPr>
            <w:r w:rsidRPr="00B54F0E">
              <w:rPr>
                <w:sz w:val="18"/>
                <w:szCs w:val="18"/>
                <w:lang w:val="en-GB"/>
              </w:rPr>
              <w:t>4.226</w:t>
            </w:r>
          </w:p>
        </w:tc>
      </w:tr>
      <w:tr w:rsidR="00BC0DF9" w:rsidRPr="00B54F0E" w14:paraId="7C85F61C" w14:textId="77777777" w:rsidTr="00B54F0E">
        <w:trPr>
          <w:gridAfter w:val="3"/>
          <w:wAfter w:w="1052" w:type="pct"/>
          <w:trHeight w:val="654"/>
        </w:trPr>
        <w:tc>
          <w:tcPr>
            <w:tcW w:w="380" w:type="pct"/>
            <w:tcBorders>
              <w:top w:val="nil"/>
              <w:bottom w:val="nil"/>
              <w:right w:val="single" w:sz="4" w:space="0" w:color="auto"/>
            </w:tcBorders>
            <w:shd w:val="clear" w:color="auto" w:fill="auto"/>
            <w:vAlign w:val="center"/>
          </w:tcPr>
          <w:p w14:paraId="31F847F3" w14:textId="77777777" w:rsidR="00BC0DF9" w:rsidRPr="00B54F0E" w:rsidRDefault="00BC0DF9" w:rsidP="00766BA5">
            <w:pPr>
              <w:jc w:val="both"/>
              <w:rPr>
                <w:b/>
                <w:sz w:val="18"/>
                <w:szCs w:val="18"/>
                <w:lang w:val="en-GB"/>
              </w:rPr>
            </w:pPr>
            <w:r w:rsidRPr="00B54F0E">
              <w:rPr>
                <w:b/>
                <w:sz w:val="18"/>
                <w:szCs w:val="18"/>
                <w:lang w:val="en-GB"/>
              </w:rPr>
              <w:t>Head (µg)</w:t>
            </w:r>
          </w:p>
        </w:tc>
        <w:tc>
          <w:tcPr>
            <w:tcW w:w="279" w:type="pct"/>
            <w:tcBorders>
              <w:top w:val="nil"/>
              <w:left w:val="single" w:sz="4" w:space="0" w:color="auto"/>
              <w:bottom w:val="nil"/>
              <w:right w:val="single" w:sz="4" w:space="0" w:color="auto"/>
            </w:tcBorders>
            <w:shd w:val="clear" w:color="auto" w:fill="auto"/>
            <w:vAlign w:val="center"/>
          </w:tcPr>
          <w:p w14:paraId="1CED11E4" w14:textId="77777777" w:rsidR="00BC0DF9" w:rsidRPr="00B54F0E" w:rsidRDefault="00BC0DF9" w:rsidP="00766BA5">
            <w:pPr>
              <w:jc w:val="both"/>
              <w:rPr>
                <w:sz w:val="18"/>
                <w:szCs w:val="18"/>
                <w:lang w:val="en-GB"/>
              </w:rPr>
            </w:pPr>
            <w:r w:rsidRPr="00B54F0E">
              <w:rPr>
                <w:sz w:val="18"/>
                <w:szCs w:val="18"/>
                <w:lang w:val="en-GB"/>
              </w:rPr>
              <w:t>0.500</w:t>
            </w:r>
          </w:p>
        </w:tc>
        <w:tc>
          <w:tcPr>
            <w:tcW w:w="308" w:type="pct"/>
            <w:tcBorders>
              <w:top w:val="nil"/>
              <w:left w:val="single" w:sz="4" w:space="0" w:color="auto"/>
              <w:bottom w:val="nil"/>
              <w:right w:val="single" w:sz="4" w:space="0" w:color="auto"/>
            </w:tcBorders>
            <w:shd w:val="clear" w:color="auto" w:fill="auto"/>
            <w:vAlign w:val="center"/>
          </w:tcPr>
          <w:p w14:paraId="4DD41EC9" w14:textId="77777777" w:rsidR="00BC0DF9" w:rsidRPr="00B54F0E" w:rsidRDefault="00BC0DF9" w:rsidP="00766BA5">
            <w:pPr>
              <w:jc w:val="both"/>
              <w:rPr>
                <w:sz w:val="18"/>
                <w:szCs w:val="18"/>
                <w:lang w:val="en-GB"/>
              </w:rPr>
            </w:pPr>
            <w:r w:rsidRPr="00B54F0E">
              <w:rPr>
                <w:sz w:val="18"/>
                <w:szCs w:val="18"/>
                <w:lang w:val="en-GB"/>
              </w:rPr>
              <w:t>3.380</w:t>
            </w:r>
          </w:p>
        </w:tc>
        <w:tc>
          <w:tcPr>
            <w:tcW w:w="279" w:type="pct"/>
            <w:tcBorders>
              <w:top w:val="nil"/>
              <w:left w:val="single" w:sz="4" w:space="0" w:color="auto"/>
              <w:bottom w:val="nil"/>
              <w:right w:val="single" w:sz="4" w:space="0" w:color="auto"/>
            </w:tcBorders>
            <w:shd w:val="clear" w:color="auto" w:fill="auto"/>
            <w:vAlign w:val="center"/>
          </w:tcPr>
          <w:p w14:paraId="5DADDF62" w14:textId="77777777" w:rsidR="00BC0DF9" w:rsidRPr="00B54F0E" w:rsidRDefault="00BC0DF9" w:rsidP="00766BA5">
            <w:pPr>
              <w:jc w:val="both"/>
              <w:rPr>
                <w:sz w:val="18"/>
                <w:szCs w:val="18"/>
                <w:lang w:val="en-GB"/>
              </w:rPr>
            </w:pPr>
            <w:r w:rsidRPr="00B54F0E">
              <w:rPr>
                <w:sz w:val="18"/>
                <w:szCs w:val="18"/>
                <w:lang w:val="en-GB"/>
              </w:rPr>
              <w:t>0.500</w:t>
            </w:r>
          </w:p>
        </w:tc>
        <w:tc>
          <w:tcPr>
            <w:tcW w:w="279" w:type="pct"/>
            <w:tcBorders>
              <w:top w:val="nil"/>
              <w:left w:val="single" w:sz="4" w:space="0" w:color="auto"/>
              <w:bottom w:val="nil"/>
              <w:right w:val="single" w:sz="4" w:space="0" w:color="auto"/>
            </w:tcBorders>
            <w:shd w:val="clear" w:color="auto" w:fill="auto"/>
            <w:vAlign w:val="center"/>
          </w:tcPr>
          <w:p w14:paraId="725F8EB0" w14:textId="77777777" w:rsidR="00BC0DF9" w:rsidRPr="00B54F0E" w:rsidRDefault="00BC0DF9" w:rsidP="00766BA5">
            <w:pPr>
              <w:jc w:val="both"/>
              <w:rPr>
                <w:sz w:val="18"/>
                <w:szCs w:val="18"/>
                <w:lang w:val="en-GB"/>
              </w:rPr>
            </w:pPr>
            <w:r w:rsidRPr="00B54F0E">
              <w:rPr>
                <w:sz w:val="18"/>
                <w:szCs w:val="18"/>
                <w:lang w:val="en-GB"/>
              </w:rPr>
              <w:t>2.350</w:t>
            </w:r>
          </w:p>
        </w:tc>
        <w:tc>
          <w:tcPr>
            <w:tcW w:w="279" w:type="pct"/>
            <w:tcBorders>
              <w:top w:val="nil"/>
              <w:left w:val="single" w:sz="4" w:space="0" w:color="auto"/>
              <w:bottom w:val="nil"/>
              <w:right w:val="single" w:sz="4" w:space="0" w:color="auto"/>
            </w:tcBorders>
            <w:shd w:val="clear" w:color="auto" w:fill="auto"/>
            <w:vAlign w:val="center"/>
          </w:tcPr>
          <w:p w14:paraId="56F1D8D7" w14:textId="77777777" w:rsidR="00BC0DF9" w:rsidRPr="00B54F0E" w:rsidRDefault="00BC0DF9" w:rsidP="00766BA5">
            <w:pPr>
              <w:jc w:val="both"/>
              <w:rPr>
                <w:sz w:val="18"/>
                <w:szCs w:val="18"/>
                <w:lang w:val="en-GB"/>
              </w:rPr>
            </w:pPr>
            <w:r w:rsidRPr="00B54F0E">
              <w:rPr>
                <w:sz w:val="18"/>
                <w:szCs w:val="18"/>
                <w:lang w:val="en-GB"/>
              </w:rPr>
              <w:t>0.500</w:t>
            </w:r>
          </w:p>
        </w:tc>
        <w:tc>
          <w:tcPr>
            <w:tcW w:w="308" w:type="pct"/>
            <w:tcBorders>
              <w:top w:val="nil"/>
              <w:left w:val="single" w:sz="4" w:space="0" w:color="auto"/>
              <w:bottom w:val="nil"/>
              <w:right w:val="single" w:sz="4" w:space="0" w:color="auto"/>
            </w:tcBorders>
            <w:shd w:val="clear" w:color="auto" w:fill="auto"/>
            <w:vAlign w:val="center"/>
          </w:tcPr>
          <w:p w14:paraId="1718A752" w14:textId="77777777" w:rsidR="00BC0DF9" w:rsidRPr="00B54F0E" w:rsidRDefault="00BC0DF9" w:rsidP="00766BA5">
            <w:pPr>
              <w:jc w:val="both"/>
              <w:rPr>
                <w:sz w:val="18"/>
                <w:szCs w:val="18"/>
                <w:lang w:val="en-GB"/>
              </w:rPr>
            </w:pPr>
            <w:r w:rsidRPr="00B54F0E">
              <w:rPr>
                <w:sz w:val="18"/>
                <w:szCs w:val="18"/>
                <w:lang w:val="en-GB"/>
              </w:rPr>
              <w:t>0.500</w:t>
            </w:r>
          </w:p>
        </w:tc>
        <w:tc>
          <w:tcPr>
            <w:tcW w:w="296" w:type="pct"/>
            <w:tcBorders>
              <w:top w:val="nil"/>
              <w:left w:val="single" w:sz="4" w:space="0" w:color="auto"/>
              <w:bottom w:val="nil"/>
              <w:right w:val="single" w:sz="4" w:space="0" w:color="auto"/>
            </w:tcBorders>
            <w:shd w:val="clear" w:color="auto" w:fill="auto"/>
            <w:vAlign w:val="center"/>
          </w:tcPr>
          <w:p w14:paraId="27D7A7E4" w14:textId="77777777" w:rsidR="00BC0DF9" w:rsidRPr="00B54F0E" w:rsidRDefault="00BC0DF9" w:rsidP="00766BA5">
            <w:pPr>
              <w:jc w:val="both"/>
              <w:rPr>
                <w:sz w:val="18"/>
                <w:szCs w:val="18"/>
                <w:lang w:val="en-GB"/>
              </w:rPr>
            </w:pPr>
            <w:r w:rsidRPr="00B54F0E">
              <w:rPr>
                <w:sz w:val="18"/>
                <w:szCs w:val="18"/>
                <w:lang w:val="en-GB"/>
              </w:rPr>
              <w:t>0.500</w:t>
            </w:r>
          </w:p>
        </w:tc>
        <w:tc>
          <w:tcPr>
            <w:tcW w:w="308" w:type="pct"/>
            <w:tcBorders>
              <w:top w:val="nil"/>
              <w:left w:val="single" w:sz="4" w:space="0" w:color="auto"/>
              <w:bottom w:val="nil"/>
              <w:right w:val="single" w:sz="4" w:space="0" w:color="auto"/>
            </w:tcBorders>
            <w:shd w:val="clear" w:color="auto" w:fill="auto"/>
            <w:vAlign w:val="center"/>
          </w:tcPr>
          <w:p w14:paraId="1750AB06" w14:textId="77777777" w:rsidR="00BC0DF9" w:rsidRPr="00B54F0E" w:rsidRDefault="00BC0DF9" w:rsidP="00766BA5">
            <w:pPr>
              <w:jc w:val="both"/>
              <w:rPr>
                <w:sz w:val="18"/>
                <w:szCs w:val="18"/>
                <w:lang w:val="en-GB"/>
              </w:rPr>
            </w:pPr>
            <w:r w:rsidRPr="00B54F0E">
              <w:rPr>
                <w:sz w:val="18"/>
                <w:szCs w:val="18"/>
                <w:lang w:val="en-GB"/>
              </w:rPr>
              <w:t>0.500</w:t>
            </w:r>
          </w:p>
        </w:tc>
        <w:tc>
          <w:tcPr>
            <w:tcW w:w="308" w:type="pct"/>
            <w:tcBorders>
              <w:top w:val="nil"/>
              <w:left w:val="single" w:sz="4" w:space="0" w:color="auto"/>
              <w:bottom w:val="nil"/>
              <w:right w:val="single" w:sz="4" w:space="0" w:color="auto"/>
            </w:tcBorders>
            <w:shd w:val="clear" w:color="auto" w:fill="auto"/>
            <w:vAlign w:val="center"/>
          </w:tcPr>
          <w:p w14:paraId="0CBDCCD1" w14:textId="77777777" w:rsidR="00BC0DF9" w:rsidRPr="00B54F0E" w:rsidRDefault="00BC0DF9" w:rsidP="00766BA5">
            <w:pPr>
              <w:jc w:val="both"/>
              <w:rPr>
                <w:sz w:val="18"/>
                <w:szCs w:val="18"/>
                <w:lang w:val="en-GB"/>
              </w:rPr>
            </w:pPr>
            <w:r w:rsidRPr="00B54F0E">
              <w:rPr>
                <w:sz w:val="18"/>
                <w:szCs w:val="18"/>
                <w:lang w:val="en-GB"/>
              </w:rPr>
              <w:t>0.500</w:t>
            </w:r>
          </w:p>
        </w:tc>
        <w:tc>
          <w:tcPr>
            <w:tcW w:w="308" w:type="pct"/>
            <w:tcBorders>
              <w:top w:val="nil"/>
              <w:left w:val="single" w:sz="4" w:space="0" w:color="auto"/>
              <w:bottom w:val="nil"/>
              <w:right w:val="single" w:sz="4" w:space="0" w:color="auto"/>
            </w:tcBorders>
            <w:shd w:val="clear" w:color="auto" w:fill="auto"/>
            <w:vAlign w:val="center"/>
          </w:tcPr>
          <w:p w14:paraId="686713EA" w14:textId="77777777" w:rsidR="00BC0DF9" w:rsidRPr="00B54F0E" w:rsidRDefault="00BC0DF9" w:rsidP="00766BA5">
            <w:pPr>
              <w:jc w:val="both"/>
              <w:rPr>
                <w:sz w:val="18"/>
                <w:szCs w:val="18"/>
                <w:lang w:val="en-GB"/>
              </w:rPr>
            </w:pPr>
            <w:r w:rsidRPr="00B54F0E">
              <w:rPr>
                <w:sz w:val="18"/>
                <w:szCs w:val="18"/>
                <w:lang w:val="en-GB"/>
              </w:rPr>
              <w:t>0.500</w:t>
            </w:r>
          </w:p>
        </w:tc>
        <w:tc>
          <w:tcPr>
            <w:tcW w:w="308" w:type="pct"/>
            <w:tcBorders>
              <w:top w:val="nil"/>
              <w:left w:val="single" w:sz="4" w:space="0" w:color="auto"/>
              <w:bottom w:val="nil"/>
            </w:tcBorders>
            <w:shd w:val="clear" w:color="auto" w:fill="auto"/>
            <w:vAlign w:val="center"/>
          </w:tcPr>
          <w:p w14:paraId="5573D55E" w14:textId="77777777" w:rsidR="00BC0DF9" w:rsidRPr="00B54F0E" w:rsidRDefault="00BC0DF9" w:rsidP="00766BA5">
            <w:pPr>
              <w:jc w:val="both"/>
              <w:rPr>
                <w:sz w:val="18"/>
                <w:szCs w:val="18"/>
                <w:lang w:val="en-GB"/>
              </w:rPr>
            </w:pPr>
            <w:r w:rsidRPr="00B54F0E">
              <w:rPr>
                <w:sz w:val="18"/>
                <w:szCs w:val="18"/>
                <w:lang w:val="en-GB"/>
              </w:rPr>
              <w:t>0.500</w:t>
            </w:r>
          </w:p>
        </w:tc>
        <w:tc>
          <w:tcPr>
            <w:tcW w:w="308" w:type="pct"/>
            <w:tcBorders>
              <w:top w:val="nil"/>
              <w:left w:val="single" w:sz="4" w:space="0" w:color="auto"/>
              <w:bottom w:val="nil"/>
            </w:tcBorders>
            <w:shd w:val="clear" w:color="auto" w:fill="auto"/>
            <w:vAlign w:val="center"/>
          </w:tcPr>
          <w:p w14:paraId="57CD5D6D" w14:textId="77777777" w:rsidR="00BC0DF9" w:rsidRPr="00B54F0E" w:rsidRDefault="00BC0DF9" w:rsidP="00766BA5">
            <w:pPr>
              <w:jc w:val="both"/>
              <w:rPr>
                <w:sz w:val="18"/>
                <w:szCs w:val="18"/>
                <w:lang w:val="en-GB"/>
              </w:rPr>
            </w:pPr>
            <w:r w:rsidRPr="00B54F0E">
              <w:rPr>
                <w:sz w:val="18"/>
                <w:szCs w:val="18"/>
                <w:lang w:val="en-GB"/>
              </w:rPr>
              <w:t>0.500</w:t>
            </w:r>
          </w:p>
        </w:tc>
      </w:tr>
      <w:tr w:rsidR="00BC0DF9" w:rsidRPr="00B54F0E" w14:paraId="7CDADE31" w14:textId="77777777" w:rsidTr="00B54F0E">
        <w:trPr>
          <w:gridAfter w:val="3"/>
          <w:wAfter w:w="1052" w:type="pct"/>
          <w:trHeight w:val="654"/>
        </w:trPr>
        <w:tc>
          <w:tcPr>
            <w:tcW w:w="380" w:type="pct"/>
            <w:tcBorders>
              <w:top w:val="nil"/>
              <w:bottom w:val="nil"/>
              <w:right w:val="single" w:sz="4" w:space="0" w:color="auto"/>
            </w:tcBorders>
            <w:shd w:val="clear" w:color="auto" w:fill="auto"/>
            <w:vAlign w:val="center"/>
          </w:tcPr>
          <w:p w14:paraId="3A3F965E" w14:textId="77777777" w:rsidR="00BC0DF9" w:rsidRPr="00B54F0E" w:rsidRDefault="00BC0DF9" w:rsidP="00766BA5">
            <w:pPr>
              <w:jc w:val="both"/>
              <w:rPr>
                <w:b/>
                <w:sz w:val="18"/>
                <w:szCs w:val="18"/>
                <w:lang w:val="en-GB"/>
              </w:rPr>
            </w:pPr>
            <w:r w:rsidRPr="00B54F0E">
              <w:rPr>
                <w:b/>
                <w:sz w:val="18"/>
                <w:szCs w:val="18"/>
                <w:lang w:val="en-GB"/>
              </w:rPr>
              <w:t xml:space="preserve">Potential </w:t>
            </w:r>
            <w:proofErr w:type="spellStart"/>
            <w:r w:rsidRPr="00B54F0E">
              <w:rPr>
                <w:b/>
                <w:sz w:val="18"/>
                <w:szCs w:val="18"/>
                <w:lang w:val="en-GB"/>
              </w:rPr>
              <w:t>hand</w:t>
            </w:r>
            <w:r w:rsidRPr="00B54F0E">
              <w:rPr>
                <w:b/>
                <w:sz w:val="18"/>
                <w:szCs w:val="18"/>
                <w:vertAlign w:val="superscript"/>
                <w:lang w:val="en-GB"/>
              </w:rPr>
              <w:t>b</w:t>
            </w:r>
            <w:proofErr w:type="spellEnd"/>
            <w:r w:rsidRPr="00B54F0E">
              <w:rPr>
                <w:b/>
                <w:sz w:val="18"/>
                <w:szCs w:val="18"/>
                <w:lang w:val="en-GB"/>
              </w:rPr>
              <w:t xml:space="preserve"> (µg)</w:t>
            </w:r>
          </w:p>
        </w:tc>
        <w:tc>
          <w:tcPr>
            <w:tcW w:w="279" w:type="pct"/>
            <w:tcBorders>
              <w:top w:val="nil"/>
              <w:left w:val="single" w:sz="4" w:space="0" w:color="auto"/>
              <w:bottom w:val="nil"/>
              <w:right w:val="single" w:sz="4" w:space="0" w:color="auto"/>
            </w:tcBorders>
            <w:shd w:val="clear" w:color="auto" w:fill="auto"/>
            <w:vAlign w:val="center"/>
          </w:tcPr>
          <w:p w14:paraId="34787A47" w14:textId="77777777" w:rsidR="00BC0DF9" w:rsidRPr="00B54F0E" w:rsidRDefault="00BC0DF9" w:rsidP="00766BA5">
            <w:pPr>
              <w:jc w:val="both"/>
              <w:rPr>
                <w:sz w:val="18"/>
                <w:szCs w:val="18"/>
                <w:lang w:val="en-GB"/>
              </w:rPr>
            </w:pPr>
            <w:r w:rsidRPr="00B54F0E">
              <w:rPr>
                <w:sz w:val="18"/>
                <w:szCs w:val="18"/>
                <w:lang w:val="en-GB"/>
              </w:rPr>
              <w:t>113.66</w:t>
            </w:r>
          </w:p>
        </w:tc>
        <w:tc>
          <w:tcPr>
            <w:tcW w:w="308" w:type="pct"/>
            <w:tcBorders>
              <w:top w:val="nil"/>
              <w:left w:val="single" w:sz="4" w:space="0" w:color="auto"/>
              <w:bottom w:val="nil"/>
              <w:right w:val="single" w:sz="4" w:space="0" w:color="auto"/>
            </w:tcBorders>
            <w:shd w:val="clear" w:color="auto" w:fill="auto"/>
            <w:vAlign w:val="center"/>
          </w:tcPr>
          <w:p w14:paraId="0CF7BF60" w14:textId="77777777" w:rsidR="00BC0DF9" w:rsidRPr="00B54F0E" w:rsidRDefault="00BC0DF9" w:rsidP="00766BA5">
            <w:pPr>
              <w:jc w:val="both"/>
              <w:rPr>
                <w:sz w:val="18"/>
                <w:szCs w:val="18"/>
                <w:lang w:val="en-GB"/>
              </w:rPr>
            </w:pPr>
            <w:r w:rsidRPr="00B54F0E">
              <w:rPr>
                <w:sz w:val="18"/>
                <w:szCs w:val="18"/>
                <w:lang w:val="en-GB"/>
              </w:rPr>
              <w:t>102.23</w:t>
            </w:r>
          </w:p>
        </w:tc>
        <w:tc>
          <w:tcPr>
            <w:tcW w:w="279" w:type="pct"/>
            <w:tcBorders>
              <w:top w:val="nil"/>
              <w:left w:val="single" w:sz="4" w:space="0" w:color="auto"/>
              <w:bottom w:val="nil"/>
              <w:right w:val="single" w:sz="4" w:space="0" w:color="auto"/>
            </w:tcBorders>
            <w:shd w:val="clear" w:color="auto" w:fill="auto"/>
            <w:vAlign w:val="center"/>
          </w:tcPr>
          <w:p w14:paraId="17758797" w14:textId="77777777" w:rsidR="00BC0DF9" w:rsidRPr="00B54F0E" w:rsidRDefault="00BC0DF9" w:rsidP="00766BA5">
            <w:pPr>
              <w:jc w:val="both"/>
              <w:rPr>
                <w:sz w:val="18"/>
                <w:szCs w:val="18"/>
                <w:lang w:val="en-GB"/>
              </w:rPr>
            </w:pPr>
            <w:r w:rsidRPr="00B54F0E">
              <w:rPr>
                <w:sz w:val="18"/>
                <w:szCs w:val="18"/>
                <w:lang w:val="en-GB"/>
              </w:rPr>
              <w:t>28.26</w:t>
            </w:r>
          </w:p>
        </w:tc>
        <w:tc>
          <w:tcPr>
            <w:tcW w:w="279" w:type="pct"/>
            <w:tcBorders>
              <w:top w:val="nil"/>
              <w:left w:val="single" w:sz="4" w:space="0" w:color="auto"/>
              <w:bottom w:val="nil"/>
              <w:right w:val="single" w:sz="4" w:space="0" w:color="auto"/>
            </w:tcBorders>
            <w:shd w:val="clear" w:color="auto" w:fill="auto"/>
            <w:vAlign w:val="center"/>
          </w:tcPr>
          <w:p w14:paraId="12DF6ACC" w14:textId="77777777" w:rsidR="00BC0DF9" w:rsidRPr="00B54F0E" w:rsidRDefault="00BC0DF9" w:rsidP="00766BA5">
            <w:pPr>
              <w:jc w:val="both"/>
              <w:rPr>
                <w:sz w:val="18"/>
                <w:szCs w:val="18"/>
                <w:lang w:val="en-GB"/>
              </w:rPr>
            </w:pPr>
            <w:r w:rsidRPr="00B54F0E">
              <w:rPr>
                <w:sz w:val="18"/>
                <w:szCs w:val="18"/>
                <w:lang w:val="en-GB"/>
              </w:rPr>
              <w:t>61.25</w:t>
            </w:r>
          </w:p>
        </w:tc>
        <w:tc>
          <w:tcPr>
            <w:tcW w:w="279" w:type="pct"/>
            <w:tcBorders>
              <w:top w:val="nil"/>
              <w:left w:val="single" w:sz="4" w:space="0" w:color="auto"/>
              <w:bottom w:val="nil"/>
              <w:right w:val="single" w:sz="4" w:space="0" w:color="auto"/>
            </w:tcBorders>
            <w:shd w:val="clear" w:color="auto" w:fill="auto"/>
            <w:vAlign w:val="center"/>
          </w:tcPr>
          <w:p w14:paraId="2010DDC4" w14:textId="77777777" w:rsidR="00BC0DF9" w:rsidRPr="00B54F0E" w:rsidRDefault="00BC0DF9" w:rsidP="00766BA5">
            <w:pPr>
              <w:jc w:val="both"/>
              <w:rPr>
                <w:sz w:val="18"/>
                <w:szCs w:val="18"/>
                <w:lang w:val="en-GB"/>
              </w:rPr>
            </w:pPr>
            <w:r w:rsidRPr="00B54F0E">
              <w:rPr>
                <w:sz w:val="18"/>
                <w:szCs w:val="18"/>
                <w:lang w:val="en-GB"/>
              </w:rPr>
              <w:t>5.000</w:t>
            </w:r>
          </w:p>
        </w:tc>
        <w:tc>
          <w:tcPr>
            <w:tcW w:w="308" w:type="pct"/>
            <w:tcBorders>
              <w:top w:val="nil"/>
              <w:left w:val="single" w:sz="4" w:space="0" w:color="auto"/>
              <w:bottom w:val="nil"/>
              <w:right w:val="single" w:sz="4" w:space="0" w:color="auto"/>
            </w:tcBorders>
            <w:shd w:val="clear" w:color="auto" w:fill="auto"/>
            <w:vAlign w:val="center"/>
          </w:tcPr>
          <w:p w14:paraId="421870E2" w14:textId="77777777" w:rsidR="00BC0DF9" w:rsidRPr="00B54F0E" w:rsidRDefault="00BC0DF9" w:rsidP="00766BA5">
            <w:pPr>
              <w:jc w:val="both"/>
              <w:rPr>
                <w:sz w:val="18"/>
                <w:szCs w:val="18"/>
                <w:lang w:val="en-GB"/>
              </w:rPr>
            </w:pPr>
            <w:r w:rsidRPr="00B54F0E">
              <w:rPr>
                <w:sz w:val="18"/>
                <w:szCs w:val="18"/>
                <w:lang w:val="en-GB"/>
              </w:rPr>
              <w:t>20.03</w:t>
            </w:r>
          </w:p>
        </w:tc>
        <w:tc>
          <w:tcPr>
            <w:tcW w:w="296" w:type="pct"/>
            <w:tcBorders>
              <w:top w:val="nil"/>
              <w:left w:val="single" w:sz="4" w:space="0" w:color="auto"/>
              <w:bottom w:val="nil"/>
              <w:right w:val="single" w:sz="4" w:space="0" w:color="auto"/>
            </w:tcBorders>
            <w:shd w:val="clear" w:color="auto" w:fill="auto"/>
            <w:vAlign w:val="center"/>
          </w:tcPr>
          <w:p w14:paraId="3EAF6F49" w14:textId="77777777" w:rsidR="00BC0DF9" w:rsidRPr="00B54F0E" w:rsidRDefault="00BC0DF9" w:rsidP="00766BA5">
            <w:pPr>
              <w:jc w:val="both"/>
              <w:rPr>
                <w:sz w:val="18"/>
                <w:szCs w:val="18"/>
                <w:lang w:val="en-GB"/>
              </w:rPr>
            </w:pPr>
            <w:r w:rsidRPr="00B54F0E">
              <w:rPr>
                <w:sz w:val="18"/>
                <w:szCs w:val="18"/>
                <w:lang w:val="en-GB"/>
              </w:rPr>
              <w:t>62.84</w:t>
            </w:r>
          </w:p>
        </w:tc>
        <w:tc>
          <w:tcPr>
            <w:tcW w:w="308" w:type="pct"/>
            <w:tcBorders>
              <w:top w:val="nil"/>
              <w:left w:val="single" w:sz="4" w:space="0" w:color="auto"/>
              <w:bottom w:val="nil"/>
              <w:right w:val="single" w:sz="4" w:space="0" w:color="auto"/>
            </w:tcBorders>
            <w:shd w:val="clear" w:color="auto" w:fill="auto"/>
            <w:vAlign w:val="center"/>
          </w:tcPr>
          <w:p w14:paraId="6B4D0D8C" w14:textId="77777777" w:rsidR="00BC0DF9" w:rsidRPr="00B54F0E" w:rsidRDefault="00BC0DF9" w:rsidP="00766BA5">
            <w:pPr>
              <w:jc w:val="both"/>
              <w:rPr>
                <w:sz w:val="18"/>
                <w:szCs w:val="18"/>
                <w:lang w:val="en-GB"/>
              </w:rPr>
            </w:pPr>
            <w:r w:rsidRPr="00B54F0E">
              <w:rPr>
                <w:sz w:val="18"/>
                <w:szCs w:val="18"/>
                <w:lang w:val="en-GB"/>
              </w:rPr>
              <w:t>87.16</w:t>
            </w:r>
          </w:p>
        </w:tc>
        <w:tc>
          <w:tcPr>
            <w:tcW w:w="308" w:type="pct"/>
            <w:tcBorders>
              <w:top w:val="nil"/>
              <w:left w:val="single" w:sz="4" w:space="0" w:color="auto"/>
              <w:bottom w:val="nil"/>
              <w:right w:val="single" w:sz="4" w:space="0" w:color="auto"/>
            </w:tcBorders>
            <w:shd w:val="clear" w:color="auto" w:fill="auto"/>
            <w:vAlign w:val="center"/>
          </w:tcPr>
          <w:p w14:paraId="060D9F63" w14:textId="77777777" w:rsidR="00BC0DF9" w:rsidRPr="00B54F0E" w:rsidRDefault="00BC0DF9" w:rsidP="00766BA5">
            <w:pPr>
              <w:jc w:val="both"/>
              <w:rPr>
                <w:sz w:val="18"/>
                <w:szCs w:val="18"/>
                <w:lang w:val="en-GB"/>
              </w:rPr>
            </w:pPr>
            <w:r w:rsidRPr="00B54F0E">
              <w:rPr>
                <w:sz w:val="18"/>
                <w:szCs w:val="18"/>
                <w:lang w:val="en-GB"/>
              </w:rPr>
              <w:t>22.06</w:t>
            </w:r>
          </w:p>
        </w:tc>
        <w:tc>
          <w:tcPr>
            <w:tcW w:w="308" w:type="pct"/>
            <w:tcBorders>
              <w:top w:val="nil"/>
              <w:left w:val="single" w:sz="4" w:space="0" w:color="auto"/>
              <w:bottom w:val="nil"/>
              <w:right w:val="single" w:sz="4" w:space="0" w:color="auto"/>
            </w:tcBorders>
            <w:shd w:val="clear" w:color="auto" w:fill="auto"/>
            <w:vAlign w:val="center"/>
          </w:tcPr>
          <w:p w14:paraId="53A83F41" w14:textId="77777777" w:rsidR="00BC0DF9" w:rsidRPr="00B54F0E" w:rsidRDefault="00BC0DF9" w:rsidP="00766BA5">
            <w:pPr>
              <w:jc w:val="both"/>
              <w:rPr>
                <w:sz w:val="18"/>
                <w:szCs w:val="18"/>
                <w:lang w:val="en-GB"/>
              </w:rPr>
            </w:pPr>
            <w:r w:rsidRPr="00B54F0E">
              <w:rPr>
                <w:sz w:val="18"/>
                <w:szCs w:val="18"/>
                <w:lang w:val="en-GB"/>
              </w:rPr>
              <w:t>11268.2</w:t>
            </w:r>
          </w:p>
        </w:tc>
        <w:tc>
          <w:tcPr>
            <w:tcW w:w="308" w:type="pct"/>
            <w:tcBorders>
              <w:top w:val="nil"/>
              <w:left w:val="single" w:sz="4" w:space="0" w:color="auto"/>
              <w:bottom w:val="nil"/>
            </w:tcBorders>
            <w:shd w:val="clear" w:color="auto" w:fill="auto"/>
            <w:vAlign w:val="center"/>
          </w:tcPr>
          <w:p w14:paraId="788F737B" w14:textId="77777777" w:rsidR="00BC0DF9" w:rsidRPr="00B54F0E" w:rsidRDefault="00BC0DF9" w:rsidP="00766BA5">
            <w:pPr>
              <w:jc w:val="both"/>
              <w:rPr>
                <w:sz w:val="18"/>
                <w:szCs w:val="18"/>
                <w:lang w:val="en-GB"/>
              </w:rPr>
            </w:pPr>
            <w:r w:rsidRPr="00B54F0E">
              <w:rPr>
                <w:sz w:val="18"/>
                <w:szCs w:val="18"/>
                <w:lang w:val="en-GB"/>
              </w:rPr>
              <w:t>15.00</w:t>
            </w:r>
          </w:p>
        </w:tc>
        <w:tc>
          <w:tcPr>
            <w:tcW w:w="308" w:type="pct"/>
            <w:tcBorders>
              <w:top w:val="nil"/>
              <w:left w:val="single" w:sz="4" w:space="0" w:color="auto"/>
              <w:bottom w:val="nil"/>
            </w:tcBorders>
            <w:shd w:val="clear" w:color="auto" w:fill="auto"/>
            <w:vAlign w:val="center"/>
          </w:tcPr>
          <w:p w14:paraId="324E31D7" w14:textId="77777777" w:rsidR="00BC0DF9" w:rsidRPr="00B54F0E" w:rsidRDefault="00BC0DF9" w:rsidP="00766BA5">
            <w:pPr>
              <w:jc w:val="both"/>
              <w:rPr>
                <w:sz w:val="18"/>
                <w:szCs w:val="18"/>
                <w:lang w:val="en-GB"/>
              </w:rPr>
            </w:pPr>
            <w:r w:rsidRPr="00B54F0E">
              <w:rPr>
                <w:sz w:val="18"/>
                <w:szCs w:val="18"/>
                <w:lang w:val="en-GB"/>
              </w:rPr>
              <w:t>52.67</w:t>
            </w:r>
          </w:p>
        </w:tc>
      </w:tr>
      <w:tr w:rsidR="00BC0DF9" w:rsidRPr="00B54F0E" w14:paraId="5CE61B74" w14:textId="77777777" w:rsidTr="00B54F0E">
        <w:trPr>
          <w:trHeight w:val="654"/>
        </w:trPr>
        <w:tc>
          <w:tcPr>
            <w:tcW w:w="380" w:type="pct"/>
            <w:tcBorders>
              <w:top w:val="nil"/>
              <w:bottom w:val="single" w:sz="4" w:space="0" w:color="auto"/>
              <w:right w:val="single" w:sz="4" w:space="0" w:color="auto"/>
            </w:tcBorders>
            <w:shd w:val="clear" w:color="auto" w:fill="auto"/>
            <w:vAlign w:val="center"/>
          </w:tcPr>
          <w:p w14:paraId="738AFCE0" w14:textId="77777777" w:rsidR="00BC0DF9" w:rsidRPr="00B54F0E" w:rsidRDefault="00BC0DF9" w:rsidP="00766BA5">
            <w:pPr>
              <w:rPr>
                <w:b/>
                <w:sz w:val="18"/>
                <w:szCs w:val="18"/>
                <w:lang w:val="en-GB"/>
              </w:rPr>
            </w:pPr>
            <w:r w:rsidRPr="00B54F0E">
              <w:rPr>
                <w:b/>
                <w:sz w:val="18"/>
                <w:szCs w:val="18"/>
                <w:lang w:val="en-GB"/>
              </w:rPr>
              <w:t>Air filter (µg)</w:t>
            </w:r>
          </w:p>
        </w:tc>
        <w:tc>
          <w:tcPr>
            <w:tcW w:w="279" w:type="pct"/>
            <w:tcBorders>
              <w:top w:val="nil"/>
              <w:left w:val="single" w:sz="4" w:space="0" w:color="auto"/>
              <w:bottom w:val="single" w:sz="4" w:space="0" w:color="auto"/>
              <w:right w:val="single" w:sz="4" w:space="0" w:color="auto"/>
            </w:tcBorders>
            <w:shd w:val="clear" w:color="auto" w:fill="auto"/>
            <w:vAlign w:val="center"/>
          </w:tcPr>
          <w:p w14:paraId="36141FFA" w14:textId="77777777" w:rsidR="00BC0DF9" w:rsidRPr="00B54F0E" w:rsidRDefault="00BC0DF9" w:rsidP="00766BA5">
            <w:pPr>
              <w:rPr>
                <w:sz w:val="18"/>
                <w:szCs w:val="18"/>
                <w:lang w:val="en-GB"/>
              </w:rPr>
            </w:pPr>
            <w:r w:rsidRPr="00B54F0E">
              <w:rPr>
                <w:sz w:val="18"/>
                <w:szCs w:val="18"/>
                <w:lang w:val="en-GB"/>
              </w:rPr>
              <w:t>0.180</w:t>
            </w:r>
          </w:p>
        </w:tc>
        <w:tc>
          <w:tcPr>
            <w:tcW w:w="308" w:type="pct"/>
            <w:tcBorders>
              <w:top w:val="nil"/>
              <w:left w:val="single" w:sz="4" w:space="0" w:color="auto"/>
              <w:bottom w:val="single" w:sz="4" w:space="0" w:color="auto"/>
              <w:right w:val="single" w:sz="4" w:space="0" w:color="auto"/>
            </w:tcBorders>
            <w:shd w:val="clear" w:color="auto" w:fill="auto"/>
            <w:vAlign w:val="center"/>
          </w:tcPr>
          <w:p w14:paraId="3D1B8460" w14:textId="77777777" w:rsidR="00BC0DF9" w:rsidRPr="00B54F0E" w:rsidRDefault="00BC0DF9" w:rsidP="00766BA5">
            <w:pPr>
              <w:rPr>
                <w:sz w:val="18"/>
                <w:szCs w:val="18"/>
                <w:lang w:val="en-GB"/>
              </w:rPr>
            </w:pPr>
            <w:r w:rsidRPr="00B54F0E">
              <w:rPr>
                <w:sz w:val="18"/>
                <w:szCs w:val="18"/>
                <w:lang w:val="en-GB"/>
              </w:rPr>
              <w:t>0.0375</w:t>
            </w:r>
          </w:p>
        </w:tc>
        <w:tc>
          <w:tcPr>
            <w:tcW w:w="279" w:type="pct"/>
            <w:tcBorders>
              <w:top w:val="nil"/>
              <w:left w:val="single" w:sz="4" w:space="0" w:color="auto"/>
              <w:bottom w:val="single" w:sz="4" w:space="0" w:color="auto"/>
              <w:right w:val="single" w:sz="4" w:space="0" w:color="auto"/>
            </w:tcBorders>
            <w:shd w:val="clear" w:color="auto" w:fill="auto"/>
            <w:vAlign w:val="center"/>
          </w:tcPr>
          <w:p w14:paraId="63B22672" w14:textId="77777777" w:rsidR="00BC0DF9" w:rsidRPr="00B54F0E" w:rsidRDefault="00BC0DF9" w:rsidP="00766BA5">
            <w:pPr>
              <w:rPr>
                <w:sz w:val="18"/>
                <w:szCs w:val="18"/>
                <w:lang w:val="en-GB"/>
              </w:rPr>
            </w:pPr>
            <w:r w:rsidRPr="00B54F0E">
              <w:rPr>
                <w:sz w:val="18"/>
                <w:szCs w:val="18"/>
                <w:lang w:val="en-GB"/>
              </w:rPr>
              <w:t>0.105</w:t>
            </w:r>
          </w:p>
        </w:tc>
        <w:tc>
          <w:tcPr>
            <w:tcW w:w="279" w:type="pct"/>
            <w:tcBorders>
              <w:top w:val="nil"/>
              <w:left w:val="single" w:sz="4" w:space="0" w:color="auto"/>
              <w:bottom w:val="single" w:sz="4" w:space="0" w:color="auto"/>
              <w:right w:val="single" w:sz="4" w:space="0" w:color="auto"/>
            </w:tcBorders>
            <w:shd w:val="clear" w:color="auto" w:fill="auto"/>
            <w:vAlign w:val="center"/>
          </w:tcPr>
          <w:p w14:paraId="4479DFDF" w14:textId="77777777" w:rsidR="00BC0DF9" w:rsidRPr="00B54F0E" w:rsidRDefault="00BC0DF9" w:rsidP="00766BA5">
            <w:pPr>
              <w:rPr>
                <w:sz w:val="18"/>
                <w:szCs w:val="18"/>
                <w:lang w:val="en-GB"/>
              </w:rPr>
            </w:pPr>
            <w:r w:rsidRPr="00B54F0E">
              <w:rPr>
                <w:sz w:val="18"/>
                <w:szCs w:val="18"/>
                <w:lang w:val="en-GB"/>
              </w:rPr>
              <w:t>0.435</w:t>
            </w:r>
          </w:p>
        </w:tc>
        <w:tc>
          <w:tcPr>
            <w:tcW w:w="279" w:type="pct"/>
            <w:tcBorders>
              <w:top w:val="nil"/>
              <w:left w:val="single" w:sz="4" w:space="0" w:color="auto"/>
              <w:bottom w:val="single" w:sz="4" w:space="0" w:color="auto"/>
              <w:right w:val="single" w:sz="4" w:space="0" w:color="auto"/>
            </w:tcBorders>
            <w:shd w:val="clear" w:color="auto" w:fill="auto"/>
            <w:vAlign w:val="center"/>
          </w:tcPr>
          <w:p w14:paraId="128E3C8A" w14:textId="77777777" w:rsidR="00BC0DF9" w:rsidRPr="00B54F0E" w:rsidRDefault="00BC0DF9" w:rsidP="00766BA5">
            <w:pPr>
              <w:rPr>
                <w:sz w:val="18"/>
                <w:szCs w:val="18"/>
                <w:lang w:val="en-GB"/>
              </w:rPr>
            </w:pPr>
            <w:r w:rsidRPr="00B54F0E">
              <w:rPr>
                <w:sz w:val="18"/>
                <w:szCs w:val="18"/>
                <w:lang w:val="en-GB"/>
              </w:rPr>
              <w:t>0.106</w:t>
            </w:r>
          </w:p>
        </w:tc>
        <w:tc>
          <w:tcPr>
            <w:tcW w:w="308" w:type="pct"/>
            <w:tcBorders>
              <w:top w:val="nil"/>
              <w:left w:val="single" w:sz="4" w:space="0" w:color="auto"/>
              <w:bottom w:val="single" w:sz="4" w:space="0" w:color="auto"/>
              <w:right w:val="single" w:sz="4" w:space="0" w:color="auto"/>
            </w:tcBorders>
            <w:shd w:val="clear" w:color="auto" w:fill="auto"/>
            <w:vAlign w:val="center"/>
          </w:tcPr>
          <w:p w14:paraId="75B53B64" w14:textId="77777777" w:rsidR="00BC0DF9" w:rsidRPr="00B54F0E" w:rsidRDefault="00BC0DF9" w:rsidP="00766BA5">
            <w:pPr>
              <w:rPr>
                <w:sz w:val="18"/>
                <w:szCs w:val="18"/>
                <w:lang w:val="en-GB"/>
              </w:rPr>
            </w:pPr>
            <w:r w:rsidRPr="00B54F0E">
              <w:rPr>
                <w:sz w:val="18"/>
                <w:szCs w:val="18"/>
                <w:lang w:val="en-GB"/>
              </w:rPr>
              <w:t>0.103</w:t>
            </w:r>
          </w:p>
        </w:tc>
        <w:tc>
          <w:tcPr>
            <w:tcW w:w="296" w:type="pct"/>
            <w:tcBorders>
              <w:top w:val="nil"/>
              <w:left w:val="single" w:sz="4" w:space="0" w:color="auto"/>
              <w:bottom w:val="single" w:sz="4" w:space="0" w:color="auto"/>
              <w:right w:val="single" w:sz="4" w:space="0" w:color="auto"/>
            </w:tcBorders>
            <w:shd w:val="clear" w:color="auto" w:fill="auto"/>
            <w:vAlign w:val="center"/>
          </w:tcPr>
          <w:p w14:paraId="44B4738C" w14:textId="77777777" w:rsidR="00BC0DF9" w:rsidRPr="00B54F0E" w:rsidRDefault="00BC0DF9" w:rsidP="00766BA5">
            <w:pPr>
              <w:rPr>
                <w:sz w:val="18"/>
                <w:szCs w:val="18"/>
                <w:lang w:val="en-GB"/>
              </w:rPr>
            </w:pPr>
            <w:r w:rsidRPr="00B54F0E">
              <w:rPr>
                <w:sz w:val="18"/>
                <w:szCs w:val="18"/>
                <w:lang w:val="en-GB"/>
              </w:rPr>
              <w:t>0.201</w:t>
            </w:r>
          </w:p>
        </w:tc>
        <w:tc>
          <w:tcPr>
            <w:tcW w:w="308" w:type="pct"/>
            <w:tcBorders>
              <w:top w:val="nil"/>
              <w:left w:val="single" w:sz="4" w:space="0" w:color="auto"/>
              <w:bottom w:val="single" w:sz="4" w:space="0" w:color="auto"/>
              <w:right w:val="single" w:sz="4" w:space="0" w:color="auto"/>
            </w:tcBorders>
            <w:shd w:val="clear" w:color="auto" w:fill="auto"/>
            <w:vAlign w:val="center"/>
          </w:tcPr>
          <w:p w14:paraId="59C1A464" w14:textId="77777777" w:rsidR="00BC0DF9" w:rsidRPr="00B54F0E" w:rsidRDefault="00BC0DF9" w:rsidP="00766BA5">
            <w:pPr>
              <w:rPr>
                <w:sz w:val="18"/>
                <w:szCs w:val="18"/>
                <w:lang w:val="en-GB"/>
              </w:rPr>
            </w:pPr>
            <w:r w:rsidRPr="00B54F0E">
              <w:rPr>
                <w:sz w:val="18"/>
                <w:szCs w:val="18"/>
                <w:lang w:val="en-GB"/>
              </w:rPr>
              <w:t>0.0375</w:t>
            </w:r>
          </w:p>
        </w:tc>
        <w:tc>
          <w:tcPr>
            <w:tcW w:w="308" w:type="pct"/>
            <w:tcBorders>
              <w:top w:val="nil"/>
              <w:left w:val="single" w:sz="4" w:space="0" w:color="auto"/>
              <w:bottom w:val="single" w:sz="4" w:space="0" w:color="auto"/>
              <w:right w:val="single" w:sz="4" w:space="0" w:color="auto"/>
            </w:tcBorders>
            <w:shd w:val="clear" w:color="auto" w:fill="auto"/>
            <w:vAlign w:val="center"/>
          </w:tcPr>
          <w:p w14:paraId="74CC64B2" w14:textId="77777777" w:rsidR="00BC0DF9" w:rsidRPr="00B54F0E" w:rsidRDefault="00BC0DF9" w:rsidP="00766BA5">
            <w:pPr>
              <w:rPr>
                <w:sz w:val="18"/>
                <w:szCs w:val="18"/>
                <w:lang w:val="en-GB"/>
              </w:rPr>
            </w:pPr>
            <w:r w:rsidRPr="00B54F0E">
              <w:rPr>
                <w:sz w:val="18"/>
                <w:szCs w:val="18"/>
                <w:lang w:val="en-GB"/>
              </w:rPr>
              <w:t>0.111</w:t>
            </w:r>
          </w:p>
        </w:tc>
        <w:tc>
          <w:tcPr>
            <w:tcW w:w="308" w:type="pct"/>
            <w:tcBorders>
              <w:top w:val="nil"/>
              <w:left w:val="single" w:sz="4" w:space="0" w:color="auto"/>
              <w:bottom w:val="single" w:sz="4" w:space="0" w:color="auto"/>
              <w:right w:val="single" w:sz="4" w:space="0" w:color="auto"/>
            </w:tcBorders>
            <w:shd w:val="clear" w:color="auto" w:fill="auto"/>
            <w:vAlign w:val="center"/>
          </w:tcPr>
          <w:p w14:paraId="603FEEBB" w14:textId="77777777" w:rsidR="00BC0DF9" w:rsidRPr="00B54F0E" w:rsidRDefault="00BC0DF9" w:rsidP="00766BA5">
            <w:pPr>
              <w:rPr>
                <w:sz w:val="18"/>
                <w:szCs w:val="18"/>
                <w:lang w:val="en-GB"/>
              </w:rPr>
            </w:pPr>
            <w:r w:rsidRPr="00B54F0E">
              <w:rPr>
                <w:sz w:val="18"/>
                <w:szCs w:val="18"/>
                <w:lang w:val="en-GB"/>
              </w:rPr>
              <w:t>0.237</w:t>
            </w:r>
          </w:p>
        </w:tc>
        <w:tc>
          <w:tcPr>
            <w:tcW w:w="308" w:type="pct"/>
            <w:tcBorders>
              <w:top w:val="nil"/>
              <w:left w:val="single" w:sz="4" w:space="0" w:color="auto"/>
              <w:bottom w:val="single" w:sz="4" w:space="0" w:color="auto"/>
            </w:tcBorders>
            <w:shd w:val="clear" w:color="auto" w:fill="auto"/>
            <w:vAlign w:val="center"/>
          </w:tcPr>
          <w:p w14:paraId="0FB675B2" w14:textId="77777777" w:rsidR="00BC0DF9" w:rsidRPr="00B54F0E" w:rsidRDefault="00BC0DF9" w:rsidP="00766BA5">
            <w:pPr>
              <w:rPr>
                <w:sz w:val="18"/>
                <w:szCs w:val="18"/>
                <w:lang w:val="en-GB"/>
              </w:rPr>
            </w:pPr>
            <w:r w:rsidRPr="00B54F0E">
              <w:rPr>
                <w:sz w:val="18"/>
                <w:szCs w:val="18"/>
                <w:lang w:val="en-GB"/>
              </w:rPr>
              <w:t>0.0375</w:t>
            </w:r>
          </w:p>
        </w:tc>
        <w:tc>
          <w:tcPr>
            <w:tcW w:w="308" w:type="pct"/>
            <w:tcBorders>
              <w:top w:val="nil"/>
              <w:bottom w:val="single" w:sz="4" w:space="0" w:color="auto"/>
            </w:tcBorders>
            <w:shd w:val="clear" w:color="auto" w:fill="auto"/>
            <w:vAlign w:val="center"/>
          </w:tcPr>
          <w:p w14:paraId="65CDE782" w14:textId="77777777" w:rsidR="00BC0DF9" w:rsidRPr="00B54F0E" w:rsidRDefault="00BC0DF9" w:rsidP="00766BA5">
            <w:pPr>
              <w:rPr>
                <w:sz w:val="18"/>
                <w:szCs w:val="18"/>
                <w:lang w:val="en-GB"/>
              </w:rPr>
            </w:pPr>
            <w:r w:rsidRPr="00B54F0E">
              <w:rPr>
                <w:sz w:val="18"/>
                <w:szCs w:val="18"/>
                <w:lang w:val="en-GB"/>
              </w:rPr>
              <w:t>0.080</w:t>
            </w:r>
          </w:p>
        </w:tc>
        <w:tc>
          <w:tcPr>
            <w:tcW w:w="310" w:type="pct"/>
            <w:tcBorders>
              <w:bottom w:val="single" w:sz="4" w:space="0" w:color="auto"/>
            </w:tcBorders>
            <w:shd w:val="clear" w:color="auto" w:fill="auto"/>
            <w:vAlign w:val="center"/>
          </w:tcPr>
          <w:p w14:paraId="273748C2" w14:textId="77777777" w:rsidR="00BC0DF9" w:rsidRPr="00B54F0E" w:rsidRDefault="00BC0DF9" w:rsidP="00766BA5">
            <w:pPr>
              <w:jc w:val="both"/>
              <w:rPr>
                <w:sz w:val="18"/>
                <w:szCs w:val="18"/>
                <w:lang w:val="en-GB"/>
              </w:rPr>
            </w:pPr>
            <w:r w:rsidRPr="00B54F0E">
              <w:rPr>
                <w:sz w:val="18"/>
                <w:szCs w:val="18"/>
                <w:lang w:val="en-GB"/>
              </w:rPr>
              <w:t>Log normal?</w:t>
            </w:r>
          </w:p>
        </w:tc>
        <w:tc>
          <w:tcPr>
            <w:tcW w:w="357" w:type="pct"/>
            <w:tcBorders>
              <w:bottom w:val="single" w:sz="4" w:space="0" w:color="auto"/>
            </w:tcBorders>
            <w:shd w:val="clear" w:color="auto" w:fill="auto"/>
            <w:vAlign w:val="center"/>
          </w:tcPr>
          <w:p w14:paraId="0EEF0ED9" w14:textId="77777777" w:rsidR="00BC0DF9" w:rsidRPr="00B54F0E" w:rsidRDefault="00BC0DF9" w:rsidP="00766BA5">
            <w:pPr>
              <w:jc w:val="both"/>
              <w:rPr>
                <w:sz w:val="18"/>
                <w:szCs w:val="18"/>
                <w:lang w:val="en-GB"/>
              </w:rPr>
            </w:pPr>
            <w:r w:rsidRPr="00B54F0E">
              <w:rPr>
                <w:sz w:val="18"/>
                <w:szCs w:val="18"/>
                <w:lang w:val="en-GB"/>
              </w:rPr>
              <w:t>Empirical 75th percentile</w:t>
            </w:r>
          </w:p>
        </w:tc>
        <w:tc>
          <w:tcPr>
            <w:tcW w:w="385" w:type="pct"/>
            <w:tcBorders>
              <w:bottom w:val="single" w:sz="4" w:space="0" w:color="auto"/>
            </w:tcBorders>
            <w:shd w:val="clear" w:color="auto" w:fill="auto"/>
            <w:vAlign w:val="center"/>
          </w:tcPr>
          <w:p w14:paraId="0419628B" w14:textId="77777777" w:rsidR="00BC0DF9" w:rsidRPr="00B54F0E" w:rsidRDefault="00BC0DF9" w:rsidP="00766BA5">
            <w:pPr>
              <w:jc w:val="both"/>
              <w:rPr>
                <w:sz w:val="18"/>
                <w:szCs w:val="18"/>
                <w:lang w:val="en-GB"/>
              </w:rPr>
            </w:pPr>
            <w:r w:rsidRPr="00B54F0E">
              <w:rPr>
                <w:sz w:val="18"/>
                <w:szCs w:val="18"/>
                <w:lang w:val="en-GB"/>
              </w:rPr>
              <w:t>Parametric 75th percentile</w:t>
            </w:r>
          </w:p>
        </w:tc>
      </w:tr>
      <w:tr w:rsidR="00BC0DF9" w:rsidRPr="00B54F0E" w14:paraId="5798D7EC" w14:textId="77777777" w:rsidTr="00B54F0E">
        <w:trPr>
          <w:trHeight w:val="654"/>
        </w:trPr>
        <w:tc>
          <w:tcPr>
            <w:tcW w:w="380" w:type="pct"/>
            <w:tcBorders>
              <w:top w:val="single" w:sz="4" w:space="0" w:color="auto"/>
              <w:bottom w:val="nil"/>
            </w:tcBorders>
            <w:shd w:val="clear" w:color="auto" w:fill="auto"/>
            <w:vAlign w:val="center"/>
          </w:tcPr>
          <w:p w14:paraId="02B80A62" w14:textId="77777777" w:rsidR="00BC0DF9" w:rsidRPr="00B54F0E" w:rsidRDefault="00BC0DF9" w:rsidP="00766BA5">
            <w:pPr>
              <w:jc w:val="both"/>
              <w:rPr>
                <w:b/>
                <w:sz w:val="18"/>
                <w:szCs w:val="18"/>
                <w:lang w:val="de-CH"/>
              </w:rPr>
            </w:pPr>
            <w:r w:rsidRPr="00B54F0E">
              <w:rPr>
                <w:b/>
                <w:sz w:val="18"/>
                <w:szCs w:val="18"/>
                <w:lang w:val="de-CH"/>
              </w:rPr>
              <w:t xml:space="preserve">PDE (µg/kg </w:t>
            </w:r>
            <w:proofErr w:type="spellStart"/>
            <w:r w:rsidRPr="00B54F0E">
              <w:rPr>
                <w:b/>
                <w:sz w:val="18"/>
                <w:szCs w:val="18"/>
                <w:lang w:val="de-CH"/>
              </w:rPr>
              <w:t>bw</w:t>
            </w:r>
            <w:proofErr w:type="spellEnd"/>
            <w:r w:rsidRPr="00B54F0E">
              <w:rPr>
                <w:b/>
                <w:sz w:val="18"/>
                <w:szCs w:val="18"/>
                <w:lang w:val="de-CH"/>
              </w:rPr>
              <w:t>/d)</w:t>
            </w:r>
          </w:p>
        </w:tc>
        <w:tc>
          <w:tcPr>
            <w:tcW w:w="279" w:type="pct"/>
            <w:tcBorders>
              <w:top w:val="single" w:sz="4" w:space="0" w:color="auto"/>
              <w:bottom w:val="nil"/>
            </w:tcBorders>
            <w:shd w:val="clear" w:color="auto" w:fill="auto"/>
            <w:vAlign w:val="center"/>
          </w:tcPr>
          <w:p w14:paraId="697311E3" w14:textId="77777777" w:rsidR="00BC0DF9" w:rsidRPr="00B54F0E" w:rsidRDefault="00BC0DF9" w:rsidP="00766BA5">
            <w:pPr>
              <w:jc w:val="both"/>
              <w:rPr>
                <w:sz w:val="18"/>
                <w:szCs w:val="18"/>
                <w:lang w:val="en-GB"/>
              </w:rPr>
            </w:pPr>
            <w:r w:rsidRPr="00B54F0E">
              <w:rPr>
                <w:sz w:val="18"/>
                <w:szCs w:val="18"/>
                <w:lang w:val="en-GB"/>
              </w:rPr>
              <w:t>4.294</w:t>
            </w:r>
          </w:p>
        </w:tc>
        <w:tc>
          <w:tcPr>
            <w:tcW w:w="308" w:type="pct"/>
            <w:tcBorders>
              <w:top w:val="single" w:sz="4" w:space="0" w:color="auto"/>
              <w:bottom w:val="nil"/>
            </w:tcBorders>
            <w:shd w:val="clear" w:color="auto" w:fill="auto"/>
            <w:vAlign w:val="center"/>
          </w:tcPr>
          <w:p w14:paraId="7E822BD2" w14:textId="77777777" w:rsidR="00BC0DF9" w:rsidRPr="00B54F0E" w:rsidRDefault="00BC0DF9" w:rsidP="00766BA5">
            <w:pPr>
              <w:jc w:val="both"/>
              <w:rPr>
                <w:sz w:val="18"/>
                <w:szCs w:val="18"/>
                <w:lang w:val="en-GB"/>
              </w:rPr>
            </w:pPr>
            <w:r w:rsidRPr="00B54F0E">
              <w:rPr>
                <w:sz w:val="18"/>
                <w:szCs w:val="18"/>
                <w:lang w:val="en-GB"/>
              </w:rPr>
              <w:t>3.471</w:t>
            </w:r>
          </w:p>
        </w:tc>
        <w:tc>
          <w:tcPr>
            <w:tcW w:w="279" w:type="pct"/>
            <w:tcBorders>
              <w:top w:val="single" w:sz="4" w:space="0" w:color="auto"/>
              <w:bottom w:val="nil"/>
            </w:tcBorders>
            <w:shd w:val="clear" w:color="auto" w:fill="auto"/>
            <w:vAlign w:val="center"/>
          </w:tcPr>
          <w:p w14:paraId="62D81FE2" w14:textId="77777777" w:rsidR="00BC0DF9" w:rsidRPr="00B54F0E" w:rsidRDefault="00BC0DF9" w:rsidP="00766BA5">
            <w:pPr>
              <w:jc w:val="both"/>
              <w:rPr>
                <w:sz w:val="18"/>
                <w:szCs w:val="18"/>
                <w:lang w:val="en-GB"/>
              </w:rPr>
            </w:pPr>
            <w:r w:rsidRPr="00B54F0E">
              <w:rPr>
                <w:sz w:val="18"/>
                <w:szCs w:val="18"/>
                <w:lang w:val="en-GB"/>
              </w:rPr>
              <w:t>1.892</w:t>
            </w:r>
          </w:p>
        </w:tc>
        <w:tc>
          <w:tcPr>
            <w:tcW w:w="279" w:type="pct"/>
            <w:tcBorders>
              <w:top w:val="single" w:sz="4" w:space="0" w:color="auto"/>
              <w:bottom w:val="nil"/>
            </w:tcBorders>
            <w:shd w:val="clear" w:color="auto" w:fill="auto"/>
            <w:vAlign w:val="center"/>
          </w:tcPr>
          <w:p w14:paraId="184C000A" w14:textId="77777777" w:rsidR="00BC0DF9" w:rsidRPr="00B54F0E" w:rsidRDefault="00BC0DF9" w:rsidP="00766BA5">
            <w:pPr>
              <w:jc w:val="both"/>
              <w:rPr>
                <w:sz w:val="18"/>
                <w:szCs w:val="18"/>
                <w:lang w:val="en-GB"/>
              </w:rPr>
            </w:pPr>
            <w:r w:rsidRPr="00B54F0E">
              <w:rPr>
                <w:sz w:val="18"/>
                <w:szCs w:val="18"/>
                <w:lang w:val="en-GB"/>
              </w:rPr>
              <w:t>18.03</w:t>
            </w:r>
          </w:p>
        </w:tc>
        <w:tc>
          <w:tcPr>
            <w:tcW w:w="279" w:type="pct"/>
            <w:tcBorders>
              <w:top w:val="single" w:sz="4" w:space="0" w:color="auto"/>
              <w:bottom w:val="nil"/>
            </w:tcBorders>
            <w:shd w:val="clear" w:color="auto" w:fill="auto"/>
            <w:vAlign w:val="center"/>
          </w:tcPr>
          <w:p w14:paraId="36AA386E" w14:textId="77777777" w:rsidR="00BC0DF9" w:rsidRPr="00B54F0E" w:rsidRDefault="00BC0DF9" w:rsidP="00766BA5">
            <w:pPr>
              <w:jc w:val="both"/>
              <w:rPr>
                <w:sz w:val="18"/>
                <w:szCs w:val="18"/>
                <w:lang w:val="en-GB"/>
              </w:rPr>
            </w:pPr>
            <w:r w:rsidRPr="00B54F0E">
              <w:rPr>
                <w:sz w:val="18"/>
                <w:szCs w:val="18"/>
                <w:lang w:val="en-GB"/>
              </w:rPr>
              <w:t>1.281</w:t>
            </w:r>
          </w:p>
        </w:tc>
        <w:tc>
          <w:tcPr>
            <w:tcW w:w="308" w:type="pct"/>
            <w:tcBorders>
              <w:top w:val="single" w:sz="4" w:space="0" w:color="auto"/>
              <w:bottom w:val="nil"/>
            </w:tcBorders>
            <w:shd w:val="clear" w:color="auto" w:fill="auto"/>
            <w:vAlign w:val="center"/>
          </w:tcPr>
          <w:p w14:paraId="3B43A1AA" w14:textId="77777777" w:rsidR="00BC0DF9" w:rsidRPr="00B54F0E" w:rsidRDefault="00BC0DF9" w:rsidP="00766BA5">
            <w:pPr>
              <w:jc w:val="both"/>
              <w:rPr>
                <w:sz w:val="18"/>
                <w:szCs w:val="18"/>
                <w:lang w:val="en-GB"/>
              </w:rPr>
            </w:pPr>
            <w:r w:rsidRPr="00B54F0E">
              <w:rPr>
                <w:sz w:val="18"/>
                <w:szCs w:val="18"/>
                <w:lang w:val="en-GB"/>
              </w:rPr>
              <w:t>2.105</w:t>
            </w:r>
          </w:p>
        </w:tc>
        <w:tc>
          <w:tcPr>
            <w:tcW w:w="296" w:type="pct"/>
            <w:tcBorders>
              <w:top w:val="single" w:sz="4" w:space="0" w:color="auto"/>
              <w:bottom w:val="nil"/>
            </w:tcBorders>
            <w:shd w:val="clear" w:color="auto" w:fill="auto"/>
            <w:vAlign w:val="center"/>
          </w:tcPr>
          <w:p w14:paraId="2C9DB819" w14:textId="77777777" w:rsidR="00BC0DF9" w:rsidRPr="00B54F0E" w:rsidRDefault="00BC0DF9" w:rsidP="00766BA5">
            <w:pPr>
              <w:jc w:val="both"/>
              <w:rPr>
                <w:sz w:val="18"/>
                <w:szCs w:val="18"/>
                <w:lang w:val="en-GB"/>
              </w:rPr>
            </w:pPr>
            <w:r w:rsidRPr="00B54F0E">
              <w:rPr>
                <w:sz w:val="18"/>
                <w:szCs w:val="18"/>
                <w:lang w:val="en-GB"/>
              </w:rPr>
              <w:t>3.441</w:t>
            </w:r>
          </w:p>
        </w:tc>
        <w:tc>
          <w:tcPr>
            <w:tcW w:w="308" w:type="pct"/>
            <w:tcBorders>
              <w:top w:val="single" w:sz="4" w:space="0" w:color="auto"/>
              <w:bottom w:val="nil"/>
            </w:tcBorders>
            <w:shd w:val="clear" w:color="auto" w:fill="auto"/>
            <w:vAlign w:val="center"/>
          </w:tcPr>
          <w:p w14:paraId="39AC598B" w14:textId="77777777" w:rsidR="00BC0DF9" w:rsidRPr="00B54F0E" w:rsidRDefault="00BC0DF9" w:rsidP="00766BA5">
            <w:pPr>
              <w:jc w:val="both"/>
              <w:rPr>
                <w:sz w:val="18"/>
                <w:szCs w:val="18"/>
                <w:lang w:val="en-GB"/>
              </w:rPr>
            </w:pPr>
            <w:r w:rsidRPr="00B54F0E">
              <w:rPr>
                <w:sz w:val="18"/>
                <w:szCs w:val="18"/>
                <w:lang w:val="en-GB"/>
              </w:rPr>
              <w:t>2.416</w:t>
            </w:r>
          </w:p>
        </w:tc>
        <w:tc>
          <w:tcPr>
            <w:tcW w:w="308" w:type="pct"/>
            <w:tcBorders>
              <w:top w:val="single" w:sz="4" w:space="0" w:color="auto"/>
              <w:bottom w:val="nil"/>
            </w:tcBorders>
            <w:shd w:val="clear" w:color="auto" w:fill="auto"/>
            <w:vAlign w:val="center"/>
          </w:tcPr>
          <w:p w14:paraId="23F407C2" w14:textId="77777777" w:rsidR="00BC0DF9" w:rsidRPr="00B54F0E" w:rsidRDefault="00BC0DF9" w:rsidP="00766BA5">
            <w:pPr>
              <w:jc w:val="both"/>
              <w:rPr>
                <w:sz w:val="18"/>
                <w:szCs w:val="18"/>
                <w:lang w:val="en-GB"/>
              </w:rPr>
            </w:pPr>
            <w:r w:rsidRPr="00B54F0E">
              <w:rPr>
                <w:sz w:val="18"/>
                <w:szCs w:val="18"/>
                <w:lang w:val="en-GB"/>
              </w:rPr>
              <w:t>1.921</w:t>
            </w:r>
          </w:p>
        </w:tc>
        <w:tc>
          <w:tcPr>
            <w:tcW w:w="308" w:type="pct"/>
            <w:tcBorders>
              <w:top w:val="single" w:sz="4" w:space="0" w:color="auto"/>
              <w:bottom w:val="nil"/>
            </w:tcBorders>
            <w:shd w:val="clear" w:color="auto" w:fill="auto"/>
            <w:vAlign w:val="center"/>
          </w:tcPr>
          <w:p w14:paraId="63DA6448" w14:textId="77777777" w:rsidR="00BC0DF9" w:rsidRPr="00B54F0E" w:rsidRDefault="00BC0DF9" w:rsidP="00766BA5">
            <w:pPr>
              <w:jc w:val="both"/>
              <w:rPr>
                <w:sz w:val="18"/>
                <w:szCs w:val="18"/>
                <w:lang w:val="en-GB"/>
              </w:rPr>
            </w:pPr>
            <w:r w:rsidRPr="00B54F0E">
              <w:rPr>
                <w:sz w:val="18"/>
                <w:szCs w:val="18"/>
                <w:lang w:val="en-GB"/>
              </w:rPr>
              <w:t>193.690</w:t>
            </w:r>
          </w:p>
        </w:tc>
        <w:tc>
          <w:tcPr>
            <w:tcW w:w="308" w:type="pct"/>
            <w:tcBorders>
              <w:top w:val="single" w:sz="4" w:space="0" w:color="auto"/>
              <w:bottom w:val="nil"/>
            </w:tcBorders>
            <w:shd w:val="clear" w:color="auto" w:fill="auto"/>
            <w:vAlign w:val="center"/>
          </w:tcPr>
          <w:p w14:paraId="4C4610F2" w14:textId="77777777" w:rsidR="00BC0DF9" w:rsidRPr="00B54F0E" w:rsidRDefault="00BC0DF9" w:rsidP="00766BA5">
            <w:pPr>
              <w:jc w:val="both"/>
              <w:rPr>
                <w:sz w:val="18"/>
                <w:szCs w:val="18"/>
                <w:lang w:val="en-GB"/>
              </w:rPr>
            </w:pPr>
            <w:r w:rsidRPr="00B54F0E">
              <w:rPr>
                <w:sz w:val="18"/>
                <w:szCs w:val="18"/>
                <w:lang w:val="en-GB"/>
              </w:rPr>
              <w:t>1.519</w:t>
            </w:r>
          </w:p>
        </w:tc>
        <w:tc>
          <w:tcPr>
            <w:tcW w:w="308" w:type="pct"/>
            <w:tcBorders>
              <w:bottom w:val="nil"/>
            </w:tcBorders>
            <w:shd w:val="clear" w:color="auto" w:fill="auto"/>
            <w:vAlign w:val="center"/>
          </w:tcPr>
          <w:p w14:paraId="3704F83E" w14:textId="77777777" w:rsidR="00BC0DF9" w:rsidRPr="00B54F0E" w:rsidRDefault="00BC0DF9" w:rsidP="00766BA5">
            <w:pPr>
              <w:jc w:val="both"/>
              <w:rPr>
                <w:sz w:val="18"/>
                <w:szCs w:val="18"/>
                <w:lang w:val="en-GB"/>
              </w:rPr>
            </w:pPr>
            <w:r w:rsidRPr="00B54F0E">
              <w:rPr>
                <w:sz w:val="18"/>
                <w:szCs w:val="18"/>
                <w:lang w:val="en-GB"/>
              </w:rPr>
              <w:t>1.806</w:t>
            </w:r>
          </w:p>
        </w:tc>
        <w:tc>
          <w:tcPr>
            <w:tcW w:w="310" w:type="pct"/>
            <w:tcBorders>
              <w:bottom w:val="nil"/>
            </w:tcBorders>
            <w:shd w:val="clear" w:color="auto" w:fill="auto"/>
            <w:vAlign w:val="center"/>
          </w:tcPr>
          <w:p w14:paraId="54B444AE" w14:textId="77777777" w:rsidR="00BC0DF9" w:rsidRPr="00B54F0E" w:rsidRDefault="00BC0DF9" w:rsidP="00766BA5">
            <w:pPr>
              <w:jc w:val="both"/>
              <w:rPr>
                <w:sz w:val="18"/>
                <w:szCs w:val="18"/>
                <w:lang w:val="en-GB"/>
              </w:rPr>
            </w:pPr>
            <w:r w:rsidRPr="00B54F0E">
              <w:rPr>
                <w:sz w:val="18"/>
                <w:szCs w:val="18"/>
                <w:lang w:val="en-GB"/>
              </w:rPr>
              <w:t>no</w:t>
            </w:r>
          </w:p>
        </w:tc>
        <w:tc>
          <w:tcPr>
            <w:tcW w:w="357" w:type="pct"/>
            <w:tcBorders>
              <w:bottom w:val="nil"/>
            </w:tcBorders>
            <w:shd w:val="clear" w:color="auto" w:fill="auto"/>
            <w:vAlign w:val="center"/>
          </w:tcPr>
          <w:p w14:paraId="22BB9F1B" w14:textId="77777777" w:rsidR="00BC0DF9" w:rsidRPr="00B54F0E" w:rsidRDefault="00BC0DF9" w:rsidP="00766BA5">
            <w:pPr>
              <w:jc w:val="both"/>
              <w:rPr>
                <w:sz w:val="18"/>
                <w:szCs w:val="18"/>
                <w:lang w:val="en-GB"/>
              </w:rPr>
            </w:pPr>
            <w:r w:rsidRPr="00B54F0E">
              <w:rPr>
                <w:sz w:val="18"/>
                <w:szCs w:val="18"/>
                <w:lang w:val="en-GB"/>
              </w:rPr>
              <w:t>3.882</w:t>
            </w:r>
          </w:p>
        </w:tc>
        <w:tc>
          <w:tcPr>
            <w:tcW w:w="385" w:type="pct"/>
            <w:tcBorders>
              <w:bottom w:val="nil"/>
            </w:tcBorders>
            <w:shd w:val="clear" w:color="auto" w:fill="auto"/>
            <w:vAlign w:val="center"/>
          </w:tcPr>
          <w:p w14:paraId="12D384C3" w14:textId="77777777" w:rsidR="00BC0DF9" w:rsidRPr="00B54F0E" w:rsidRDefault="00BC0DF9" w:rsidP="00766BA5">
            <w:pPr>
              <w:jc w:val="both"/>
              <w:rPr>
                <w:sz w:val="18"/>
                <w:szCs w:val="18"/>
                <w:lang w:val="en-GB"/>
              </w:rPr>
            </w:pPr>
            <w:r w:rsidRPr="00B54F0E">
              <w:rPr>
                <w:sz w:val="18"/>
                <w:szCs w:val="18"/>
                <w:lang w:val="en-GB"/>
              </w:rPr>
              <w:t>10.828</w:t>
            </w:r>
          </w:p>
        </w:tc>
      </w:tr>
      <w:tr w:rsidR="00BC0DF9" w:rsidRPr="00B54F0E" w14:paraId="08328172" w14:textId="77777777" w:rsidTr="00B54F0E">
        <w:trPr>
          <w:trHeight w:val="654"/>
        </w:trPr>
        <w:tc>
          <w:tcPr>
            <w:tcW w:w="380" w:type="pct"/>
            <w:tcBorders>
              <w:top w:val="nil"/>
              <w:bottom w:val="nil"/>
            </w:tcBorders>
            <w:shd w:val="clear" w:color="auto" w:fill="auto"/>
            <w:vAlign w:val="center"/>
          </w:tcPr>
          <w:p w14:paraId="1DA06396" w14:textId="77777777" w:rsidR="00BC0DF9" w:rsidRPr="00B54F0E" w:rsidRDefault="00BC0DF9" w:rsidP="00766BA5">
            <w:pPr>
              <w:jc w:val="both"/>
              <w:rPr>
                <w:b/>
                <w:sz w:val="18"/>
                <w:szCs w:val="18"/>
                <w:lang w:val="de-CH"/>
              </w:rPr>
            </w:pPr>
            <w:proofErr w:type="spellStart"/>
            <w:r w:rsidRPr="00B54F0E">
              <w:rPr>
                <w:b/>
                <w:sz w:val="18"/>
                <w:szCs w:val="18"/>
                <w:lang w:val="de-CH"/>
              </w:rPr>
              <w:t>ADE</w:t>
            </w:r>
            <w:r w:rsidRPr="00B54F0E">
              <w:rPr>
                <w:b/>
                <w:sz w:val="18"/>
                <w:szCs w:val="18"/>
                <w:vertAlign w:val="superscript"/>
                <w:lang w:val="de-CH"/>
              </w:rPr>
              <w:t>c</w:t>
            </w:r>
            <w:proofErr w:type="spellEnd"/>
            <w:r w:rsidRPr="00B54F0E">
              <w:rPr>
                <w:b/>
                <w:sz w:val="18"/>
                <w:szCs w:val="18"/>
                <w:lang w:val="de-CH"/>
              </w:rPr>
              <w:t xml:space="preserve"> (µg/kg </w:t>
            </w:r>
            <w:proofErr w:type="spellStart"/>
            <w:r w:rsidRPr="00B54F0E">
              <w:rPr>
                <w:b/>
                <w:sz w:val="18"/>
                <w:szCs w:val="18"/>
                <w:lang w:val="de-CH"/>
              </w:rPr>
              <w:t>bw</w:t>
            </w:r>
            <w:proofErr w:type="spellEnd"/>
            <w:r w:rsidRPr="00B54F0E">
              <w:rPr>
                <w:b/>
                <w:sz w:val="18"/>
                <w:szCs w:val="18"/>
                <w:lang w:val="de-CH"/>
              </w:rPr>
              <w:t>/d)</w:t>
            </w:r>
          </w:p>
        </w:tc>
        <w:tc>
          <w:tcPr>
            <w:tcW w:w="279" w:type="pct"/>
            <w:tcBorders>
              <w:top w:val="nil"/>
              <w:bottom w:val="nil"/>
            </w:tcBorders>
            <w:shd w:val="clear" w:color="auto" w:fill="auto"/>
            <w:vAlign w:val="center"/>
          </w:tcPr>
          <w:p w14:paraId="2D1925B8" w14:textId="77777777" w:rsidR="00BC0DF9" w:rsidRPr="00B54F0E" w:rsidRDefault="00BC0DF9" w:rsidP="00766BA5">
            <w:pPr>
              <w:jc w:val="both"/>
              <w:rPr>
                <w:sz w:val="18"/>
                <w:szCs w:val="18"/>
                <w:lang w:val="en-GB"/>
              </w:rPr>
            </w:pPr>
            <w:r w:rsidRPr="00B54F0E">
              <w:rPr>
                <w:sz w:val="18"/>
                <w:szCs w:val="18"/>
                <w:lang w:val="en-GB"/>
              </w:rPr>
              <w:t>2.144</w:t>
            </w:r>
          </w:p>
        </w:tc>
        <w:tc>
          <w:tcPr>
            <w:tcW w:w="308" w:type="pct"/>
            <w:tcBorders>
              <w:top w:val="nil"/>
              <w:bottom w:val="nil"/>
            </w:tcBorders>
            <w:shd w:val="clear" w:color="auto" w:fill="auto"/>
            <w:vAlign w:val="center"/>
          </w:tcPr>
          <w:p w14:paraId="38C8CE79" w14:textId="77777777" w:rsidR="00BC0DF9" w:rsidRPr="00B54F0E" w:rsidRDefault="00BC0DF9" w:rsidP="00766BA5">
            <w:pPr>
              <w:jc w:val="both"/>
              <w:rPr>
                <w:sz w:val="18"/>
                <w:szCs w:val="18"/>
                <w:lang w:val="en-GB"/>
              </w:rPr>
            </w:pPr>
            <w:r w:rsidRPr="00B54F0E">
              <w:rPr>
                <w:sz w:val="18"/>
                <w:szCs w:val="18"/>
                <w:lang w:val="en-GB"/>
              </w:rPr>
              <w:t>1.823</w:t>
            </w:r>
          </w:p>
        </w:tc>
        <w:tc>
          <w:tcPr>
            <w:tcW w:w="279" w:type="pct"/>
            <w:tcBorders>
              <w:top w:val="nil"/>
              <w:bottom w:val="nil"/>
            </w:tcBorders>
            <w:shd w:val="clear" w:color="auto" w:fill="auto"/>
            <w:vAlign w:val="center"/>
          </w:tcPr>
          <w:p w14:paraId="0AA5CE81" w14:textId="77777777" w:rsidR="00BC0DF9" w:rsidRPr="00B54F0E" w:rsidRDefault="00BC0DF9" w:rsidP="00766BA5">
            <w:pPr>
              <w:jc w:val="both"/>
              <w:rPr>
                <w:sz w:val="18"/>
                <w:szCs w:val="18"/>
                <w:lang w:val="en-GB"/>
              </w:rPr>
            </w:pPr>
            <w:r w:rsidRPr="00B54F0E">
              <w:rPr>
                <w:sz w:val="18"/>
                <w:szCs w:val="18"/>
                <w:lang w:val="en-GB"/>
              </w:rPr>
              <w:t>0.581</w:t>
            </w:r>
          </w:p>
        </w:tc>
        <w:tc>
          <w:tcPr>
            <w:tcW w:w="279" w:type="pct"/>
            <w:tcBorders>
              <w:top w:val="nil"/>
              <w:bottom w:val="nil"/>
            </w:tcBorders>
            <w:shd w:val="clear" w:color="auto" w:fill="auto"/>
            <w:vAlign w:val="center"/>
          </w:tcPr>
          <w:p w14:paraId="15EFD679" w14:textId="77777777" w:rsidR="00BC0DF9" w:rsidRPr="00B54F0E" w:rsidRDefault="00BC0DF9" w:rsidP="00766BA5">
            <w:pPr>
              <w:jc w:val="both"/>
              <w:rPr>
                <w:sz w:val="18"/>
                <w:szCs w:val="18"/>
                <w:lang w:val="en-GB"/>
              </w:rPr>
            </w:pPr>
            <w:r w:rsidRPr="00B54F0E">
              <w:rPr>
                <w:sz w:val="18"/>
                <w:szCs w:val="18"/>
                <w:lang w:val="en-GB"/>
              </w:rPr>
              <w:t>8.704</w:t>
            </w:r>
          </w:p>
        </w:tc>
        <w:tc>
          <w:tcPr>
            <w:tcW w:w="279" w:type="pct"/>
            <w:tcBorders>
              <w:top w:val="nil"/>
              <w:bottom w:val="nil"/>
            </w:tcBorders>
            <w:shd w:val="clear" w:color="auto" w:fill="auto"/>
            <w:vAlign w:val="center"/>
          </w:tcPr>
          <w:p w14:paraId="2D03AEDC" w14:textId="77777777" w:rsidR="00BC0DF9" w:rsidRPr="00B54F0E" w:rsidRDefault="00BC0DF9" w:rsidP="00766BA5">
            <w:pPr>
              <w:jc w:val="both"/>
              <w:rPr>
                <w:sz w:val="18"/>
                <w:szCs w:val="18"/>
                <w:lang w:val="en-GB"/>
              </w:rPr>
            </w:pPr>
            <w:r w:rsidRPr="00B54F0E">
              <w:rPr>
                <w:sz w:val="18"/>
                <w:szCs w:val="18"/>
                <w:lang w:val="en-GB"/>
              </w:rPr>
              <w:t>0.149</w:t>
            </w:r>
          </w:p>
        </w:tc>
        <w:tc>
          <w:tcPr>
            <w:tcW w:w="308" w:type="pct"/>
            <w:tcBorders>
              <w:top w:val="nil"/>
              <w:bottom w:val="nil"/>
            </w:tcBorders>
            <w:shd w:val="clear" w:color="auto" w:fill="auto"/>
            <w:vAlign w:val="center"/>
          </w:tcPr>
          <w:p w14:paraId="0157EBAB" w14:textId="77777777" w:rsidR="00BC0DF9" w:rsidRPr="00B54F0E" w:rsidRDefault="00BC0DF9" w:rsidP="00766BA5">
            <w:pPr>
              <w:jc w:val="both"/>
              <w:rPr>
                <w:sz w:val="18"/>
                <w:szCs w:val="18"/>
                <w:lang w:val="en-GB"/>
              </w:rPr>
            </w:pPr>
            <w:r w:rsidRPr="00B54F0E">
              <w:rPr>
                <w:sz w:val="18"/>
                <w:szCs w:val="18"/>
                <w:lang w:val="en-GB"/>
              </w:rPr>
              <w:t>0.467</w:t>
            </w:r>
          </w:p>
        </w:tc>
        <w:tc>
          <w:tcPr>
            <w:tcW w:w="296" w:type="pct"/>
            <w:tcBorders>
              <w:top w:val="nil"/>
              <w:bottom w:val="nil"/>
            </w:tcBorders>
            <w:shd w:val="clear" w:color="auto" w:fill="auto"/>
            <w:vAlign w:val="center"/>
          </w:tcPr>
          <w:p w14:paraId="24F8A603" w14:textId="77777777" w:rsidR="00BC0DF9" w:rsidRPr="00B54F0E" w:rsidRDefault="00BC0DF9" w:rsidP="00766BA5">
            <w:pPr>
              <w:jc w:val="both"/>
              <w:rPr>
                <w:sz w:val="18"/>
                <w:szCs w:val="18"/>
                <w:lang w:val="en-GB"/>
              </w:rPr>
            </w:pPr>
            <w:r w:rsidRPr="00B54F0E">
              <w:rPr>
                <w:sz w:val="18"/>
                <w:szCs w:val="18"/>
                <w:lang w:val="en-GB"/>
              </w:rPr>
              <w:t>1.243</w:t>
            </w:r>
          </w:p>
        </w:tc>
        <w:tc>
          <w:tcPr>
            <w:tcW w:w="308" w:type="pct"/>
            <w:tcBorders>
              <w:top w:val="nil"/>
              <w:bottom w:val="nil"/>
            </w:tcBorders>
            <w:shd w:val="clear" w:color="auto" w:fill="auto"/>
            <w:vAlign w:val="center"/>
          </w:tcPr>
          <w:p w14:paraId="72057EFB" w14:textId="77777777" w:rsidR="00BC0DF9" w:rsidRPr="00B54F0E" w:rsidRDefault="00BC0DF9" w:rsidP="00766BA5">
            <w:pPr>
              <w:jc w:val="both"/>
              <w:rPr>
                <w:sz w:val="18"/>
                <w:szCs w:val="18"/>
                <w:lang w:val="en-GB"/>
              </w:rPr>
            </w:pPr>
            <w:r w:rsidRPr="00B54F0E">
              <w:rPr>
                <w:sz w:val="18"/>
                <w:szCs w:val="18"/>
                <w:lang w:val="en-GB"/>
              </w:rPr>
              <w:t>1.531</w:t>
            </w:r>
          </w:p>
        </w:tc>
        <w:tc>
          <w:tcPr>
            <w:tcW w:w="308" w:type="pct"/>
            <w:tcBorders>
              <w:top w:val="nil"/>
              <w:bottom w:val="nil"/>
            </w:tcBorders>
            <w:shd w:val="clear" w:color="auto" w:fill="auto"/>
            <w:vAlign w:val="center"/>
          </w:tcPr>
          <w:p w14:paraId="57E549DF" w14:textId="77777777" w:rsidR="00BC0DF9" w:rsidRPr="00B54F0E" w:rsidRDefault="00BC0DF9" w:rsidP="00766BA5">
            <w:pPr>
              <w:jc w:val="both"/>
              <w:rPr>
                <w:sz w:val="18"/>
                <w:szCs w:val="18"/>
                <w:lang w:val="en-GB"/>
              </w:rPr>
            </w:pPr>
            <w:r w:rsidRPr="00B54F0E">
              <w:rPr>
                <w:sz w:val="18"/>
                <w:szCs w:val="18"/>
                <w:lang w:val="en-GB"/>
              </w:rPr>
              <w:t>0.554</w:t>
            </w:r>
          </w:p>
        </w:tc>
        <w:tc>
          <w:tcPr>
            <w:tcW w:w="308" w:type="pct"/>
            <w:tcBorders>
              <w:top w:val="nil"/>
              <w:bottom w:val="nil"/>
            </w:tcBorders>
            <w:shd w:val="clear" w:color="auto" w:fill="auto"/>
            <w:vAlign w:val="center"/>
          </w:tcPr>
          <w:p w14:paraId="124FDACA" w14:textId="77777777" w:rsidR="00BC0DF9" w:rsidRPr="00B54F0E" w:rsidRDefault="00BC0DF9" w:rsidP="00766BA5">
            <w:pPr>
              <w:jc w:val="both"/>
              <w:rPr>
                <w:sz w:val="18"/>
                <w:szCs w:val="18"/>
                <w:lang w:val="en-GB"/>
              </w:rPr>
            </w:pPr>
            <w:r w:rsidRPr="00B54F0E">
              <w:rPr>
                <w:sz w:val="18"/>
                <w:szCs w:val="18"/>
                <w:lang w:val="en-GB"/>
              </w:rPr>
              <w:t>187.871</w:t>
            </w:r>
          </w:p>
        </w:tc>
        <w:tc>
          <w:tcPr>
            <w:tcW w:w="308" w:type="pct"/>
            <w:tcBorders>
              <w:top w:val="nil"/>
              <w:bottom w:val="nil"/>
            </w:tcBorders>
            <w:shd w:val="clear" w:color="auto" w:fill="auto"/>
            <w:vAlign w:val="center"/>
          </w:tcPr>
          <w:p w14:paraId="1C8924A4" w14:textId="77777777" w:rsidR="00BC0DF9" w:rsidRPr="00B54F0E" w:rsidRDefault="00BC0DF9" w:rsidP="00766BA5">
            <w:pPr>
              <w:jc w:val="both"/>
              <w:rPr>
                <w:sz w:val="18"/>
                <w:szCs w:val="18"/>
                <w:lang w:val="en-GB"/>
              </w:rPr>
            </w:pPr>
            <w:r w:rsidRPr="00B54F0E">
              <w:rPr>
                <w:sz w:val="18"/>
                <w:szCs w:val="18"/>
                <w:lang w:val="en-GB"/>
              </w:rPr>
              <w:t>0.377</w:t>
            </w:r>
          </w:p>
        </w:tc>
        <w:tc>
          <w:tcPr>
            <w:tcW w:w="308" w:type="pct"/>
            <w:tcBorders>
              <w:top w:val="nil"/>
              <w:bottom w:val="nil"/>
            </w:tcBorders>
            <w:shd w:val="clear" w:color="auto" w:fill="auto"/>
            <w:vAlign w:val="center"/>
          </w:tcPr>
          <w:p w14:paraId="544F7654" w14:textId="77777777" w:rsidR="00BC0DF9" w:rsidRPr="00B54F0E" w:rsidRDefault="00BC0DF9" w:rsidP="00766BA5">
            <w:pPr>
              <w:jc w:val="both"/>
              <w:rPr>
                <w:sz w:val="18"/>
                <w:szCs w:val="18"/>
                <w:lang w:val="en-GB"/>
              </w:rPr>
            </w:pPr>
            <w:r w:rsidRPr="00B54F0E">
              <w:rPr>
                <w:sz w:val="18"/>
                <w:szCs w:val="18"/>
                <w:lang w:val="en-GB"/>
              </w:rPr>
              <w:t>0.957</w:t>
            </w:r>
          </w:p>
        </w:tc>
        <w:tc>
          <w:tcPr>
            <w:tcW w:w="310" w:type="pct"/>
            <w:tcBorders>
              <w:top w:val="nil"/>
              <w:bottom w:val="nil"/>
            </w:tcBorders>
            <w:shd w:val="clear" w:color="auto" w:fill="auto"/>
            <w:vAlign w:val="center"/>
          </w:tcPr>
          <w:p w14:paraId="077B4AB0" w14:textId="77777777" w:rsidR="00BC0DF9" w:rsidRPr="00B54F0E" w:rsidRDefault="00BC0DF9" w:rsidP="00766BA5">
            <w:pPr>
              <w:jc w:val="both"/>
              <w:rPr>
                <w:sz w:val="18"/>
                <w:szCs w:val="18"/>
                <w:lang w:val="en-GB"/>
              </w:rPr>
            </w:pPr>
            <w:r w:rsidRPr="00B54F0E">
              <w:rPr>
                <w:sz w:val="18"/>
                <w:szCs w:val="18"/>
                <w:lang w:val="en-GB"/>
              </w:rPr>
              <w:t>no</w:t>
            </w:r>
          </w:p>
        </w:tc>
        <w:tc>
          <w:tcPr>
            <w:tcW w:w="357" w:type="pct"/>
            <w:tcBorders>
              <w:top w:val="nil"/>
              <w:bottom w:val="nil"/>
            </w:tcBorders>
            <w:shd w:val="clear" w:color="auto" w:fill="auto"/>
            <w:vAlign w:val="center"/>
          </w:tcPr>
          <w:p w14:paraId="1FECF112" w14:textId="77777777" w:rsidR="00BC0DF9" w:rsidRPr="00B54F0E" w:rsidRDefault="00BC0DF9" w:rsidP="00766BA5">
            <w:pPr>
              <w:jc w:val="both"/>
              <w:rPr>
                <w:sz w:val="18"/>
                <w:szCs w:val="18"/>
                <w:lang w:val="en-GB"/>
              </w:rPr>
            </w:pPr>
            <w:r w:rsidRPr="00B54F0E">
              <w:rPr>
                <w:sz w:val="18"/>
                <w:szCs w:val="18"/>
                <w:lang w:val="en-GB"/>
              </w:rPr>
              <w:t>1.984</w:t>
            </w:r>
          </w:p>
        </w:tc>
        <w:tc>
          <w:tcPr>
            <w:tcW w:w="385" w:type="pct"/>
            <w:tcBorders>
              <w:top w:val="nil"/>
              <w:bottom w:val="nil"/>
            </w:tcBorders>
            <w:shd w:val="clear" w:color="auto" w:fill="auto"/>
            <w:vAlign w:val="center"/>
          </w:tcPr>
          <w:p w14:paraId="5FE8FCAE" w14:textId="77777777" w:rsidR="00BC0DF9" w:rsidRPr="00B54F0E" w:rsidRDefault="00BC0DF9" w:rsidP="00766BA5">
            <w:pPr>
              <w:jc w:val="both"/>
              <w:rPr>
                <w:sz w:val="18"/>
                <w:szCs w:val="18"/>
                <w:lang w:val="en-GB"/>
              </w:rPr>
            </w:pPr>
            <w:r w:rsidRPr="00B54F0E">
              <w:rPr>
                <w:sz w:val="18"/>
                <w:szCs w:val="18"/>
                <w:lang w:val="en-GB"/>
              </w:rPr>
              <w:t>5.581</w:t>
            </w:r>
          </w:p>
        </w:tc>
      </w:tr>
      <w:tr w:rsidR="00BC0DF9" w:rsidRPr="00B54F0E" w14:paraId="2ED4F02D" w14:textId="77777777" w:rsidTr="00B54F0E">
        <w:trPr>
          <w:trHeight w:val="654"/>
        </w:trPr>
        <w:tc>
          <w:tcPr>
            <w:tcW w:w="380" w:type="pct"/>
            <w:tcBorders>
              <w:top w:val="nil"/>
            </w:tcBorders>
            <w:shd w:val="clear" w:color="auto" w:fill="auto"/>
            <w:vAlign w:val="center"/>
          </w:tcPr>
          <w:p w14:paraId="149CAAEA" w14:textId="77777777" w:rsidR="00BC0DF9" w:rsidRPr="00B54F0E" w:rsidRDefault="00BC0DF9" w:rsidP="00766BA5">
            <w:pPr>
              <w:jc w:val="both"/>
              <w:rPr>
                <w:b/>
                <w:sz w:val="18"/>
                <w:szCs w:val="18"/>
                <w:lang w:val="fr-FR"/>
              </w:rPr>
            </w:pPr>
            <w:r w:rsidRPr="00B54F0E">
              <w:rPr>
                <w:b/>
                <w:sz w:val="18"/>
                <w:szCs w:val="18"/>
                <w:lang w:val="fr-FR"/>
              </w:rPr>
              <w:t>PIE</w:t>
            </w:r>
            <w:r w:rsidRPr="00B54F0E">
              <w:rPr>
                <w:b/>
                <w:sz w:val="18"/>
                <w:szCs w:val="18"/>
                <w:vertAlign w:val="superscript"/>
                <w:lang w:val="fr-FR"/>
              </w:rPr>
              <w:t>d</w:t>
            </w:r>
            <w:r w:rsidRPr="00B54F0E">
              <w:rPr>
                <w:b/>
                <w:sz w:val="18"/>
                <w:szCs w:val="18"/>
                <w:lang w:val="fr-FR"/>
              </w:rPr>
              <w:t xml:space="preserve"> (µg/kg bw/d)</w:t>
            </w:r>
          </w:p>
        </w:tc>
        <w:tc>
          <w:tcPr>
            <w:tcW w:w="279" w:type="pct"/>
            <w:tcBorders>
              <w:top w:val="nil"/>
            </w:tcBorders>
            <w:shd w:val="clear" w:color="auto" w:fill="auto"/>
            <w:vAlign w:val="center"/>
          </w:tcPr>
          <w:p w14:paraId="595584D5" w14:textId="77777777" w:rsidR="00BC0DF9" w:rsidRPr="00B54F0E" w:rsidRDefault="00BC0DF9" w:rsidP="00766BA5">
            <w:pPr>
              <w:rPr>
                <w:sz w:val="18"/>
                <w:szCs w:val="18"/>
                <w:lang w:val="en-GB"/>
              </w:rPr>
            </w:pPr>
            <w:r w:rsidRPr="00B54F0E">
              <w:rPr>
                <w:sz w:val="18"/>
                <w:szCs w:val="18"/>
                <w:lang w:val="en-GB"/>
              </w:rPr>
              <w:t>0.0417</w:t>
            </w:r>
          </w:p>
        </w:tc>
        <w:tc>
          <w:tcPr>
            <w:tcW w:w="308" w:type="pct"/>
            <w:tcBorders>
              <w:top w:val="nil"/>
            </w:tcBorders>
            <w:shd w:val="clear" w:color="auto" w:fill="auto"/>
            <w:vAlign w:val="center"/>
          </w:tcPr>
          <w:p w14:paraId="40D5D790" w14:textId="77777777" w:rsidR="00BC0DF9" w:rsidRPr="00B54F0E" w:rsidRDefault="00BC0DF9" w:rsidP="00766BA5">
            <w:pPr>
              <w:rPr>
                <w:sz w:val="18"/>
                <w:szCs w:val="18"/>
                <w:lang w:val="en-GB"/>
              </w:rPr>
            </w:pPr>
            <w:r w:rsidRPr="00B54F0E">
              <w:rPr>
                <w:sz w:val="18"/>
                <w:szCs w:val="18"/>
                <w:lang w:val="en-GB"/>
              </w:rPr>
              <w:t>0.00868</w:t>
            </w:r>
          </w:p>
        </w:tc>
        <w:tc>
          <w:tcPr>
            <w:tcW w:w="279" w:type="pct"/>
            <w:tcBorders>
              <w:top w:val="nil"/>
            </w:tcBorders>
            <w:shd w:val="clear" w:color="auto" w:fill="auto"/>
            <w:vAlign w:val="center"/>
          </w:tcPr>
          <w:p w14:paraId="66BB96A3" w14:textId="77777777" w:rsidR="00BC0DF9" w:rsidRPr="00B54F0E" w:rsidRDefault="00BC0DF9" w:rsidP="00766BA5">
            <w:pPr>
              <w:rPr>
                <w:sz w:val="18"/>
                <w:szCs w:val="18"/>
                <w:lang w:val="en-GB"/>
              </w:rPr>
            </w:pPr>
            <w:r w:rsidRPr="00B54F0E">
              <w:rPr>
                <w:sz w:val="18"/>
                <w:szCs w:val="18"/>
                <w:lang w:val="en-GB"/>
              </w:rPr>
              <w:t>0.0243</w:t>
            </w:r>
          </w:p>
        </w:tc>
        <w:tc>
          <w:tcPr>
            <w:tcW w:w="279" w:type="pct"/>
            <w:tcBorders>
              <w:top w:val="nil"/>
            </w:tcBorders>
            <w:shd w:val="clear" w:color="auto" w:fill="auto"/>
            <w:vAlign w:val="center"/>
          </w:tcPr>
          <w:p w14:paraId="458ED790" w14:textId="77777777" w:rsidR="00BC0DF9" w:rsidRPr="00B54F0E" w:rsidRDefault="00BC0DF9" w:rsidP="00766BA5">
            <w:pPr>
              <w:rPr>
                <w:sz w:val="18"/>
                <w:szCs w:val="18"/>
                <w:lang w:val="en-GB"/>
              </w:rPr>
            </w:pPr>
            <w:r w:rsidRPr="00B54F0E">
              <w:rPr>
                <w:sz w:val="18"/>
                <w:szCs w:val="18"/>
                <w:lang w:val="en-GB"/>
              </w:rPr>
              <w:t>0.1007</w:t>
            </w:r>
          </w:p>
        </w:tc>
        <w:tc>
          <w:tcPr>
            <w:tcW w:w="279" w:type="pct"/>
            <w:tcBorders>
              <w:top w:val="nil"/>
            </w:tcBorders>
            <w:shd w:val="clear" w:color="auto" w:fill="auto"/>
            <w:vAlign w:val="center"/>
          </w:tcPr>
          <w:p w14:paraId="13F07BD1" w14:textId="77777777" w:rsidR="00BC0DF9" w:rsidRPr="00B54F0E" w:rsidRDefault="00BC0DF9" w:rsidP="00766BA5">
            <w:pPr>
              <w:rPr>
                <w:sz w:val="18"/>
                <w:szCs w:val="18"/>
                <w:lang w:val="en-GB"/>
              </w:rPr>
            </w:pPr>
            <w:r w:rsidRPr="00B54F0E">
              <w:rPr>
                <w:sz w:val="18"/>
                <w:szCs w:val="18"/>
                <w:lang w:val="en-GB"/>
              </w:rPr>
              <w:t>0.0245</w:t>
            </w:r>
          </w:p>
        </w:tc>
        <w:tc>
          <w:tcPr>
            <w:tcW w:w="308" w:type="pct"/>
            <w:tcBorders>
              <w:top w:val="nil"/>
            </w:tcBorders>
            <w:shd w:val="clear" w:color="auto" w:fill="auto"/>
            <w:vAlign w:val="center"/>
          </w:tcPr>
          <w:p w14:paraId="0BCAC5DD" w14:textId="77777777" w:rsidR="00BC0DF9" w:rsidRPr="00B54F0E" w:rsidRDefault="00BC0DF9" w:rsidP="00766BA5">
            <w:pPr>
              <w:rPr>
                <w:sz w:val="18"/>
                <w:szCs w:val="18"/>
                <w:lang w:val="en-GB"/>
              </w:rPr>
            </w:pPr>
            <w:r w:rsidRPr="00B54F0E">
              <w:rPr>
                <w:sz w:val="18"/>
                <w:szCs w:val="18"/>
                <w:lang w:val="en-GB"/>
              </w:rPr>
              <w:t>0.02384</w:t>
            </w:r>
          </w:p>
        </w:tc>
        <w:tc>
          <w:tcPr>
            <w:tcW w:w="296" w:type="pct"/>
            <w:tcBorders>
              <w:top w:val="nil"/>
            </w:tcBorders>
            <w:shd w:val="clear" w:color="auto" w:fill="auto"/>
            <w:vAlign w:val="center"/>
          </w:tcPr>
          <w:p w14:paraId="7D1566F4" w14:textId="77777777" w:rsidR="00BC0DF9" w:rsidRPr="00B54F0E" w:rsidRDefault="00BC0DF9" w:rsidP="00766BA5">
            <w:pPr>
              <w:rPr>
                <w:sz w:val="18"/>
                <w:szCs w:val="18"/>
                <w:lang w:val="en-GB"/>
              </w:rPr>
            </w:pPr>
            <w:r w:rsidRPr="00B54F0E">
              <w:rPr>
                <w:sz w:val="18"/>
                <w:szCs w:val="18"/>
                <w:lang w:val="en-GB"/>
              </w:rPr>
              <w:t>0.0465</w:t>
            </w:r>
          </w:p>
        </w:tc>
        <w:tc>
          <w:tcPr>
            <w:tcW w:w="308" w:type="pct"/>
            <w:tcBorders>
              <w:top w:val="nil"/>
            </w:tcBorders>
            <w:shd w:val="clear" w:color="auto" w:fill="auto"/>
            <w:vAlign w:val="center"/>
          </w:tcPr>
          <w:p w14:paraId="391B9D45" w14:textId="77777777" w:rsidR="00BC0DF9" w:rsidRPr="00B54F0E" w:rsidRDefault="00BC0DF9" w:rsidP="00766BA5">
            <w:pPr>
              <w:rPr>
                <w:sz w:val="18"/>
                <w:szCs w:val="18"/>
                <w:lang w:val="en-GB"/>
              </w:rPr>
            </w:pPr>
            <w:r w:rsidRPr="00B54F0E">
              <w:rPr>
                <w:sz w:val="18"/>
                <w:szCs w:val="18"/>
                <w:lang w:val="en-GB"/>
              </w:rPr>
              <w:t>0.00868</w:t>
            </w:r>
          </w:p>
        </w:tc>
        <w:tc>
          <w:tcPr>
            <w:tcW w:w="308" w:type="pct"/>
            <w:tcBorders>
              <w:top w:val="nil"/>
            </w:tcBorders>
            <w:shd w:val="clear" w:color="auto" w:fill="auto"/>
            <w:vAlign w:val="center"/>
          </w:tcPr>
          <w:p w14:paraId="736D3901" w14:textId="77777777" w:rsidR="00BC0DF9" w:rsidRPr="00B54F0E" w:rsidRDefault="00BC0DF9" w:rsidP="00766BA5">
            <w:pPr>
              <w:rPr>
                <w:sz w:val="18"/>
                <w:szCs w:val="18"/>
                <w:lang w:val="en-GB"/>
              </w:rPr>
            </w:pPr>
            <w:r w:rsidRPr="00B54F0E">
              <w:rPr>
                <w:sz w:val="18"/>
                <w:szCs w:val="18"/>
                <w:lang w:val="en-GB"/>
              </w:rPr>
              <w:t>0.02569</w:t>
            </w:r>
          </w:p>
        </w:tc>
        <w:tc>
          <w:tcPr>
            <w:tcW w:w="308" w:type="pct"/>
            <w:tcBorders>
              <w:top w:val="nil"/>
            </w:tcBorders>
            <w:shd w:val="clear" w:color="auto" w:fill="auto"/>
            <w:vAlign w:val="center"/>
          </w:tcPr>
          <w:p w14:paraId="4030CC81" w14:textId="77777777" w:rsidR="00BC0DF9" w:rsidRPr="00B54F0E" w:rsidRDefault="00BC0DF9" w:rsidP="00766BA5">
            <w:pPr>
              <w:rPr>
                <w:sz w:val="18"/>
                <w:szCs w:val="18"/>
                <w:lang w:val="en-GB"/>
              </w:rPr>
            </w:pPr>
            <w:r w:rsidRPr="00B54F0E">
              <w:rPr>
                <w:sz w:val="18"/>
                <w:szCs w:val="18"/>
                <w:lang w:val="en-GB"/>
              </w:rPr>
              <w:t>0.0549</w:t>
            </w:r>
          </w:p>
        </w:tc>
        <w:tc>
          <w:tcPr>
            <w:tcW w:w="308" w:type="pct"/>
            <w:tcBorders>
              <w:top w:val="nil"/>
            </w:tcBorders>
            <w:shd w:val="clear" w:color="auto" w:fill="auto"/>
            <w:vAlign w:val="center"/>
          </w:tcPr>
          <w:p w14:paraId="2B22557E" w14:textId="77777777" w:rsidR="00BC0DF9" w:rsidRPr="00B54F0E" w:rsidRDefault="00BC0DF9" w:rsidP="00766BA5">
            <w:pPr>
              <w:rPr>
                <w:sz w:val="18"/>
                <w:szCs w:val="18"/>
                <w:lang w:val="en-GB"/>
              </w:rPr>
            </w:pPr>
            <w:r w:rsidRPr="00B54F0E">
              <w:rPr>
                <w:sz w:val="18"/>
                <w:szCs w:val="18"/>
                <w:lang w:val="en-GB"/>
              </w:rPr>
              <w:t>0.00868</w:t>
            </w:r>
          </w:p>
        </w:tc>
        <w:tc>
          <w:tcPr>
            <w:tcW w:w="308" w:type="pct"/>
            <w:tcBorders>
              <w:top w:val="nil"/>
            </w:tcBorders>
            <w:shd w:val="clear" w:color="auto" w:fill="auto"/>
            <w:vAlign w:val="center"/>
          </w:tcPr>
          <w:p w14:paraId="5F369A70" w14:textId="77777777" w:rsidR="00BC0DF9" w:rsidRPr="00B54F0E" w:rsidRDefault="00BC0DF9" w:rsidP="00766BA5">
            <w:pPr>
              <w:rPr>
                <w:sz w:val="18"/>
                <w:szCs w:val="18"/>
                <w:lang w:val="en-GB"/>
              </w:rPr>
            </w:pPr>
            <w:r w:rsidRPr="00B54F0E">
              <w:rPr>
                <w:sz w:val="18"/>
                <w:szCs w:val="18"/>
                <w:lang w:val="en-GB"/>
              </w:rPr>
              <w:t>0.01852</w:t>
            </w:r>
          </w:p>
        </w:tc>
        <w:tc>
          <w:tcPr>
            <w:tcW w:w="310" w:type="pct"/>
            <w:tcBorders>
              <w:top w:val="nil"/>
            </w:tcBorders>
            <w:shd w:val="clear" w:color="auto" w:fill="auto"/>
            <w:vAlign w:val="center"/>
          </w:tcPr>
          <w:p w14:paraId="4CCFA875" w14:textId="77777777" w:rsidR="00BC0DF9" w:rsidRPr="00B54F0E" w:rsidRDefault="00BC0DF9" w:rsidP="00766BA5">
            <w:pPr>
              <w:jc w:val="both"/>
              <w:rPr>
                <w:sz w:val="18"/>
                <w:szCs w:val="18"/>
                <w:lang w:val="en-GB"/>
              </w:rPr>
            </w:pPr>
            <w:r w:rsidRPr="00B54F0E">
              <w:rPr>
                <w:sz w:val="18"/>
                <w:szCs w:val="18"/>
                <w:lang w:val="en-GB"/>
              </w:rPr>
              <w:t>yes</w:t>
            </w:r>
          </w:p>
        </w:tc>
        <w:tc>
          <w:tcPr>
            <w:tcW w:w="357" w:type="pct"/>
            <w:tcBorders>
              <w:top w:val="nil"/>
            </w:tcBorders>
            <w:shd w:val="clear" w:color="auto" w:fill="auto"/>
            <w:vAlign w:val="center"/>
          </w:tcPr>
          <w:p w14:paraId="557E6E50" w14:textId="77777777" w:rsidR="00BC0DF9" w:rsidRPr="00B54F0E" w:rsidRDefault="00BC0DF9" w:rsidP="00766BA5">
            <w:pPr>
              <w:rPr>
                <w:sz w:val="18"/>
                <w:szCs w:val="18"/>
                <w:lang w:val="en-GB"/>
              </w:rPr>
            </w:pPr>
            <w:r w:rsidRPr="00B54F0E">
              <w:rPr>
                <w:sz w:val="18"/>
                <w:szCs w:val="18"/>
                <w:lang w:val="en-GB"/>
              </w:rPr>
              <w:t>0.0441</w:t>
            </w:r>
          </w:p>
        </w:tc>
        <w:tc>
          <w:tcPr>
            <w:tcW w:w="385" w:type="pct"/>
            <w:tcBorders>
              <w:top w:val="nil"/>
            </w:tcBorders>
            <w:shd w:val="clear" w:color="auto" w:fill="auto"/>
            <w:vAlign w:val="center"/>
          </w:tcPr>
          <w:p w14:paraId="6E5ADCC9" w14:textId="77777777" w:rsidR="00BC0DF9" w:rsidRPr="00B54F0E" w:rsidRDefault="00BC0DF9" w:rsidP="00766BA5">
            <w:pPr>
              <w:rPr>
                <w:sz w:val="18"/>
                <w:szCs w:val="18"/>
                <w:lang w:val="en-GB"/>
              </w:rPr>
            </w:pPr>
            <w:r w:rsidRPr="00B54F0E">
              <w:rPr>
                <w:sz w:val="18"/>
                <w:szCs w:val="18"/>
                <w:lang w:val="en-GB"/>
              </w:rPr>
              <w:t>0.0431</w:t>
            </w:r>
          </w:p>
        </w:tc>
      </w:tr>
    </w:tbl>
    <w:p w14:paraId="3A0EAA37" w14:textId="77777777" w:rsidR="00BC0DF9" w:rsidRPr="00B54F0E" w:rsidRDefault="00BC0DF9" w:rsidP="00BC0DF9">
      <w:pPr>
        <w:jc w:val="both"/>
        <w:rPr>
          <w:sz w:val="18"/>
          <w:szCs w:val="18"/>
          <w:lang w:val="en-AU"/>
        </w:rPr>
      </w:pPr>
      <w:r w:rsidRPr="00B54F0E">
        <w:rPr>
          <w:sz w:val="18"/>
          <w:szCs w:val="18"/>
          <w:vertAlign w:val="superscript"/>
          <w:lang w:val="en-GB"/>
        </w:rPr>
        <w:t>a</w:t>
      </w:r>
      <w:r w:rsidRPr="00B54F0E">
        <w:rPr>
          <w:sz w:val="18"/>
          <w:szCs w:val="18"/>
          <w:lang w:val="en-GB"/>
        </w:rPr>
        <w:t xml:space="preserve"> - includes sweatshirt (Outer 1)</w:t>
      </w:r>
    </w:p>
    <w:p w14:paraId="5FA4DED7" w14:textId="77777777" w:rsidR="00BC0DF9" w:rsidRPr="00B54F0E" w:rsidRDefault="00BC0DF9" w:rsidP="00BC0DF9">
      <w:pPr>
        <w:jc w:val="both"/>
        <w:rPr>
          <w:sz w:val="18"/>
          <w:szCs w:val="18"/>
          <w:vertAlign w:val="superscript"/>
          <w:lang w:val="en-GB"/>
        </w:rPr>
      </w:pPr>
      <w:r w:rsidRPr="00B54F0E">
        <w:rPr>
          <w:sz w:val="18"/>
          <w:szCs w:val="18"/>
          <w:vertAlign w:val="superscript"/>
          <w:lang w:val="en-GB"/>
        </w:rPr>
        <w:t xml:space="preserve">b </w:t>
      </w:r>
      <w:r w:rsidRPr="00B54F0E">
        <w:rPr>
          <w:sz w:val="18"/>
          <w:szCs w:val="18"/>
          <w:lang w:val="en-GB"/>
        </w:rPr>
        <w:t>- hand wash plus nitrile gloves</w:t>
      </w:r>
    </w:p>
    <w:p w14:paraId="5305B64C" w14:textId="77777777" w:rsidR="00BC0DF9" w:rsidRPr="00B54F0E" w:rsidRDefault="00BC0DF9" w:rsidP="00BC0DF9">
      <w:pPr>
        <w:rPr>
          <w:sz w:val="18"/>
          <w:szCs w:val="18"/>
          <w:lang w:val="en-GB"/>
        </w:rPr>
      </w:pPr>
      <w:r w:rsidRPr="00B54F0E">
        <w:rPr>
          <w:sz w:val="18"/>
          <w:szCs w:val="18"/>
          <w:vertAlign w:val="superscript"/>
          <w:lang w:val="en-GB"/>
        </w:rPr>
        <w:t>c</w:t>
      </w:r>
      <w:r w:rsidRPr="00B54F0E">
        <w:rPr>
          <w:sz w:val="18"/>
          <w:szCs w:val="18"/>
          <w:lang w:val="en-GB"/>
        </w:rPr>
        <w:t xml:space="preserve"> - includes potential hand exposure</w:t>
      </w:r>
    </w:p>
    <w:p w14:paraId="1D2F536F" w14:textId="77777777" w:rsidR="00BC0DF9" w:rsidRPr="00B54F0E" w:rsidRDefault="00BC0DF9" w:rsidP="00BC0DF9">
      <w:pPr>
        <w:rPr>
          <w:sz w:val="18"/>
          <w:szCs w:val="18"/>
          <w:lang w:val="en-GB"/>
        </w:rPr>
      </w:pPr>
      <w:r w:rsidRPr="00B54F0E">
        <w:rPr>
          <w:sz w:val="18"/>
          <w:szCs w:val="18"/>
          <w:vertAlign w:val="superscript"/>
          <w:lang w:val="en-GB"/>
        </w:rPr>
        <w:t>d</w:t>
      </w:r>
      <w:r w:rsidR="00B54F0E">
        <w:rPr>
          <w:sz w:val="18"/>
          <w:szCs w:val="18"/>
          <w:lang w:val="en-GB"/>
        </w:rPr>
        <w:t xml:space="preserve"> - </w:t>
      </w:r>
      <w:r w:rsidRPr="00B54F0E">
        <w:rPr>
          <w:sz w:val="18"/>
          <w:szCs w:val="18"/>
          <w:lang w:val="en-GB"/>
        </w:rPr>
        <w:t>corrected for breathing rate of 20.83333 L/min</w:t>
      </w:r>
    </w:p>
    <w:p w14:paraId="3BA08A4A" w14:textId="77777777" w:rsidR="00BC0DF9" w:rsidRDefault="00BC0DF9" w:rsidP="00BC0DF9">
      <w:pPr>
        <w:rPr>
          <w:color w:val="404040"/>
          <w:sz w:val="18"/>
          <w:szCs w:val="18"/>
          <w:vertAlign w:val="superscript"/>
          <w:lang w:val="en-GB"/>
        </w:rPr>
        <w:sectPr w:rsidR="00BC0DF9" w:rsidSect="008454A8">
          <w:pgSz w:w="16834" w:h="11909" w:orient="landscape" w:code="9"/>
          <w:pgMar w:top="1417" w:right="1417" w:bottom="1134" w:left="1134" w:header="709" w:footer="142" w:gutter="0"/>
          <w:pgNumType w:chapSep="period"/>
          <w:cols w:space="720"/>
          <w:noEndnote/>
          <w:docGrid w:linePitch="360"/>
        </w:sectPr>
      </w:pPr>
    </w:p>
    <w:p w14:paraId="18E5FEDE" w14:textId="77777777" w:rsidR="00BC0DF9" w:rsidRPr="00BC0DF9" w:rsidRDefault="00BC0DF9" w:rsidP="00BC0DF9">
      <w:pPr>
        <w:rPr>
          <w:color w:val="404040"/>
          <w:sz w:val="18"/>
          <w:szCs w:val="18"/>
          <w:vertAlign w:val="superscript"/>
          <w:lang w:val="en-GB"/>
        </w:rPr>
      </w:pPr>
    </w:p>
    <w:p w14:paraId="4A6F5726" w14:textId="77777777" w:rsidR="00BC0DF9" w:rsidRDefault="00BC0DF9" w:rsidP="00BC0DF9">
      <w:pPr>
        <w:tabs>
          <w:tab w:val="left" w:pos="720"/>
        </w:tabs>
        <w:spacing w:after="240"/>
        <w:rPr>
          <w:lang w:val="en-AU"/>
        </w:rPr>
      </w:pPr>
      <w:r w:rsidRPr="002F7454">
        <w:rPr>
          <w:lang w:val="en-AU"/>
        </w:rPr>
        <w:t xml:space="preserve">Taking the same dermal and inhalation absorption values as in the previous assessment, actual dermal and potential inhalation exposures to </w:t>
      </w:r>
      <w:r w:rsidR="002547D5" w:rsidRPr="002547D5">
        <w:rPr>
          <w:lang w:val="en-AU"/>
        </w:rPr>
        <w:t>Cyantraniliprole</w:t>
      </w:r>
      <w:r w:rsidR="002547D5" w:rsidRPr="002F7454">
        <w:rPr>
          <w:lang w:val="en-AU"/>
        </w:rPr>
        <w:t xml:space="preserve"> </w:t>
      </w:r>
      <w:r w:rsidRPr="002F7454">
        <w:rPr>
          <w:lang w:val="en-AU"/>
        </w:rPr>
        <w:t xml:space="preserve">for operators applying </w:t>
      </w:r>
      <w:r w:rsidR="002C0DC6">
        <w:rPr>
          <w:lang w:val="en-AU"/>
        </w:rPr>
        <w:t xml:space="preserve">A17960B </w:t>
      </w:r>
      <w:r w:rsidRPr="002F7454">
        <w:rPr>
          <w:lang w:val="en-AU"/>
        </w:rPr>
        <w:t>without gloves during the bagging phas</w:t>
      </w:r>
      <w:r>
        <w:rPr>
          <w:lang w:val="en-AU"/>
        </w:rPr>
        <w:t>e can be calculated as follows.</w:t>
      </w:r>
    </w:p>
    <w:p w14:paraId="2C6F381B" w14:textId="77777777" w:rsidR="00A01582" w:rsidRPr="00B54F0E" w:rsidRDefault="00A01582" w:rsidP="00B54F0E">
      <w:pPr>
        <w:pStyle w:val="RepLabel"/>
        <w:spacing w:before="0" w:after="0"/>
        <w:rPr>
          <w:sz w:val="20"/>
          <w:szCs w:val="20"/>
        </w:rPr>
      </w:pPr>
      <w:r w:rsidRPr="00B54F0E">
        <w:rPr>
          <w:sz w:val="20"/>
          <w:szCs w:val="20"/>
        </w:rPr>
        <w:t xml:space="preserve">Table </w:t>
      </w:r>
      <w:r w:rsidRPr="00B54F0E">
        <w:rPr>
          <w:sz w:val="20"/>
          <w:szCs w:val="20"/>
        </w:rPr>
        <w:fldChar w:fldCharType="begin"/>
      </w:r>
      <w:r w:rsidRPr="00B54F0E">
        <w:rPr>
          <w:sz w:val="20"/>
          <w:szCs w:val="20"/>
        </w:rPr>
        <w:instrText xml:space="preserve"> STYLEREF 2 \s </w:instrText>
      </w:r>
      <w:r w:rsidRPr="00B54F0E">
        <w:rPr>
          <w:sz w:val="20"/>
          <w:szCs w:val="20"/>
        </w:rPr>
        <w:fldChar w:fldCharType="separate"/>
      </w:r>
      <w:r w:rsidR="003C2813">
        <w:rPr>
          <w:noProof/>
          <w:sz w:val="20"/>
          <w:szCs w:val="20"/>
        </w:rPr>
        <w:t>6.6</w:t>
      </w:r>
      <w:r w:rsidRPr="00B54F0E">
        <w:rPr>
          <w:sz w:val="20"/>
          <w:szCs w:val="20"/>
        </w:rPr>
        <w:fldChar w:fldCharType="end"/>
      </w:r>
      <w:r w:rsidRPr="00B54F0E">
        <w:rPr>
          <w:sz w:val="20"/>
          <w:szCs w:val="20"/>
        </w:rPr>
        <w:noBreakHyphen/>
      </w:r>
      <w:r w:rsidRPr="00B54F0E">
        <w:rPr>
          <w:sz w:val="20"/>
          <w:szCs w:val="20"/>
        </w:rPr>
        <w:fldChar w:fldCharType="begin"/>
      </w:r>
      <w:r w:rsidRPr="00B54F0E">
        <w:rPr>
          <w:sz w:val="20"/>
          <w:szCs w:val="20"/>
        </w:rPr>
        <w:instrText xml:space="preserve"> SEQ Table \* ARABIC \s 2 </w:instrText>
      </w:r>
      <w:r w:rsidRPr="00B54F0E">
        <w:rPr>
          <w:sz w:val="20"/>
          <w:szCs w:val="20"/>
        </w:rPr>
        <w:fldChar w:fldCharType="separate"/>
      </w:r>
      <w:r w:rsidR="003C2813">
        <w:rPr>
          <w:noProof/>
          <w:sz w:val="20"/>
          <w:szCs w:val="20"/>
        </w:rPr>
        <w:t>3</w:t>
      </w:r>
      <w:r w:rsidRPr="00B54F0E">
        <w:rPr>
          <w:sz w:val="20"/>
          <w:szCs w:val="20"/>
        </w:rPr>
        <w:fldChar w:fldCharType="end"/>
      </w:r>
      <w:r w:rsidR="004650BC" w:rsidRPr="00B54F0E">
        <w:rPr>
          <w:sz w:val="20"/>
          <w:szCs w:val="20"/>
        </w:rPr>
        <w:t>b</w:t>
      </w:r>
      <w:r w:rsidRPr="00B54F0E">
        <w:rPr>
          <w:sz w:val="20"/>
          <w:szCs w:val="20"/>
        </w:rPr>
        <w:t xml:space="preserve">: </w:t>
      </w:r>
      <w:r w:rsidRPr="00B54F0E">
        <w:rPr>
          <w:sz w:val="20"/>
          <w:szCs w:val="20"/>
        </w:rPr>
        <w:tab/>
        <w:t>Measured 75th percentile exposures for operator applying A17960B- Gloves are not worn during bagging</w:t>
      </w:r>
    </w:p>
    <w:tbl>
      <w:tblPr>
        <w:tblW w:w="5000" w:type="pct"/>
        <w:tblLook w:val="04A0" w:firstRow="1" w:lastRow="0" w:firstColumn="1" w:lastColumn="0" w:noHBand="0" w:noVBand="1"/>
      </w:tblPr>
      <w:tblGrid>
        <w:gridCol w:w="2454"/>
        <w:gridCol w:w="1057"/>
        <w:gridCol w:w="1169"/>
        <w:gridCol w:w="1281"/>
        <w:gridCol w:w="1169"/>
        <w:gridCol w:w="1169"/>
        <w:gridCol w:w="1049"/>
      </w:tblGrid>
      <w:tr w:rsidR="001B34AB" w:rsidRPr="00B54F0E" w14:paraId="34D315F3" w14:textId="77777777" w:rsidTr="00D54CF3">
        <w:trPr>
          <w:trHeight w:val="30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1C81B7B" w14:textId="77777777" w:rsidR="001B34AB" w:rsidRPr="00B54F0E" w:rsidRDefault="001B34AB" w:rsidP="00766BA5">
            <w:pPr>
              <w:rPr>
                <w:b/>
                <w:bCs/>
                <w:sz w:val="18"/>
                <w:szCs w:val="18"/>
                <w:lang w:val="en-GB"/>
              </w:rPr>
            </w:pPr>
            <w:r w:rsidRPr="00B54F0E">
              <w:rPr>
                <w:b/>
                <w:bCs/>
                <w:sz w:val="18"/>
                <w:szCs w:val="18"/>
                <w:lang w:val="en-GB"/>
              </w:rPr>
              <w:t>OPERATOR EXPOSURE 75th percentile</w:t>
            </w:r>
            <w:r w:rsidRPr="00B54F0E">
              <w:rPr>
                <w:b/>
                <w:bCs/>
                <w:sz w:val="18"/>
                <w:szCs w:val="18"/>
                <w:vertAlign w:val="superscript"/>
                <w:lang w:val="en-GB"/>
              </w:rPr>
              <w:t>§</w:t>
            </w:r>
          </w:p>
        </w:tc>
      </w:tr>
      <w:tr w:rsidR="001B34AB" w:rsidRPr="00B54F0E" w14:paraId="67AFC258" w14:textId="77777777" w:rsidTr="00D54CF3">
        <w:trPr>
          <w:trHeight w:val="300"/>
        </w:trPr>
        <w:tc>
          <w:tcPr>
            <w:tcW w:w="1313" w:type="pct"/>
            <w:tcBorders>
              <w:top w:val="nil"/>
              <w:left w:val="single" w:sz="4" w:space="0" w:color="auto"/>
              <w:bottom w:val="single" w:sz="4" w:space="0" w:color="auto"/>
              <w:right w:val="nil"/>
            </w:tcBorders>
            <w:shd w:val="clear" w:color="auto" w:fill="auto"/>
            <w:noWrap/>
            <w:vAlign w:val="bottom"/>
            <w:hideMark/>
          </w:tcPr>
          <w:p w14:paraId="20FDE412" w14:textId="77777777" w:rsidR="001B34AB" w:rsidRPr="00B54F0E" w:rsidRDefault="001B34AB" w:rsidP="00766BA5">
            <w:pPr>
              <w:jc w:val="center"/>
              <w:rPr>
                <w:b/>
                <w:bCs/>
                <w:sz w:val="18"/>
                <w:szCs w:val="18"/>
                <w:lang w:val="en-GB"/>
              </w:rPr>
            </w:pPr>
          </w:p>
        </w:tc>
        <w:tc>
          <w:tcPr>
            <w:tcW w:w="1191"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47234361" w14:textId="77777777" w:rsidR="001B34AB" w:rsidRPr="00B54F0E" w:rsidRDefault="001B34AB" w:rsidP="00766BA5">
            <w:pPr>
              <w:jc w:val="center"/>
              <w:rPr>
                <w:b/>
                <w:bCs/>
                <w:sz w:val="18"/>
                <w:szCs w:val="18"/>
                <w:lang w:val="en-GB"/>
              </w:rPr>
            </w:pPr>
            <w:r w:rsidRPr="00B54F0E">
              <w:rPr>
                <w:b/>
                <w:bCs/>
                <w:sz w:val="18"/>
                <w:szCs w:val="18"/>
                <w:lang w:val="en-GB"/>
              </w:rPr>
              <w:t>Measured Exposure</w:t>
            </w:r>
          </w:p>
        </w:tc>
        <w:tc>
          <w:tcPr>
            <w:tcW w:w="2496"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EDCCCF6" w14:textId="77777777" w:rsidR="001B34AB" w:rsidRPr="00B54F0E" w:rsidRDefault="001B34AB" w:rsidP="00766BA5">
            <w:pPr>
              <w:jc w:val="center"/>
              <w:rPr>
                <w:b/>
                <w:bCs/>
                <w:sz w:val="18"/>
                <w:szCs w:val="18"/>
                <w:lang w:val="en-GB"/>
              </w:rPr>
            </w:pPr>
            <w:r w:rsidRPr="00B54F0E">
              <w:rPr>
                <w:b/>
                <w:bCs/>
                <w:sz w:val="18"/>
                <w:szCs w:val="18"/>
                <w:lang w:val="en-GB"/>
              </w:rPr>
              <w:t>Systemic Exposure</w:t>
            </w:r>
          </w:p>
        </w:tc>
      </w:tr>
      <w:tr w:rsidR="001B34AB" w:rsidRPr="00B54F0E" w14:paraId="6C9A5851" w14:textId="77777777" w:rsidTr="00B54F0E">
        <w:trPr>
          <w:trHeight w:val="841"/>
        </w:trPr>
        <w:tc>
          <w:tcPr>
            <w:tcW w:w="1313" w:type="pct"/>
            <w:tcBorders>
              <w:top w:val="nil"/>
              <w:left w:val="single" w:sz="4" w:space="0" w:color="auto"/>
              <w:bottom w:val="single" w:sz="4" w:space="0" w:color="auto"/>
              <w:right w:val="single" w:sz="4" w:space="0" w:color="auto"/>
            </w:tcBorders>
            <w:shd w:val="clear" w:color="auto" w:fill="auto"/>
            <w:noWrap/>
            <w:vAlign w:val="center"/>
            <w:hideMark/>
          </w:tcPr>
          <w:p w14:paraId="5CBFA706" w14:textId="77777777" w:rsidR="001B34AB" w:rsidRPr="00B54F0E" w:rsidRDefault="001B34AB" w:rsidP="00766BA5">
            <w:pPr>
              <w:jc w:val="center"/>
              <w:rPr>
                <w:b/>
                <w:bCs/>
                <w:sz w:val="18"/>
                <w:szCs w:val="18"/>
                <w:lang w:val="en-GB"/>
              </w:rPr>
            </w:pPr>
            <w:r w:rsidRPr="00B54F0E">
              <w:rPr>
                <w:b/>
                <w:bCs/>
                <w:sz w:val="18"/>
                <w:szCs w:val="18"/>
                <w:lang w:val="en-GB"/>
              </w:rPr>
              <w:t>Task</w:t>
            </w:r>
          </w:p>
        </w:tc>
        <w:tc>
          <w:tcPr>
            <w:tcW w:w="566" w:type="pct"/>
            <w:tcBorders>
              <w:top w:val="nil"/>
              <w:left w:val="nil"/>
              <w:bottom w:val="single" w:sz="4" w:space="0" w:color="auto"/>
              <w:right w:val="single" w:sz="4" w:space="0" w:color="auto"/>
            </w:tcBorders>
            <w:shd w:val="clear" w:color="auto" w:fill="auto"/>
            <w:vAlign w:val="center"/>
            <w:hideMark/>
          </w:tcPr>
          <w:p w14:paraId="3F777117" w14:textId="77777777" w:rsidR="001B34AB" w:rsidRPr="00B54F0E" w:rsidRDefault="001B34AB" w:rsidP="00766BA5">
            <w:pPr>
              <w:jc w:val="center"/>
              <w:rPr>
                <w:b/>
                <w:bCs/>
                <w:sz w:val="18"/>
                <w:szCs w:val="18"/>
                <w:lang w:val="en-GB"/>
              </w:rPr>
            </w:pPr>
            <w:r w:rsidRPr="00B54F0E">
              <w:rPr>
                <w:b/>
                <w:bCs/>
                <w:sz w:val="18"/>
                <w:szCs w:val="18"/>
                <w:lang w:val="en-GB"/>
              </w:rPr>
              <w:t>Actual Dermal Exposure</w:t>
            </w:r>
          </w:p>
        </w:tc>
        <w:tc>
          <w:tcPr>
            <w:tcW w:w="625" w:type="pct"/>
            <w:tcBorders>
              <w:top w:val="nil"/>
              <w:left w:val="nil"/>
              <w:bottom w:val="single" w:sz="4" w:space="0" w:color="auto"/>
              <w:right w:val="single" w:sz="4" w:space="0" w:color="auto"/>
            </w:tcBorders>
            <w:shd w:val="clear" w:color="auto" w:fill="auto"/>
            <w:vAlign w:val="center"/>
            <w:hideMark/>
          </w:tcPr>
          <w:p w14:paraId="643A4603" w14:textId="77777777" w:rsidR="001B34AB" w:rsidRPr="00B54F0E" w:rsidRDefault="001B34AB" w:rsidP="00766BA5">
            <w:pPr>
              <w:jc w:val="center"/>
              <w:rPr>
                <w:b/>
                <w:bCs/>
                <w:sz w:val="18"/>
                <w:szCs w:val="18"/>
                <w:lang w:val="en-GB"/>
              </w:rPr>
            </w:pPr>
            <w:r w:rsidRPr="00B54F0E">
              <w:rPr>
                <w:b/>
                <w:bCs/>
                <w:sz w:val="18"/>
                <w:szCs w:val="18"/>
                <w:lang w:val="en-GB"/>
              </w:rPr>
              <w:t xml:space="preserve">Inhalation Exposure </w:t>
            </w:r>
            <w:r w:rsidRPr="00B54F0E">
              <w:rPr>
                <w:b/>
                <w:bCs/>
                <w:sz w:val="18"/>
                <w:szCs w:val="18"/>
                <w:vertAlign w:val="superscript"/>
                <w:lang w:val="en-GB"/>
              </w:rPr>
              <w:t>1)</w:t>
            </w:r>
          </w:p>
        </w:tc>
        <w:tc>
          <w:tcPr>
            <w:tcW w:w="685" w:type="pct"/>
            <w:tcBorders>
              <w:top w:val="nil"/>
              <w:left w:val="nil"/>
              <w:bottom w:val="single" w:sz="4" w:space="0" w:color="auto"/>
              <w:right w:val="single" w:sz="4" w:space="0" w:color="auto"/>
            </w:tcBorders>
            <w:shd w:val="clear" w:color="auto" w:fill="auto"/>
            <w:vAlign w:val="center"/>
            <w:hideMark/>
          </w:tcPr>
          <w:p w14:paraId="2A9CC5F2" w14:textId="77777777" w:rsidR="001B34AB" w:rsidRPr="00B54F0E" w:rsidRDefault="001B34AB" w:rsidP="00766BA5">
            <w:pPr>
              <w:jc w:val="center"/>
              <w:rPr>
                <w:b/>
                <w:bCs/>
                <w:sz w:val="18"/>
                <w:szCs w:val="18"/>
                <w:lang w:val="en-GB"/>
              </w:rPr>
            </w:pPr>
            <w:r w:rsidRPr="00B54F0E">
              <w:rPr>
                <w:b/>
                <w:bCs/>
                <w:sz w:val="18"/>
                <w:szCs w:val="18"/>
                <w:lang w:val="en-GB"/>
              </w:rPr>
              <w:t>Estimated Actual Dermal Exposure</w:t>
            </w:r>
            <w:r w:rsidRPr="00B54F0E">
              <w:rPr>
                <w:b/>
                <w:bCs/>
                <w:sz w:val="18"/>
                <w:szCs w:val="18"/>
                <w:vertAlign w:val="superscript"/>
                <w:lang w:val="en-GB"/>
              </w:rPr>
              <w:t>2)</w:t>
            </w:r>
          </w:p>
        </w:tc>
        <w:tc>
          <w:tcPr>
            <w:tcW w:w="625" w:type="pct"/>
            <w:tcBorders>
              <w:top w:val="nil"/>
              <w:left w:val="nil"/>
              <w:bottom w:val="single" w:sz="4" w:space="0" w:color="auto"/>
              <w:right w:val="single" w:sz="4" w:space="0" w:color="auto"/>
            </w:tcBorders>
            <w:shd w:val="clear" w:color="auto" w:fill="auto"/>
            <w:vAlign w:val="center"/>
            <w:hideMark/>
          </w:tcPr>
          <w:p w14:paraId="5B629B1F" w14:textId="77777777" w:rsidR="001B34AB" w:rsidRPr="00B54F0E" w:rsidRDefault="001B34AB" w:rsidP="00766BA5">
            <w:pPr>
              <w:jc w:val="center"/>
              <w:rPr>
                <w:b/>
                <w:bCs/>
                <w:sz w:val="18"/>
                <w:szCs w:val="18"/>
                <w:lang w:val="en-GB"/>
              </w:rPr>
            </w:pPr>
            <w:r w:rsidRPr="00B54F0E">
              <w:rPr>
                <w:b/>
                <w:bCs/>
                <w:sz w:val="18"/>
                <w:szCs w:val="18"/>
                <w:lang w:val="en-GB"/>
              </w:rPr>
              <w:t xml:space="preserve">Inhalation Exposure </w:t>
            </w:r>
            <w:r w:rsidRPr="00B54F0E">
              <w:rPr>
                <w:b/>
                <w:bCs/>
                <w:sz w:val="18"/>
                <w:szCs w:val="18"/>
                <w:vertAlign w:val="superscript"/>
                <w:lang w:val="en-GB"/>
              </w:rPr>
              <w:t>3)</w:t>
            </w:r>
          </w:p>
        </w:tc>
        <w:tc>
          <w:tcPr>
            <w:tcW w:w="625" w:type="pct"/>
            <w:tcBorders>
              <w:top w:val="nil"/>
              <w:left w:val="nil"/>
              <w:bottom w:val="nil"/>
              <w:right w:val="single" w:sz="4" w:space="0" w:color="auto"/>
            </w:tcBorders>
            <w:shd w:val="clear" w:color="auto" w:fill="auto"/>
            <w:vAlign w:val="center"/>
            <w:hideMark/>
          </w:tcPr>
          <w:p w14:paraId="70E5D5AA" w14:textId="77777777" w:rsidR="001B34AB" w:rsidRPr="00B54F0E" w:rsidRDefault="001B34AB" w:rsidP="00766BA5">
            <w:pPr>
              <w:jc w:val="center"/>
              <w:rPr>
                <w:b/>
                <w:bCs/>
                <w:sz w:val="18"/>
                <w:szCs w:val="18"/>
                <w:lang w:val="en-GB"/>
              </w:rPr>
            </w:pPr>
            <w:r w:rsidRPr="00B54F0E">
              <w:rPr>
                <w:b/>
                <w:bCs/>
                <w:sz w:val="18"/>
                <w:szCs w:val="18"/>
                <w:lang w:val="en-GB"/>
              </w:rPr>
              <w:t>Total</w:t>
            </w:r>
          </w:p>
        </w:tc>
        <w:tc>
          <w:tcPr>
            <w:tcW w:w="561" w:type="pct"/>
            <w:tcBorders>
              <w:top w:val="nil"/>
              <w:left w:val="nil"/>
              <w:bottom w:val="single" w:sz="4" w:space="0" w:color="auto"/>
              <w:right w:val="single" w:sz="4" w:space="0" w:color="auto"/>
            </w:tcBorders>
            <w:shd w:val="clear" w:color="auto" w:fill="auto"/>
            <w:noWrap/>
            <w:vAlign w:val="center"/>
            <w:hideMark/>
          </w:tcPr>
          <w:p w14:paraId="3C42E00E" w14:textId="77777777" w:rsidR="001B34AB" w:rsidRPr="00B54F0E" w:rsidRDefault="001B34AB" w:rsidP="00766BA5">
            <w:pPr>
              <w:jc w:val="center"/>
              <w:rPr>
                <w:b/>
                <w:bCs/>
                <w:sz w:val="18"/>
                <w:szCs w:val="18"/>
                <w:lang w:val="en-GB"/>
              </w:rPr>
            </w:pPr>
            <w:r w:rsidRPr="00B54F0E">
              <w:rPr>
                <w:b/>
                <w:bCs/>
                <w:sz w:val="18"/>
                <w:szCs w:val="18"/>
                <w:lang w:val="en-GB"/>
              </w:rPr>
              <w:t>% AOEL</w:t>
            </w:r>
          </w:p>
        </w:tc>
      </w:tr>
      <w:tr w:rsidR="001B34AB" w:rsidRPr="00B54F0E" w14:paraId="18D8A1FA" w14:textId="77777777" w:rsidTr="00B54F0E">
        <w:trPr>
          <w:trHeight w:val="300"/>
        </w:trPr>
        <w:tc>
          <w:tcPr>
            <w:tcW w:w="1313" w:type="pct"/>
            <w:tcBorders>
              <w:top w:val="nil"/>
              <w:left w:val="single" w:sz="4" w:space="0" w:color="auto"/>
              <w:bottom w:val="nil"/>
              <w:right w:val="nil"/>
            </w:tcBorders>
            <w:shd w:val="clear" w:color="auto" w:fill="auto"/>
            <w:noWrap/>
            <w:vAlign w:val="center"/>
            <w:hideMark/>
          </w:tcPr>
          <w:p w14:paraId="783B1674" w14:textId="77777777" w:rsidR="001B34AB" w:rsidRPr="00B54F0E" w:rsidRDefault="001B34AB" w:rsidP="00B54F0E">
            <w:pPr>
              <w:rPr>
                <w:sz w:val="18"/>
                <w:szCs w:val="18"/>
                <w:lang w:val="en-GB"/>
              </w:rPr>
            </w:pPr>
            <w:r w:rsidRPr="00B54F0E">
              <w:rPr>
                <w:b/>
                <w:sz w:val="18"/>
                <w:szCs w:val="18"/>
                <w:lang w:val="en-GB"/>
              </w:rPr>
              <w:t>Cyantraniliprole</w:t>
            </w:r>
          </w:p>
        </w:tc>
        <w:tc>
          <w:tcPr>
            <w:tcW w:w="119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96A3D" w14:textId="77777777" w:rsidR="001B34AB" w:rsidRPr="00B54F0E" w:rsidRDefault="001B34AB" w:rsidP="00B54F0E">
            <w:pPr>
              <w:jc w:val="center"/>
              <w:rPr>
                <w:sz w:val="18"/>
                <w:szCs w:val="18"/>
                <w:vertAlign w:val="superscript"/>
                <w:lang w:val="en-GB"/>
              </w:rPr>
            </w:pPr>
            <w:r w:rsidRPr="00B54F0E">
              <w:rPr>
                <w:sz w:val="18"/>
                <w:szCs w:val="18"/>
                <w:lang w:val="en-GB"/>
              </w:rPr>
              <w:t xml:space="preserve">[mg/kg </w:t>
            </w:r>
            <w:proofErr w:type="spellStart"/>
            <w:r w:rsidRPr="00B54F0E">
              <w:rPr>
                <w:sz w:val="18"/>
                <w:szCs w:val="18"/>
                <w:lang w:val="en-GB"/>
              </w:rPr>
              <w:t>bw</w:t>
            </w:r>
            <w:proofErr w:type="spellEnd"/>
            <w:r w:rsidRPr="00B54F0E">
              <w:rPr>
                <w:sz w:val="18"/>
                <w:szCs w:val="18"/>
                <w:lang w:val="en-GB"/>
              </w:rPr>
              <w:t>/day]</w:t>
            </w:r>
            <w:r w:rsidRPr="00B54F0E">
              <w:rPr>
                <w:sz w:val="18"/>
                <w:szCs w:val="18"/>
                <w:vertAlign w:val="superscript"/>
                <w:lang w:val="en-GB"/>
              </w:rPr>
              <w:t>4)</w:t>
            </w:r>
          </w:p>
        </w:tc>
        <w:tc>
          <w:tcPr>
            <w:tcW w:w="1935"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68CD50A4" w14:textId="77777777" w:rsidR="001B34AB" w:rsidRPr="00B54F0E" w:rsidRDefault="001B34AB" w:rsidP="00B54F0E">
            <w:pPr>
              <w:jc w:val="center"/>
              <w:rPr>
                <w:sz w:val="18"/>
                <w:szCs w:val="18"/>
                <w:lang w:val="en-GB"/>
              </w:rPr>
            </w:pPr>
            <w:r w:rsidRPr="00B54F0E">
              <w:rPr>
                <w:sz w:val="18"/>
                <w:szCs w:val="18"/>
                <w:lang w:val="en-GB"/>
              </w:rPr>
              <w:t xml:space="preserve">[mg/kg </w:t>
            </w:r>
            <w:proofErr w:type="spellStart"/>
            <w:r w:rsidRPr="00B54F0E">
              <w:rPr>
                <w:sz w:val="18"/>
                <w:szCs w:val="18"/>
                <w:lang w:val="en-GB"/>
              </w:rPr>
              <w:t>bw</w:t>
            </w:r>
            <w:proofErr w:type="spellEnd"/>
            <w:r w:rsidRPr="00B54F0E">
              <w:rPr>
                <w:sz w:val="18"/>
                <w:szCs w:val="18"/>
                <w:lang w:val="en-GB"/>
              </w:rPr>
              <w:t>/day]</w:t>
            </w:r>
            <w:r w:rsidRPr="00B54F0E">
              <w:rPr>
                <w:sz w:val="18"/>
                <w:szCs w:val="18"/>
                <w:vertAlign w:val="superscript"/>
                <w:lang w:val="en-GB" w:eastAsia="en-GB"/>
              </w:rPr>
              <w:t>4)</w:t>
            </w:r>
          </w:p>
        </w:tc>
        <w:tc>
          <w:tcPr>
            <w:tcW w:w="561" w:type="pct"/>
            <w:tcBorders>
              <w:top w:val="nil"/>
              <w:left w:val="nil"/>
              <w:bottom w:val="single" w:sz="4" w:space="0" w:color="auto"/>
              <w:right w:val="single" w:sz="4" w:space="0" w:color="auto"/>
            </w:tcBorders>
            <w:shd w:val="clear" w:color="auto" w:fill="auto"/>
            <w:noWrap/>
            <w:vAlign w:val="center"/>
            <w:hideMark/>
          </w:tcPr>
          <w:p w14:paraId="279BA368" w14:textId="77777777" w:rsidR="001B34AB" w:rsidRPr="00B54F0E" w:rsidRDefault="001B34AB" w:rsidP="00B54F0E">
            <w:pPr>
              <w:jc w:val="center"/>
              <w:rPr>
                <w:sz w:val="18"/>
                <w:szCs w:val="18"/>
                <w:lang w:val="en-GB"/>
              </w:rPr>
            </w:pPr>
          </w:p>
        </w:tc>
      </w:tr>
      <w:tr w:rsidR="001B34AB" w:rsidRPr="00B54F0E" w14:paraId="5CEB2614" w14:textId="77777777" w:rsidTr="00B54F0E">
        <w:trPr>
          <w:trHeight w:val="272"/>
        </w:trPr>
        <w:tc>
          <w:tcPr>
            <w:tcW w:w="1313" w:type="pct"/>
            <w:tcBorders>
              <w:top w:val="single" w:sz="4" w:space="0" w:color="auto"/>
              <w:left w:val="single" w:sz="4" w:space="0" w:color="auto"/>
              <w:bottom w:val="nil"/>
              <w:right w:val="nil"/>
            </w:tcBorders>
            <w:shd w:val="clear" w:color="auto" w:fill="auto"/>
            <w:noWrap/>
            <w:vAlign w:val="center"/>
            <w:hideMark/>
          </w:tcPr>
          <w:p w14:paraId="49CABB74" w14:textId="77777777" w:rsidR="001B34AB" w:rsidRPr="00B54F0E" w:rsidRDefault="001B34AB" w:rsidP="00B54F0E">
            <w:pPr>
              <w:rPr>
                <w:sz w:val="18"/>
                <w:szCs w:val="18"/>
                <w:lang w:val="en-GB"/>
              </w:rPr>
            </w:pPr>
            <w:r w:rsidRPr="00B54F0E">
              <w:rPr>
                <w:sz w:val="18"/>
                <w:szCs w:val="18"/>
                <w:lang w:val="en-GB"/>
              </w:rPr>
              <w:t xml:space="preserve">Calibration </w:t>
            </w:r>
            <w:r w:rsidRPr="00B54F0E">
              <w:rPr>
                <w:sz w:val="18"/>
                <w:szCs w:val="18"/>
                <w:vertAlign w:val="superscript"/>
                <w:lang w:val="en-GB"/>
              </w:rPr>
              <w:t>6)</w:t>
            </w:r>
          </w:p>
        </w:tc>
        <w:tc>
          <w:tcPr>
            <w:tcW w:w="5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861D7F" w14:textId="77777777" w:rsidR="001B34AB" w:rsidRPr="00B54F0E" w:rsidRDefault="001B34AB" w:rsidP="00B54F0E">
            <w:pPr>
              <w:jc w:val="center"/>
              <w:rPr>
                <w:sz w:val="18"/>
                <w:szCs w:val="18"/>
                <w:lang w:val="en-GB" w:eastAsia="en-GB"/>
              </w:rPr>
            </w:pPr>
            <w:r w:rsidRPr="00B54F0E">
              <w:rPr>
                <w:sz w:val="18"/>
                <w:szCs w:val="18"/>
              </w:rPr>
              <w:t>0.001008</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11264823" w14:textId="77777777" w:rsidR="001B34AB" w:rsidRPr="00B54F0E" w:rsidRDefault="001B34AB" w:rsidP="00B54F0E">
            <w:pPr>
              <w:jc w:val="center"/>
              <w:rPr>
                <w:sz w:val="18"/>
                <w:szCs w:val="18"/>
              </w:rPr>
            </w:pPr>
            <w:r w:rsidRPr="00B54F0E">
              <w:rPr>
                <w:sz w:val="18"/>
                <w:szCs w:val="18"/>
              </w:rPr>
              <w:t>0.0000130</w:t>
            </w:r>
          </w:p>
        </w:tc>
        <w:tc>
          <w:tcPr>
            <w:tcW w:w="685" w:type="pct"/>
            <w:tcBorders>
              <w:top w:val="single" w:sz="4" w:space="0" w:color="auto"/>
              <w:left w:val="nil"/>
              <w:bottom w:val="nil"/>
              <w:right w:val="nil"/>
            </w:tcBorders>
            <w:shd w:val="clear" w:color="auto" w:fill="auto"/>
            <w:noWrap/>
            <w:vAlign w:val="center"/>
          </w:tcPr>
          <w:p w14:paraId="04AA26A2" w14:textId="77777777" w:rsidR="001B34AB" w:rsidRPr="00B54F0E" w:rsidRDefault="001B34AB" w:rsidP="00B54F0E">
            <w:pPr>
              <w:jc w:val="center"/>
              <w:rPr>
                <w:sz w:val="18"/>
                <w:szCs w:val="18"/>
              </w:rPr>
            </w:pPr>
            <w:r w:rsidRPr="00B54F0E">
              <w:rPr>
                <w:sz w:val="18"/>
                <w:szCs w:val="18"/>
              </w:rPr>
              <w:t>0.00000302</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98D182" w14:textId="77777777" w:rsidR="001B34AB" w:rsidRPr="00B54F0E" w:rsidRDefault="001B34AB" w:rsidP="00B54F0E">
            <w:pPr>
              <w:jc w:val="center"/>
              <w:rPr>
                <w:sz w:val="18"/>
                <w:szCs w:val="18"/>
              </w:rPr>
            </w:pPr>
            <w:r w:rsidRPr="00B54F0E">
              <w:rPr>
                <w:sz w:val="18"/>
                <w:szCs w:val="18"/>
              </w:rPr>
              <w:t>0.0000130</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17AA3059" w14:textId="77777777" w:rsidR="001B34AB" w:rsidRPr="00B54F0E" w:rsidRDefault="001B34AB" w:rsidP="00B54F0E">
            <w:pPr>
              <w:jc w:val="center"/>
              <w:rPr>
                <w:sz w:val="18"/>
                <w:szCs w:val="18"/>
              </w:rPr>
            </w:pPr>
            <w:r w:rsidRPr="00B54F0E">
              <w:rPr>
                <w:sz w:val="18"/>
                <w:szCs w:val="18"/>
              </w:rPr>
              <w:t>0.0000161</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770D866E" w14:textId="77777777" w:rsidR="001B34AB" w:rsidRPr="00B54F0E" w:rsidRDefault="001B34AB" w:rsidP="00B54F0E">
            <w:pPr>
              <w:jc w:val="center"/>
              <w:rPr>
                <w:b/>
                <w:bCs/>
                <w:sz w:val="18"/>
                <w:szCs w:val="18"/>
              </w:rPr>
            </w:pPr>
            <w:r w:rsidRPr="00B54F0E">
              <w:rPr>
                <w:b/>
                <w:bCs/>
                <w:sz w:val="18"/>
                <w:szCs w:val="18"/>
              </w:rPr>
              <w:t>0.2</w:t>
            </w:r>
          </w:p>
        </w:tc>
      </w:tr>
      <w:tr w:rsidR="001B34AB" w:rsidRPr="00B54F0E" w14:paraId="08EE503F" w14:textId="77777777" w:rsidTr="00B54F0E">
        <w:trPr>
          <w:trHeight w:val="300"/>
        </w:trPr>
        <w:tc>
          <w:tcPr>
            <w:tcW w:w="1313" w:type="pct"/>
            <w:tcBorders>
              <w:top w:val="single" w:sz="4" w:space="0" w:color="auto"/>
              <w:left w:val="single" w:sz="4" w:space="0" w:color="auto"/>
              <w:bottom w:val="nil"/>
              <w:right w:val="nil"/>
            </w:tcBorders>
            <w:shd w:val="clear" w:color="auto" w:fill="auto"/>
            <w:noWrap/>
            <w:vAlign w:val="center"/>
            <w:hideMark/>
          </w:tcPr>
          <w:p w14:paraId="4420B617" w14:textId="77777777" w:rsidR="001B34AB" w:rsidRPr="00B54F0E" w:rsidRDefault="001B34AB" w:rsidP="00B54F0E">
            <w:pPr>
              <w:rPr>
                <w:sz w:val="18"/>
                <w:szCs w:val="18"/>
                <w:lang w:val="en-GB"/>
              </w:rPr>
            </w:pPr>
            <w:r w:rsidRPr="00B54F0E">
              <w:rPr>
                <w:sz w:val="18"/>
                <w:szCs w:val="18"/>
                <w:lang w:val="en-GB"/>
              </w:rPr>
              <w:t>Mixing/Loading</w:t>
            </w:r>
          </w:p>
        </w:tc>
        <w:tc>
          <w:tcPr>
            <w:tcW w:w="566" w:type="pct"/>
            <w:tcBorders>
              <w:top w:val="nil"/>
              <w:left w:val="single" w:sz="4" w:space="0" w:color="auto"/>
              <w:bottom w:val="single" w:sz="4" w:space="0" w:color="auto"/>
              <w:right w:val="single" w:sz="4" w:space="0" w:color="auto"/>
            </w:tcBorders>
            <w:shd w:val="clear" w:color="auto" w:fill="auto"/>
            <w:noWrap/>
            <w:vAlign w:val="center"/>
          </w:tcPr>
          <w:p w14:paraId="35F66E9E" w14:textId="77777777" w:rsidR="001B34AB" w:rsidRPr="00B54F0E" w:rsidRDefault="001B34AB" w:rsidP="00B54F0E">
            <w:pPr>
              <w:jc w:val="center"/>
              <w:rPr>
                <w:sz w:val="18"/>
                <w:szCs w:val="18"/>
              </w:rPr>
            </w:pPr>
            <w:r w:rsidRPr="00B54F0E">
              <w:rPr>
                <w:sz w:val="18"/>
                <w:szCs w:val="18"/>
              </w:rPr>
              <w:t>0.097204</w:t>
            </w:r>
          </w:p>
        </w:tc>
        <w:tc>
          <w:tcPr>
            <w:tcW w:w="625" w:type="pct"/>
            <w:tcBorders>
              <w:top w:val="nil"/>
              <w:left w:val="nil"/>
              <w:bottom w:val="single" w:sz="4" w:space="0" w:color="auto"/>
              <w:right w:val="single" w:sz="4" w:space="0" w:color="auto"/>
            </w:tcBorders>
            <w:shd w:val="clear" w:color="auto" w:fill="auto"/>
            <w:noWrap/>
            <w:vAlign w:val="center"/>
          </w:tcPr>
          <w:p w14:paraId="49FE6A35" w14:textId="77777777" w:rsidR="001B34AB" w:rsidRPr="00B54F0E" w:rsidRDefault="001B34AB" w:rsidP="00B54F0E">
            <w:pPr>
              <w:jc w:val="center"/>
              <w:rPr>
                <w:sz w:val="18"/>
                <w:szCs w:val="18"/>
              </w:rPr>
            </w:pPr>
            <w:r w:rsidRPr="00B54F0E">
              <w:rPr>
                <w:sz w:val="18"/>
                <w:szCs w:val="18"/>
              </w:rPr>
              <w:t>0.0004967</w:t>
            </w:r>
          </w:p>
        </w:tc>
        <w:tc>
          <w:tcPr>
            <w:tcW w:w="685" w:type="pct"/>
            <w:tcBorders>
              <w:top w:val="single" w:sz="4" w:space="0" w:color="auto"/>
              <w:left w:val="nil"/>
              <w:bottom w:val="nil"/>
              <w:right w:val="nil"/>
            </w:tcBorders>
            <w:shd w:val="clear" w:color="auto" w:fill="auto"/>
            <w:noWrap/>
            <w:vAlign w:val="center"/>
          </w:tcPr>
          <w:p w14:paraId="403D3FAE" w14:textId="77777777" w:rsidR="001B34AB" w:rsidRPr="00B54F0E" w:rsidRDefault="001B34AB" w:rsidP="00B54F0E">
            <w:pPr>
              <w:jc w:val="center"/>
              <w:rPr>
                <w:sz w:val="18"/>
                <w:szCs w:val="18"/>
              </w:rPr>
            </w:pPr>
            <w:r w:rsidRPr="00B54F0E">
              <w:rPr>
                <w:sz w:val="18"/>
                <w:szCs w:val="18"/>
              </w:rPr>
              <w:t>0.00029161</w:t>
            </w:r>
          </w:p>
        </w:tc>
        <w:tc>
          <w:tcPr>
            <w:tcW w:w="625" w:type="pct"/>
            <w:tcBorders>
              <w:top w:val="nil"/>
              <w:left w:val="single" w:sz="4" w:space="0" w:color="auto"/>
              <w:bottom w:val="single" w:sz="4" w:space="0" w:color="auto"/>
              <w:right w:val="single" w:sz="4" w:space="0" w:color="auto"/>
            </w:tcBorders>
            <w:shd w:val="clear" w:color="auto" w:fill="auto"/>
            <w:noWrap/>
            <w:vAlign w:val="center"/>
          </w:tcPr>
          <w:p w14:paraId="08C0DA8B" w14:textId="77777777" w:rsidR="001B34AB" w:rsidRPr="00B54F0E" w:rsidRDefault="001B34AB" w:rsidP="00B54F0E">
            <w:pPr>
              <w:jc w:val="center"/>
              <w:rPr>
                <w:sz w:val="18"/>
                <w:szCs w:val="18"/>
              </w:rPr>
            </w:pPr>
            <w:r w:rsidRPr="00B54F0E">
              <w:rPr>
                <w:sz w:val="18"/>
                <w:szCs w:val="18"/>
              </w:rPr>
              <w:t>0.0004967</w:t>
            </w:r>
          </w:p>
        </w:tc>
        <w:tc>
          <w:tcPr>
            <w:tcW w:w="625" w:type="pct"/>
            <w:tcBorders>
              <w:top w:val="nil"/>
              <w:left w:val="nil"/>
              <w:bottom w:val="single" w:sz="4" w:space="0" w:color="auto"/>
              <w:right w:val="single" w:sz="4" w:space="0" w:color="auto"/>
            </w:tcBorders>
            <w:shd w:val="clear" w:color="auto" w:fill="auto"/>
            <w:noWrap/>
            <w:vAlign w:val="center"/>
          </w:tcPr>
          <w:p w14:paraId="698CC249" w14:textId="77777777" w:rsidR="001B34AB" w:rsidRPr="00B54F0E" w:rsidRDefault="001B34AB" w:rsidP="00B54F0E">
            <w:pPr>
              <w:jc w:val="center"/>
              <w:rPr>
                <w:sz w:val="18"/>
                <w:szCs w:val="18"/>
              </w:rPr>
            </w:pPr>
            <w:r w:rsidRPr="00B54F0E">
              <w:rPr>
                <w:sz w:val="18"/>
                <w:szCs w:val="18"/>
              </w:rPr>
              <w:t>0.0007883</w:t>
            </w:r>
          </w:p>
        </w:tc>
        <w:tc>
          <w:tcPr>
            <w:tcW w:w="561" w:type="pct"/>
            <w:tcBorders>
              <w:top w:val="nil"/>
              <w:left w:val="nil"/>
              <w:bottom w:val="single" w:sz="4" w:space="0" w:color="auto"/>
              <w:right w:val="single" w:sz="4" w:space="0" w:color="auto"/>
            </w:tcBorders>
            <w:shd w:val="clear" w:color="auto" w:fill="auto"/>
            <w:noWrap/>
            <w:vAlign w:val="center"/>
          </w:tcPr>
          <w:p w14:paraId="580668C6" w14:textId="77777777" w:rsidR="001B34AB" w:rsidRPr="00B54F0E" w:rsidRDefault="001B34AB" w:rsidP="00B54F0E">
            <w:pPr>
              <w:jc w:val="center"/>
              <w:rPr>
                <w:b/>
                <w:bCs/>
                <w:sz w:val="18"/>
                <w:szCs w:val="18"/>
              </w:rPr>
            </w:pPr>
            <w:r w:rsidRPr="00B54F0E">
              <w:rPr>
                <w:b/>
                <w:bCs/>
                <w:sz w:val="18"/>
                <w:szCs w:val="18"/>
              </w:rPr>
              <w:t>11.3</w:t>
            </w:r>
          </w:p>
        </w:tc>
      </w:tr>
      <w:tr w:rsidR="001B34AB" w:rsidRPr="00B54F0E" w14:paraId="25FE84B9" w14:textId="77777777" w:rsidTr="00B54F0E">
        <w:trPr>
          <w:trHeight w:val="300"/>
        </w:trPr>
        <w:tc>
          <w:tcPr>
            <w:tcW w:w="1313" w:type="pct"/>
            <w:tcBorders>
              <w:top w:val="single" w:sz="4" w:space="0" w:color="auto"/>
              <w:left w:val="single" w:sz="4" w:space="0" w:color="auto"/>
              <w:bottom w:val="nil"/>
              <w:right w:val="nil"/>
            </w:tcBorders>
            <w:shd w:val="clear" w:color="auto" w:fill="auto"/>
            <w:vAlign w:val="center"/>
            <w:hideMark/>
          </w:tcPr>
          <w:p w14:paraId="39892BF9" w14:textId="77777777" w:rsidR="001B34AB" w:rsidRPr="00B54F0E" w:rsidRDefault="001B34AB" w:rsidP="00B54F0E">
            <w:pPr>
              <w:rPr>
                <w:sz w:val="18"/>
                <w:szCs w:val="18"/>
                <w:lang w:val="en-GB"/>
              </w:rPr>
            </w:pPr>
            <w:r w:rsidRPr="00B54F0E">
              <w:rPr>
                <w:sz w:val="18"/>
                <w:szCs w:val="18"/>
                <w:lang w:val="en-GB"/>
              </w:rPr>
              <w:t>Bagging</w:t>
            </w:r>
          </w:p>
        </w:tc>
        <w:tc>
          <w:tcPr>
            <w:tcW w:w="566" w:type="pct"/>
            <w:tcBorders>
              <w:top w:val="nil"/>
              <w:left w:val="single" w:sz="4" w:space="0" w:color="auto"/>
              <w:bottom w:val="single" w:sz="4" w:space="0" w:color="auto"/>
              <w:right w:val="single" w:sz="4" w:space="0" w:color="auto"/>
            </w:tcBorders>
            <w:shd w:val="clear" w:color="auto" w:fill="auto"/>
            <w:noWrap/>
            <w:vAlign w:val="center"/>
          </w:tcPr>
          <w:p w14:paraId="5E68B3F1" w14:textId="77777777" w:rsidR="001B34AB" w:rsidRPr="00B54F0E" w:rsidRDefault="001B34AB" w:rsidP="00B54F0E">
            <w:pPr>
              <w:jc w:val="center"/>
              <w:rPr>
                <w:sz w:val="18"/>
                <w:szCs w:val="18"/>
              </w:rPr>
            </w:pPr>
            <w:r w:rsidRPr="00B54F0E">
              <w:rPr>
                <w:sz w:val="18"/>
                <w:szCs w:val="18"/>
              </w:rPr>
              <w:t>0.069838</w:t>
            </w:r>
          </w:p>
        </w:tc>
        <w:tc>
          <w:tcPr>
            <w:tcW w:w="625" w:type="pct"/>
            <w:tcBorders>
              <w:top w:val="nil"/>
              <w:left w:val="nil"/>
              <w:bottom w:val="single" w:sz="4" w:space="0" w:color="auto"/>
              <w:right w:val="single" w:sz="4" w:space="0" w:color="auto"/>
            </w:tcBorders>
            <w:shd w:val="clear" w:color="auto" w:fill="auto"/>
            <w:noWrap/>
            <w:vAlign w:val="center"/>
          </w:tcPr>
          <w:p w14:paraId="71CBFF23" w14:textId="77777777" w:rsidR="001B34AB" w:rsidRPr="00B54F0E" w:rsidRDefault="001B34AB" w:rsidP="00B54F0E">
            <w:pPr>
              <w:jc w:val="center"/>
              <w:rPr>
                <w:sz w:val="18"/>
                <w:szCs w:val="18"/>
              </w:rPr>
            </w:pPr>
            <w:r w:rsidRPr="00B54F0E">
              <w:rPr>
                <w:sz w:val="18"/>
                <w:szCs w:val="18"/>
              </w:rPr>
              <w:t>0.0005282</w:t>
            </w:r>
          </w:p>
        </w:tc>
        <w:tc>
          <w:tcPr>
            <w:tcW w:w="685" w:type="pct"/>
            <w:tcBorders>
              <w:top w:val="single" w:sz="4" w:space="0" w:color="auto"/>
              <w:left w:val="nil"/>
              <w:bottom w:val="nil"/>
              <w:right w:val="nil"/>
            </w:tcBorders>
            <w:shd w:val="clear" w:color="auto" w:fill="auto"/>
            <w:noWrap/>
            <w:vAlign w:val="center"/>
          </w:tcPr>
          <w:p w14:paraId="3A07D2B5" w14:textId="77777777" w:rsidR="001B34AB" w:rsidRPr="00B54F0E" w:rsidRDefault="001B34AB" w:rsidP="00B54F0E">
            <w:pPr>
              <w:jc w:val="center"/>
              <w:rPr>
                <w:sz w:val="18"/>
                <w:szCs w:val="18"/>
              </w:rPr>
            </w:pPr>
            <w:r w:rsidRPr="00B54F0E">
              <w:rPr>
                <w:sz w:val="18"/>
                <w:szCs w:val="18"/>
              </w:rPr>
              <w:t>0.00020951</w:t>
            </w:r>
          </w:p>
        </w:tc>
        <w:tc>
          <w:tcPr>
            <w:tcW w:w="625" w:type="pct"/>
            <w:tcBorders>
              <w:top w:val="nil"/>
              <w:left w:val="single" w:sz="4" w:space="0" w:color="auto"/>
              <w:bottom w:val="single" w:sz="4" w:space="0" w:color="auto"/>
              <w:right w:val="single" w:sz="4" w:space="0" w:color="auto"/>
            </w:tcBorders>
            <w:shd w:val="clear" w:color="auto" w:fill="auto"/>
            <w:noWrap/>
            <w:vAlign w:val="center"/>
          </w:tcPr>
          <w:p w14:paraId="592B404B" w14:textId="77777777" w:rsidR="001B34AB" w:rsidRPr="00B54F0E" w:rsidRDefault="001B34AB" w:rsidP="00B54F0E">
            <w:pPr>
              <w:jc w:val="center"/>
              <w:rPr>
                <w:sz w:val="18"/>
                <w:szCs w:val="18"/>
              </w:rPr>
            </w:pPr>
            <w:r w:rsidRPr="00B54F0E">
              <w:rPr>
                <w:sz w:val="18"/>
                <w:szCs w:val="18"/>
              </w:rPr>
              <w:t>0.0005282</w:t>
            </w:r>
          </w:p>
        </w:tc>
        <w:tc>
          <w:tcPr>
            <w:tcW w:w="625" w:type="pct"/>
            <w:tcBorders>
              <w:top w:val="nil"/>
              <w:left w:val="nil"/>
              <w:bottom w:val="single" w:sz="4" w:space="0" w:color="auto"/>
              <w:right w:val="single" w:sz="4" w:space="0" w:color="auto"/>
            </w:tcBorders>
            <w:shd w:val="clear" w:color="auto" w:fill="auto"/>
            <w:noWrap/>
            <w:vAlign w:val="center"/>
          </w:tcPr>
          <w:p w14:paraId="6B4E7594" w14:textId="77777777" w:rsidR="001B34AB" w:rsidRPr="00B54F0E" w:rsidRDefault="001B34AB" w:rsidP="00B54F0E">
            <w:pPr>
              <w:jc w:val="center"/>
              <w:rPr>
                <w:sz w:val="18"/>
                <w:szCs w:val="18"/>
              </w:rPr>
            </w:pPr>
            <w:r w:rsidRPr="00B54F0E">
              <w:rPr>
                <w:sz w:val="18"/>
                <w:szCs w:val="18"/>
              </w:rPr>
              <w:t>0.0007377</w:t>
            </w:r>
          </w:p>
        </w:tc>
        <w:tc>
          <w:tcPr>
            <w:tcW w:w="561" w:type="pct"/>
            <w:tcBorders>
              <w:top w:val="nil"/>
              <w:left w:val="nil"/>
              <w:bottom w:val="single" w:sz="4" w:space="0" w:color="auto"/>
              <w:right w:val="single" w:sz="4" w:space="0" w:color="auto"/>
            </w:tcBorders>
            <w:shd w:val="clear" w:color="auto" w:fill="auto"/>
            <w:noWrap/>
            <w:vAlign w:val="center"/>
          </w:tcPr>
          <w:p w14:paraId="3C01A407" w14:textId="77777777" w:rsidR="001B34AB" w:rsidRPr="00B54F0E" w:rsidRDefault="001B34AB" w:rsidP="00B54F0E">
            <w:pPr>
              <w:jc w:val="center"/>
              <w:rPr>
                <w:b/>
                <w:bCs/>
                <w:sz w:val="18"/>
                <w:szCs w:val="18"/>
              </w:rPr>
            </w:pPr>
            <w:r w:rsidRPr="00B54F0E">
              <w:rPr>
                <w:b/>
                <w:bCs/>
                <w:sz w:val="18"/>
                <w:szCs w:val="18"/>
              </w:rPr>
              <w:t>10.5</w:t>
            </w:r>
          </w:p>
        </w:tc>
      </w:tr>
      <w:tr w:rsidR="001B34AB" w:rsidRPr="00B54F0E" w14:paraId="167E4C29" w14:textId="77777777" w:rsidTr="00B54F0E">
        <w:trPr>
          <w:trHeight w:val="300"/>
        </w:trPr>
        <w:tc>
          <w:tcPr>
            <w:tcW w:w="1313" w:type="pct"/>
            <w:tcBorders>
              <w:top w:val="single" w:sz="4" w:space="0" w:color="auto"/>
              <w:left w:val="single" w:sz="4" w:space="0" w:color="auto"/>
              <w:bottom w:val="nil"/>
              <w:right w:val="nil"/>
            </w:tcBorders>
            <w:shd w:val="clear" w:color="auto" w:fill="auto"/>
            <w:noWrap/>
            <w:vAlign w:val="center"/>
            <w:hideMark/>
          </w:tcPr>
          <w:p w14:paraId="3036816D" w14:textId="77777777" w:rsidR="001B34AB" w:rsidRPr="00B54F0E" w:rsidRDefault="001B34AB" w:rsidP="00B54F0E">
            <w:pPr>
              <w:rPr>
                <w:sz w:val="18"/>
                <w:szCs w:val="18"/>
                <w:lang w:val="en-GB"/>
              </w:rPr>
            </w:pPr>
            <w:r w:rsidRPr="00B54F0E">
              <w:rPr>
                <w:sz w:val="18"/>
                <w:szCs w:val="18"/>
                <w:lang w:val="en-GB"/>
              </w:rPr>
              <w:t xml:space="preserve">Cleaning </w:t>
            </w:r>
            <w:r w:rsidRPr="00B54F0E">
              <w:rPr>
                <w:sz w:val="18"/>
                <w:szCs w:val="18"/>
                <w:vertAlign w:val="superscript"/>
                <w:lang w:val="en-GB"/>
              </w:rPr>
              <w:t>6)</w:t>
            </w:r>
          </w:p>
        </w:tc>
        <w:tc>
          <w:tcPr>
            <w:tcW w:w="566" w:type="pct"/>
            <w:tcBorders>
              <w:top w:val="nil"/>
              <w:left w:val="single" w:sz="4" w:space="0" w:color="auto"/>
              <w:bottom w:val="single" w:sz="4" w:space="0" w:color="auto"/>
              <w:right w:val="single" w:sz="4" w:space="0" w:color="auto"/>
            </w:tcBorders>
            <w:shd w:val="clear" w:color="auto" w:fill="auto"/>
            <w:noWrap/>
            <w:vAlign w:val="center"/>
          </w:tcPr>
          <w:p w14:paraId="361012BB" w14:textId="77777777" w:rsidR="001B34AB" w:rsidRPr="00B54F0E" w:rsidRDefault="001B34AB" w:rsidP="00B54F0E">
            <w:pPr>
              <w:jc w:val="center"/>
              <w:rPr>
                <w:sz w:val="18"/>
                <w:szCs w:val="18"/>
              </w:rPr>
            </w:pPr>
            <w:r w:rsidRPr="00B54F0E">
              <w:rPr>
                <w:sz w:val="18"/>
                <w:szCs w:val="18"/>
              </w:rPr>
              <w:t>0.001176</w:t>
            </w:r>
          </w:p>
        </w:tc>
        <w:tc>
          <w:tcPr>
            <w:tcW w:w="625" w:type="pct"/>
            <w:tcBorders>
              <w:top w:val="nil"/>
              <w:left w:val="nil"/>
              <w:bottom w:val="single" w:sz="4" w:space="0" w:color="auto"/>
              <w:right w:val="single" w:sz="4" w:space="0" w:color="auto"/>
            </w:tcBorders>
            <w:shd w:val="clear" w:color="auto" w:fill="auto"/>
            <w:noWrap/>
            <w:vAlign w:val="center"/>
          </w:tcPr>
          <w:p w14:paraId="21AB6B80" w14:textId="77777777" w:rsidR="001B34AB" w:rsidRPr="00B54F0E" w:rsidRDefault="001B34AB" w:rsidP="00B54F0E">
            <w:pPr>
              <w:jc w:val="center"/>
              <w:rPr>
                <w:sz w:val="18"/>
                <w:szCs w:val="18"/>
              </w:rPr>
            </w:pPr>
            <w:r w:rsidRPr="00B54F0E">
              <w:rPr>
                <w:sz w:val="18"/>
                <w:szCs w:val="18"/>
              </w:rPr>
              <w:t>0.0000301</w:t>
            </w:r>
          </w:p>
        </w:tc>
        <w:tc>
          <w:tcPr>
            <w:tcW w:w="685" w:type="pct"/>
            <w:tcBorders>
              <w:top w:val="single" w:sz="4" w:space="0" w:color="auto"/>
              <w:left w:val="nil"/>
              <w:bottom w:val="nil"/>
              <w:right w:val="nil"/>
            </w:tcBorders>
            <w:shd w:val="clear" w:color="auto" w:fill="auto"/>
            <w:noWrap/>
            <w:vAlign w:val="center"/>
          </w:tcPr>
          <w:p w14:paraId="4847BFA0" w14:textId="77777777" w:rsidR="001B34AB" w:rsidRPr="00B54F0E" w:rsidRDefault="001B34AB" w:rsidP="00B54F0E">
            <w:pPr>
              <w:jc w:val="center"/>
              <w:rPr>
                <w:sz w:val="18"/>
                <w:szCs w:val="18"/>
              </w:rPr>
            </w:pPr>
            <w:r w:rsidRPr="00B54F0E">
              <w:rPr>
                <w:sz w:val="18"/>
                <w:szCs w:val="18"/>
              </w:rPr>
              <w:t>0.00000353</w:t>
            </w:r>
          </w:p>
        </w:tc>
        <w:tc>
          <w:tcPr>
            <w:tcW w:w="625" w:type="pct"/>
            <w:tcBorders>
              <w:top w:val="nil"/>
              <w:left w:val="single" w:sz="4" w:space="0" w:color="auto"/>
              <w:bottom w:val="single" w:sz="4" w:space="0" w:color="auto"/>
              <w:right w:val="single" w:sz="4" w:space="0" w:color="auto"/>
            </w:tcBorders>
            <w:shd w:val="clear" w:color="auto" w:fill="auto"/>
            <w:noWrap/>
            <w:vAlign w:val="center"/>
          </w:tcPr>
          <w:p w14:paraId="038F4AD3" w14:textId="77777777" w:rsidR="001B34AB" w:rsidRPr="00B54F0E" w:rsidRDefault="001B34AB" w:rsidP="00B54F0E">
            <w:pPr>
              <w:jc w:val="center"/>
              <w:rPr>
                <w:sz w:val="18"/>
                <w:szCs w:val="18"/>
              </w:rPr>
            </w:pPr>
            <w:r w:rsidRPr="00B54F0E">
              <w:rPr>
                <w:sz w:val="18"/>
                <w:szCs w:val="18"/>
              </w:rPr>
              <w:t>0.0000301</w:t>
            </w:r>
          </w:p>
        </w:tc>
        <w:tc>
          <w:tcPr>
            <w:tcW w:w="625" w:type="pct"/>
            <w:tcBorders>
              <w:top w:val="nil"/>
              <w:left w:val="nil"/>
              <w:bottom w:val="single" w:sz="4" w:space="0" w:color="auto"/>
              <w:right w:val="single" w:sz="4" w:space="0" w:color="auto"/>
            </w:tcBorders>
            <w:shd w:val="clear" w:color="auto" w:fill="auto"/>
            <w:noWrap/>
            <w:vAlign w:val="center"/>
          </w:tcPr>
          <w:p w14:paraId="2B363122" w14:textId="77777777" w:rsidR="001B34AB" w:rsidRPr="00B54F0E" w:rsidRDefault="001B34AB" w:rsidP="00B54F0E">
            <w:pPr>
              <w:jc w:val="center"/>
              <w:rPr>
                <w:sz w:val="18"/>
                <w:szCs w:val="18"/>
              </w:rPr>
            </w:pPr>
            <w:r w:rsidRPr="00B54F0E">
              <w:rPr>
                <w:sz w:val="18"/>
                <w:szCs w:val="18"/>
              </w:rPr>
              <w:t>0.0000336</w:t>
            </w:r>
          </w:p>
        </w:tc>
        <w:tc>
          <w:tcPr>
            <w:tcW w:w="561" w:type="pct"/>
            <w:tcBorders>
              <w:top w:val="nil"/>
              <w:left w:val="nil"/>
              <w:bottom w:val="single" w:sz="4" w:space="0" w:color="auto"/>
              <w:right w:val="single" w:sz="4" w:space="0" w:color="auto"/>
            </w:tcBorders>
            <w:shd w:val="clear" w:color="auto" w:fill="auto"/>
            <w:noWrap/>
            <w:vAlign w:val="center"/>
          </w:tcPr>
          <w:p w14:paraId="5907ACD5" w14:textId="77777777" w:rsidR="001B34AB" w:rsidRPr="00B54F0E" w:rsidRDefault="001B34AB" w:rsidP="00B54F0E">
            <w:pPr>
              <w:jc w:val="center"/>
              <w:rPr>
                <w:b/>
                <w:bCs/>
                <w:sz w:val="18"/>
                <w:szCs w:val="18"/>
              </w:rPr>
            </w:pPr>
            <w:r w:rsidRPr="00B54F0E">
              <w:rPr>
                <w:b/>
                <w:bCs/>
                <w:sz w:val="18"/>
                <w:szCs w:val="18"/>
              </w:rPr>
              <w:t>0.5</w:t>
            </w:r>
          </w:p>
        </w:tc>
      </w:tr>
      <w:tr w:rsidR="001B34AB" w:rsidRPr="00B54F0E" w14:paraId="145FE94B" w14:textId="77777777" w:rsidTr="00B54F0E">
        <w:trPr>
          <w:trHeight w:val="300"/>
        </w:trPr>
        <w:tc>
          <w:tcPr>
            <w:tcW w:w="3814"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63C8023" w14:textId="77777777" w:rsidR="001B34AB" w:rsidRPr="00B54F0E" w:rsidRDefault="001B34AB" w:rsidP="00B54F0E">
            <w:pPr>
              <w:jc w:val="center"/>
              <w:rPr>
                <w:sz w:val="18"/>
                <w:szCs w:val="18"/>
                <w:lang w:val="en-GB"/>
              </w:rPr>
            </w:pPr>
            <w:r w:rsidRPr="00B54F0E">
              <w:rPr>
                <w:b/>
                <w:bCs/>
                <w:sz w:val="18"/>
                <w:szCs w:val="18"/>
                <w:lang w:val="en-GB"/>
              </w:rPr>
              <w:t>Multiple Activity Task</w:t>
            </w:r>
            <w:r w:rsidRPr="00B54F0E">
              <w:rPr>
                <w:b/>
                <w:bCs/>
                <w:sz w:val="18"/>
                <w:szCs w:val="18"/>
                <w:vertAlign w:val="superscript"/>
                <w:lang w:val="en-GB"/>
              </w:rPr>
              <w:t xml:space="preserve"> 5)</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0C7DE1" w14:textId="77777777" w:rsidR="001B34AB" w:rsidRPr="00B54F0E" w:rsidRDefault="001B34AB" w:rsidP="00B54F0E">
            <w:pPr>
              <w:jc w:val="center"/>
              <w:rPr>
                <w:sz w:val="18"/>
                <w:szCs w:val="18"/>
              </w:rPr>
            </w:pPr>
            <w:r w:rsidRPr="00B54F0E">
              <w:rPr>
                <w:sz w:val="18"/>
                <w:szCs w:val="18"/>
              </w:rPr>
              <w:t>0.0015757</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2C45FF4D" w14:textId="77777777" w:rsidR="001B34AB" w:rsidRPr="00B54F0E" w:rsidRDefault="001B34AB" w:rsidP="00B54F0E">
            <w:pPr>
              <w:jc w:val="center"/>
              <w:rPr>
                <w:b/>
                <w:bCs/>
                <w:sz w:val="18"/>
                <w:szCs w:val="18"/>
              </w:rPr>
            </w:pPr>
            <w:r w:rsidRPr="00B54F0E">
              <w:rPr>
                <w:b/>
                <w:bCs/>
                <w:sz w:val="18"/>
                <w:szCs w:val="18"/>
              </w:rPr>
              <w:t>22.5</w:t>
            </w:r>
          </w:p>
        </w:tc>
      </w:tr>
    </w:tbl>
    <w:p w14:paraId="3E859E30" w14:textId="77777777" w:rsidR="00F91E3C" w:rsidRPr="00A6561E" w:rsidRDefault="00F91E3C" w:rsidP="00F91E3C">
      <w:pPr>
        <w:jc w:val="both"/>
        <w:rPr>
          <w:sz w:val="18"/>
          <w:szCs w:val="18"/>
          <w:lang w:val="en-GB"/>
        </w:rPr>
      </w:pPr>
      <w:r w:rsidRPr="00A6561E">
        <w:rPr>
          <w:sz w:val="18"/>
          <w:szCs w:val="18"/>
          <w:vertAlign w:val="superscript"/>
          <w:lang w:val="en-GB"/>
        </w:rPr>
        <w:t>§</w:t>
      </w:r>
      <w:r w:rsidRPr="00A6561E">
        <w:rPr>
          <w:sz w:val="18"/>
          <w:szCs w:val="18"/>
          <w:lang w:val="en-GB"/>
        </w:rPr>
        <w:t xml:space="preserve"> The agreed selection rule in the EFSA Guidance on Pesticides Exposure Assessment of Operators, Workers, Residents and Bystanders considers the higher value of the sample and the percentile estimate as long as this value is below the sample maximum. Otherwise, the sample maximum should be chosen. (EFSA Journal 2014;12(10):3874)</w:t>
      </w:r>
    </w:p>
    <w:p w14:paraId="27127D44" w14:textId="77777777" w:rsidR="00F91E3C" w:rsidRPr="00A6561E" w:rsidRDefault="00F91E3C" w:rsidP="00F91E3C">
      <w:pPr>
        <w:jc w:val="both"/>
        <w:rPr>
          <w:sz w:val="18"/>
          <w:szCs w:val="18"/>
          <w:lang w:val="en-GB"/>
        </w:rPr>
      </w:pPr>
      <w:r w:rsidRPr="00A6561E">
        <w:rPr>
          <w:sz w:val="18"/>
          <w:szCs w:val="18"/>
          <w:vertAlign w:val="superscript"/>
          <w:lang w:val="en-GB"/>
        </w:rPr>
        <w:t>1)</w:t>
      </w:r>
      <w:r w:rsidRPr="00A6561E">
        <w:rPr>
          <w:sz w:val="18"/>
          <w:szCs w:val="18"/>
          <w:lang w:val="en-GB"/>
        </w:rPr>
        <w:t xml:space="preserve"> Based on an average ventilation rate of 20.83333 L/min (1.25 m</w:t>
      </w:r>
      <w:r w:rsidRPr="00A6561E">
        <w:rPr>
          <w:sz w:val="18"/>
          <w:szCs w:val="18"/>
          <w:vertAlign w:val="superscript"/>
          <w:lang w:val="en-GB"/>
        </w:rPr>
        <w:t>3</w:t>
      </w:r>
      <w:r w:rsidRPr="00A6561E">
        <w:rPr>
          <w:sz w:val="18"/>
          <w:szCs w:val="18"/>
          <w:lang w:val="en-GB"/>
        </w:rPr>
        <w:t>/h, EFSA Journal 2014;12(10):3874, p. 15).</w:t>
      </w:r>
      <w:r w:rsidRPr="00A6561E">
        <w:rPr>
          <w:sz w:val="18"/>
          <w:szCs w:val="18"/>
          <w:lang w:val="en-GB"/>
        </w:rPr>
        <w:tab/>
      </w:r>
    </w:p>
    <w:p w14:paraId="0B5C6DC7" w14:textId="77777777" w:rsidR="00F91E3C" w:rsidRPr="00A6561E" w:rsidRDefault="00F91E3C" w:rsidP="00F91E3C">
      <w:pPr>
        <w:jc w:val="both"/>
        <w:rPr>
          <w:sz w:val="18"/>
          <w:szCs w:val="18"/>
          <w:lang w:val="en-GB"/>
        </w:rPr>
      </w:pPr>
      <w:r w:rsidRPr="00A6561E">
        <w:rPr>
          <w:sz w:val="18"/>
          <w:szCs w:val="18"/>
          <w:vertAlign w:val="superscript"/>
          <w:lang w:val="en-GB"/>
        </w:rPr>
        <w:t>2)</w:t>
      </w:r>
      <w:r w:rsidRPr="00A6561E">
        <w:rPr>
          <w:sz w:val="18"/>
          <w:szCs w:val="18"/>
          <w:lang w:val="en-GB"/>
        </w:rPr>
        <w:t xml:space="preserve"> Estimated actual dermal exposure multiplied by percentage of dermal absorption.</w:t>
      </w:r>
      <w:r w:rsidRPr="00A6561E">
        <w:rPr>
          <w:sz w:val="18"/>
          <w:szCs w:val="18"/>
          <w:lang w:val="en-GB"/>
        </w:rPr>
        <w:tab/>
      </w:r>
    </w:p>
    <w:p w14:paraId="73EC1720" w14:textId="77777777" w:rsidR="00F91E3C" w:rsidRPr="00A6561E" w:rsidRDefault="00F91E3C" w:rsidP="00F91E3C">
      <w:pPr>
        <w:jc w:val="both"/>
        <w:rPr>
          <w:sz w:val="18"/>
          <w:szCs w:val="18"/>
          <w:lang w:val="en-GB"/>
        </w:rPr>
      </w:pPr>
      <w:r w:rsidRPr="00A6561E">
        <w:rPr>
          <w:sz w:val="18"/>
          <w:szCs w:val="18"/>
          <w:vertAlign w:val="superscript"/>
          <w:lang w:val="en-GB"/>
        </w:rPr>
        <w:t>3)</w:t>
      </w:r>
      <w:r w:rsidRPr="00A6561E">
        <w:rPr>
          <w:sz w:val="18"/>
          <w:szCs w:val="18"/>
          <w:lang w:val="en-GB"/>
        </w:rPr>
        <w:t xml:space="preserve"> Inhalation exposure multiplied by percentage of inhalation absorption.</w:t>
      </w:r>
      <w:r w:rsidRPr="00A6561E">
        <w:rPr>
          <w:sz w:val="18"/>
          <w:szCs w:val="18"/>
          <w:lang w:val="en-GB"/>
        </w:rPr>
        <w:tab/>
      </w:r>
    </w:p>
    <w:p w14:paraId="43400A6E" w14:textId="77777777" w:rsidR="00F91E3C" w:rsidRPr="00A6561E" w:rsidRDefault="00F91E3C" w:rsidP="00F91E3C">
      <w:pPr>
        <w:jc w:val="both"/>
        <w:rPr>
          <w:sz w:val="18"/>
          <w:szCs w:val="18"/>
          <w:lang w:val="en-GB"/>
        </w:rPr>
      </w:pPr>
      <w:r w:rsidRPr="00A6561E">
        <w:rPr>
          <w:sz w:val="18"/>
          <w:szCs w:val="18"/>
          <w:vertAlign w:val="superscript"/>
          <w:lang w:val="en-GB"/>
        </w:rPr>
        <w:t>4)</w:t>
      </w:r>
      <w:r w:rsidRPr="00A6561E">
        <w:rPr>
          <w:sz w:val="18"/>
          <w:szCs w:val="18"/>
          <w:lang w:val="en-GB"/>
        </w:rPr>
        <w:t xml:space="preserve"> Based on a standard bodyweight of 60</w:t>
      </w:r>
      <w:r>
        <w:rPr>
          <w:sz w:val="18"/>
          <w:szCs w:val="18"/>
          <w:lang w:val="en-GB"/>
        </w:rPr>
        <w:t xml:space="preserve"> </w:t>
      </w:r>
      <w:r w:rsidRPr="00A6561E">
        <w:rPr>
          <w:sz w:val="18"/>
          <w:szCs w:val="18"/>
          <w:lang w:val="en-GB"/>
        </w:rPr>
        <w:t>kg</w:t>
      </w:r>
      <w:r w:rsidRPr="00A6561E">
        <w:rPr>
          <w:sz w:val="18"/>
          <w:szCs w:val="18"/>
          <w:lang w:val="en-GB"/>
        </w:rPr>
        <w:tab/>
      </w:r>
    </w:p>
    <w:p w14:paraId="0ADCF5B5" w14:textId="77777777" w:rsidR="00F91E3C" w:rsidRPr="00A6561E" w:rsidRDefault="00F91E3C" w:rsidP="00F91E3C">
      <w:pPr>
        <w:jc w:val="both"/>
        <w:rPr>
          <w:sz w:val="18"/>
          <w:szCs w:val="18"/>
          <w:lang w:val="en-GB"/>
        </w:rPr>
      </w:pPr>
      <w:r w:rsidRPr="00A6561E">
        <w:rPr>
          <w:sz w:val="18"/>
          <w:szCs w:val="18"/>
          <w:vertAlign w:val="superscript"/>
          <w:lang w:val="en-GB"/>
        </w:rPr>
        <w:t>5)</w:t>
      </w:r>
      <w:r w:rsidRPr="00A6561E">
        <w:rPr>
          <w:sz w:val="18"/>
          <w:szCs w:val="18"/>
          <w:lang w:val="en-GB"/>
        </w:rPr>
        <w:t xml:space="preserve"> Sum of </w:t>
      </w:r>
      <w:r>
        <w:rPr>
          <w:sz w:val="18"/>
          <w:szCs w:val="18"/>
          <w:lang w:val="en-GB"/>
        </w:rPr>
        <w:t>exposure</w:t>
      </w:r>
      <w:r w:rsidRPr="00A6561E">
        <w:rPr>
          <w:sz w:val="18"/>
          <w:szCs w:val="18"/>
          <w:lang w:val="en-GB"/>
        </w:rPr>
        <w:t xml:space="preserve"> for a single operator performing calibration, mixing/loading, bagging and cleaning.</w:t>
      </w:r>
    </w:p>
    <w:p w14:paraId="59CAC8C4" w14:textId="77777777" w:rsidR="00F91E3C" w:rsidRPr="00BA276E" w:rsidRDefault="00F91E3C" w:rsidP="00F91E3C">
      <w:pPr>
        <w:jc w:val="both"/>
        <w:rPr>
          <w:sz w:val="18"/>
          <w:szCs w:val="18"/>
          <w:lang w:val="en-GB"/>
        </w:rPr>
      </w:pPr>
      <w:r w:rsidRPr="00BA276E">
        <w:rPr>
          <w:sz w:val="18"/>
          <w:szCs w:val="18"/>
          <w:vertAlign w:val="superscript"/>
          <w:lang w:val="en-GB"/>
        </w:rPr>
        <w:t>6)</w:t>
      </w:r>
      <w:r w:rsidRPr="00BA276E">
        <w:rPr>
          <w:sz w:val="18"/>
          <w:szCs w:val="18"/>
          <w:lang w:val="en-GB"/>
        </w:rPr>
        <w:t xml:space="preserve"> The amount of active substance handled by each operator during calibration and cleaning is not stated in the study report. Therefore, exposure values cannot be normalized to the application rate for these two tasks</w:t>
      </w:r>
    </w:p>
    <w:p w14:paraId="5384E0E4" w14:textId="77777777" w:rsidR="00F91E3C" w:rsidRPr="00B85A3C" w:rsidRDefault="00F91E3C" w:rsidP="00A01582">
      <w:pPr>
        <w:jc w:val="both"/>
        <w:rPr>
          <w:b/>
          <w:lang w:val="en-AU"/>
        </w:rPr>
      </w:pPr>
    </w:p>
    <w:p w14:paraId="2BB474EE" w14:textId="77777777" w:rsidR="00494F29" w:rsidRPr="0069286C" w:rsidRDefault="00494F29" w:rsidP="00494F29">
      <w:pPr>
        <w:tabs>
          <w:tab w:val="left" w:pos="720"/>
        </w:tabs>
        <w:spacing w:after="240"/>
        <w:jc w:val="both"/>
        <w:rPr>
          <w:lang w:val="en-GB"/>
        </w:rPr>
      </w:pPr>
      <w:r w:rsidRPr="0069286C">
        <w:rPr>
          <w:lang w:val="en-GB"/>
        </w:rPr>
        <w:t>Clearly, making the assumption that the operator may not wear gloves during the bagging process (indeed operator 5 chose not to wear protective nitrile gloves and experienced the lowest measured hand exposure), the estimated systemic exposures are still well within the respective AOELs for</w:t>
      </w:r>
      <w:r>
        <w:rPr>
          <w:lang w:val="en-GB"/>
        </w:rPr>
        <w:t xml:space="preserve"> c</w:t>
      </w:r>
      <w:r w:rsidRPr="00494F29">
        <w:rPr>
          <w:lang w:val="en-GB"/>
        </w:rPr>
        <w:t>yantraniliprole</w:t>
      </w:r>
      <w:r w:rsidRPr="0069286C">
        <w:rPr>
          <w:lang w:val="en-GB"/>
        </w:rPr>
        <w:t>. Taking this into account, it is possible to identify the following protective measures to ensure that exposure does not exceed the acceptable operator exposure level.</w:t>
      </w:r>
    </w:p>
    <w:p w14:paraId="44F689BB" w14:textId="77777777" w:rsidR="008D20AB" w:rsidRDefault="00494F29" w:rsidP="008D20AB">
      <w:pPr>
        <w:pStyle w:val="Akapitzlist"/>
        <w:numPr>
          <w:ilvl w:val="0"/>
          <w:numId w:val="28"/>
        </w:numPr>
        <w:tabs>
          <w:tab w:val="left" w:pos="720"/>
        </w:tabs>
        <w:ind w:left="714" w:hanging="357"/>
        <w:jc w:val="both"/>
        <w:rPr>
          <w:lang w:val="en-GB"/>
        </w:rPr>
      </w:pPr>
      <w:r w:rsidRPr="0069286C">
        <w:rPr>
          <w:lang w:val="en-GB"/>
        </w:rPr>
        <w:t>Suitable protective coverall (Tyvek type), woven coverall (normal work clothing) and impermeable (nitrile) gloves during slurry preparation, calibration and cleaning.</w:t>
      </w:r>
    </w:p>
    <w:p w14:paraId="410E9869" w14:textId="77777777" w:rsidR="00494F29" w:rsidRPr="008D20AB" w:rsidRDefault="00494F29" w:rsidP="008D20AB">
      <w:pPr>
        <w:pStyle w:val="Akapitzlist"/>
        <w:numPr>
          <w:ilvl w:val="0"/>
          <w:numId w:val="28"/>
        </w:numPr>
        <w:tabs>
          <w:tab w:val="left" w:pos="720"/>
        </w:tabs>
        <w:ind w:left="714" w:hanging="357"/>
        <w:jc w:val="both"/>
        <w:rPr>
          <w:lang w:val="en-GB"/>
        </w:rPr>
      </w:pPr>
      <w:r w:rsidRPr="008D20AB">
        <w:rPr>
          <w:lang w:val="en-GB"/>
        </w:rPr>
        <w:t>Woven coverall (normal work clothing) during bagging of treated seed.</w:t>
      </w:r>
    </w:p>
    <w:p w14:paraId="67F9C6F0" w14:textId="77777777" w:rsidR="008D20AB" w:rsidRDefault="008D20AB" w:rsidP="008D20AB">
      <w:pPr>
        <w:keepNext/>
        <w:keepLines/>
        <w:tabs>
          <w:tab w:val="left" w:pos="720"/>
        </w:tabs>
        <w:jc w:val="both"/>
        <w:rPr>
          <w:b/>
          <w:lang w:val="en-GB"/>
        </w:rPr>
      </w:pPr>
    </w:p>
    <w:p w14:paraId="7451DA5F" w14:textId="77777777" w:rsidR="00494F29" w:rsidRPr="001A414D" w:rsidRDefault="00494F29" w:rsidP="008D20AB">
      <w:pPr>
        <w:keepNext/>
        <w:keepLines/>
        <w:tabs>
          <w:tab w:val="left" w:pos="720"/>
        </w:tabs>
        <w:jc w:val="both"/>
        <w:rPr>
          <w:b/>
          <w:lang w:val="en-GB"/>
        </w:rPr>
      </w:pPr>
      <w:r w:rsidRPr="001A414D">
        <w:rPr>
          <w:b/>
          <w:lang w:val="en-GB"/>
        </w:rPr>
        <w:t>Conclusions</w:t>
      </w:r>
    </w:p>
    <w:p w14:paraId="03337204" w14:textId="77777777" w:rsidR="009D5A30" w:rsidRPr="0069286C" w:rsidRDefault="009D5A30" w:rsidP="008D20AB">
      <w:pPr>
        <w:keepNext/>
        <w:keepLines/>
        <w:tabs>
          <w:tab w:val="left" w:pos="720"/>
        </w:tabs>
        <w:jc w:val="both"/>
        <w:rPr>
          <w:lang w:val="en-GB"/>
        </w:rPr>
      </w:pPr>
      <w:r>
        <w:rPr>
          <w:lang w:val="en-GB"/>
        </w:rPr>
        <w:t xml:space="preserve">Using the </w:t>
      </w:r>
      <w:r w:rsidRPr="0069286C">
        <w:rPr>
          <w:lang w:val="en-GB"/>
        </w:rPr>
        <w:t>measured exposure</w:t>
      </w:r>
      <w:r w:rsidR="00677C0D">
        <w:rPr>
          <w:lang w:val="en-GB"/>
        </w:rPr>
        <w:t>s values</w:t>
      </w:r>
      <w:r>
        <w:rPr>
          <w:lang w:val="en-GB"/>
        </w:rPr>
        <w:t xml:space="preserve"> from the tefluthrin study (Wilson 2015)</w:t>
      </w:r>
      <w:r w:rsidR="00305B49">
        <w:rPr>
          <w:lang w:val="en-GB"/>
        </w:rPr>
        <w:t>,</w:t>
      </w:r>
      <w:r>
        <w:rPr>
          <w:lang w:val="en-GB"/>
        </w:rPr>
        <w:t xml:space="preserve"> </w:t>
      </w:r>
      <w:r w:rsidR="00677C0D">
        <w:rPr>
          <w:lang w:val="en-GB"/>
        </w:rPr>
        <w:t>t</w:t>
      </w:r>
      <w:r>
        <w:rPr>
          <w:lang w:val="en-GB"/>
        </w:rPr>
        <w:t xml:space="preserve">he </w:t>
      </w:r>
      <w:r w:rsidRPr="0069286C">
        <w:rPr>
          <w:lang w:val="en-GB"/>
        </w:rPr>
        <w:t>estimated systemic dos</w:t>
      </w:r>
      <w:r w:rsidR="00677C0D">
        <w:rPr>
          <w:lang w:val="en-GB"/>
        </w:rPr>
        <w:t>es</w:t>
      </w:r>
      <w:r w:rsidRPr="0069286C">
        <w:rPr>
          <w:lang w:val="en-GB"/>
        </w:rPr>
        <w:t xml:space="preserve"> </w:t>
      </w:r>
      <w:r w:rsidR="00677C0D">
        <w:rPr>
          <w:lang w:val="en-GB"/>
        </w:rPr>
        <w:t>of</w:t>
      </w:r>
      <w:r>
        <w:rPr>
          <w:lang w:val="en-GB"/>
        </w:rPr>
        <w:t xml:space="preserve"> cyantraniliprole </w:t>
      </w:r>
      <w:r w:rsidR="00677C0D">
        <w:rPr>
          <w:lang w:val="en-GB"/>
        </w:rPr>
        <w:t>are</w:t>
      </w:r>
      <w:r w:rsidRPr="0069286C">
        <w:rPr>
          <w:lang w:val="en-GB"/>
        </w:rPr>
        <w:t xml:space="preserve"> well within acceptable levels for an operator carrying out slurry preparation, calibration, bagging of treated seeds, or equipment cleaning. This is also true for the operator assumed to carry out multiple tasks on each working day, which is expected to be a precautionary assumption.</w:t>
      </w:r>
      <w:r>
        <w:rPr>
          <w:lang w:val="en-GB"/>
        </w:rPr>
        <w:t xml:space="preserve"> </w:t>
      </w:r>
    </w:p>
    <w:p w14:paraId="67A9AE89" w14:textId="77777777" w:rsidR="00C15A3A" w:rsidRPr="00F27DFA" w:rsidRDefault="00C15A3A" w:rsidP="008D20AB">
      <w:pPr>
        <w:pStyle w:val="RepStandard"/>
      </w:pPr>
    </w:p>
    <w:p w14:paraId="7399A89E" w14:textId="77777777" w:rsidR="000C3C75" w:rsidRDefault="007261CD" w:rsidP="008D20AB">
      <w:pPr>
        <w:pStyle w:val="RepStandard"/>
        <w:numPr>
          <w:ilvl w:val="4"/>
          <w:numId w:val="3"/>
        </w:numPr>
        <w:rPr>
          <w:b/>
          <w:bCs/>
        </w:rPr>
      </w:pPr>
      <w:r>
        <w:rPr>
          <w:b/>
          <w:bCs/>
        </w:rPr>
        <w:t>Study two</w:t>
      </w:r>
    </w:p>
    <w:p w14:paraId="68E6A6FD" w14:textId="77777777" w:rsidR="000C3C75" w:rsidRPr="000C3C75" w:rsidRDefault="000C3C75" w:rsidP="000C3C75">
      <w:pPr>
        <w:pStyle w:val="RepStandard"/>
        <w:ind w:left="1800"/>
        <w:rPr>
          <w:b/>
          <w:bCs/>
        </w:rPr>
      </w:pPr>
    </w:p>
    <w:p w14:paraId="73A11FD5" w14:textId="77777777" w:rsidR="000C3C75" w:rsidRPr="003D4E8B" w:rsidRDefault="000C3C75" w:rsidP="000C3C75">
      <w:pPr>
        <w:pStyle w:val="RepStandard"/>
      </w:pPr>
      <w:r w:rsidRPr="003D4E8B">
        <w:t xml:space="preserve">The </w:t>
      </w:r>
      <w:r w:rsidR="006246A7">
        <w:t>second</w:t>
      </w:r>
      <w:r w:rsidRPr="003D4E8B">
        <w:t xml:space="preserve"> </w:t>
      </w:r>
      <w:r>
        <w:t>higher tier assessment</w:t>
      </w:r>
      <w:r w:rsidRPr="003D4E8B">
        <w:t xml:space="preserve"> is based on a study which measures operator exposure to prochloraz </w:t>
      </w:r>
      <w:r w:rsidRPr="004378E0">
        <w:t xml:space="preserve">and fluquinconazole during </w:t>
      </w:r>
      <w:r w:rsidR="004378E0" w:rsidRPr="00F66CBB">
        <w:t>seed treatment</w:t>
      </w:r>
      <w:r w:rsidRPr="00543C10">
        <w:t xml:space="preserve"> task</w:t>
      </w:r>
      <w:r w:rsidR="004378E0" w:rsidRPr="00620C92">
        <w:t>s</w:t>
      </w:r>
      <w:r w:rsidR="00543C10">
        <w:t xml:space="preserve"> (Wilson 2009</w:t>
      </w:r>
      <w:r w:rsidR="00975C80">
        <w:t>,</w:t>
      </w:r>
      <w:r w:rsidR="00975C80" w:rsidRPr="00975C80">
        <w:rPr>
          <w:color w:val="000000"/>
          <w:sz w:val="20"/>
          <w:szCs w:val="20"/>
        </w:rPr>
        <w:t xml:space="preserve"> </w:t>
      </w:r>
      <w:r w:rsidR="00975C80" w:rsidRPr="00975C80">
        <w:t>Syngenta File No ASF827_10000</w:t>
      </w:r>
      <w:r w:rsidR="00543C10">
        <w:t>)</w:t>
      </w:r>
      <w:r w:rsidRPr="00620C92">
        <w:t xml:space="preserve">. </w:t>
      </w:r>
      <w:r w:rsidR="00FE3671" w:rsidRPr="00620C92">
        <w:t>The OE</w:t>
      </w:r>
      <w:r w:rsidR="00FE3671" w:rsidRPr="002D1640">
        <w:t xml:space="preserve">CD summary of this study is </w:t>
      </w:r>
      <w:r w:rsidRPr="00714CAC">
        <w:rPr>
          <w:bCs/>
        </w:rPr>
        <w:t>presented in</w:t>
      </w:r>
      <w:r w:rsidRPr="00BA1E21">
        <w:rPr>
          <w:bCs/>
        </w:rPr>
        <w:t xml:space="preserve"> </w:t>
      </w:r>
      <w:r w:rsidRPr="006573FA">
        <w:rPr>
          <w:bCs/>
        </w:rPr>
        <w:t>Ap</w:t>
      </w:r>
      <w:r>
        <w:rPr>
          <w:bCs/>
        </w:rPr>
        <w:t>pendix 4.</w:t>
      </w:r>
    </w:p>
    <w:p w14:paraId="074F2C1D" w14:textId="77777777" w:rsidR="00543C10" w:rsidRDefault="000C3C75" w:rsidP="000C3C75">
      <w:pPr>
        <w:pStyle w:val="Tekstpodstawowy"/>
        <w:spacing w:before="240"/>
        <w:jc w:val="both"/>
        <w:rPr>
          <w:lang w:val="en-GB"/>
        </w:rPr>
      </w:pPr>
      <w:r w:rsidRPr="002136E4">
        <w:t xml:space="preserve">Whilst nine subjects were monitored during mixing and loading, the four using the dry-couple (closed-transfer) procedure for transferring the product from the product container to the seed treater had significantly lower levels of exposure than the five who used a pre-mix procedure. Therefore, these data </w:t>
      </w:r>
      <w:r w:rsidRPr="002136E4">
        <w:lastRenderedPageBreak/>
        <w:t xml:space="preserve">cannot be combined into a single dataset. In addition, </w:t>
      </w:r>
      <w:r w:rsidRPr="002136E4">
        <w:rPr>
          <w:lang w:val="en-GB"/>
        </w:rPr>
        <w:t xml:space="preserve">inhalation exposure was not measured for all operators during mixing/loading/calibration. </w:t>
      </w:r>
    </w:p>
    <w:p w14:paraId="035C0039" w14:textId="77777777" w:rsidR="000C3C75" w:rsidRDefault="00543C10" w:rsidP="008D20AB">
      <w:pPr>
        <w:pStyle w:val="Tekstpodstawowy"/>
        <w:spacing w:before="240"/>
        <w:jc w:val="both"/>
      </w:pPr>
      <w:r>
        <w:t>Therefore, i</w:t>
      </w:r>
      <w:r w:rsidR="000C3C75" w:rsidRPr="002136E4">
        <w:t xml:space="preserve">n order to obtain estimates for operator exposure for all of the tasks during seed treatment, predicted exposures from the </w:t>
      </w:r>
      <w:proofErr w:type="spellStart"/>
      <w:r w:rsidR="000C3C75" w:rsidRPr="002136E4">
        <w:t>SeedTROPEX</w:t>
      </w:r>
      <w:proofErr w:type="spellEnd"/>
      <w:r w:rsidR="000C3C75" w:rsidRPr="002136E4">
        <w:t xml:space="preserve"> model</w:t>
      </w:r>
      <w:r>
        <w:t xml:space="preserve"> were used</w:t>
      </w:r>
      <w:r w:rsidR="000C3C75" w:rsidRPr="002136E4">
        <w:t xml:space="preserve"> for mixing/loading</w:t>
      </w:r>
      <w:r>
        <w:t>,</w:t>
      </w:r>
      <w:r w:rsidR="000C3C75" w:rsidRPr="002136E4">
        <w:t xml:space="preserve"> calibration</w:t>
      </w:r>
      <w:r w:rsidR="00BE34D7">
        <w:t xml:space="preserve"> and </w:t>
      </w:r>
      <w:r>
        <w:t>bagging</w:t>
      </w:r>
      <w:r w:rsidR="000C3C75" w:rsidRPr="002136E4">
        <w:t xml:space="preserve"> tasks</w:t>
      </w:r>
      <w:r>
        <w:t>.</w:t>
      </w:r>
      <w:r w:rsidR="000C3C75" w:rsidRPr="002136E4">
        <w:t xml:space="preserve"> </w:t>
      </w:r>
      <w:r>
        <w:t>These were combined with the cleaning exposure</w:t>
      </w:r>
      <w:r w:rsidR="00586557">
        <w:t>s</w:t>
      </w:r>
      <w:r>
        <w:t xml:space="preserve"> from the</w:t>
      </w:r>
      <w:r w:rsidR="00A66C94" w:rsidRPr="00A66C94">
        <w:t xml:space="preserve"> </w:t>
      </w:r>
      <w:r w:rsidR="00A66C94" w:rsidRPr="003D4E8B">
        <w:t xml:space="preserve">prochloraz </w:t>
      </w:r>
      <w:r w:rsidR="00A66C94" w:rsidRPr="004378E0">
        <w:t>and fluquinconazole</w:t>
      </w:r>
      <w:r w:rsidR="00A66C94">
        <w:t xml:space="preserve"> study</w:t>
      </w:r>
      <w:r>
        <w:t xml:space="preserve"> </w:t>
      </w:r>
      <w:r w:rsidR="000C3C75" w:rsidRPr="002136E4">
        <w:t>to give a combined exposure for the four activities.</w:t>
      </w:r>
    </w:p>
    <w:p w14:paraId="7B813A35" w14:textId="77777777" w:rsidR="000C3C75" w:rsidRDefault="000C3C75" w:rsidP="008D20AB">
      <w:pPr>
        <w:jc w:val="both"/>
      </w:pPr>
      <w:r>
        <w:t>The EFSA opinion</w:t>
      </w:r>
      <w:r>
        <w:rPr>
          <w:rStyle w:val="Odwoanieprzypisudolnego"/>
        </w:rPr>
        <w:footnoteReference w:id="5"/>
      </w:r>
      <w:r>
        <w:t xml:space="preserve"> recommends for longer term exposure assessment, the realistic upper estimate of daily exposure should be taken as the higher of a) the 75</w:t>
      </w:r>
      <w:r w:rsidRPr="00A93746">
        <w:rPr>
          <w:vertAlign w:val="superscript"/>
        </w:rPr>
        <w:t>th</w:t>
      </w:r>
      <w:r>
        <w:t xml:space="preserve"> percentile calculated from the empirical dataset or b) a statistical estimate of the 75</w:t>
      </w:r>
      <w:r w:rsidRPr="00A93746">
        <w:rPr>
          <w:vertAlign w:val="superscript"/>
        </w:rPr>
        <w:t>th</w:t>
      </w:r>
      <w:r>
        <w:t xml:space="preserve"> percentile for a theoretical population of measurements from which the empirical dataset was derived. The EFSA opinion concludes “it is expected that using the 75</w:t>
      </w:r>
      <w:r w:rsidRPr="00A93746">
        <w:rPr>
          <w:vertAlign w:val="superscript"/>
        </w:rPr>
        <w:t>th</w:t>
      </w:r>
      <w:r>
        <w:t xml:space="preserve"> percentile provides a realistic upper estimate (for longer term exposure) that will very rarely, if ever, be exceeded”. Following this approach empirical and parametric 75</w:t>
      </w:r>
      <w:r w:rsidRPr="00A93746">
        <w:rPr>
          <w:vertAlign w:val="superscript"/>
        </w:rPr>
        <w:t>th</w:t>
      </w:r>
      <w:r>
        <w:t xml:space="preserve"> percentile values have been calculated from the </w:t>
      </w:r>
      <w:r w:rsidR="00A65A7C">
        <w:t>prochloraz</w:t>
      </w:r>
      <w:r>
        <w:t xml:space="preserve"> exposure study for total systemic exposure. This is done with the assumption that the population has a log-normal distribution using the following formula:</w:t>
      </w:r>
    </w:p>
    <w:p w14:paraId="27A3099A" w14:textId="77777777" w:rsidR="000C3C75" w:rsidRDefault="000C3C75" w:rsidP="000C3C75"/>
    <w:p w14:paraId="34B426A6" w14:textId="77777777" w:rsidR="000C3C75" w:rsidRPr="00F5355F" w:rsidRDefault="00EE570F" w:rsidP="000C3C75">
      <w:pPr>
        <w:rPr>
          <w:lang w:val="en-GB" w:eastAsia="en-GB"/>
        </w:rPr>
      </w:pPr>
      <w:r w:rsidRPr="000C3C75">
        <w:rPr>
          <w:noProof/>
          <w:lang w:val="pl-PL" w:eastAsia="pl-PL"/>
        </w:rPr>
        <w:drawing>
          <wp:inline distT="0" distB="0" distL="0" distR="0" wp14:anchorId="710AB1FB" wp14:editId="425AD1BC">
            <wp:extent cx="2423160" cy="5638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23160" cy="563880"/>
                    </a:xfrm>
                    <a:prstGeom prst="rect">
                      <a:avLst/>
                    </a:prstGeom>
                    <a:noFill/>
                    <a:ln>
                      <a:noFill/>
                    </a:ln>
                  </pic:spPr>
                </pic:pic>
              </a:graphicData>
            </a:graphic>
          </wp:inline>
        </w:drawing>
      </w:r>
    </w:p>
    <w:p w14:paraId="7E3B6FA4" w14:textId="77777777" w:rsidR="000C3C75" w:rsidRDefault="000C3C75" w:rsidP="008D20AB">
      <w:pPr>
        <w:jc w:val="both"/>
      </w:pPr>
      <w:r>
        <w:t>where ‘</w:t>
      </w:r>
      <m:oMath>
        <m:acc>
          <m:accPr>
            <m:chr m:val="̅"/>
            <m:ctrlPr>
              <w:ins w:id="454" w:author="Parant Anne-Sophie A GBJH" w:date="2020-07-23T14:20:00Z">
                <w:rPr>
                  <w:rFonts w:ascii="Cambria Math" w:hAnsi="Cambria Math"/>
                  <w:i/>
                </w:rPr>
              </w:ins>
            </m:ctrlPr>
          </m:accPr>
          <m:e>
            <m:r>
              <w:ins w:id="455" w:author="Parant Anne-Sophie A GBJH" w:date="2020-07-23T14:20:00Z">
                <w:rPr>
                  <w:rFonts w:ascii="Cambria Math" w:hAnsi="Cambria Math"/>
                </w:rPr>
                <m:t>x</m:t>
              </w:ins>
            </m:r>
          </m:e>
        </m:acc>
      </m:oMath>
      <w:r>
        <w:t>’ is the mean of the natural logarithms of the sample measurements, ‘S’ is the standard deviation of the logar</w:t>
      </w:r>
      <w:proofErr w:type="spellStart"/>
      <w:r>
        <w:t>ithms</w:t>
      </w:r>
      <w:proofErr w:type="spellEnd"/>
      <w:r>
        <w:t xml:space="preserve"> of the sample measurements, ‘t</w:t>
      </w:r>
      <w:r w:rsidRPr="00A93746">
        <w:rPr>
          <w:vertAlign w:val="subscript"/>
        </w:rPr>
        <w:t>n-1</w:t>
      </w:r>
      <w:r>
        <w:t>’ is a t statistic with ‘n 1’ degrees of freedom (n being the number of measurements in the sample), and ‘a’ is the relevant centile. Statistical analysis shows the data within the study are log normally distributed.</w:t>
      </w:r>
    </w:p>
    <w:p w14:paraId="4936CF67" w14:textId="77777777" w:rsidR="000C3C75" w:rsidRPr="002136E4" w:rsidRDefault="000C3C75" w:rsidP="008D20AB">
      <w:pPr>
        <w:pStyle w:val="Tekstpodstawowy"/>
        <w:spacing w:before="240"/>
        <w:jc w:val="both"/>
        <w:rPr>
          <w:lang w:val="en-GB"/>
        </w:rPr>
      </w:pPr>
      <w:r>
        <w:rPr>
          <w:bCs/>
        </w:rPr>
        <w:t>The predicted</w:t>
      </w:r>
      <w:r w:rsidRPr="004816EE">
        <w:rPr>
          <w:bCs/>
        </w:rPr>
        <w:t xml:space="preserve"> </w:t>
      </w:r>
      <w:r>
        <w:rPr>
          <w:bCs/>
        </w:rPr>
        <w:t>total systemic</w:t>
      </w:r>
      <w:r w:rsidRPr="004816EE">
        <w:rPr>
          <w:bCs/>
        </w:rPr>
        <w:t xml:space="preserve"> exposure values during the cleaning task are given in</w:t>
      </w:r>
      <w:r>
        <w:rPr>
          <w:bCs/>
        </w:rPr>
        <w:t xml:space="preserve"> </w:t>
      </w:r>
      <w:r>
        <w:rPr>
          <w:bCs/>
        </w:rPr>
        <w:fldChar w:fldCharType="begin"/>
      </w:r>
      <w:r>
        <w:rPr>
          <w:bCs/>
        </w:rPr>
        <w:instrText xml:space="preserve"> REF _Ref27987253 \h </w:instrText>
      </w:r>
      <w:r w:rsidR="008D20AB">
        <w:rPr>
          <w:bCs/>
        </w:rPr>
        <w:instrText xml:space="preserve"> \* MERGEFORMAT </w:instrText>
      </w:r>
      <w:r>
        <w:rPr>
          <w:bCs/>
        </w:rPr>
      </w:r>
      <w:r>
        <w:rPr>
          <w:bCs/>
        </w:rPr>
        <w:fldChar w:fldCharType="separate"/>
      </w:r>
      <w:r w:rsidR="003C2813" w:rsidRPr="003C2813">
        <w:t xml:space="preserve">Table </w:t>
      </w:r>
      <w:r w:rsidR="003C2813" w:rsidRPr="003C2813">
        <w:rPr>
          <w:noProof/>
        </w:rPr>
        <w:t>6.6</w:t>
      </w:r>
      <w:r w:rsidR="003C2813" w:rsidRPr="003C2813">
        <w:rPr>
          <w:noProof/>
        </w:rPr>
        <w:noBreakHyphen/>
        <w:t>4</w:t>
      </w:r>
      <w:r>
        <w:rPr>
          <w:bCs/>
        </w:rPr>
        <w:fldChar w:fldCharType="end"/>
      </w:r>
      <w:r w:rsidR="007F1B3A">
        <w:rPr>
          <w:bCs/>
        </w:rPr>
        <w:t>b</w:t>
      </w:r>
      <w:r w:rsidRPr="004816EE">
        <w:rPr>
          <w:bCs/>
        </w:rPr>
        <w:t>.</w:t>
      </w:r>
      <w:r>
        <w:rPr>
          <w:bCs/>
        </w:rPr>
        <w:t xml:space="preserve"> </w:t>
      </w:r>
      <w:r w:rsidR="00676269">
        <w:rPr>
          <w:bCs/>
        </w:rPr>
        <w:t xml:space="preserve">Only exposures from the </w:t>
      </w:r>
      <w:r w:rsidR="00676269" w:rsidRPr="004378E0">
        <w:t>fluquinconazole</w:t>
      </w:r>
      <w:r w:rsidR="00676269">
        <w:t xml:space="preserve"> study </w:t>
      </w:r>
      <w:r w:rsidR="00676269">
        <w:rPr>
          <w:bCs/>
        </w:rPr>
        <w:t>were used</w:t>
      </w:r>
      <w:r w:rsidR="00620C92">
        <w:rPr>
          <w:bCs/>
        </w:rPr>
        <w:t>,</w:t>
      </w:r>
      <w:r w:rsidR="00676269">
        <w:rPr>
          <w:bCs/>
        </w:rPr>
        <w:t xml:space="preserve"> as the application rate </w:t>
      </w:r>
      <w:r w:rsidR="00620C92">
        <w:rPr>
          <w:bCs/>
        </w:rPr>
        <w:t xml:space="preserve">used </w:t>
      </w:r>
      <w:r w:rsidR="00676269">
        <w:rPr>
          <w:bCs/>
        </w:rPr>
        <w:t>was closer</w:t>
      </w:r>
      <w:r w:rsidR="00620C92">
        <w:rPr>
          <w:bCs/>
        </w:rPr>
        <w:t xml:space="preserve"> to that of cyantraniliprole</w:t>
      </w:r>
      <w:r w:rsidR="00676269">
        <w:rPr>
          <w:bCs/>
        </w:rPr>
        <w:t xml:space="preserve"> (</w:t>
      </w:r>
      <w:r w:rsidR="00620C92">
        <w:rPr>
          <w:bCs/>
        </w:rPr>
        <w:t>751.5 kg/</w:t>
      </w:r>
      <w:proofErr w:type="spellStart"/>
      <w:r w:rsidR="00620C92">
        <w:rPr>
          <w:bCs/>
        </w:rPr>
        <w:t>tonne</w:t>
      </w:r>
      <w:proofErr w:type="spellEnd"/>
      <w:r w:rsidR="00620C92">
        <w:rPr>
          <w:bCs/>
        </w:rPr>
        <w:t xml:space="preserve"> for </w:t>
      </w:r>
      <w:r w:rsidR="00620C92" w:rsidRPr="004378E0">
        <w:t>fluquinconazole</w:t>
      </w:r>
      <w:r w:rsidR="00620C92">
        <w:t xml:space="preserve"> vs</w:t>
      </w:r>
      <w:r w:rsidR="00620C92">
        <w:rPr>
          <w:bCs/>
        </w:rPr>
        <w:t xml:space="preserve"> 140.4 kg/</w:t>
      </w:r>
      <w:proofErr w:type="spellStart"/>
      <w:r w:rsidR="00620C92">
        <w:rPr>
          <w:bCs/>
        </w:rPr>
        <w:t>tonne</w:t>
      </w:r>
      <w:proofErr w:type="spellEnd"/>
      <w:r w:rsidR="00620C92">
        <w:rPr>
          <w:bCs/>
        </w:rPr>
        <w:t xml:space="preserve"> for prochloraz</w:t>
      </w:r>
      <w:r w:rsidR="00676269">
        <w:rPr>
          <w:bCs/>
        </w:rPr>
        <w:t>)</w:t>
      </w:r>
      <w:r w:rsidR="00620C92">
        <w:rPr>
          <w:bCs/>
        </w:rPr>
        <w:t>. T</w:t>
      </w:r>
      <w:r>
        <w:rPr>
          <w:bCs/>
        </w:rPr>
        <w:t>he</w:t>
      </w:r>
      <w:r w:rsidR="00620C92">
        <w:rPr>
          <w:bCs/>
        </w:rPr>
        <w:t xml:space="preserve"> empirical and</w:t>
      </w:r>
      <w:r>
        <w:rPr>
          <w:bCs/>
        </w:rPr>
        <w:t xml:space="preserve"> parametric</w:t>
      </w:r>
      <w:r w:rsidR="00620C92">
        <w:rPr>
          <w:bCs/>
        </w:rPr>
        <w:t xml:space="preserve"> 75</w:t>
      </w:r>
      <w:r w:rsidR="00620C92" w:rsidRPr="00F66CBB">
        <w:rPr>
          <w:bCs/>
          <w:vertAlign w:val="superscript"/>
        </w:rPr>
        <w:t>th</w:t>
      </w:r>
      <w:r w:rsidR="00620C92">
        <w:rPr>
          <w:bCs/>
        </w:rPr>
        <w:t xml:space="preserve"> percentile</w:t>
      </w:r>
      <w:r>
        <w:rPr>
          <w:bCs/>
        </w:rPr>
        <w:t xml:space="preserve"> value</w:t>
      </w:r>
      <w:r w:rsidR="00620C92">
        <w:rPr>
          <w:bCs/>
        </w:rPr>
        <w:t>s</w:t>
      </w:r>
      <w:r w:rsidR="00586557">
        <w:rPr>
          <w:bCs/>
        </w:rPr>
        <w:t xml:space="preserve"> for 60 kg and 70 kg body weights</w:t>
      </w:r>
      <w:r>
        <w:rPr>
          <w:bCs/>
        </w:rPr>
        <w:t xml:space="preserve"> </w:t>
      </w:r>
      <w:r w:rsidR="00620C92">
        <w:rPr>
          <w:bCs/>
        </w:rPr>
        <w:t>are shown</w:t>
      </w:r>
      <w:r w:rsidR="00586557">
        <w:rPr>
          <w:bCs/>
        </w:rPr>
        <w:t xml:space="preserve"> in</w:t>
      </w:r>
      <w:r w:rsidR="00586557" w:rsidRPr="00586557">
        <w:rPr>
          <w:bCs/>
        </w:rPr>
        <w:t xml:space="preserve"> </w:t>
      </w:r>
      <w:r w:rsidR="00586557">
        <w:rPr>
          <w:bCs/>
        </w:rPr>
        <w:t>Table 6.6-6</w:t>
      </w:r>
      <w:r w:rsidR="00620C92">
        <w:rPr>
          <w:bCs/>
        </w:rPr>
        <w:t>, the larger of the two will be</w:t>
      </w:r>
      <w:r>
        <w:rPr>
          <w:bCs/>
        </w:rPr>
        <w:t xml:space="preserve"> used in the risk assessment</w:t>
      </w:r>
      <w:r w:rsidR="00586557">
        <w:rPr>
          <w:bCs/>
        </w:rPr>
        <w:t>.</w:t>
      </w:r>
    </w:p>
    <w:p w14:paraId="56BF80C0" w14:textId="77777777" w:rsidR="000C3C75" w:rsidRPr="008D20AB" w:rsidRDefault="000C3C75" w:rsidP="008D20AB">
      <w:pPr>
        <w:pStyle w:val="RepLabel"/>
        <w:spacing w:before="0" w:after="0"/>
        <w:rPr>
          <w:sz w:val="20"/>
          <w:szCs w:val="20"/>
        </w:rPr>
      </w:pPr>
      <w:bookmarkStart w:id="456" w:name="_Ref27987253"/>
      <w:r w:rsidRPr="008D20AB">
        <w:rPr>
          <w:sz w:val="20"/>
          <w:szCs w:val="20"/>
        </w:rPr>
        <w:t xml:space="preserve">Table </w:t>
      </w:r>
      <w:r w:rsidRPr="008D20AB">
        <w:rPr>
          <w:sz w:val="20"/>
          <w:szCs w:val="20"/>
        </w:rPr>
        <w:fldChar w:fldCharType="begin"/>
      </w:r>
      <w:r w:rsidRPr="008D20AB">
        <w:rPr>
          <w:sz w:val="20"/>
          <w:szCs w:val="20"/>
        </w:rPr>
        <w:instrText xml:space="preserve"> STYLEREF 2 \s </w:instrText>
      </w:r>
      <w:r w:rsidRPr="008D20AB">
        <w:rPr>
          <w:sz w:val="20"/>
          <w:szCs w:val="20"/>
        </w:rPr>
        <w:fldChar w:fldCharType="separate"/>
      </w:r>
      <w:r w:rsidR="003C2813">
        <w:rPr>
          <w:noProof/>
          <w:sz w:val="20"/>
          <w:szCs w:val="20"/>
        </w:rPr>
        <w:t>6.6</w:t>
      </w:r>
      <w:r w:rsidRPr="008D20AB">
        <w:rPr>
          <w:sz w:val="20"/>
          <w:szCs w:val="20"/>
        </w:rPr>
        <w:fldChar w:fldCharType="end"/>
      </w:r>
      <w:r w:rsidRPr="008D20AB">
        <w:rPr>
          <w:sz w:val="20"/>
          <w:szCs w:val="20"/>
        </w:rPr>
        <w:noBreakHyphen/>
      </w:r>
      <w:r w:rsidRPr="008D20AB">
        <w:rPr>
          <w:sz w:val="20"/>
          <w:szCs w:val="20"/>
        </w:rPr>
        <w:fldChar w:fldCharType="begin"/>
      </w:r>
      <w:r w:rsidRPr="008D20AB">
        <w:rPr>
          <w:sz w:val="20"/>
          <w:szCs w:val="20"/>
        </w:rPr>
        <w:instrText xml:space="preserve"> SEQ Table \* ARABIC \s 2 </w:instrText>
      </w:r>
      <w:r w:rsidRPr="008D20AB">
        <w:rPr>
          <w:sz w:val="20"/>
          <w:szCs w:val="20"/>
        </w:rPr>
        <w:fldChar w:fldCharType="separate"/>
      </w:r>
      <w:r w:rsidR="003C2813">
        <w:rPr>
          <w:noProof/>
          <w:sz w:val="20"/>
          <w:szCs w:val="20"/>
        </w:rPr>
        <w:t>4</w:t>
      </w:r>
      <w:r w:rsidRPr="008D20AB">
        <w:rPr>
          <w:sz w:val="20"/>
          <w:szCs w:val="20"/>
        </w:rPr>
        <w:fldChar w:fldCharType="end"/>
      </w:r>
      <w:bookmarkEnd w:id="456"/>
      <w:r w:rsidR="004650BC" w:rsidRPr="008D20AB">
        <w:rPr>
          <w:sz w:val="20"/>
          <w:szCs w:val="20"/>
        </w:rPr>
        <w:t>b</w:t>
      </w:r>
      <w:r w:rsidRPr="008D20AB">
        <w:rPr>
          <w:sz w:val="20"/>
          <w:szCs w:val="20"/>
        </w:rPr>
        <w:t>:</w:t>
      </w:r>
      <w:r w:rsidRPr="008D20AB">
        <w:rPr>
          <w:sz w:val="20"/>
          <w:szCs w:val="20"/>
        </w:rPr>
        <w:tab/>
        <w:t>Measured values used to calculate operator exposure during seed treatment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4"/>
        <w:gridCol w:w="1815"/>
        <w:gridCol w:w="1116"/>
        <w:gridCol w:w="1200"/>
        <w:gridCol w:w="1275"/>
        <w:gridCol w:w="1135"/>
        <w:gridCol w:w="1273"/>
      </w:tblGrid>
      <w:tr w:rsidR="000C3C75" w:rsidRPr="004C0530" w14:paraId="7AB6247D" w14:textId="77777777" w:rsidTr="00D54CF3">
        <w:tc>
          <w:tcPr>
            <w:tcW w:w="820" w:type="pct"/>
          </w:tcPr>
          <w:p w14:paraId="0BBB39E4" w14:textId="77777777" w:rsidR="000C3C75" w:rsidRPr="004C0530" w:rsidRDefault="000C3C75" w:rsidP="00D51D66">
            <w:pPr>
              <w:pStyle w:val="TableHeader9pt"/>
            </w:pPr>
          </w:p>
        </w:tc>
        <w:tc>
          <w:tcPr>
            <w:tcW w:w="971" w:type="pct"/>
            <w:shd w:val="clear" w:color="auto" w:fill="auto"/>
            <w:vAlign w:val="center"/>
          </w:tcPr>
          <w:p w14:paraId="28A8A823" w14:textId="77777777" w:rsidR="000C3C75" w:rsidRPr="004C0530" w:rsidRDefault="000C3C75" w:rsidP="00D51D66">
            <w:pPr>
              <w:pStyle w:val="TableHeader9pt"/>
            </w:pPr>
          </w:p>
        </w:tc>
        <w:tc>
          <w:tcPr>
            <w:tcW w:w="597" w:type="pct"/>
            <w:shd w:val="clear" w:color="auto" w:fill="auto"/>
            <w:vAlign w:val="center"/>
          </w:tcPr>
          <w:p w14:paraId="6947050E" w14:textId="77777777" w:rsidR="000C3C75" w:rsidRPr="004C0530" w:rsidRDefault="000C3C75" w:rsidP="00D51D66">
            <w:pPr>
              <w:pStyle w:val="TableHeader9pt"/>
            </w:pPr>
          </w:p>
        </w:tc>
        <w:tc>
          <w:tcPr>
            <w:tcW w:w="2612" w:type="pct"/>
            <w:gridSpan w:val="4"/>
            <w:shd w:val="clear" w:color="auto" w:fill="auto"/>
            <w:vAlign w:val="center"/>
          </w:tcPr>
          <w:p w14:paraId="6499C8B8" w14:textId="77777777" w:rsidR="000C3C75" w:rsidRPr="004C0530" w:rsidRDefault="000C3C75" w:rsidP="00D51D66">
            <w:pPr>
              <w:pStyle w:val="TableHeader9pt"/>
            </w:pPr>
            <w:r w:rsidRPr="004C0530">
              <w:t xml:space="preserve">Estimated </w:t>
            </w:r>
            <w:r>
              <w:t>Total Systemic</w:t>
            </w:r>
            <w:r w:rsidRPr="004C0530">
              <w:t xml:space="preserve"> </w:t>
            </w:r>
            <w:proofErr w:type="spellStart"/>
            <w:r w:rsidRPr="004C0530">
              <w:t>Exposure</w:t>
            </w:r>
            <w:r w:rsidRPr="00CF0A1C">
              <w:rPr>
                <w:vertAlign w:val="superscript"/>
              </w:rPr>
              <w:t>a</w:t>
            </w:r>
            <w:proofErr w:type="spellEnd"/>
            <w:r>
              <w:t xml:space="preserve"> (mg/kg </w:t>
            </w:r>
            <w:proofErr w:type="spellStart"/>
            <w:r>
              <w:t>bw</w:t>
            </w:r>
            <w:proofErr w:type="spellEnd"/>
            <w:r>
              <w:t>/day)</w:t>
            </w:r>
          </w:p>
        </w:tc>
      </w:tr>
      <w:tr w:rsidR="000C3C75" w:rsidRPr="004C0530" w14:paraId="4412552A" w14:textId="77777777" w:rsidTr="00D54CF3">
        <w:tc>
          <w:tcPr>
            <w:tcW w:w="820" w:type="pct"/>
            <w:vMerge w:val="restart"/>
          </w:tcPr>
          <w:p w14:paraId="38A2D3F6" w14:textId="77777777" w:rsidR="000C3C75" w:rsidRDefault="000C3C75" w:rsidP="00D51D66">
            <w:pPr>
              <w:pStyle w:val="TableHeader9pt"/>
            </w:pPr>
            <w:r>
              <w:t>Active substance</w:t>
            </w:r>
          </w:p>
        </w:tc>
        <w:tc>
          <w:tcPr>
            <w:tcW w:w="971" w:type="pct"/>
            <w:vMerge w:val="restart"/>
            <w:shd w:val="clear" w:color="auto" w:fill="auto"/>
          </w:tcPr>
          <w:p w14:paraId="59AA4448" w14:textId="77777777" w:rsidR="000C3C75" w:rsidRPr="004C0530" w:rsidRDefault="000C3C75" w:rsidP="00D51D66">
            <w:pPr>
              <w:pStyle w:val="TableHeader9pt"/>
            </w:pPr>
            <w:r w:rsidRPr="004C0530">
              <w:t>TASK</w:t>
            </w:r>
          </w:p>
        </w:tc>
        <w:tc>
          <w:tcPr>
            <w:tcW w:w="597" w:type="pct"/>
            <w:vMerge w:val="restart"/>
            <w:shd w:val="clear" w:color="auto" w:fill="auto"/>
          </w:tcPr>
          <w:p w14:paraId="740A55AB" w14:textId="77777777" w:rsidR="000C3C75" w:rsidRDefault="000C3C75" w:rsidP="00D51D66">
            <w:pPr>
              <w:pStyle w:val="TableHeader9pt"/>
            </w:pPr>
            <w:r>
              <w:t>PPE (gloves)</w:t>
            </w:r>
          </w:p>
        </w:tc>
        <w:tc>
          <w:tcPr>
            <w:tcW w:w="1324" w:type="pct"/>
            <w:gridSpan w:val="2"/>
            <w:shd w:val="clear" w:color="auto" w:fill="auto"/>
            <w:vAlign w:val="center"/>
          </w:tcPr>
          <w:p w14:paraId="4B858751" w14:textId="77777777" w:rsidR="000C3C75" w:rsidRDefault="000C3C75" w:rsidP="00D51D66">
            <w:pPr>
              <w:pStyle w:val="TableHeader9pt"/>
            </w:pPr>
            <w:r>
              <w:t>60 kg body weight</w:t>
            </w:r>
          </w:p>
        </w:tc>
        <w:tc>
          <w:tcPr>
            <w:tcW w:w="1288" w:type="pct"/>
            <w:gridSpan w:val="2"/>
          </w:tcPr>
          <w:p w14:paraId="5CA5148D" w14:textId="77777777" w:rsidR="000C3C75" w:rsidRDefault="000C3C75" w:rsidP="00D51D66">
            <w:pPr>
              <w:pStyle w:val="TableHeader9pt"/>
            </w:pPr>
            <w:r>
              <w:t>70 kg body weight</w:t>
            </w:r>
          </w:p>
        </w:tc>
      </w:tr>
      <w:tr w:rsidR="000C3C75" w:rsidRPr="004C0530" w14:paraId="18EF5C54" w14:textId="77777777" w:rsidTr="00D54CF3">
        <w:tc>
          <w:tcPr>
            <w:tcW w:w="820" w:type="pct"/>
            <w:vMerge/>
          </w:tcPr>
          <w:p w14:paraId="0E5A1456" w14:textId="77777777" w:rsidR="000C3C75" w:rsidRPr="004C0530" w:rsidRDefault="000C3C75" w:rsidP="00D51D66">
            <w:pPr>
              <w:pStyle w:val="TableHeader9pt"/>
            </w:pPr>
          </w:p>
        </w:tc>
        <w:tc>
          <w:tcPr>
            <w:tcW w:w="971" w:type="pct"/>
            <w:vMerge/>
            <w:shd w:val="clear" w:color="auto" w:fill="auto"/>
            <w:vAlign w:val="center"/>
          </w:tcPr>
          <w:p w14:paraId="30CAE62F" w14:textId="77777777" w:rsidR="000C3C75" w:rsidRPr="004C0530" w:rsidRDefault="000C3C75" w:rsidP="00D51D66">
            <w:pPr>
              <w:pStyle w:val="TableHeader9pt"/>
            </w:pPr>
          </w:p>
        </w:tc>
        <w:tc>
          <w:tcPr>
            <w:tcW w:w="597" w:type="pct"/>
            <w:vMerge/>
            <w:shd w:val="clear" w:color="auto" w:fill="auto"/>
            <w:vAlign w:val="center"/>
          </w:tcPr>
          <w:p w14:paraId="72ED62BA" w14:textId="77777777" w:rsidR="000C3C75" w:rsidRPr="004C0530" w:rsidRDefault="000C3C75" w:rsidP="00D51D66">
            <w:pPr>
              <w:pStyle w:val="TableHeader9pt"/>
            </w:pPr>
          </w:p>
        </w:tc>
        <w:tc>
          <w:tcPr>
            <w:tcW w:w="642" w:type="pct"/>
            <w:shd w:val="clear" w:color="auto" w:fill="auto"/>
            <w:vAlign w:val="center"/>
          </w:tcPr>
          <w:p w14:paraId="17F1689E" w14:textId="77777777" w:rsidR="000C3C75" w:rsidRPr="004C0530" w:rsidRDefault="000C3C75" w:rsidP="00D51D66">
            <w:pPr>
              <w:pStyle w:val="TableHeader9pt"/>
            </w:pPr>
            <w:proofErr w:type="spellStart"/>
            <w:r>
              <w:t>Empirical</w:t>
            </w:r>
            <w:r w:rsidRPr="00CF0A1C">
              <w:rPr>
                <w:vertAlign w:val="superscript"/>
              </w:rPr>
              <w:t>b</w:t>
            </w:r>
            <w:proofErr w:type="spellEnd"/>
          </w:p>
        </w:tc>
        <w:tc>
          <w:tcPr>
            <w:tcW w:w="682" w:type="pct"/>
            <w:shd w:val="clear" w:color="auto" w:fill="auto"/>
            <w:vAlign w:val="center"/>
          </w:tcPr>
          <w:p w14:paraId="2347305E" w14:textId="77777777" w:rsidR="000C3C75" w:rsidRPr="004C0530" w:rsidRDefault="000C3C75" w:rsidP="00D51D66">
            <w:pPr>
              <w:pStyle w:val="TableHeader9pt"/>
            </w:pPr>
            <w:proofErr w:type="spellStart"/>
            <w:r>
              <w:t>Parametric</w:t>
            </w:r>
            <w:r w:rsidRPr="00CF0A1C">
              <w:rPr>
                <w:vertAlign w:val="superscript"/>
              </w:rPr>
              <w:t>b</w:t>
            </w:r>
            <w:proofErr w:type="spellEnd"/>
          </w:p>
        </w:tc>
        <w:tc>
          <w:tcPr>
            <w:tcW w:w="607" w:type="pct"/>
            <w:vAlign w:val="center"/>
          </w:tcPr>
          <w:p w14:paraId="7D175E1C" w14:textId="77777777" w:rsidR="000C3C75" w:rsidRDefault="000C3C75" w:rsidP="00D51D66">
            <w:pPr>
              <w:pStyle w:val="TableHeader9pt"/>
            </w:pPr>
            <w:proofErr w:type="spellStart"/>
            <w:r>
              <w:t>Empirical</w:t>
            </w:r>
            <w:r w:rsidRPr="00CF0A1C">
              <w:rPr>
                <w:vertAlign w:val="superscript"/>
              </w:rPr>
              <w:t>b</w:t>
            </w:r>
            <w:proofErr w:type="spellEnd"/>
          </w:p>
        </w:tc>
        <w:tc>
          <w:tcPr>
            <w:tcW w:w="681" w:type="pct"/>
            <w:vAlign w:val="center"/>
          </w:tcPr>
          <w:p w14:paraId="048261D2" w14:textId="77777777" w:rsidR="000C3C75" w:rsidRDefault="000C3C75" w:rsidP="00D51D66">
            <w:pPr>
              <w:pStyle w:val="TableHeader9pt"/>
            </w:pPr>
            <w:proofErr w:type="spellStart"/>
            <w:r>
              <w:t>Parametric</w:t>
            </w:r>
            <w:r w:rsidRPr="00CF0A1C">
              <w:rPr>
                <w:vertAlign w:val="superscript"/>
              </w:rPr>
              <w:t>b</w:t>
            </w:r>
            <w:proofErr w:type="spellEnd"/>
          </w:p>
        </w:tc>
      </w:tr>
      <w:tr w:rsidR="000C3C75" w:rsidRPr="004C0530" w14:paraId="78E80566" w14:textId="77777777" w:rsidTr="008D20AB">
        <w:tc>
          <w:tcPr>
            <w:tcW w:w="820" w:type="pct"/>
            <w:vAlign w:val="center"/>
          </w:tcPr>
          <w:p w14:paraId="31B5CE58" w14:textId="77777777" w:rsidR="000C3C75" w:rsidRPr="004C0530" w:rsidRDefault="00023AD9" w:rsidP="00023AD9">
            <w:pPr>
              <w:pStyle w:val="TableText9pt"/>
              <w:keepNext/>
              <w:jc w:val="left"/>
            </w:pPr>
            <w:r w:rsidRPr="00050B67">
              <w:t> Cyantraniliprole</w:t>
            </w:r>
          </w:p>
        </w:tc>
        <w:tc>
          <w:tcPr>
            <w:tcW w:w="971" w:type="pct"/>
            <w:shd w:val="clear" w:color="auto" w:fill="auto"/>
            <w:vAlign w:val="center"/>
          </w:tcPr>
          <w:p w14:paraId="26B9D8EB" w14:textId="77777777" w:rsidR="000C3C75" w:rsidRPr="004C0530" w:rsidRDefault="000C3C75" w:rsidP="00D51D66">
            <w:pPr>
              <w:pStyle w:val="TableText9pt"/>
              <w:keepNext/>
            </w:pPr>
            <w:r w:rsidRPr="004C0530">
              <w:t>Cleaning</w:t>
            </w:r>
          </w:p>
        </w:tc>
        <w:tc>
          <w:tcPr>
            <w:tcW w:w="597" w:type="pct"/>
            <w:shd w:val="clear" w:color="auto" w:fill="auto"/>
            <w:vAlign w:val="center"/>
          </w:tcPr>
          <w:p w14:paraId="42C365C5" w14:textId="77777777" w:rsidR="000C3C75" w:rsidRPr="004C0530" w:rsidRDefault="000C3C75" w:rsidP="00D51D66">
            <w:pPr>
              <w:pStyle w:val="TableText9pt"/>
              <w:keepNext/>
            </w:pPr>
            <w:r>
              <w:t>Yes</w:t>
            </w:r>
          </w:p>
        </w:tc>
        <w:tc>
          <w:tcPr>
            <w:tcW w:w="642" w:type="pct"/>
            <w:shd w:val="clear" w:color="auto" w:fill="auto"/>
            <w:vAlign w:val="center"/>
          </w:tcPr>
          <w:p w14:paraId="5D240B75" w14:textId="77777777" w:rsidR="000C3C75" w:rsidRPr="00656DB8" w:rsidRDefault="00656DB8" w:rsidP="008D20AB">
            <w:pPr>
              <w:jc w:val="center"/>
            </w:pPr>
            <w:r w:rsidRPr="00656DB8">
              <w:rPr>
                <w:sz w:val="18"/>
                <w:szCs w:val="24"/>
                <w:lang w:val="en-GB" w:eastAsia="en-GB"/>
              </w:rPr>
              <w:t>0.000</w:t>
            </w:r>
            <w:r w:rsidR="00620C92">
              <w:rPr>
                <w:sz w:val="18"/>
                <w:szCs w:val="24"/>
                <w:lang w:val="en-GB" w:eastAsia="en-GB"/>
              </w:rPr>
              <w:t>20</w:t>
            </w:r>
          </w:p>
        </w:tc>
        <w:tc>
          <w:tcPr>
            <w:tcW w:w="682" w:type="pct"/>
            <w:shd w:val="clear" w:color="auto" w:fill="auto"/>
            <w:vAlign w:val="center"/>
          </w:tcPr>
          <w:p w14:paraId="4AD87FFD" w14:textId="77777777" w:rsidR="000C3C75" w:rsidRPr="00184748" w:rsidRDefault="00656DB8" w:rsidP="008D20AB">
            <w:pPr>
              <w:jc w:val="center"/>
              <w:rPr>
                <w:b/>
                <w:bCs/>
              </w:rPr>
            </w:pPr>
            <w:r w:rsidRPr="00184748">
              <w:rPr>
                <w:b/>
                <w:bCs/>
                <w:sz w:val="18"/>
                <w:szCs w:val="24"/>
                <w:lang w:val="en-GB" w:eastAsia="en-GB"/>
              </w:rPr>
              <w:t>0.000</w:t>
            </w:r>
            <w:r w:rsidR="00620C92">
              <w:rPr>
                <w:b/>
                <w:bCs/>
                <w:sz w:val="18"/>
                <w:szCs w:val="24"/>
                <w:lang w:val="en-GB" w:eastAsia="en-GB"/>
              </w:rPr>
              <w:t>30</w:t>
            </w:r>
          </w:p>
        </w:tc>
        <w:tc>
          <w:tcPr>
            <w:tcW w:w="607" w:type="pct"/>
            <w:vAlign w:val="center"/>
          </w:tcPr>
          <w:p w14:paraId="6EB2E9BE" w14:textId="77777777" w:rsidR="000C3C75" w:rsidRPr="00184748" w:rsidRDefault="00184748" w:rsidP="008D20AB">
            <w:pPr>
              <w:jc w:val="center"/>
              <w:rPr>
                <w:sz w:val="18"/>
                <w:szCs w:val="24"/>
                <w:lang w:val="en-GB" w:eastAsia="en-GB"/>
              </w:rPr>
            </w:pPr>
            <w:r w:rsidRPr="00184748">
              <w:rPr>
                <w:sz w:val="18"/>
                <w:szCs w:val="24"/>
                <w:lang w:val="en-GB" w:eastAsia="en-GB"/>
              </w:rPr>
              <w:t>0.0001</w:t>
            </w:r>
            <w:r w:rsidR="00620C92">
              <w:rPr>
                <w:sz w:val="18"/>
                <w:szCs w:val="24"/>
                <w:lang w:val="en-GB" w:eastAsia="en-GB"/>
              </w:rPr>
              <w:t>7</w:t>
            </w:r>
          </w:p>
        </w:tc>
        <w:tc>
          <w:tcPr>
            <w:tcW w:w="681" w:type="pct"/>
            <w:vAlign w:val="center"/>
          </w:tcPr>
          <w:p w14:paraId="60BE203F" w14:textId="77777777" w:rsidR="000C3C75" w:rsidRPr="00184748" w:rsidRDefault="00656DB8" w:rsidP="008D20AB">
            <w:pPr>
              <w:jc w:val="center"/>
              <w:rPr>
                <w:b/>
                <w:bCs/>
                <w:sz w:val="18"/>
                <w:szCs w:val="24"/>
                <w:lang w:val="en-GB" w:eastAsia="en-GB"/>
              </w:rPr>
            </w:pPr>
            <w:r w:rsidRPr="00184748">
              <w:rPr>
                <w:b/>
                <w:bCs/>
                <w:sz w:val="18"/>
                <w:szCs w:val="24"/>
                <w:lang w:val="en-GB" w:eastAsia="en-GB"/>
              </w:rPr>
              <w:t>0.000</w:t>
            </w:r>
            <w:r w:rsidR="00620C92">
              <w:rPr>
                <w:b/>
                <w:bCs/>
                <w:sz w:val="18"/>
                <w:szCs w:val="24"/>
                <w:lang w:val="en-GB" w:eastAsia="en-GB"/>
              </w:rPr>
              <w:t>26</w:t>
            </w:r>
          </w:p>
        </w:tc>
      </w:tr>
    </w:tbl>
    <w:p w14:paraId="78240533" w14:textId="77777777" w:rsidR="000C3C75" w:rsidRPr="004C0530" w:rsidRDefault="000C3C75" w:rsidP="000C3C75">
      <w:pPr>
        <w:pStyle w:val="TableFootnote"/>
        <w:keepNext/>
        <w:tabs>
          <w:tab w:val="left" w:pos="708"/>
          <w:tab w:val="left" w:pos="1416"/>
          <w:tab w:val="left" w:pos="2124"/>
          <w:tab w:val="left" w:pos="2832"/>
          <w:tab w:val="left" w:pos="3540"/>
          <w:tab w:val="left" w:pos="4198"/>
        </w:tabs>
        <w:ind w:left="284" w:hanging="284"/>
      </w:pPr>
      <w:r w:rsidRPr="004C0530">
        <w:t>(a)</w:t>
      </w:r>
      <w:r w:rsidRPr="004C0530">
        <w:tab/>
      </w:r>
      <w:r>
        <w:t>Inhalation exposure v</w:t>
      </w:r>
      <w:r w:rsidRPr="004C0530">
        <w:t xml:space="preserve">alues from </w:t>
      </w:r>
      <w:r>
        <w:t>prochloraz study have been adjusted to 21</w:t>
      </w:r>
      <w:r w:rsidRPr="004C0530">
        <w:t> L/min.</w:t>
      </w:r>
    </w:p>
    <w:p w14:paraId="18E86C24" w14:textId="77777777" w:rsidR="000C3C75" w:rsidRPr="004C0530" w:rsidRDefault="000C3C75" w:rsidP="000C3C75">
      <w:pPr>
        <w:pStyle w:val="TableFootnote"/>
        <w:ind w:left="284" w:hanging="284"/>
      </w:pPr>
      <w:r>
        <w:t>(b)</w:t>
      </w:r>
      <w:r>
        <w:tab/>
      </w:r>
      <w:r w:rsidR="00A0227A">
        <w:t>F</w:t>
      </w:r>
      <w:r w:rsidR="00A0227A" w:rsidRPr="00A0227A">
        <w:t xml:space="preserve">luquinconazole </w:t>
      </w:r>
      <w:r w:rsidRPr="004C0530">
        <w:t>study values (75</w:t>
      </w:r>
      <w:r w:rsidRPr="004C0530">
        <w:rPr>
          <w:vertAlign w:val="superscript"/>
        </w:rPr>
        <w:t>th</w:t>
      </w:r>
      <w:r w:rsidRPr="004C0530">
        <w:t xml:space="preserve"> percentile). </w:t>
      </w:r>
    </w:p>
    <w:p w14:paraId="2789693C" w14:textId="77777777" w:rsidR="000C3C75" w:rsidRPr="002136E4" w:rsidRDefault="000C3C75" w:rsidP="000C3C75">
      <w:pPr>
        <w:pStyle w:val="Tekstpodstawowy"/>
        <w:spacing w:before="240"/>
        <w:jc w:val="both"/>
        <w:rPr>
          <w:lang w:val="en-GB"/>
        </w:rPr>
      </w:pPr>
      <w:r>
        <w:rPr>
          <w:bCs/>
        </w:rPr>
        <w:t>The predicted exposures for all tasks, based on a 60 kg and 70</w:t>
      </w:r>
      <w:r w:rsidR="00A66C94">
        <w:rPr>
          <w:bCs/>
        </w:rPr>
        <w:t xml:space="preserve"> kg</w:t>
      </w:r>
      <w:r>
        <w:rPr>
          <w:bCs/>
        </w:rPr>
        <w:t xml:space="preserve"> body weight are given in </w:t>
      </w:r>
      <w:r>
        <w:rPr>
          <w:bCs/>
        </w:rPr>
        <w:fldChar w:fldCharType="begin"/>
      </w:r>
      <w:r>
        <w:rPr>
          <w:bCs/>
        </w:rPr>
        <w:instrText xml:space="preserve"> REF _Ref431302938 \h </w:instrText>
      </w:r>
      <w:r>
        <w:rPr>
          <w:bCs/>
        </w:rPr>
      </w:r>
      <w:r>
        <w:rPr>
          <w:bCs/>
        </w:rPr>
        <w:fldChar w:fldCharType="separate"/>
      </w:r>
      <w:proofErr w:type="spellStart"/>
      <w:r w:rsidR="003C2813" w:rsidRPr="005776D2">
        <w:rPr>
          <w:b/>
          <w:lang w:val="en-GB"/>
        </w:rPr>
        <w:t>Błąd</w:t>
      </w:r>
      <w:proofErr w:type="spellEnd"/>
      <w:r w:rsidR="003C2813" w:rsidRPr="005776D2">
        <w:rPr>
          <w:b/>
          <w:lang w:val="en-GB"/>
        </w:rPr>
        <w:t xml:space="preserve">! </w:t>
      </w:r>
      <w:proofErr w:type="spellStart"/>
      <w:r w:rsidR="003C2813" w:rsidRPr="005776D2">
        <w:rPr>
          <w:b/>
          <w:lang w:val="en-GB"/>
        </w:rPr>
        <w:t>Nie</w:t>
      </w:r>
      <w:proofErr w:type="spellEnd"/>
      <w:r w:rsidR="003C2813" w:rsidRPr="005776D2">
        <w:rPr>
          <w:b/>
          <w:lang w:val="en-GB"/>
        </w:rPr>
        <w:t xml:space="preserve"> </w:t>
      </w:r>
      <w:proofErr w:type="spellStart"/>
      <w:r w:rsidR="003C2813" w:rsidRPr="005776D2">
        <w:rPr>
          <w:b/>
          <w:lang w:val="en-GB"/>
        </w:rPr>
        <w:t>można</w:t>
      </w:r>
      <w:proofErr w:type="spellEnd"/>
      <w:r w:rsidR="003C2813" w:rsidRPr="005776D2">
        <w:rPr>
          <w:b/>
          <w:lang w:val="en-GB"/>
        </w:rPr>
        <w:t xml:space="preserve"> </w:t>
      </w:r>
      <w:proofErr w:type="spellStart"/>
      <w:r w:rsidR="003C2813" w:rsidRPr="005776D2">
        <w:rPr>
          <w:b/>
          <w:lang w:val="en-GB"/>
        </w:rPr>
        <w:t>odnaleźć</w:t>
      </w:r>
      <w:proofErr w:type="spellEnd"/>
      <w:r w:rsidR="003C2813" w:rsidRPr="005776D2">
        <w:rPr>
          <w:b/>
          <w:lang w:val="en-GB"/>
        </w:rPr>
        <w:t xml:space="preserve"> </w:t>
      </w:r>
      <w:proofErr w:type="spellStart"/>
      <w:r w:rsidR="003C2813" w:rsidRPr="005776D2">
        <w:rPr>
          <w:b/>
          <w:lang w:val="en-GB"/>
        </w:rPr>
        <w:t>źródła</w:t>
      </w:r>
      <w:proofErr w:type="spellEnd"/>
      <w:r w:rsidR="003C2813" w:rsidRPr="005776D2">
        <w:rPr>
          <w:b/>
          <w:lang w:val="en-GB"/>
        </w:rPr>
        <w:t xml:space="preserve"> </w:t>
      </w:r>
      <w:proofErr w:type="spellStart"/>
      <w:r w:rsidR="003C2813" w:rsidRPr="005776D2">
        <w:rPr>
          <w:b/>
          <w:lang w:val="en-GB"/>
        </w:rPr>
        <w:t>odwołania</w:t>
      </w:r>
      <w:proofErr w:type="spellEnd"/>
      <w:r w:rsidR="003C2813" w:rsidRPr="005776D2">
        <w:rPr>
          <w:b/>
          <w:lang w:val="en-GB"/>
        </w:rPr>
        <w:t>.</w:t>
      </w:r>
      <w:r>
        <w:rPr>
          <w:bCs/>
        </w:rPr>
        <w:fldChar w:fldCharType="end"/>
      </w:r>
      <w:r w:rsidR="000103CD">
        <w:rPr>
          <w:bCs/>
        </w:rPr>
        <w:t>6</w:t>
      </w:r>
      <w:r w:rsidRPr="00B102A4">
        <w:rPr>
          <w:bCs/>
        </w:rPr>
        <w:t xml:space="preserve">. </w:t>
      </w:r>
      <w:r w:rsidRPr="00B102A4">
        <w:t xml:space="preserve"> </w:t>
      </w:r>
    </w:p>
    <w:p w14:paraId="5D96F990" w14:textId="77777777" w:rsidR="0015552B" w:rsidRPr="008D20AB" w:rsidRDefault="00A65A7C" w:rsidP="0015552B">
      <w:pPr>
        <w:pStyle w:val="Legenda"/>
        <w:keepNext/>
        <w:rPr>
          <w:lang w:val="en-GB"/>
        </w:rPr>
      </w:pPr>
      <w:r w:rsidRPr="008D20AB">
        <w:rPr>
          <w:noProof/>
          <w:lang w:val="en-GB"/>
        </w:rPr>
        <w:t xml:space="preserve">Table </w:t>
      </w:r>
      <w:r w:rsidRPr="008D20AB">
        <w:rPr>
          <w:noProof/>
          <w:lang w:val="en-GB"/>
        </w:rPr>
        <w:fldChar w:fldCharType="begin"/>
      </w:r>
      <w:r w:rsidRPr="008D20AB">
        <w:rPr>
          <w:noProof/>
          <w:lang w:val="en-GB"/>
        </w:rPr>
        <w:instrText xml:space="preserve"> STYLEREF 2 \s </w:instrText>
      </w:r>
      <w:r w:rsidRPr="008D20AB">
        <w:rPr>
          <w:noProof/>
          <w:lang w:val="en-GB"/>
        </w:rPr>
        <w:fldChar w:fldCharType="separate"/>
      </w:r>
      <w:r w:rsidR="003C2813">
        <w:rPr>
          <w:noProof/>
          <w:lang w:val="en-GB"/>
        </w:rPr>
        <w:t>6.6</w:t>
      </w:r>
      <w:r w:rsidRPr="008D20AB">
        <w:rPr>
          <w:noProof/>
          <w:lang w:val="en-GB"/>
        </w:rPr>
        <w:fldChar w:fldCharType="end"/>
      </w:r>
      <w:r w:rsidRPr="008D20AB">
        <w:rPr>
          <w:noProof/>
          <w:lang w:val="en-GB"/>
        </w:rPr>
        <w:noBreakHyphen/>
      </w:r>
      <w:r w:rsidRPr="008D20AB">
        <w:rPr>
          <w:noProof/>
          <w:lang w:val="en-GB"/>
        </w:rPr>
        <w:fldChar w:fldCharType="begin"/>
      </w:r>
      <w:r w:rsidRPr="008D20AB">
        <w:rPr>
          <w:noProof/>
          <w:lang w:val="en-GB"/>
        </w:rPr>
        <w:instrText xml:space="preserve"> SEQ Table \* ARABIC \s 2 </w:instrText>
      </w:r>
      <w:r w:rsidRPr="008D20AB">
        <w:rPr>
          <w:noProof/>
          <w:lang w:val="en-GB"/>
        </w:rPr>
        <w:fldChar w:fldCharType="separate"/>
      </w:r>
      <w:r w:rsidR="003C2813">
        <w:rPr>
          <w:noProof/>
          <w:lang w:val="en-GB"/>
        </w:rPr>
        <w:t>5</w:t>
      </w:r>
      <w:r w:rsidRPr="008D20AB">
        <w:rPr>
          <w:noProof/>
          <w:lang w:val="en-GB"/>
        </w:rPr>
        <w:fldChar w:fldCharType="end"/>
      </w:r>
      <w:r w:rsidRPr="008D20AB">
        <w:rPr>
          <w:noProof/>
          <w:lang w:val="en-GB"/>
        </w:rPr>
        <w:t>:</w:t>
      </w:r>
      <w:r w:rsidR="00D54CF3" w:rsidRPr="008D20AB">
        <w:t xml:space="preserve"> </w:t>
      </w:r>
      <w:r w:rsidR="00D54CF3" w:rsidRPr="008D20AB">
        <w:tab/>
      </w:r>
      <w:r w:rsidR="0015552B" w:rsidRPr="008D20AB">
        <w:rPr>
          <w:lang w:val="en-GB"/>
        </w:rPr>
        <w:t>Estimated operator exposure during seed treatmen</w:t>
      </w:r>
      <w:r w:rsidR="008D20AB" w:rsidRPr="008D20AB">
        <w:rPr>
          <w:lang w:val="en-GB"/>
        </w:rPr>
        <w:t xml:space="preserve">t using higher tier study data </w:t>
      </w:r>
      <w:r w:rsidR="0015552B" w:rsidRPr="008D20AB">
        <w:rPr>
          <w:lang w:val="en-G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97"/>
        <w:gridCol w:w="2477"/>
        <w:gridCol w:w="2197"/>
        <w:gridCol w:w="2477"/>
      </w:tblGrid>
      <w:tr w:rsidR="0015552B" w:rsidRPr="008D20AB" w14:paraId="665BA6A4" w14:textId="77777777" w:rsidTr="00D54CF3">
        <w:trPr>
          <w:jc w:val="center"/>
        </w:trPr>
        <w:tc>
          <w:tcPr>
            <w:tcW w:w="1175" w:type="pct"/>
            <w:shd w:val="clear" w:color="auto" w:fill="auto"/>
            <w:vAlign w:val="center"/>
          </w:tcPr>
          <w:p w14:paraId="03F0F031" w14:textId="77777777" w:rsidR="0015552B" w:rsidRPr="008D20AB" w:rsidRDefault="0015552B" w:rsidP="00D51D66">
            <w:pPr>
              <w:pStyle w:val="RepTableHeader"/>
              <w:jc w:val="center"/>
              <w:rPr>
                <w:color w:val="FF0000"/>
                <w:sz w:val="18"/>
                <w:szCs w:val="18"/>
                <w:lang w:val="en-GB"/>
              </w:rPr>
            </w:pPr>
          </w:p>
        </w:tc>
        <w:tc>
          <w:tcPr>
            <w:tcW w:w="1325" w:type="pct"/>
            <w:shd w:val="clear" w:color="auto" w:fill="auto"/>
            <w:vAlign w:val="center"/>
          </w:tcPr>
          <w:p w14:paraId="4D3B4A56" w14:textId="77777777" w:rsidR="0015552B" w:rsidRPr="008D20AB" w:rsidRDefault="0015552B" w:rsidP="00D51D66">
            <w:pPr>
              <w:pStyle w:val="RepTableHeader"/>
              <w:jc w:val="center"/>
              <w:rPr>
                <w:color w:val="FF0000"/>
                <w:sz w:val="18"/>
                <w:szCs w:val="18"/>
                <w:lang w:val="en-GB"/>
              </w:rPr>
            </w:pPr>
          </w:p>
        </w:tc>
        <w:tc>
          <w:tcPr>
            <w:tcW w:w="2500" w:type="pct"/>
            <w:gridSpan w:val="2"/>
            <w:shd w:val="clear" w:color="auto" w:fill="auto"/>
            <w:vAlign w:val="center"/>
          </w:tcPr>
          <w:p w14:paraId="769FAA78" w14:textId="77777777" w:rsidR="0015552B" w:rsidRPr="008D20AB" w:rsidRDefault="0015552B" w:rsidP="00D51D66">
            <w:pPr>
              <w:jc w:val="center"/>
              <w:rPr>
                <w:sz w:val="18"/>
                <w:szCs w:val="18"/>
                <w:lang w:val="en-GB"/>
              </w:rPr>
            </w:pPr>
            <w:r w:rsidRPr="008D20AB">
              <w:rPr>
                <w:b/>
                <w:sz w:val="18"/>
                <w:szCs w:val="18"/>
                <w:lang w:val="en-GB"/>
              </w:rPr>
              <w:t>Cyantraniliprole</w:t>
            </w:r>
          </w:p>
        </w:tc>
      </w:tr>
      <w:tr w:rsidR="0015552B" w:rsidRPr="008D20AB" w14:paraId="4F015125" w14:textId="77777777" w:rsidTr="008D20AB">
        <w:trPr>
          <w:jc w:val="center"/>
        </w:trPr>
        <w:tc>
          <w:tcPr>
            <w:tcW w:w="1175" w:type="pct"/>
            <w:shd w:val="clear" w:color="auto" w:fill="auto"/>
            <w:vAlign w:val="center"/>
          </w:tcPr>
          <w:p w14:paraId="6514D4E4" w14:textId="77777777" w:rsidR="0015552B" w:rsidRPr="008D20AB" w:rsidRDefault="0015552B" w:rsidP="008D20AB">
            <w:pPr>
              <w:pStyle w:val="RepTableHeader"/>
              <w:jc w:val="center"/>
              <w:rPr>
                <w:sz w:val="18"/>
                <w:szCs w:val="18"/>
                <w:lang w:val="en-GB"/>
              </w:rPr>
            </w:pPr>
            <w:r w:rsidRPr="008D20AB">
              <w:rPr>
                <w:sz w:val="18"/>
                <w:szCs w:val="18"/>
                <w:lang w:val="en-GB"/>
              </w:rPr>
              <w:t>Model data</w:t>
            </w:r>
          </w:p>
        </w:tc>
        <w:tc>
          <w:tcPr>
            <w:tcW w:w="1325" w:type="pct"/>
            <w:shd w:val="clear" w:color="auto" w:fill="auto"/>
            <w:vAlign w:val="center"/>
          </w:tcPr>
          <w:p w14:paraId="6B381D92" w14:textId="77777777" w:rsidR="0015552B" w:rsidRPr="008D20AB" w:rsidRDefault="0015552B" w:rsidP="008D20AB">
            <w:pPr>
              <w:pStyle w:val="RepTableHeader"/>
              <w:jc w:val="center"/>
              <w:rPr>
                <w:sz w:val="18"/>
                <w:szCs w:val="18"/>
                <w:lang w:val="en-GB"/>
              </w:rPr>
            </w:pPr>
            <w:r w:rsidRPr="008D20AB">
              <w:rPr>
                <w:sz w:val="18"/>
                <w:szCs w:val="18"/>
                <w:lang w:val="en-GB"/>
              </w:rPr>
              <w:t>Level of PPE</w:t>
            </w:r>
          </w:p>
        </w:tc>
        <w:tc>
          <w:tcPr>
            <w:tcW w:w="1175" w:type="pct"/>
            <w:shd w:val="clear" w:color="auto" w:fill="auto"/>
          </w:tcPr>
          <w:p w14:paraId="62D355B6" w14:textId="77777777" w:rsidR="0015552B" w:rsidRPr="008D20AB" w:rsidRDefault="0015552B" w:rsidP="00D51D66">
            <w:pPr>
              <w:pStyle w:val="RepTableHeader"/>
              <w:jc w:val="center"/>
              <w:rPr>
                <w:sz w:val="18"/>
                <w:szCs w:val="18"/>
                <w:lang w:val="en-GB"/>
              </w:rPr>
            </w:pPr>
            <w:r w:rsidRPr="008D20AB">
              <w:rPr>
                <w:sz w:val="18"/>
                <w:szCs w:val="18"/>
                <w:lang w:val="en-GB"/>
              </w:rPr>
              <w:t xml:space="preserve">Total absorbed dose </w:t>
            </w:r>
            <w:r w:rsidRPr="008D20AB">
              <w:rPr>
                <w:sz w:val="18"/>
                <w:szCs w:val="18"/>
                <w:lang w:val="en-GB"/>
              </w:rPr>
              <w:br/>
              <w:t>(mg/kg/day)</w:t>
            </w:r>
          </w:p>
        </w:tc>
        <w:tc>
          <w:tcPr>
            <w:tcW w:w="1325" w:type="pct"/>
            <w:shd w:val="clear" w:color="auto" w:fill="auto"/>
          </w:tcPr>
          <w:p w14:paraId="608C01B4" w14:textId="77777777" w:rsidR="0015552B" w:rsidRPr="008D20AB" w:rsidRDefault="0015552B" w:rsidP="00D51D66">
            <w:pPr>
              <w:pStyle w:val="RepTableHeader"/>
              <w:jc w:val="center"/>
              <w:rPr>
                <w:sz w:val="18"/>
                <w:szCs w:val="18"/>
                <w:lang w:val="en-GB"/>
              </w:rPr>
            </w:pPr>
            <w:r w:rsidRPr="008D20AB">
              <w:rPr>
                <w:sz w:val="18"/>
                <w:szCs w:val="18"/>
                <w:lang w:val="en-GB"/>
              </w:rPr>
              <w:t>% of systemic AOEL</w:t>
            </w:r>
          </w:p>
          <w:p w14:paraId="762A4761" w14:textId="77777777" w:rsidR="0015552B" w:rsidRPr="008D20AB" w:rsidRDefault="0015552B" w:rsidP="00D51D66">
            <w:pPr>
              <w:pStyle w:val="RepTableHeader"/>
              <w:jc w:val="center"/>
              <w:rPr>
                <w:sz w:val="18"/>
                <w:szCs w:val="18"/>
                <w:lang w:val="en-GB"/>
              </w:rPr>
            </w:pPr>
            <w:r w:rsidRPr="008D20AB">
              <w:rPr>
                <w:sz w:val="18"/>
                <w:szCs w:val="18"/>
                <w:lang w:val="en-GB"/>
              </w:rPr>
              <w:t xml:space="preserve">(0.007 mg/kg </w:t>
            </w:r>
            <w:proofErr w:type="spellStart"/>
            <w:r w:rsidRPr="008D20AB">
              <w:rPr>
                <w:sz w:val="18"/>
                <w:szCs w:val="18"/>
                <w:lang w:val="en-GB"/>
              </w:rPr>
              <w:t>bw</w:t>
            </w:r>
            <w:proofErr w:type="spellEnd"/>
            <w:r w:rsidRPr="008D20AB">
              <w:rPr>
                <w:sz w:val="18"/>
                <w:szCs w:val="18"/>
                <w:lang w:val="en-GB"/>
              </w:rPr>
              <w:t>/d)</w:t>
            </w:r>
          </w:p>
        </w:tc>
      </w:tr>
      <w:tr w:rsidR="0015552B" w:rsidRPr="008D20AB" w14:paraId="2D77CAC7" w14:textId="77777777" w:rsidTr="00D54CF3">
        <w:trPr>
          <w:jc w:val="center"/>
        </w:trPr>
        <w:tc>
          <w:tcPr>
            <w:tcW w:w="2500" w:type="pct"/>
            <w:gridSpan w:val="2"/>
            <w:shd w:val="clear" w:color="auto" w:fill="auto"/>
          </w:tcPr>
          <w:p w14:paraId="0092CA7E" w14:textId="77777777" w:rsidR="0015552B" w:rsidRPr="008D20AB" w:rsidRDefault="0015552B" w:rsidP="00D51D66">
            <w:pPr>
              <w:pStyle w:val="RepTable"/>
              <w:rPr>
                <w:sz w:val="18"/>
                <w:szCs w:val="18"/>
              </w:rPr>
            </w:pPr>
            <w:r w:rsidRPr="008D20AB">
              <w:rPr>
                <w:sz w:val="18"/>
                <w:szCs w:val="18"/>
              </w:rPr>
              <w:t xml:space="preserve">Industrial Seed Treatment </w:t>
            </w:r>
          </w:p>
        </w:tc>
        <w:tc>
          <w:tcPr>
            <w:tcW w:w="2500" w:type="pct"/>
            <w:gridSpan w:val="2"/>
            <w:shd w:val="clear" w:color="auto" w:fill="auto"/>
          </w:tcPr>
          <w:p w14:paraId="1A6EF348" w14:textId="77777777" w:rsidR="0015552B" w:rsidRPr="008D20AB" w:rsidRDefault="0015552B" w:rsidP="00D51D66">
            <w:pPr>
              <w:pStyle w:val="RepTable"/>
              <w:rPr>
                <w:sz w:val="18"/>
                <w:szCs w:val="18"/>
                <w:lang w:val="fr-LU"/>
              </w:rPr>
            </w:pPr>
            <w:r w:rsidRPr="008D20AB">
              <w:rPr>
                <w:sz w:val="18"/>
                <w:szCs w:val="18"/>
                <w:lang w:val="fr-LU"/>
              </w:rPr>
              <w:t>Application rate: 2250 g ai/tonne</w:t>
            </w:r>
          </w:p>
        </w:tc>
      </w:tr>
      <w:tr w:rsidR="0015552B" w:rsidRPr="008D20AB" w14:paraId="440FAEF9" w14:textId="77777777" w:rsidTr="00D54CF3">
        <w:trPr>
          <w:trHeight w:val="487"/>
          <w:jc w:val="center"/>
        </w:trPr>
        <w:tc>
          <w:tcPr>
            <w:tcW w:w="5000" w:type="pct"/>
            <w:gridSpan w:val="4"/>
            <w:shd w:val="clear" w:color="auto" w:fill="auto"/>
          </w:tcPr>
          <w:p w14:paraId="67AB0D6B" w14:textId="77777777" w:rsidR="0015552B" w:rsidRPr="008D20AB" w:rsidRDefault="0015552B" w:rsidP="0015552B">
            <w:pPr>
              <w:pStyle w:val="RepStandard"/>
              <w:keepNext/>
              <w:jc w:val="left"/>
              <w:rPr>
                <w:sz w:val="18"/>
                <w:szCs w:val="18"/>
              </w:rPr>
            </w:pPr>
            <w:proofErr w:type="spellStart"/>
            <w:r w:rsidRPr="008D20AB">
              <w:rPr>
                <w:b/>
                <w:sz w:val="18"/>
                <w:szCs w:val="18"/>
              </w:rPr>
              <w:lastRenderedPageBreak/>
              <w:t>SeedTROPEX</w:t>
            </w:r>
            <w:proofErr w:type="spellEnd"/>
            <w:r w:rsidRPr="008D20AB">
              <w:rPr>
                <w:b/>
                <w:sz w:val="18"/>
                <w:szCs w:val="18"/>
              </w:rPr>
              <w:t xml:space="preserve"> </w:t>
            </w:r>
            <w:r w:rsidRPr="008D20AB">
              <w:rPr>
                <w:sz w:val="18"/>
                <w:szCs w:val="18"/>
              </w:rPr>
              <w:t>(Geometric mean) Calibration</w:t>
            </w:r>
            <w:r w:rsidR="00023AD9" w:rsidRPr="008D20AB">
              <w:rPr>
                <w:sz w:val="18"/>
                <w:szCs w:val="18"/>
              </w:rPr>
              <w:t>,</w:t>
            </w:r>
            <w:r w:rsidRPr="008D20AB">
              <w:rPr>
                <w:sz w:val="18"/>
                <w:szCs w:val="18"/>
              </w:rPr>
              <w:t xml:space="preserve"> Mixing/loading</w:t>
            </w:r>
            <w:r w:rsidR="00023AD9" w:rsidRPr="008D20AB">
              <w:rPr>
                <w:sz w:val="18"/>
                <w:szCs w:val="18"/>
              </w:rPr>
              <w:t xml:space="preserve"> and Bagging</w:t>
            </w:r>
          </w:p>
          <w:p w14:paraId="282EB141" w14:textId="77777777" w:rsidR="0015552B" w:rsidRPr="008D20AB" w:rsidRDefault="00A0227A" w:rsidP="0015552B">
            <w:pPr>
              <w:pStyle w:val="RepStandard"/>
              <w:keepNext/>
              <w:jc w:val="left"/>
              <w:rPr>
                <w:sz w:val="18"/>
                <w:szCs w:val="18"/>
              </w:rPr>
            </w:pPr>
            <w:r w:rsidRPr="008D20AB">
              <w:rPr>
                <w:b/>
                <w:sz w:val="18"/>
                <w:szCs w:val="18"/>
              </w:rPr>
              <w:t xml:space="preserve">Fluquinconazole </w:t>
            </w:r>
            <w:r w:rsidR="0015552B" w:rsidRPr="008D20AB">
              <w:rPr>
                <w:b/>
                <w:sz w:val="18"/>
                <w:szCs w:val="18"/>
              </w:rPr>
              <w:t>study</w:t>
            </w:r>
            <w:r w:rsidR="0015552B" w:rsidRPr="008D20AB">
              <w:rPr>
                <w:sz w:val="18"/>
                <w:szCs w:val="18"/>
              </w:rPr>
              <w:t xml:space="preserve"> (</w:t>
            </w:r>
            <w:r w:rsidR="00620C92" w:rsidRPr="008D20AB">
              <w:rPr>
                <w:sz w:val="18"/>
                <w:szCs w:val="18"/>
              </w:rPr>
              <w:t xml:space="preserve">parametric </w:t>
            </w:r>
            <w:r w:rsidR="0015552B" w:rsidRPr="008D20AB">
              <w:rPr>
                <w:sz w:val="18"/>
                <w:szCs w:val="18"/>
              </w:rPr>
              <w:t>75</w:t>
            </w:r>
            <w:r w:rsidR="0015552B" w:rsidRPr="008D20AB">
              <w:rPr>
                <w:sz w:val="18"/>
                <w:szCs w:val="18"/>
                <w:vertAlign w:val="superscript"/>
              </w:rPr>
              <w:t>th</w:t>
            </w:r>
            <w:r w:rsidR="0015552B" w:rsidRPr="008D20AB">
              <w:rPr>
                <w:sz w:val="18"/>
                <w:szCs w:val="18"/>
              </w:rPr>
              <w:t xml:space="preserve"> percentile) Cleaning</w:t>
            </w:r>
          </w:p>
          <w:p w14:paraId="2252D1A6" w14:textId="77777777" w:rsidR="0015552B" w:rsidRPr="008D20AB" w:rsidRDefault="0015552B" w:rsidP="00D51D66">
            <w:pPr>
              <w:pStyle w:val="RepTable"/>
              <w:rPr>
                <w:sz w:val="18"/>
                <w:szCs w:val="18"/>
              </w:rPr>
            </w:pPr>
            <w:r w:rsidRPr="008D20AB">
              <w:rPr>
                <w:sz w:val="18"/>
                <w:szCs w:val="18"/>
              </w:rPr>
              <w:t>Body weight: 60 kg</w:t>
            </w:r>
          </w:p>
          <w:p w14:paraId="5E418846" w14:textId="77777777" w:rsidR="0015552B" w:rsidRPr="008D20AB" w:rsidRDefault="0015552B" w:rsidP="00D51D66">
            <w:pPr>
              <w:pStyle w:val="RepTable"/>
              <w:rPr>
                <w:sz w:val="18"/>
                <w:szCs w:val="18"/>
              </w:rPr>
            </w:pPr>
            <w:r w:rsidRPr="008D20AB">
              <w:rPr>
                <w:sz w:val="18"/>
                <w:szCs w:val="18"/>
              </w:rPr>
              <w:t xml:space="preserve">Container: 20 L </w:t>
            </w:r>
          </w:p>
          <w:p w14:paraId="1315BD66" w14:textId="77777777" w:rsidR="0015552B" w:rsidRPr="008D20AB" w:rsidRDefault="0015552B" w:rsidP="00D51D66">
            <w:pPr>
              <w:pStyle w:val="RepTable"/>
              <w:rPr>
                <w:sz w:val="18"/>
                <w:szCs w:val="18"/>
              </w:rPr>
            </w:pPr>
            <w:r w:rsidRPr="008D20AB">
              <w:rPr>
                <w:sz w:val="18"/>
                <w:szCs w:val="18"/>
              </w:rPr>
              <w:t>Throughput : 60 tonnes maize seed treated/day</w:t>
            </w:r>
          </w:p>
        </w:tc>
      </w:tr>
      <w:tr w:rsidR="0015552B" w:rsidRPr="008D20AB" w14:paraId="7BB745FC" w14:textId="77777777" w:rsidTr="00D54CF3">
        <w:trPr>
          <w:jc w:val="center"/>
        </w:trPr>
        <w:tc>
          <w:tcPr>
            <w:tcW w:w="1175" w:type="pct"/>
            <w:shd w:val="clear" w:color="auto" w:fill="auto"/>
            <w:vAlign w:val="center"/>
          </w:tcPr>
          <w:p w14:paraId="28B853C9" w14:textId="77777777" w:rsidR="0015552B" w:rsidRPr="008D20AB" w:rsidRDefault="0015552B" w:rsidP="00D51D66">
            <w:pPr>
              <w:pStyle w:val="RepTable"/>
              <w:rPr>
                <w:sz w:val="18"/>
                <w:szCs w:val="18"/>
              </w:rPr>
            </w:pPr>
            <w:r w:rsidRPr="008D20AB">
              <w:rPr>
                <w:sz w:val="18"/>
                <w:szCs w:val="18"/>
              </w:rPr>
              <w:t>Calibration</w:t>
            </w:r>
          </w:p>
        </w:tc>
        <w:tc>
          <w:tcPr>
            <w:tcW w:w="1325" w:type="pct"/>
            <w:shd w:val="clear" w:color="auto" w:fill="auto"/>
            <w:vAlign w:val="center"/>
          </w:tcPr>
          <w:p w14:paraId="42730AE1" w14:textId="77777777" w:rsidR="0015552B" w:rsidRPr="008D20AB" w:rsidRDefault="0015552B" w:rsidP="00D51D66">
            <w:pPr>
              <w:pStyle w:val="RepTable"/>
              <w:rPr>
                <w:sz w:val="18"/>
                <w:szCs w:val="18"/>
              </w:rPr>
            </w:pPr>
            <w:r w:rsidRPr="008D20AB">
              <w:rPr>
                <w:sz w:val="18"/>
                <w:szCs w:val="18"/>
              </w:rPr>
              <w:t>Gloves and respiratory protection</w:t>
            </w:r>
          </w:p>
        </w:tc>
        <w:tc>
          <w:tcPr>
            <w:tcW w:w="1175" w:type="pct"/>
            <w:shd w:val="clear" w:color="auto" w:fill="auto"/>
            <w:vAlign w:val="center"/>
          </w:tcPr>
          <w:p w14:paraId="527530CE" w14:textId="77777777" w:rsidR="0015552B" w:rsidRPr="008D20AB" w:rsidRDefault="0015552B" w:rsidP="00D51D66">
            <w:pPr>
              <w:rPr>
                <w:sz w:val="18"/>
                <w:szCs w:val="18"/>
              </w:rPr>
            </w:pPr>
          </w:p>
          <w:p w14:paraId="74DE2B38" w14:textId="77777777" w:rsidR="0015552B" w:rsidRPr="008D20AB" w:rsidRDefault="0015552B" w:rsidP="00D51D66">
            <w:pPr>
              <w:rPr>
                <w:sz w:val="18"/>
                <w:szCs w:val="18"/>
              </w:rPr>
            </w:pPr>
            <w:r w:rsidRPr="008D20AB">
              <w:rPr>
                <w:sz w:val="18"/>
                <w:szCs w:val="18"/>
              </w:rPr>
              <w:t>0.00181</w:t>
            </w:r>
          </w:p>
        </w:tc>
        <w:tc>
          <w:tcPr>
            <w:tcW w:w="1325" w:type="pct"/>
            <w:shd w:val="clear" w:color="auto" w:fill="auto"/>
            <w:vAlign w:val="center"/>
          </w:tcPr>
          <w:p w14:paraId="0A2D0220" w14:textId="77777777" w:rsidR="0015552B" w:rsidRPr="008D20AB" w:rsidRDefault="0015552B" w:rsidP="00D51D66">
            <w:pPr>
              <w:rPr>
                <w:sz w:val="18"/>
                <w:szCs w:val="18"/>
              </w:rPr>
            </w:pPr>
            <w:r w:rsidRPr="008D20AB">
              <w:rPr>
                <w:sz w:val="18"/>
                <w:szCs w:val="18"/>
              </w:rPr>
              <w:t>26</w:t>
            </w:r>
          </w:p>
        </w:tc>
      </w:tr>
      <w:tr w:rsidR="0015552B" w:rsidRPr="008D20AB" w14:paraId="08EA3E22" w14:textId="77777777" w:rsidTr="00D54CF3">
        <w:trPr>
          <w:jc w:val="center"/>
        </w:trPr>
        <w:tc>
          <w:tcPr>
            <w:tcW w:w="1175" w:type="pct"/>
            <w:shd w:val="clear" w:color="auto" w:fill="auto"/>
            <w:vAlign w:val="center"/>
          </w:tcPr>
          <w:p w14:paraId="4104D5E0" w14:textId="77777777" w:rsidR="0015552B" w:rsidRPr="008D20AB" w:rsidRDefault="0015552B" w:rsidP="00D51D66">
            <w:pPr>
              <w:pStyle w:val="RepTable"/>
              <w:rPr>
                <w:sz w:val="18"/>
                <w:szCs w:val="18"/>
              </w:rPr>
            </w:pPr>
            <w:r w:rsidRPr="008D20AB">
              <w:rPr>
                <w:sz w:val="18"/>
                <w:szCs w:val="18"/>
              </w:rPr>
              <w:t>Mixing/loading –fast-coupling</w:t>
            </w:r>
          </w:p>
        </w:tc>
        <w:tc>
          <w:tcPr>
            <w:tcW w:w="1325" w:type="pct"/>
            <w:shd w:val="clear" w:color="auto" w:fill="auto"/>
            <w:vAlign w:val="center"/>
          </w:tcPr>
          <w:p w14:paraId="718DB9A1" w14:textId="77777777" w:rsidR="0015552B" w:rsidRPr="008D20AB" w:rsidRDefault="0015552B" w:rsidP="00D51D66">
            <w:pPr>
              <w:pStyle w:val="RepTable"/>
              <w:rPr>
                <w:sz w:val="18"/>
                <w:szCs w:val="18"/>
              </w:rPr>
            </w:pPr>
            <w:r w:rsidRPr="008D20AB">
              <w:rPr>
                <w:sz w:val="18"/>
                <w:szCs w:val="18"/>
              </w:rPr>
              <w:t>Gloves and respiratory protection</w:t>
            </w:r>
          </w:p>
        </w:tc>
        <w:tc>
          <w:tcPr>
            <w:tcW w:w="1175" w:type="pct"/>
            <w:shd w:val="clear" w:color="auto" w:fill="auto"/>
            <w:vAlign w:val="center"/>
          </w:tcPr>
          <w:p w14:paraId="65174BB9" w14:textId="77777777" w:rsidR="0015552B" w:rsidRPr="008D20AB" w:rsidRDefault="0015552B" w:rsidP="00D51D66">
            <w:pPr>
              <w:rPr>
                <w:sz w:val="18"/>
                <w:szCs w:val="18"/>
              </w:rPr>
            </w:pPr>
            <w:r w:rsidRPr="008D20AB">
              <w:rPr>
                <w:sz w:val="18"/>
                <w:szCs w:val="18"/>
              </w:rPr>
              <w:t>0.00312</w:t>
            </w:r>
          </w:p>
        </w:tc>
        <w:tc>
          <w:tcPr>
            <w:tcW w:w="1325" w:type="pct"/>
            <w:shd w:val="clear" w:color="auto" w:fill="auto"/>
            <w:vAlign w:val="center"/>
          </w:tcPr>
          <w:p w14:paraId="49C0EA53" w14:textId="77777777" w:rsidR="0015552B" w:rsidRPr="008D20AB" w:rsidRDefault="0015552B" w:rsidP="00D51D66">
            <w:pPr>
              <w:rPr>
                <w:sz w:val="18"/>
                <w:szCs w:val="18"/>
              </w:rPr>
            </w:pPr>
            <w:r w:rsidRPr="008D20AB">
              <w:rPr>
                <w:sz w:val="18"/>
                <w:szCs w:val="18"/>
              </w:rPr>
              <w:t>45</w:t>
            </w:r>
          </w:p>
        </w:tc>
      </w:tr>
      <w:tr w:rsidR="0015552B" w:rsidRPr="008D20AB" w14:paraId="00D07D77" w14:textId="77777777" w:rsidTr="00D54CF3">
        <w:trPr>
          <w:jc w:val="center"/>
        </w:trPr>
        <w:tc>
          <w:tcPr>
            <w:tcW w:w="1175" w:type="pct"/>
            <w:shd w:val="clear" w:color="auto" w:fill="auto"/>
            <w:vAlign w:val="center"/>
          </w:tcPr>
          <w:p w14:paraId="1D5E58DF" w14:textId="77777777" w:rsidR="0015552B" w:rsidRPr="008D20AB" w:rsidRDefault="0015552B" w:rsidP="00D51D66">
            <w:pPr>
              <w:pStyle w:val="RepTable"/>
              <w:rPr>
                <w:sz w:val="18"/>
                <w:szCs w:val="18"/>
              </w:rPr>
            </w:pPr>
            <w:r w:rsidRPr="008D20AB">
              <w:rPr>
                <w:sz w:val="18"/>
                <w:szCs w:val="18"/>
              </w:rPr>
              <w:t>Bagging (25 kg bags)</w:t>
            </w:r>
          </w:p>
        </w:tc>
        <w:tc>
          <w:tcPr>
            <w:tcW w:w="1325" w:type="pct"/>
            <w:shd w:val="clear" w:color="auto" w:fill="auto"/>
            <w:vAlign w:val="center"/>
          </w:tcPr>
          <w:p w14:paraId="47843788" w14:textId="77777777" w:rsidR="0015552B" w:rsidRPr="008D20AB" w:rsidRDefault="0015552B" w:rsidP="00D51D66">
            <w:pPr>
              <w:pStyle w:val="RepTable"/>
              <w:rPr>
                <w:sz w:val="18"/>
                <w:szCs w:val="18"/>
              </w:rPr>
            </w:pPr>
            <w:r w:rsidRPr="008D20AB">
              <w:rPr>
                <w:sz w:val="18"/>
                <w:szCs w:val="18"/>
              </w:rPr>
              <w:t>Standard Work Clothing</w:t>
            </w:r>
          </w:p>
        </w:tc>
        <w:tc>
          <w:tcPr>
            <w:tcW w:w="1175" w:type="pct"/>
            <w:shd w:val="clear" w:color="auto" w:fill="auto"/>
            <w:vAlign w:val="center"/>
          </w:tcPr>
          <w:p w14:paraId="3653320D" w14:textId="77777777" w:rsidR="0015552B" w:rsidRPr="008D20AB" w:rsidRDefault="0015552B" w:rsidP="00D51D66">
            <w:pPr>
              <w:rPr>
                <w:sz w:val="18"/>
                <w:szCs w:val="18"/>
              </w:rPr>
            </w:pPr>
            <w:r w:rsidRPr="008D20AB">
              <w:rPr>
                <w:sz w:val="18"/>
                <w:szCs w:val="18"/>
              </w:rPr>
              <w:t>0.00100</w:t>
            </w:r>
          </w:p>
        </w:tc>
        <w:tc>
          <w:tcPr>
            <w:tcW w:w="1325" w:type="pct"/>
            <w:shd w:val="clear" w:color="auto" w:fill="auto"/>
            <w:vAlign w:val="center"/>
          </w:tcPr>
          <w:p w14:paraId="30B3E7CD" w14:textId="77777777" w:rsidR="0015552B" w:rsidRPr="008D20AB" w:rsidRDefault="0015552B" w:rsidP="00D51D66">
            <w:pPr>
              <w:rPr>
                <w:sz w:val="18"/>
                <w:szCs w:val="18"/>
              </w:rPr>
            </w:pPr>
            <w:r w:rsidRPr="008D20AB">
              <w:rPr>
                <w:sz w:val="18"/>
                <w:szCs w:val="18"/>
              </w:rPr>
              <w:t>14</w:t>
            </w:r>
          </w:p>
        </w:tc>
      </w:tr>
      <w:tr w:rsidR="0015552B" w:rsidRPr="008D20AB" w14:paraId="2FA88727" w14:textId="77777777" w:rsidTr="00D54CF3">
        <w:trPr>
          <w:jc w:val="center"/>
        </w:trPr>
        <w:tc>
          <w:tcPr>
            <w:tcW w:w="1175" w:type="pct"/>
            <w:shd w:val="clear" w:color="auto" w:fill="auto"/>
            <w:vAlign w:val="center"/>
          </w:tcPr>
          <w:p w14:paraId="5969F779" w14:textId="77777777" w:rsidR="0015552B" w:rsidRPr="008D20AB" w:rsidRDefault="0015552B" w:rsidP="00D51D66">
            <w:pPr>
              <w:pStyle w:val="RepTable"/>
              <w:rPr>
                <w:sz w:val="18"/>
                <w:szCs w:val="18"/>
              </w:rPr>
            </w:pPr>
            <w:r w:rsidRPr="008D20AB">
              <w:rPr>
                <w:sz w:val="18"/>
                <w:szCs w:val="18"/>
              </w:rPr>
              <w:t>Cleaning</w:t>
            </w:r>
          </w:p>
        </w:tc>
        <w:tc>
          <w:tcPr>
            <w:tcW w:w="1325" w:type="pct"/>
            <w:shd w:val="clear" w:color="auto" w:fill="auto"/>
            <w:vAlign w:val="center"/>
          </w:tcPr>
          <w:p w14:paraId="5147D478" w14:textId="77777777" w:rsidR="0015552B" w:rsidRPr="008D20AB" w:rsidRDefault="0015552B" w:rsidP="00D51D66">
            <w:pPr>
              <w:pStyle w:val="RepTable"/>
              <w:rPr>
                <w:sz w:val="18"/>
                <w:szCs w:val="18"/>
              </w:rPr>
            </w:pPr>
            <w:r w:rsidRPr="008D20AB">
              <w:rPr>
                <w:sz w:val="18"/>
                <w:szCs w:val="18"/>
              </w:rPr>
              <w:t xml:space="preserve">Gloves </w:t>
            </w:r>
          </w:p>
        </w:tc>
        <w:tc>
          <w:tcPr>
            <w:tcW w:w="1175" w:type="pct"/>
            <w:shd w:val="clear" w:color="auto" w:fill="auto"/>
            <w:vAlign w:val="center"/>
          </w:tcPr>
          <w:p w14:paraId="4BAEDA08" w14:textId="77777777" w:rsidR="0015552B" w:rsidRPr="008D20AB" w:rsidRDefault="00184748" w:rsidP="00184748">
            <w:pPr>
              <w:rPr>
                <w:sz w:val="18"/>
                <w:szCs w:val="18"/>
              </w:rPr>
            </w:pPr>
            <w:r w:rsidRPr="008D20AB">
              <w:rPr>
                <w:sz w:val="18"/>
                <w:szCs w:val="18"/>
              </w:rPr>
              <w:t>0.000</w:t>
            </w:r>
            <w:r w:rsidR="00E06D90" w:rsidRPr="008D20AB">
              <w:rPr>
                <w:sz w:val="18"/>
                <w:szCs w:val="18"/>
              </w:rPr>
              <w:t>30</w:t>
            </w:r>
          </w:p>
        </w:tc>
        <w:tc>
          <w:tcPr>
            <w:tcW w:w="1325" w:type="pct"/>
            <w:shd w:val="clear" w:color="auto" w:fill="auto"/>
            <w:vAlign w:val="center"/>
          </w:tcPr>
          <w:p w14:paraId="0DEF47F7" w14:textId="77777777" w:rsidR="0015552B" w:rsidRPr="008D20AB" w:rsidRDefault="00E06D90" w:rsidP="00D51D66">
            <w:pPr>
              <w:rPr>
                <w:sz w:val="18"/>
                <w:szCs w:val="18"/>
              </w:rPr>
            </w:pPr>
            <w:r w:rsidRPr="008D20AB">
              <w:rPr>
                <w:sz w:val="18"/>
                <w:szCs w:val="18"/>
              </w:rPr>
              <w:t>4.3</w:t>
            </w:r>
          </w:p>
        </w:tc>
      </w:tr>
      <w:tr w:rsidR="0015552B" w:rsidRPr="008D20AB" w14:paraId="49A515C9" w14:textId="77777777" w:rsidTr="00D54CF3">
        <w:trPr>
          <w:jc w:val="center"/>
        </w:trPr>
        <w:tc>
          <w:tcPr>
            <w:tcW w:w="1175" w:type="pct"/>
            <w:shd w:val="clear" w:color="auto" w:fill="auto"/>
            <w:vAlign w:val="center"/>
          </w:tcPr>
          <w:p w14:paraId="6F55B463" w14:textId="77777777" w:rsidR="0015552B" w:rsidRPr="008D20AB" w:rsidRDefault="0015552B" w:rsidP="00D51D66">
            <w:pPr>
              <w:pStyle w:val="RepTable"/>
              <w:rPr>
                <w:b/>
                <w:sz w:val="18"/>
                <w:szCs w:val="18"/>
              </w:rPr>
            </w:pPr>
            <w:r w:rsidRPr="008D20AB">
              <w:rPr>
                <w:b/>
                <w:sz w:val="18"/>
                <w:szCs w:val="18"/>
              </w:rPr>
              <w:t>Multi Activity Task</w:t>
            </w:r>
            <w:r w:rsidRPr="008D20AB">
              <w:rPr>
                <w:rStyle w:val="Superscript"/>
                <w:b/>
                <w:sz w:val="18"/>
                <w:szCs w:val="18"/>
              </w:rPr>
              <w:t>a</w:t>
            </w:r>
          </w:p>
        </w:tc>
        <w:tc>
          <w:tcPr>
            <w:tcW w:w="1325" w:type="pct"/>
            <w:shd w:val="clear" w:color="auto" w:fill="auto"/>
            <w:vAlign w:val="center"/>
          </w:tcPr>
          <w:p w14:paraId="45F63645" w14:textId="77777777" w:rsidR="0015552B" w:rsidRPr="008D20AB" w:rsidRDefault="0015552B" w:rsidP="00D51D66">
            <w:pPr>
              <w:pStyle w:val="RepTable"/>
              <w:rPr>
                <w:sz w:val="18"/>
                <w:szCs w:val="18"/>
              </w:rPr>
            </w:pPr>
            <w:r w:rsidRPr="008D20AB">
              <w:rPr>
                <w:sz w:val="18"/>
                <w:szCs w:val="18"/>
              </w:rPr>
              <w:t>Gloves while handling product and cleaning equipment and respiratory protection during</w:t>
            </w:r>
            <w:r w:rsidR="00656DB8" w:rsidRPr="008D20AB">
              <w:rPr>
                <w:sz w:val="18"/>
                <w:szCs w:val="18"/>
              </w:rPr>
              <w:t xml:space="preserve"> calibration and</w:t>
            </w:r>
            <w:r w:rsidRPr="008D20AB">
              <w:rPr>
                <w:sz w:val="18"/>
                <w:szCs w:val="18"/>
              </w:rPr>
              <w:t xml:space="preserve"> </w:t>
            </w:r>
            <w:r w:rsidR="00656DB8" w:rsidRPr="008D20AB">
              <w:rPr>
                <w:sz w:val="18"/>
                <w:szCs w:val="18"/>
              </w:rPr>
              <w:t>mixing/loading</w:t>
            </w:r>
          </w:p>
        </w:tc>
        <w:tc>
          <w:tcPr>
            <w:tcW w:w="1175" w:type="pct"/>
            <w:shd w:val="clear" w:color="auto" w:fill="auto"/>
            <w:vAlign w:val="center"/>
          </w:tcPr>
          <w:p w14:paraId="118CDC19" w14:textId="77777777" w:rsidR="0015552B" w:rsidRPr="008D20AB" w:rsidRDefault="00023AD9" w:rsidP="00D51D66">
            <w:pPr>
              <w:rPr>
                <w:sz w:val="18"/>
                <w:szCs w:val="18"/>
              </w:rPr>
            </w:pPr>
            <w:r w:rsidRPr="008D20AB">
              <w:rPr>
                <w:sz w:val="18"/>
                <w:szCs w:val="18"/>
              </w:rPr>
              <w:t>0.00608</w:t>
            </w:r>
          </w:p>
        </w:tc>
        <w:tc>
          <w:tcPr>
            <w:tcW w:w="1325" w:type="pct"/>
            <w:shd w:val="clear" w:color="auto" w:fill="auto"/>
            <w:vAlign w:val="center"/>
          </w:tcPr>
          <w:p w14:paraId="63E45531" w14:textId="77777777" w:rsidR="0015552B" w:rsidRPr="008D20AB" w:rsidRDefault="00023AD9" w:rsidP="00D51D66">
            <w:pPr>
              <w:rPr>
                <w:sz w:val="18"/>
                <w:szCs w:val="18"/>
              </w:rPr>
            </w:pPr>
            <w:r w:rsidRPr="008D20AB">
              <w:rPr>
                <w:sz w:val="18"/>
                <w:szCs w:val="18"/>
              </w:rPr>
              <w:t>8</w:t>
            </w:r>
            <w:r w:rsidR="00E06D90" w:rsidRPr="008D20AB">
              <w:rPr>
                <w:sz w:val="18"/>
                <w:szCs w:val="18"/>
              </w:rPr>
              <w:t>9.3</w:t>
            </w:r>
          </w:p>
        </w:tc>
      </w:tr>
      <w:tr w:rsidR="0015552B" w:rsidRPr="008D20AB" w14:paraId="54A7E152" w14:textId="77777777" w:rsidTr="00D54CF3">
        <w:trPr>
          <w:jc w:val="center"/>
        </w:trPr>
        <w:tc>
          <w:tcPr>
            <w:tcW w:w="5000" w:type="pct"/>
            <w:gridSpan w:val="4"/>
            <w:shd w:val="clear" w:color="auto" w:fill="auto"/>
            <w:vAlign w:val="center"/>
          </w:tcPr>
          <w:p w14:paraId="5D41A9D1" w14:textId="77777777" w:rsidR="0015552B" w:rsidRPr="008D20AB" w:rsidRDefault="0015552B" w:rsidP="00D51D66">
            <w:pPr>
              <w:pStyle w:val="RepTable"/>
              <w:rPr>
                <w:sz w:val="18"/>
                <w:szCs w:val="18"/>
              </w:rPr>
            </w:pPr>
            <w:r w:rsidRPr="008D20AB">
              <w:rPr>
                <w:sz w:val="18"/>
                <w:szCs w:val="18"/>
              </w:rPr>
              <w:t>Body weight: 70 kg</w:t>
            </w:r>
          </w:p>
          <w:p w14:paraId="3B1CA30C" w14:textId="77777777" w:rsidR="0015552B" w:rsidRPr="008D20AB" w:rsidRDefault="0015552B" w:rsidP="00D51D66">
            <w:pPr>
              <w:pStyle w:val="RepTable"/>
              <w:rPr>
                <w:sz w:val="18"/>
                <w:szCs w:val="18"/>
              </w:rPr>
            </w:pPr>
            <w:r w:rsidRPr="008D20AB">
              <w:rPr>
                <w:sz w:val="18"/>
                <w:szCs w:val="18"/>
              </w:rPr>
              <w:t xml:space="preserve">Container: 20 L </w:t>
            </w:r>
          </w:p>
        </w:tc>
      </w:tr>
      <w:tr w:rsidR="0015552B" w:rsidRPr="008D20AB" w14:paraId="5CDA70F1" w14:textId="77777777" w:rsidTr="00D54CF3">
        <w:trPr>
          <w:jc w:val="center"/>
        </w:trPr>
        <w:tc>
          <w:tcPr>
            <w:tcW w:w="1175" w:type="pct"/>
            <w:shd w:val="clear" w:color="auto" w:fill="auto"/>
            <w:vAlign w:val="center"/>
          </w:tcPr>
          <w:p w14:paraId="477BD816" w14:textId="77777777" w:rsidR="0015552B" w:rsidRPr="008D20AB" w:rsidRDefault="0015552B" w:rsidP="00D51D66">
            <w:pPr>
              <w:pStyle w:val="RepTable"/>
              <w:rPr>
                <w:sz w:val="18"/>
                <w:szCs w:val="18"/>
              </w:rPr>
            </w:pPr>
            <w:r w:rsidRPr="008D20AB">
              <w:rPr>
                <w:sz w:val="18"/>
                <w:szCs w:val="18"/>
              </w:rPr>
              <w:t>Calibration</w:t>
            </w:r>
          </w:p>
        </w:tc>
        <w:tc>
          <w:tcPr>
            <w:tcW w:w="1325" w:type="pct"/>
            <w:shd w:val="clear" w:color="auto" w:fill="auto"/>
            <w:vAlign w:val="center"/>
          </w:tcPr>
          <w:p w14:paraId="751DA0E6" w14:textId="77777777" w:rsidR="0015552B" w:rsidRPr="008D20AB" w:rsidRDefault="0015552B" w:rsidP="00D51D66">
            <w:pPr>
              <w:pStyle w:val="RepTable"/>
              <w:rPr>
                <w:sz w:val="18"/>
                <w:szCs w:val="18"/>
              </w:rPr>
            </w:pPr>
            <w:r w:rsidRPr="008D20AB">
              <w:rPr>
                <w:sz w:val="18"/>
                <w:szCs w:val="18"/>
              </w:rPr>
              <w:t>Gloves</w:t>
            </w:r>
          </w:p>
        </w:tc>
        <w:tc>
          <w:tcPr>
            <w:tcW w:w="1175" w:type="pct"/>
            <w:shd w:val="clear" w:color="auto" w:fill="auto"/>
            <w:vAlign w:val="center"/>
          </w:tcPr>
          <w:p w14:paraId="0CB2A0C0" w14:textId="77777777" w:rsidR="0015552B" w:rsidRPr="008D20AB" w:rsidRDefault="0015552B" w:rsidP="00D51D66">
            <w:pPr>
              <w:rPr>
                <w:sz w:val="18"/>
                <w:szCs w:val="18"/>
              </w:rPr>
            </w:pPr>
            <w:r w:rsidRPr="008D20AB">
              <w:rPr>
                <w:sz w:val="18"/>
                <w:szCs w:val="18"/>
              </w:rPr>
              <w:t>0.00155</w:t>
            </w:r>
          </w:p>
        </w:tc>
        <w:tc>
          <w:tcPr>
            <w:tcW w:w="1325" w:type="pct"/>
            <w:shd w:val="clear" w:color="auto" w:fill="auto"/>
            <w:vAlign w:val="center"/>
          </w:tcPr>
          <w:p w14:paraId="3BCDAFB4" w14:textId="77777777" w:rsidR="0015552B" w:rsidRPr="008D20AB" w:rsidRDefault="0015552B" w:rsidP="00D51D66">
            <w:pPr>
              <w:rPr>
                <w:sz w:val="18"/>
                <w:szCs w:val="18"/>
              </w:rPr>
            </w:pPr>
            <w:r w:rsidRPr="008D20AB">
              <w:rPr>
                <w:sz w:val="18"/>
                <w:szCs w:val="18"/>
              </w:rPr>
              <w:t>22</w:t>
            </w:r>
          </w:p>
        </w:tc>
      </w:tr>
      <w:tr w:rsidR="0015552B" w:rsidRPr="008D20AB" w14:paraId="1ED958C0" w14:textId="77777777" w:rsidTr="00D54CF3">
        <w:trPr>
          <w:jc w:val="center"/>
        </w:trPr>
        <w:tc>
          <w:tcPr>
            <w:tcW w:w="1175" w:type="pct"/>
            <w:shd w:val="clear" w:color="auto" w:fill="auto"/>
            <w:vAlign w:val="center"/>
          </w:tcPr>
          <w:p w14:paraId="432BC49D" w14:textId="77777777" w:rsidR="0015552B" w:rsidRPr="008D20AB" w:rsidRDefault="0015552B" w:rsidP="00D51D66">
            <w:pPr>
              <w:pStyle w:val="RepTable"/>
              <w:rPr>
                <w:sz w:val="18"/>
                <w:szCs w:val="18"/>
              </w:rPr>
            </w:pPr>
            <w:r w:rsidRPr="008D20AB">
              <w:rPr>
                <w:sz w:val="18"/>
                <w:szCs w:val="18"/>
              </w:rPr>
              <w:t>Mixing/loading –fast-coupling</w:t>
            </w:r>
          </w:p>
        </w:tc>
        <w:tc>
          <w:tcPr>
            <w:tcW w:w="1325" w:type="pct"/>
            <w:shd w:val="clear" w:color="auto" w:fill="auto"/>
            <w:vAlign w:val="center"/>
          </w:tcPr>
          <w:p w14:paraId="01228691" w14:textId="77777777" w:rsidR="0015552B" w:rsidRPr="008D20AB" w:rsidRDefault="0015552B" w:rsidP="00D51D66">
            <w:pPr>
              <w:pStyle w:val="RepTable"/>
              <w:rPr>
                <w:sz w:val="18"/>
                <w:szCs w:val="18"/>
              </w:rPr>
            </w:pPr>
            <w:r w:rsidRPr="008D20AB">
              <w:rPr>
                <w:sz w:val="18"/>
                <w:szCs w:val="18"/>
              </w:rPr>
              <w:t>Gloves and respiratory protection</w:t>
            </w:r>
          </w:p>
        </w:tc>
        <w:tc>
          <w:tcPr>
            <w:tcW w:w="1175" w:type="pct"/>
            <w:shd w:val="clear" w:color="auto" w:fill="auto"/>
            <w:vAlign w:val="center"/>
          </w:tcPr>
          <w:p w14:paraId="24911FC0" w14:textId="77777777" w:rsidR="0015552B" w:rsidRPr="008D20AB" w:rsidRDefault="0015552B" w:rsidP="00D51D66">
            <w:pPr>
              <w:rPr>
                <w:sz w:val="18"/>
                <w:szCs w:val="18"/>
              </w:rPr>
            </w:pPr>
            <w:r w:rsidRPr="008D20AB">
              <w:rPr>
                <w:sz w:val="18"/>
                <w:szCs w:val="18"/>
              </w:rPr>
              <w:t>0.00268</w:t>
            </w:r>
          </w:p>
        </w:tc>
        <w:tc>
          <w:tcPr>
            <w:tcW w:w="1325" w:type="pct"/>
            <w:shd w:val="clear" w:color="auto" w:fill="auto"/>
            <w:vAlign w:val="center"/>
          </w:tcPr>
          <w:p w14:paraId="6E7BCFA1" w14:textId="77777777" w:rsidR="0015552B" w:rsidRPr="008D20AB" w:rsidRDefault="0015552B" w:rsidP="00D51D66">
            <w:pPr>
              <w:rPr>
                <w:sz w:val="18"/>
                <w:szCs w:val="18"/>
              </w:rPr>
            </w:pPr>
            <w:r w:rsidRPr="008D20AB">
              <w:rPr>
                <w:sz w:val="18"/>
                <w:szCs w:val="18"/>
              </w:rPr>
              <w:t>38</w:t>
            </w:r>
          </w:p>
        </w:tc>
      </w:tr>
      <w:tr w:rsidR="0015552B" w:rsidRPr="008D20AB" w14:paraId="7A3D32F9" w14:textId="77777777" w:rsidTr="00D54CF3">
        <w:trPr>
          <w:jc w:val="center"/>
        </w:trPr>
        <w:tc>
          <w:tcPr>
            <w:tcW w:w="1175" w:type="pct"/>
            <w:shd w:val="clear" w:color="auto" w:fill="auto"/>
            <w:vAlign w:val="center"/>
          </w:tcPr>
          <w:p w14:paraId="132E865C" w14:textId="77777777" w:rsidR="0015552B" w:rsidRPr="008D20AB" w:rsidRDefault="0015552B" w:rsidP="00D51D66">
            <w:pPr>
              <w:pStyle w:val="RepTable"/>
              <w:rPr>
                <w:sz w:val="18"/>
                <w:szCs w:val="18"/>
              </w:rPr>
            </w:pPr>
            <w:r w:rsidRPr="008D20AB">
              <w:rPr>
                <w:sz w:val="18"/>
                <w:szCs w:val="18"/>
              </w:rPr>
              <w:t>Bagging (25 kg bags)</w:t>
            </w:r>
          </w:p>
        </w:tc>
        <w:tc>
          <w:tcPr>
            <w:tcW w:w="1325" w:type="pct"/>
            <w:shd w:val="clear" w:color="auto" w:fill="auto"/>
            <w:vAlign w:val="center"/>
          </w:tcPr>
          <w:p w14:paraId="7AE52B45" w14:textId="77777777" w:rsidR="0015552B" w:rsidRPr="008D20AB" w:rsidRDefault="0015552B" w:rsidP="00D51D66">
            <w:pPr>
              <w:pStyle w:val="RepTable"/>
              <w:rPr>
                <w:sz w:val="18"/>
                <w:szCs w:val="18"/>
              </w:rPr>
            </w:pPr>
            <w:r w:rsidRPr="008D20AB">
              <w:rPr>
                <w:sz w:val="18"/>
                <w:szCs w:val="18"/>
              </w:rPr>
              <w:t>Standard Work Clothing</w:t>
            </w:r>
          </w:p>
        </w:tc>
        <w:tc>
          <w:tcPr>
            <w:tcW w:w="1175" w:type="pct"/>
            <w:shd w:val="clear" w:color="auto" w:fill="auto"/>
            <w:vAlign w:val="center"/>
          </w:tcPr>
          <w:p w14:paraId="44B9EA94" w14:textId="77777777" w:rsidR="0015552B" w:rsidRPr="008D20AB" w:rsidRDefault="0015552B" w:rsidP="00D51D66">
            <w:pPr>
              <w:rPr>
                <w:sz w:val="18"/>
                <w:szCs w:val="18"/>
              </w:rPr>
            </w:pPr>
            <w:r w:rsidRPr="008D20AB">
              <w:rPr>
                <w:sz w:val="18"/>
                <w:szCs w:val="18"/>
              </w:rPr>
              <w:t>0.00086</w:t>
            </w:r>
          </w:p>
        </w:tc>
        <w:tc>
          <w:tcPr>
            <w:tcW w:w="1325" w:type="pct"/>
            <w:shd w:val="clear" w:color="auto" w:fill="auto"/>
            <w:vAlign w:val="center"/>
          </w:tcPr>
          <w:p w14:paraId="2B691AFD" w14:textId="77777777" w:rsidR="0015552B" w:rsidRPr="008D20AB" w:rsidRDefault="0015552B" w:rsidP="00D51D66">
            <w:pPr>
              <w:rPr>
                <w:sz w:val="18"/>
                <w:szCs w:val="18"/>
              </w:rPr>
            </w:pPr>
            <w:r w:rsidRPr="008D20AB">
              <w:rPr>
                <w:sz w:val="18"/>
                <w:szCs w:val="18"/>
              </w:rPr>
              <w:t>12</w:t>
            </w:r>
          </w:p>
        </w:tc>
      </w:tr>
      <w:tr w:rsidR="0015552B" w:rsidRPr="008D20AB" w14:paraId="50845C6B" w14:textId="77777777" w:rsidTr="00D54CF3">
        <w:trPr>
          <w:jc w:val="center"/>
        </w:trPr>
        <w:tc>
          <w:tcPr>
            <w:tcW w:w="1175" w:type="pct"/>
            <w:shd w:val="clear" w:color="auto" w:fill="auto"/>
            <w:vAlign w:val="center"/>
          </w:tcPr>
          <w:p w14:paraId="18D97D36" w14:textId="77777777" w:rsidR="0015552B" w:rsidRPr="008D20AB" w:rsidRDefault="0015552B" w:rsidP="00D51D66">
            <w:pPr>
              <w:pStyle w:val="RepTable"/>
              <w:rPr>
                <w:sz w:val="18"/>
                <w:szCs w:val="18"/>
              </w:rPr>
            </w:pPr>
            <w:r w:rsidRPr="008D20AB">
              <w:rPr>
                <w:sz w:val="18"/>
                <w:szCs w:val="18"/>
              </w:rPr>
              <w:t>Cleaning</w:t>
            </w:r>
          </w:p>
        </w:tc>
        <w:tc>
          <w:tcPr>
            <w:tcW w:w="1325" w:type="pct"/>
            <w:shd w:val="clear" w:color="auto" w:fill="auto"/>
            <w:vAlign w:val="center"/>
          </w:tcPr>
          <w:p w14:paraId="6AA532BE" w14:textId="77777777" w:rsidR="0015552B" w:rsidRPr="008D20AB" w:rsidRDefault="0015552B" w:rsidP="00D51D66">
            <w:pPr>
              <w:pStyle w:val="RepTable"/>
              <w:rPr>
                <w:sz w:val="18"/>
                <w:szCs w:val="18"/>
              </w:rPr>
            </w:pPr>
            <w:r w:rsidRPr="008D20AB">
              <w:rPr>
                <w:sz w:val="18"/>
                <w:szCs w:val="18"/>
              </w:rPr>
              <w:t xml:space="preserve">Gloves </w:t>
            </w:r>
          </w:p>
        </w:tc>
        <w:tc>
          <w:tcPr>
            <w:tcW w:w="1175" w:type="pct"/>
            <w:shd w:val="clear" w:color="auto" w:fill="auto"/>
            <w:vAlign w:val="center"/>
          </w:tcPr>
          <w:p w14:paraId="5E9890B8" w14:textId="77777777" w:rsidR="0015552B" w:rsidRPr="008D20AB" w:rsidRDefault="00184748" w:rsidP="00184748">
            <w:pPr>
              <w:rPr>
                <w:sz w:val="18"/>
                <w:szCs w:val="18"/>
              </w:rPr>
            </w:pPr>
            <w:r w:rsidRPr="008D20AB">
              <w:rPr>
                <w:sz w:val="18"/>
                <w:szCs w:val="18"/>
              </w:rPr>
              <w:t>0.000</w:t>
            </w:r>
            <w:r w:rsidR="00620C92" w:rsidRPr="008D20AB">
              <w:rPr>
                <w:sz w:val="18"/>
                <w:szCs w:val="18"/>
              </w:rPr>
              <w:t>26</w:t>
            </w:r>
          </w:p>
        </w:tc>
        <w:tc>
          <w:tcPr>
            <w:tcW w:w="1325" w:type="pct"/>
            <w:shd w:val="clear" w:color="auto" w:fill="auto"/>
            <w:vAlign w:val="center"/>
          </w:tcPr>
          <w:p w14:paraId="1DF4B9B0" w14:textId="77777777" w:rsidR="0015552B" w:rsidRPr="008D20AB" w:rsidRDefault="00E06D90" w:rsidP="00D51D66">
            <w:pPr>
              <w:rPr>
                <w:sz w:val="18"/>
                <w:szCs w:val="18"/>
              </w:rPr>
            </w:pPr>
            <w:r w:rsidRPr="008D20AB">
              <w:rPr>
                <w:sz w:val="18"/>
                <w:szCs w:val="18"/>
              </w:rPr>
              <w:t>3.7</w:t>
            </w:r>
          </w:p>
        </w:tc>
      </w:tr>
      <w:tr w:rsidR="0015552B" w:rsidRPr="008D20AB" w14:paraId="336C6B5F" w14:textId="77777777" w:rsidTr="00D54CF3">
        <w:trPr>
          <w:jc w:val="center"/>
        </w:trPr>
        <w:tc>
          <w:tcPr>
            <w:tcW w:w="1175" w:type="pct"/>
            <w:shd w:val="clear" w:color="auto" w:fill="auto"/>
            <w:vAlign w:val="center"/>
          </w:tcPr>
          <w:p w14:paraId="00DA59A7" w14:textId="77777777" w:rsidR="0015552B" w:rsidRPr="008D20AB" w:rsidRDefault="0015552B" w:rsidP="00D51D66">
            <w:pPr>
              <w:pStyle w:val="RepTable"/>
              <w:rPr>
                <w:b/>
                <w:sz w:val="18"/>
                <w:szCs w:val="18"/>
              </w:rPr>
            </w:pPr>
            <w:r w:rsidRPr="008D20AB">
              <w:rPr>
                <w:b/>
                <w:sz w:val="18"/>
                <w:szCs w:val="18"/>
              </w:rPr>
              <w:t>Multi Activity Task</w:t>
            </w:r>
            <w:r w:rsidRPr="008D20AB">
              <w:rPr>
                <w:rStyle w:val="Superscript"/>
                <w:b/>
                <w:sz w:val="18"/>
                <w:szCs w:val="18"/>
              </w:rPr>
              <w:t>a</w:t>
            </w:r>
          </w:p>
        </w:tc>
        <w:tc>
          <w:tcPr>
            <w:tcW w:w="1325" w:type="pct"/>
            <w:shd w:val="clear" w:color="auto" w:fill="auto"/>
            <w:vAlign w:val="center"/>
          </w:tcPr>
          <w:p w14:paraId="53AE1AE8" w14:textId="77777777" w:rsidR="0015552B" w:rsidRPr="008D20AB" w:rsidRDefault="00656DB8" w:rsidP="00D51D66">
            <w:pPr>
              <w:pStyle w:val="RepTable"/>
              <w:rPr>
                <w:sz w:val="18"/>
                <w:szCs w:val="18"/>
              </w:rPr>
            </w:pPr>
            <w:r w:rsidRPr="008D20AB">
              <w:rPr>
                <w:sz w:val="18"/>
                <w:szCs w:val="18"/>
              </w:rPr>
              <w:t>Gloves while handling product and cleaning equipment and respiratory protection during calibration and mixing/loading</w:t>
            </w:r>
          </w:p>
        </w:tc>
        <w:tc>
          <w:tcPr>
            <w:tcW w:w="1175" w:type="pct"/>
            <w:shd w:val="clear" w:color="auto" w:fill="auto"/>
            <w:vAlign w:val="center"/>
          </w:tcPr>
          <w:p w14:paraId="594B1BCF" w14:textId="77777777" w:rsidR="0015552B" w:rsidRPr="008D20AB" w:rsidRDefault="00023AD9" w:rsidP="00D51D66">
            <w:pPr>
              <w:rPr>
                <w:sz w:val="18"/>
                <w:szCs w:val="18"/>
              </w:rPr>
            </w:pPr>
            <w:r w:rsidRPr="008D20AB">
              <w:rPr>
                <w:sz w:val="18"/>
                <w:szCs w:val="18"/>
              </w:rPr>
              <w:t>0.00522</w:t>
            </w:r>
          </w:p>
        </w:tc>
        <w:tc>
          <w:tcPr>
            <w:tcW w:w="1325" w:type="pct"/>
            <w:shd w:val="clear" w:color="auto" w:fill="auto"/>
            <w:vAlign w:val="center"/>
          </w:tcPr>
          <w:p w14:paraId="3176BE39" w14:textId="77777777" w:rsidR="0015552B" w:rsidRPr="008D20AB" w:rsidRDefault="00023AD9" w:rsidP="00D51D66">
            <w:pPr>
              <w:rPr>
                <w:sz w:val="18"/>
                <w:szCs w:val="18"/>
              </w:rPr>
            </w:pPr>
            <w:r w:rsidRPr="008D20AB">
              <w:rPr>
                <w:sz w:val="18"/>
                <w:szCs w:val="18"/>
              </w:rPr>
              <w:t>7</w:t>
            </w:r>
            <w:r w:rsidR="00E06D90" w:rsidRPr="008D20AB">
              <w:rPr>
                <w:sz w:val="18"/>
                <w:szCs w:val="18"/>
              </w:rPr>
              <w:t>5.7</w:t>
            </w:r>
          </w:p>
        </w:tc>
      </w:tr>
    </w:tbl>
    <w:p w14:paraId="615FED1B" w14:textId="77777777" w:rsidR="00A10FDE" w:rsidRPr="002136E4" w:rsidRDefault="00A10FDE" w:rsidP="00600E47">
      <w:pPr>
        <w:pStyle w:val="PlainHeading10pt"/>
        <w:spacing w:after="120"/>
        <w:rPr>
          <w:rFonts w:ascii="Times New Roman" w:hAnsi="Times New Roman"/>
          <w:sz w:val="22"/>
          <w:szCs w:val="22"/>
        </w:rPr>
      </w:pPr>
      <w:r w:rsidRPr="002136E4">
        <w:rPr>
          <w:rFonts w:ascii="Times New Roman" w:hAnsi="Times New Roman"/>
          <w:sz w:val="22"/>
          <w:szCs w:val="22"/>
        </w:rPr>
        <w:t>Conclusion</w:t>
      </w:r>
    </w:p>
    <w:p w14:paraId="38181D98" w14:textId="77777777" w:rsidR="00A10FDE" w:rsidRDefault="00A10FDE" w:rsidP="00A10FDE">
      <w:pPr>
        <w:pStyle w:val="RepStandard"/>
      </w:pPr>
      <w:r w:rsidRPr="002136E4">
        <w:rPr>
          <w:lang w:val="en-US"/>
        </w:rPr>
        <w:t xml:space="preserve">During the treatment of maize, operator exposure to </w:t>
      </w:r>
      <w:r>
        <w:rPr>
          <w:lang w:val="en-US"/>
        </w:rPr>
        <w:t>c</w:t>
      </w:r>
      <w:r w:rsidRPr="00A10FDE">
        <w:rPr>
          <w:lang w:val="en-US"/>
        </w:rPr>
        <w:t>yantraniliprole</w:t>
      </w:r>
      <w:r w:rsidRPr="002136E4">
        <w:rPr>
          <w:lang w:val="en-US"/>
        </w:rPr>
        <w:t xml:space="preserve"> is estimated to be below the AOEL using the </w:t>
      </w:r>
      <w:proofErr w:type="spellStart"/>
      <w:r w:rsidRPr="002136E4">
        <w:rPr>
          <w:lang w:val="en-US"/>
        </w:rPr>
        <w:t>SeedTROPEX</w:t>
      </w:r>
      <w:proofErr w:type="spellEnd"/>
      <w:r w:rsidRPr="002136E4">
        <w:rPr>
          <w:lang w:val="en-US"/>
        </w:rPr>
        <w:t xml:space="preserve"> model to predict exposure from the mixing/loading</w:t>
      </w:r>
      <w:r>
        <w:rPr>
          <w:lang w:val="en-US"/>
        </w:rPr>
        <w:t>,</w:t>
      </w:r>
      <w:r w:rsidRPr="002136E4">
        <w:rPr>
          <w:lang w:val="en-US"/>
        </w:rPr>
        <w:t xml:space="preserve"> calibration</w:t>
      </w:r>
      <w:r>
        <w:rPr>
          <w:lang w:val="en-US"/>
        </w:rPr>
        <w:t xml:space="preserve"> and bagging</w:t>
      </w:r>
      <w:r w:rsidRPr="002136E4">
        <w:rPr>
          <w:lang w:val="en-US"/>
        </w:rPr>
        <w:t xml:space="preserve"> tasks and data from the </w:t>
      </w:r>
      <w:r w:rsidR="00A0227A" w:rsidRPr="00A0227A">
        <w:rPr>
          <w:lang w:val="en-US"/>
        </w:rPr>
        <w:t xml:space="preserve">fluquinconazole </w:t>
      </w:r>
      <w:r w:rsidRPr="002136E4">
        <w:rPr>
          <w:lang w:val="en-US"/>
        </w:rPr>
        <w:t>study to estimate exposure from cleaning. This estimate of exposure assumes gloves are worn for the calibration, mixing/loading and cleaning tasks</w:t>
      </w:r>
      <w:r>
        <w:rPr>
          <w:lang w:val="en-US"/>
        </w:rPr>
        <w:t xml:space="preserve"> and respiratory protection during calibration and mixing/loading.</w:t>
      </w:r>
    </w:p>
    <w:p w14:paraId="10342291" w14:textId="77777777" w:rsidR="00C81348" w:rsidRPr="008D20AB" w:rsidRDefault="00C81348" w:rsidP="008D20AB">
      <w:pPr>
        <w:pStyle w:val="Nagwek3"/>
        <w:spacing w:before="240" w:after="120"/>
        <w:ind w:left="1418" w:hanging="1418"/>
        <w:rPr>
          <w:sz w:val="22"/>
          <w:szCs w:val="22"/>
        </w:rPr>
      </w:pPr>
      <w:bookmarkStart w:id="457" w:name="_Toc46415834"/>
      <w:r w:rsidRPr="008D20AB">
        <w:rPr>
          <w:sz w:val="22"/>
          <w:szCs w:val="22"/>
        </w:rPr>
        <w:t xml:space="preserve">Worker exposure </w:t>
      </w:r>
      <w:bookmarkEnd w:id="420"/>
      <w:bookmarkEnd w:id="421"/>
      <w:bookmarkEnd w:id="422"/>
      <w:bookmarkEnd w:id="423"/>
      <w:bookmarkEnd w:id="424"/>
      <w:bookmarkEnd w:id="425"/>
      <w:bookmarkEnd w:id="426"/>
      <w:bookmarkEnd w:id="427"/>
      <w:r w:rsidRPr="008D20AB">
        <w:rPr>
          <w:sz w:val="22"/>
          <w:szCs w:val="22"/>
        </w:rPr>
        <w:t>(KCP 7.2.3)</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7"/>
    </w:p>
    <w:p w14:paraId="3B1EE00E" w14:textId="77777777" w:rsidR="00C81348" w:rsidRPr="008D20AB" w:rsidRDefault="00C81348" w:rsidP="008D20AB">
      <w:pPr>
        <w:pStyle w:val="Nagwek4"/>
        <w:spacing w:before="240" w:after="120"/>
        <w:ind w:left="1418" w:hanging="1418"/>
        <w:rPr>
          <w:sz w:val="22"/>
          <w:szCs w:val="22"/>
          <w:lang w:val="en-GB"/>
        </w:rPr>
      </w:pPr>
      <w:bookmarkStart w:id="458" w:name="_Toc328552257"/>
      <w:bookmarkStart w:id="459" w:name="_Toc332020606"/>
      <w:bookmarkStart w:id="460" w:name="_Toc332203449"/>
      <w:bookmarkStart w:id="461" w:name="_Toc332207001"/>
      <w:bookmarkStart w:id="462" w:name="_Toc332296170"/>
      <w:bookmarkStart w:id="463" w:name="_Toc336434737"/>
      <w:bookmarkStart w:id="464" w:name="_Toc397516888"/>
      <w:bookmarkStart w:id="465" w:name="_Toc398627868"/>
      <w:bookmarkStart w:id="466" w:name="_Toc399335723"/>
      <w:bookmarkStart w:id="467" w:name="_Toc399764864"/>
      <w:bookmarkStart w:id="468" w:name="_Toc412562655"/>
      <w:bookmarkStart w:id="469" w:name="_Toc412562732"/>
      <w:bookmarkStart w:id="470" w:name="_Toc413662724"/>
      <w:bookmarkStart w:id="471" w:name="_Toc413673581"/>
      <w:bookmarkStart w:id="472" w:name="_Toc413673679"/>
      <w:bookmarkStart w:id="473" w:name="_Toc413673750"/>
      <w:bookmarkStart w:id="474" w:name="_Toc413928649"/>
      <w:bookmarkStart w:id="475" w:name="_Toc413936263"/>
      <w:bookmarkStart w:id="476" w:name="_Toc413937974"/>
      <w:bookmarkStart w:id="477" w:name="_Toc414026701"/>
      <w:bookmarkStart w:id="478" w:name="_Toc414974080"/>
      <w:bookmarkStart w:id="479" w:name="_Toc450900954"/>
      <w:bookmarkStart w:id="480" w:name="_Toc450920620"/>
      <w:bookmarkStart w:id="481" w:name="_Toc450923741"/>
      <w:bookmarkStart w:id="482" w:name="_Toc454460974"/>
      <w:bookmarkStart w:id="483" w:name="_Toc454462810"/>
      <w:bookmarkStart w:id="484" w:name="_Toc46415835"/>
      <w:r w:rsidRPr="008D20AB">
        <w:rPr>
          <w:sz w:val="22"/>
          <w:szCs w:val="22"/>
          <w:lang w:val="en-GB"/>
        </w:rPr>
        <w:t>Estimation of worker exposure</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2A864896" w14:textId="77777777" w:rsidR="00C15A3A" w:rsidRPr="00F1766D" w:rsidRDefault="00C15A3A" w:rsidP="00C15A3A">
      <w:pPr>
        <w:pStyle w:val="RepStandard"/>
      </w:pPr>
      <w:bookmarkStart w:id="485" w:name="_Toc397516889"/>
      <w:bookmarkStart w:id="486" w:name="_Toc398627869"/>
      <w:bookmarkStart w:id="487" w:name="_Toc399335724"/>
      <w:bookmarkStart w:id="488" w:name="_Toc399764865"/>
      <w:bookmarkStart w:id="489" w:name="_Toc412562656"/>
      <w:bookmarkStart w:id="490" w:name="_Toc412562733"/>
      <w:bookmarkStart w:id="491" w:name="_Toc413662725"/>
      <w:bookmarkStart w:id="492" w:name="_Toc413673582"/>
      <w:bookmarkStart w:id="493" w:name="_Toc413673680"/>
      <w:bookmarkStart w:id="494" w:name="_Toc413673751"/>
      <w:bookmarkStart w:id="495" w:name="_Toc413928650"/>
      <w:bookmarkStart w:id="496" w:name="_Toc413936264"/>
      <w:bookmarkStart w:id="497" w:name="_Toc413937975"/>
      <w:bookmarkStart w:id="498" w:name="_Toc414026702"/>
      <w:bookmarkStart w:id="499" w:name="_Toc414974081"/>
      <w:bookmarkStart w:id="500" w:name="_Toc450900955"/>
      <w:bookmarkStart w:id="501" w:name="_Toc450920621"/>
      <w:bookmarkStart w:id="502" w:name="_Toc450923742"/>
      <w:bookmarkStart w:id="503" w:name="_Toc454460975"/>
      <w:bookmarkStart w:id="504" w:name="_Toc454462811"/>
      <w:bookmarkStart w:id="505" w:name="_Toc111951401"/>
      <w:r w:rsidRPr="00F1766D">
        <w:t xml:space="preserve">A summary of the exposure models used for estimation of worker exposure to the active substances during loading and sowing of </w:t>
      </w:r>
      <w:r w:rsidR="00BB3A6C">
        <w:t>maize seed</w:t>
      </w:r>
      <w:r w:rsidRPr="00F1766D">
        <w:t xml:space="preserve"> treated with A17960B according to the critical use(s) is presented in </w:t>
      </w:r>
      <w:r w:rsidRPr="00F1766D">
        <w:fldChar w:fldCharType="begin"/>
      </w:r>
      <w:r w:rsidRPr="00F1766D">
        <w:instrText xml:space="preserve"> REF _Ref517776851 \h  \* MERGEFORMAT </w:instrText>
      </w:r>
      <w:r w:rsidRPr="00F1766D">
        <w:fldChar w:fldCharType="separate"/>
      </w:r>
      <w:r w:rsidR="003C2813" w:rsidRPr="003C2813">
        <w:rPr>
          <w:bCs/>
        </w:rPr>
        <w:t>Table 6.6-</w:t>
      </w:r>
      <w:r w:rsidRPr="00F1766D">
        <w:fldChar w:fldCharType="end"/>
      </w:r>
      <w:r w:rsidR="008901D3">
        <w:t>7</w:t>
      </w:r>
      <w:r w:rsidRPr="00F1766D">
        <w:t xml:space="preserve">. The outcome of the estimation is presented in </w:t>
      </w:r>
      <w:r w:rsidRPr="00F1766D">
        <w:fldChar w:fldCharType="begin"/>
      </w:r>
      <w:r w:rsidRPr="00F1766D">
        <w:instrText xml:space="preserve"> REF _Ref517777661 \h  \* MERGEFORMAT </w:instrText>
      </w:r>
      <w:r w:rsidRPr="00F1766D">
        <w:fldChar w:fldCharType="separate"/>
      </w:r>
      <w:r w:rsidR="003C2813" w:rsidRPr="003C2813">
        <w:t>Table 6</w:t>
      </w:r>
      <w:r w:rsidR="003C2813" w:rsidRPr="003C2813">
        <w:rPr>
          <w:noProof/>
        </w:rPr>
        <w:t>.6-</w:t>
      </w:r>
      <w:r w:rsidRPr="00F1766D">
        <w:fldChar w:fldCharType="end"/>
      </w:r>
      <w:r w:rsidRPr="00F1766D">
        <w:t>. Detailed calculations are in Appendix 3.</w:t>
      </w:r>
    </w:p>
    <w:p w14:paraId="7C9B719D" w14:textId="77777777" w:rsidR="00C15A3A" w:rsidRPr="00F5543D" w:rsidRDefault="00C15A3A" w:rsidP="00C15A3A">
      <w:pPr>
        <w:pStyle w:val="RepStandard"/>
      </w:pPr>
    </w:p>
    <w:p w14:paraId="72628D0B" w14:textId="77777777" w:rsidR="00C15A3A" w:rsidRDefault="00C15A3A" w:rsidP="00C15A3A">
      <w:pPr>
        <w:pStyle w:val="RepStandard"/>
      </w:pPr>
      <w:r w:rsidRPr="00F1766D">
        <w:t>At this time, no acute AOEL has been set for cyantraniliprole. Consequently, no acute risk assessment has been provided for these active substances.</w:t>
      </w:r>
    </w:p>
    <w:p w14:paraId="49C9C652" w14:textId="77777777" w:rsidR="008D20AB" w:rsidRPr="00F1766D" w:rsidRDefault="008D20AB" w:rsidP="00C15A3A">
      <w:pPr>
        <w:pStyle w:val="RepStandard"/>
      </w:pPr>
    </w:p>
    <w:p w14:paraId="5CCA2435" w14:textId="77777777" w:rsidR="00C15A3A" w:rsidRPr="008D20AB" w:rsidRDefault="00C15A3A" w:rsidP="008D20AB">
      <w:pPr>
        <w:pStyle w:val="RepLabel"/>
        <w:spacing w:before="0" w:after="0"/>
        <w:rPr>
          <w:sz w:val="20"/>
          <w:szCs w:val="20"/>
        </w:rPr>
      </w:pPr>
      <w:bookmarkStart w:id="506" w:name="_Ref517776851"/>
      <w:r w:rsidRPr="008D20AB">
        <w:rPr>
          <w:sz w:val="20"/>
          <w:szCs w:val="20"/>
        </w:rPr>
        <w:t>Table </w:t>
      </w:r>
      <w:r w:rsidRPr="008D20AB">
        <w:rPr>
          <w:sz w:val="20"/>
          <w:szCs w:val="20"/>
        </w:rPr>
        <w:fldChar w:fldCharType="begin"/>
      </w:r>
      <w:r w:rsidRPr="008D20AB">
        <w:rPr>
          <w:sz w:val="20"/>
          <w:szCs w:val="20"/>
        </w:rPr>
        <w:instrText xml:space="preserve"> STYLEREF 2 \s </w:instrText>
      </w:r>
      <w:r w:rsidRPr="008D20AB">
        <w:rPr>
          <w:sz w:val="20"/>
          <w:szCs w:val="20"/>
        </w:rPr>
        <w:fldChar w:fldCharType="separate"/>
      </w:r>
      <w:r w:rsidR="003C2813">
        <w:rPr>
          <w:noProof/>
          <w:sz w:val="20"/>
          <w:szCs w:val="20"/>
        </w:rPr>
        <w:t>6.6</w:t>
      </w:r>
      <w:r w:rsidRPr="008D20AB">
        <w:rPr>
          <w:sz w:val="20"/>
          <w:szCs w:val="20"/>
        </w:rPr>
        <w:fldChar w:fldCharType="end"/>
      </w:r>
      <w:r w:rsidRPr="008D20AB">
        <w:rPr>
          <w:sz w:val="20"/>
          <w:szCs w:val="20"/>
        </w:rPr>
        <w:t>-</w:t>
      </w:r>
      <w:bookmarkEnd w:id="506"/>
      <w:r w:rsidR="008901D3" w:rsidRPr="008D20AB">
        <w:rPr>
          <w:sz w:val="20"/>
          <w:szCs w:val="20"/>
        </w:rPr>
        <w:t>7</w:t>
      </w:r>
      <w:r w:rsidRPr="008D20AB">
        <w:rPr>
          <w:sz w:val="20"/>
          <w:szCs w:val="20"/>
        </w:rPr>
        <w:t>:</w:t>
      </w:r>
      <w:r w:rsidRPr="008D20AB">
        <w:rPr>
          <w:sz w:val="20"/>
          <w:szCs w:val="20"/>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15A3A" w:rsidRPr="008D20AB" w14:paraId="49860E08" w14:textId="77777777" w:rsidTr="00D54CF3">
        <w:tc>
          <w:tcPr>
            <w:tcW w:w="1221" w:type="pct"/>
          </w:tcPr>
          <w:p w14:paraId="51DBFF16" w14:textId="77777777" w:rsidR="00C15A3A" w:rsidRPr="008D20AB" w:rsidRDefault="00C15A3A" w:rsidP="00D8239A">
            <w:pPr>
              <w:pStyle w:val="RepTable"/>
              <w:rPr>
                <w:sz w:val="18"/>
                <w:szCs w:val="18"/>
              </w:rPr>
            </w:pPr>
            <w:r w:rsidRPr="008D20AB">
              <w:rPr>
                <w:sz w:val="18"/>
                <w:szCs w:val="18"/>
              </w:rPr>
              <w:t>Critical use(s)</w:t>
            </w:r>
          </w:p>
        </w:tc>
        <w:tc>
          <w:tcPr>
            <w:tcW w:w="3779" w:type="pct"/>
          </w:tcPr>
          <w:p w14:paraId="7FD5D62A" w14:textId="77777777" w:rsidR="00C15A3A" w:rsidRPr="008D20AB" w:rsidRDefault="00925436" w:rsidP="00D8239A">
            <w:pPr>
              <w:pStyle w:val="RepTable"/>
              <w:rPr>
                <w:sz w:val="18"/>
                <w:szCs w:val="18"/>
              </w:rPr>
            </w:pPr>
            <w:r w:rsidRPr="008D20AB">
              <w:rPr>
                <w:sz w:val="18"/>
                <w:szCs w:val="18"/>
              </w:rPr>
              <w:t>Maize seed (max 3.75 L product/tonne seeds)</w:t>
            </w:r>
          </w:p>
        </w:tc>
      </w:tr>
      <w:tr w:rsidR="00C15A3A" w:rsidRPr="008D20AB" w14:paraId="22A3D38B" w14:textId="77777777" w:rsidTr="00D54CF3">
        <w:tc>
          <w:tcPr>
            <w:tcW w:w="1221" w:type="pct"/>
          </w:tcPr>
          <w:p w14:paraId="36D51DA7" w14:textId="77777777" w:rsidR="00C15A3A" w:rsidRPr="008D20AB" w:rsidRDefault="00C15A3A" w:rsidP="00D8239A">
            <w:pPr>
              <w:pStyle w:val="RepTable"/>
              <w:rPr>
                <w:sz w:val="18"/>
                <w:szCs w:val="18"/>
              </w:rPr>
            </w:pPr>
            <w:r w:rsidRPr="008D20AB">
              <w:rPr>
                <w:sz w:val="18"/>
                <w:szCs w:val="18"/>
              </w:rPr>
              <w:t>Model(s)</w:t>
            </w:r>
          </w:p>
        </w:tc>
        <w:tc>
          <w:tcPr>
            <w:tcW w:w="3779" w:type="pct"/>
          </w:tcPr>
          <w:p w14:paraId="28DF53DB" w14:textId="77777777" w:rsidR="00C15A3A" w:rsidRPr="008D20AB" w:rsidRDefault="00C15A3A" w:rsidP="008D20AB">
            <w:pPr>
              <w:pStyle w:val="RepTable"/>
              <w:jc w:val="both"/>
              <w:rPr>
                <w:sz w:val="18"/>
                <w:szCs w:val="18"/>
              </w:rPr>
            </w:pPr>
            <w:r w:rsidRPr="008D20AB">
              <w:rPr>
                <w:sz w:val="18"/>
                <w:szCs w:val="18"/>
              </w:rPr>
              <w:t xml:space="preserve">SeedTROPEX </w:t>
            </w:r>
          </w:p>
          <w:p w14:paraId="1AA0B747" w14:textId="77777777" w:rsidR="00C15A3A" w:rsidRPr="008D20AB" w:rsidRDefault="00C15A3A" w:rsidP="008D20AB">
            <w:pPr>
              <w:pStyle w:val="RepTable"/>
              <w:jc w:val="both"/>
              <w:rPr>
                <w:sz w:val="18"/>
                <w:szCs w:val="18"/>
              </w:rPr>
            </w:pPr>
            <w:r w:rsidRPr="008D20AB">
              <w:rPr>
                <w:sz w:val="18"/>
                <w:szCs w:val="18"/>
              </w:rPr>
              <w:t>[Chester, G., Wiseman, M., Pontal, P-G., Worker Exposure During Seed Treatment and Sowing of Treated Seed in the UK and France: An Overview. Zeneca Agrochemicals, Fernhurst, Haslemere. Report No. TMF 4896.]</w:t>
            </w:r>
          </w:p>
        </w:tc>
      </w:tr>
    </w:tbl>
    <w:p w14:paraId="01F7508B" w14:textId="77777777" w:rsidR="00C15A3A" w:rsidRPr="003C43B6" w:rsidRDefault="00C15A3A" w:rsidP="00C15A3A">
      <w:pPr>
        <w:pStyle w:val="RepStandard"/>
      </w:pPr>
    </w:p>
    <w:p w14:paraId="07D99E32" w14:textId="77777777" w:rsidR="00C15A3A" w:rsidRPr="00F1766D" w:rsidRDefault="00C15A3A" w:rsidP="00C15A3A">
      <w:pPr>
        <w:pStyle w:val="RepStandard"/>
      </w:pPr>
      <w:r w:rsidRPr="00F1766D">
        <w:lastRenderedPageBreak/>
        <w:t>Worker exposure is estimated using the “Seed-</w:t>
      </w:r>
      <w:proofErr w:type="spellStart"/>
      <w:r w:rsidRPr="00F1766D">
        <w:t>TReatment</w:t>
      </w:r>
      <w:proofErr w:type="spellEnd"/>
      <w:r w:rsidRPr="00F1766D">
        <w:t xml:space="preserve"> </w:t>
      </w:r>
      <w:proofErr w:type="spellStart"/>
      <w:r w:rsidRPr="00F1766D">
        <w:t>OPerator</w:t>
      </w:r>
      <w:proofErr w:type="spellEnd"/>
      <w:r w:rsidRPr="00F1766D">
        <w:t xml:space="preserve"> </w:t>
      </w:r>
      <w:proofErr w:type="spellStart"/>
      <w:r w:rsidRPr="00F1766D">
        <w:t>EXposure</w:t>
      </w:r>
      <w:proofErr w:type="spellEnd"/>
      <w:r w:rsidRPr="00F1766D">
        <w:t>” data (Seed-TROPEX).  Seed-TROPEX is an exposure data base submitted to UK-PSD in 1996 for national registrations by an Industry Task Force and contains results from studies performed in the UK and France.</w:t>
      </w:r>
    </w:p>
    <w:p w14:paraId="42969266" w14:textId="77777777" w:rsidR="00C15A3A" w:rsidRPr="00F1766D" w:rsidRDefault="00C15A3A" w:rsidP="00C15A3A">
      <w:pPr>
        <w:pStyle w:val="RepStandard"/>
      </w:pPr>
      <w:r w:rsidRPr="00F1766D">
        <w:t>The Seed-TROPEX data base submitted in 1996 consists of two parts: Exposure values for operators involved in seed treatment activities and exposure values for workers loading and sowing treated seed.</w:t>
      </w:r>
    </w:p>
    <w:p w14:paraId="257B204C" w14:textId="77777777" w:rsidR="00C15A3A" w:rsidRPr="00F1766D" w:rsidRDefault="00C15A3A" w:rsidP="00600E47">
      <w:pPr>
        <w:pStyle w:val="RepLabel"/>
        <w:spacing w:before="240"/>
      </w:pPr>
      <w:r w:rsidRPr="00F1766D">
        <w:t>Loading and sowing of treated seeds</w:t>
      </w:r>
    </w:p>
    <w:p w14:paraId="7F92D893" w14:textId="77777777" w:rsidR="00C15A3A" w:rsidRPr="00F1766D" w:rsidRDefault="00C15A3A" w:rsidP="00C15A3A">
      <w:pPr>
        <w:pStyle w:val="RepStandard"/>
      </w:pPr>
      <w:r w:rsidRPr="00F1766D">
        <w:t>In order to estimate the likely exposure to workers involved in the loading and sowing of treated seed data combined from two worker exposure studies carried out in 1993 the UK and France have been used as a source of generic exposure data (Seed-TROPEX Studies).</w:t>
      </w:r>
    </w:p>
    <w:p w14:paraId="3F8B7EDB" w14:textId="77777777" w:rsidR="00C15A3A" w:rsidRPr="00F1766D" w:rsidRDefault="00C15A3A" w:rsidP="00C15A3A">
      <w:pPr>
        <w:pStyle w:val="RepStandard"/>
      </w:pPr>
    </w:p>
    <w:p w14:paraId="658E7059" w14:textId="77777777" w:rsidR="00C15A3A" w:rsidRPr="00F1766D" w:rsidRDefault="00C15A3A" w:rsidP="00C15A3A">
      <w:pPr>
        <w:pStyle w:val="RepStandard"/>
      </w:pPr>
      <w:r w:rsidRPr="00F1766D">
        <w:t>The UK study monitored the sowing of wheat seed treated with ‘</w:t>
      </w:r>
      <w:proofErr w:type="spellStart"/>
      <w:r w:rsidRPr="00F1766D">
        <w:t>Baytan</w:t>
      </w:r>
      <w:proofErr w:type="spellEnd"/>
      <w:r w:rsidRPr="00F1766D">
        <w:t>’ and measured exposure to the triadimenol component of the formulation</w:t>
      </w:r>
      <w:r w:rsidRPr="00F1766D">
        <w:rPr>
          <w:vertAlign w:val="superscript"/>
        </w:rPr>
        <w:footnoteReference w:id="6"/>
      </w:r>
      <w:r w:rsidRPr="00F1766D">
        <w:t>. The French study measured exposure to anthraquinone during a day of sowing of wheat seed treated with ‘Germinate Double’</w:t>
      </w:r>
      <w:r w:rsidRPr="00F1766D">
        <w:rPr>
          <w:vertAlign w:val="superscript"/>
        </w:rPr>
        <w:footnoteReference w:id="7"/>
      </w:r>
      <w:r w:rsidRPr="00F1766D">
        <w:t>.</w:t>
      </w:r>
    </w:p>
    <w:p w14:paraId="2478E98A" w14:textId="77777777" w:rsidR="00C15A3A" w:rsidRPr="00F1766D" w:rsidRDefault="00C15A3A" w:rsidP="00C15A3A">
      <w:pPr>
        <w:pStyle w:val="RepStandard"/>
      </w:pPr>
    </w:p>
    <w:p w14:paraId="4DA4197D" w14:textId="77777777" w:rsidR="00C15A3A" w:rsidRPr="00F1766D" w:rsidRDefault="00C15A3A" w:rsidP="00C15A3A">
      <w:pPr>
        <w:pStyle w:val="RepStandard"/>
      </w:pPr>
      <w:r w:rsidRPr="00F1766D">
        <w:t xml:space="preserve">The generic Seed-TROPEX exposure figures to estimate dermal and inhalation exposure of the operator cover exposure during both activities, loading and sowing of treated seed. These exposure figures are normalised to mg/hour and accordingly do not take into account the amount of product applied to the seed. The generic Seed-TROPEX exposure values for loading and sowing treated seeds are given in </w:t>
      </w:r>
    </w:p>
    <w:p w14:paraId="2B72BFC1" w14:textId="77777777" w:rsidR="008D20AB" w:rsidRDefault="00C15A3A" w:rsidP="00C15A3A">
      <w:pPr>
        <w:pStyle w:val="RepStandard"/>
      </w:pPr>
      <w:r w:rsidRPr="00F1766D">
        <w:fldChar w:fldCharType="begin"/>
      </w:r>
      <w:r w:rsidRPr="00F1766D">
        <w:instrText xml:space="preserve"> REF _Ref517776866 \h  \* MERGEFORMAT </w:instrText>
      </w:r>
      <w:r w:rsidRPr="00F1766D">
        <w:fldChar w:fldCharType="separate"/>
      </w:r>
      <w:r w:rsidR="003C2813" w:rsidRPr="003C2813">
        <w:rPr>
          <w:bCs/>
        </w:rPr>
        <w:t>Table 6.6-</w:t>
      </w:r>
      <w:r w:rsidRPr="00F1766D">
        <w:fldChar w:fldCharType="end"/>
      </w:r>
      <w:r w:rsidR="008901D3">
        <w:t>8</w:t>
      </w:r>
      <w:r w:rsidRPr="00F1766D">
        <w:t xml:space="preserve"> below.</w:t>
      </w:r>
    </w:p>
    <w:p w14:paraId="6C3325CE" w14:textId="77777777" w:rsidR="00C15A3A" w:rsidRPr="00F1766D" w:rsidRDefault="00C15A3A" w:rsidP="00C15A3A">
      <w:pPr>
        <w:pStyle w:val="RepStandard"/>
      </w:pPr>
      <w:r w:rsidRPr="00F1766D">
        <w:t xml:space="preserve"> </w:t>
      </w:r>
    </w:p>
    <w:p w14:paraId="013E2FC0" w14:textId="77777777" w:rsidR="00C15A3A" w:rsidRPr="008D20AB" w:rsidRDefault="00C15A3A" w:rsidP="008D20AB">
      <w:pPr>
        <w:pStyle w:val="RepLabel"/>
        <w:spacing w:before="0" w:after="0"/>
        <w:jc w:val="both"/>
        <w:rPr>
          <w:sz w:val="20"/>
          <w:szCs w:val="20"/>
        </w:rPr>
      </w:pPr>
      <w:bookmarkStart w:id="507" w:name="_Ref517776866"/>
      <w:r w:rsidRPr="008D20AB">
        <w:rPr>
          <w:sz w:val="20"/>
          <w:szCs w:val="20"/>
        </w:rPr>
        <w:t>Table </w:t>
      </w:r>
      <w:r w:rsidRPr="008D20AB">
        <w:rPr>
          <w:sz w:val="20"/>
          <w:szCs w:val="20"/>
        </w:rPr>
        <w:fldChar w:fldCharType="begin"/>
      </w:r>
      <w:r w:rsidRPr="008D20AB">
        <w:rPr>
          <w:sz w:val="20"/>
          <w:szCs w:val="20"/>
        </w:rPr>
        <w:instrText xml:space="preserve"> STYLEREF 2 \s </w:instrText>
      </w:r>
      <w:r w:rsidRPr="008D20AB">
        <w:rPr>
          <w:sz w:val="20"/>
          <w:szCs w:val="20"/>
        </w:rPr>
        <w:fldChar w:fldCharType="separate"/>
      </w:r>
      <w:r w:rsidR="003C2813">
        <w:rPr>
          <w:noProof/>
          <w:sz w:val="20"/>
          <w:szCs w:val="20"/>
        </w:rPr>
        <w:t>6.6</w:t>
      </w:r>
      <w:r w:rsidRPr="008D20AB">
        <w:rPr>
          <w:sz w:val="20"/>
          <w:szCs w:val="20"/>
        </w:rPr>
        <w:fldChar w:fldCharType="end"/>
      </w:r>
      <w:r w:rsidRPr="008D20AB">
        <w:rPr>
          <w:sz w:val="20"/>
          <w:szCs w:val="20"/>
        </w:rPr>
        <w:t>-</w:t>
      </w:r>
      <w:bookmarkEnd w:id="507"/>
      <w:r w:rsidR="008901D3" w:rsidRPr="008D20AB">
        <w:rPr>
          <w:sz w:val="20"/>
          <w:szCs w:val="20"/>
        </w:rPr>
        <w:t>8</w:t>
      </w:r>
      <w:r w:rsidRPr="008D20AB">
        <w:rPr>
          <w:sz w:val="20"/>
          <w:szCs w:val="20"/>
        </w:rPr>
        <w:t>:</w:t>
      </w:r>
      <w:r w:rsidRPr="008D20AB">
        <w:rPr>
          <w:sz w:val="20"/>
          <w:szCs w:val="20"/>
        </w:rPr>
        <w:tab/>
        <w:t>Generic Seed-TROPEX exposure values for loading and sowing treated seeds (geometric mean values)</w:t>
      </w:r>
    </w:p>
    <w:tbl>
      <w:tblPr>
        <w:tblW w:w="5000" w:type="pct"/>
        <w:tblBorders>
          <w:top w:val="single" w:sz="6" w:space="0" w:color="000000"/>
          <w:left w:val="single" w:sz="6" w:space="0" w:color="000000"/>
          <w:bottom w:val="single" w:sz="6" w:space="0" w:color="000000"/>
          <w:right w:val="single" w:sz="6" w:space="0" w:color="000000"/>
          <w:insideH w:val="dotted" w:sz="4" w:space="0" w:color="auto"/>
          <w:insideV w:val="single" w:sz="6" w:space="0" w:color="000000"/>
        </w:tblBorders>
        <w:tblLook w:val="00A0" w:firstRow="1" w:lastRow="0" w:firstColumn="1" w:lastColumn="0" w:noHBand="0" w:noVBand="0"/>
      </w:tblPr>
      <w:tblGrid>
        <w:gridCol w:w="2891"/>
        <w:gridCol w:w="2151"/>
        <w:gridCol w:w="2151"/>
        <w:gridCol w:w="2149"/>
      </w:tblGrid>
      <w:tr w:rsidR="00C15A3A" w:rsidRPr="008D20AB" w14:paraId="3B8A0AEF" w14:textId="77777777" w:rsidTr="00D54CF3">
        <w:tc>
          <w:tcPr>
            <w:tcW w:w="1547" w:type="pct"/>
            <w:tcBorders>
              <w:top w:val="single" w:sz="6" w:space="0" w:color="000000"/>
              <w:left w:val="single" w:sz="6" w:space="0" w:color="000000"/>
              <w:bottom w:val="single" w:sz="6" w:space="0" w:color="000000"/>
              <w:right w:val="single" w:sz="6" w:space="0" w:color="000000"/>
            </w:tcBorders>
            <w:vAlign w:val="center"/>
            <w:hideMark/>
          </w:tcPr>
          <w:p w14:paraId="49BA790B" w14:textId="77777777" w:rsidR="00C15A3A" w:rsidRPr="008D20AB" w:rsidRDefault="00C15A3A" w:rsidP="00D8239A">
            <w:pPr>
              <w:pStyle w:val="RepTableHeader"/>
              <w:jc w:val="center"/>
              <w:rPr>
                <w:sz w:val="18"/>
                <w:szCs w:val="18"/>
                <w:lang w:val="en-GB"/>
              </w:rPr>
            </w:pPr>
            <w:r w:rsidRPr="008D20AB">
              <w:rPr>
                <w:sz w:val="18"/>
                <w:szCs w:val="18"/>
                <w:lang w:val="en-GB"/>
              </w:rPr>
              <w:t>Task</w:t>
            </w:r>
          </w:p>
        </w:tc>
        <w:tc>
          <w:tcPr>
            <w:tcW w:w="1151" w:type="pct"/>
            <w:tcBorders>
              <w:top w:val="single" w:sz="6" w:space="0" w:color="000000"/>
              <w:left w:val="single" w:sz="6" w:space="0" w:color="000000"/>
              <w:bottom w:val="single" w:sz="6" w:space="0" w:color="000000"/>
              <w:right w:val="single" w:sz="6" w:space="0" w:color="000000"/>
            </w:tcBorders>
            <w:vAlign w:val="center"/>
            <w:hideMark/>
          </w:tcPr>
          <w:p w14:paraId="11C27FDB" w14:textId="77777777" w:rsidR="00C15A3A" w:rsidRPr="008D20AB" w:rsidRDefault="00C15A3A" w:rsidP="00D8239A">
            <w:pPr>
              <w:pStyle w:val="RepTableHeader"/>
              <w:jc w:val="center"/>
              <w:rPr>
                <w:sz w:val="18"/>
                <w:szCs w:val="18"/>
                <w:lang w:val="en-GB"/>
              </w:rPr>
            </w:pPr>
            <w:r w:rsidRPr="008D20AB">
              <w:rPr>
                <w:sz w:val="18"/>
                <w:szCs w:val="18"/>
                <w:lang w:val="en-GB"/>
              </w:rPr>
              <w:t>Unit of exposure</w:t>
            </w:r>
          </w:p>
        </w:tc>
        <w:tc>
          <w:tcPr>
            <w:tcW w:w="1151" w:type="pct"/>
            <w:tcBorders>
              <w:top w:val="single" w:sz="6" w:space="0" w:color="000000"/>
              <w:left w:val="single" w:sz="6" w:space="0" w:color="000000"/>
              <w:bottom w:val="single" w:sz="6" w:space="0" w:color="000000"/>
              <w:right w:val="single" w:sz="6" w:space="0" w:color="000000"/>
            </w:tcBorders>
            <w:vAlign w:val="center"/>
            <w:hideMark/>
          </w:tcPr>
          <w:p w14:paraId="6DAF9FDD" w14:textId="77777777" w:rsidR="00C15A3A" w:rsidRPr="008D20AB" w:rsidRDefault="00C15A3A" w:rsidP="00D8239A">
            <w:pPr>
              <w:pStyle w:val="RepTableHeader"/>
              <w:jc w:val="center"/>
              <w:rPr>
                <w:sz w:val="18"/>
                <w:szCs w:val="18"/>
                <w:lang w:val="en-GB"/>
              </w:rPr>
            </w:pPr>
            <w:r w:rsidRPr="008D20AB">
              <w:rPr>
                <w:sz w:val="18"/>
                <w:szCs w:val="18"/>
                <w:lang w:val="en-GB"/>
              </w:rPr>
              <w:t>Estimated Actual Dermal Exposure</w:t>
            </w:r>
          </w:p>
        </w:tc>
        <w:tc>
          <w:tcPr>
            <w:tcW w:w="1150" w:type="pct"/>
            <w:tcBorders>
              <w:top w:val="single" w:sz="6" w:space="0" w:color="000000"/>
              <w:left w:val="single" w:sz="6" w:space="0" w:color="000000"/>
              <w:bottom w:val="single" w:sz="6" w:space="0" w:color="000000"/>
              <w:right w:val="single" w:sz="6" w:space="0" w:color="000000"/>
            </w:tcBorders>
            <w:vAlign w:val="center"/>
            <w:hideMark/>
          </w:tcPr>
          <w:p w14:paraId="0594E10B" w14:textId="77777777" w:rsidR="00C15A3A" w:rsidRPr="008D20AB" w:rsidRDefault="00C15A3A" w:rsidP="00D8239A">
            <w:pPr>
              <w:pStyle w:val="RepTableHeader"/>
              <w:jc w:val="center"/>
              <w:rPr>
                <w:sz w:val="18"/>
                <w:szCs w:val="18"/>
                <w:lang w:val="en-GB"/>
              </w:rPr>
            </w:pPr>
            <w:r w:rsidRPr="008D20AB">
              <w:rPr>
                <w:sz w:val="18"/>
                <w:szCs w:val="18"/>
                <w:lang w:val="en-GB"/>
              </w:rPr>
              <w:t xml:space="preserve">Inhalation </w:t>
            </w:r>
            <w:proofErr w:type="spellStart"/>
            <w:r w:rsidRPr="008D20AB">
              <w:rPr>
                <w:sz w:val="18"/>
                <w:szCs w:val="18"/>
                <w:lang w:val="en-GB"/>
              </w:rPr>
              <w:t>Exposure</w:t>
            </w:r>
            <w:r w:rsidRPr="008D20AB">
              <w:rPr>
                <w:sz w:val="18"/>
                <w:szCs w:val="18"/>
                <w:vertAlign w:val="superscript"/>
                <w:lang w:val="en-GB"/>
              </w:rPr>
              <w:t>a</w:t>
            </w:r>
            <w:proofErr w:type="spellEnd"/>
          </w:p>
        </w:tc>
      </w:tr>
      <w:tr w:rsidR="00C15A3A" w:rsidRPr="008D20AB" w14:paraId="566D5F6E" w14:textId="77777777" w:rsidTr="00D54CF3">
        <w:tc>
          <w:tcPr>
            <w:tcW w:w="1547" w:type="pct"/>
            <w:tcBorders>
              <w:top w:val="single" w:sz="6" w:space="0" w:color="000000"/>
              <w:left w:val="single" w:sz="6" w:space="0" w:color="000000"/>
              <w:bottom w:val="single" w:sz="6" w:space="0" w:color="000000"/>
              <w:right w:val="single" w:sz="6" w:space="0" w:color="000000"/>
            </w:tcBorders>
            <w:vAlign w:val="center"/>
            <w:hideMark/>
          </w:tcPr>
          <w:p w14:paraId="39D2458C" w14:textId="77777777" w:rsidR="00C15A3A" w:rsidRPr="008D20AB" w:rsidRDefault="00C15A3A" w:rsidP="00D8239A">
            <w:pPr>
              <w:pStyle w:val="RepTable"/>
              <w:rPr>
                <w:sz w:val="18"/>
                <w:szCs w:val="18"/>
              </w:rPr>
            </w:pPr>
            <w:r w:rsidRPr="008D20AB">
              <w:rPr>
                <w:sz w:val="18"/>
                <w:szCs w:val="18"/>
              </w:rPr>
              <w:t>Loading and sowing seeds</w:t>
            </w:r>
          </w:p>
        </w:tc>
        <w:tc>
          <w:tcPr>
            <w:tcW w:w="1151" w:type="pct"/>
            <w:tcBorders>
              <w:top w:val="single" w:sz="6" w:space="0" w:color="000000"/>
              <w:left w:val="single" w:sz="6" w:space="0" w:color="000000"/>
              <w:bottom w:val="single" w:sz="6" w:space="0" w:color="000000"/>
              <w:right w:val="single" w:sz="6" w:space="0" w:color="000000"/>
            </w:tcBorders>
            <w:vAlign w:val="center"/>
            <w:hideMark/>
          </w:tcPr>
          <w:p w14:paraId="52C2D3B7" w14:textId="77777777" w:rsidR="00C15A3A" w:rsidRPr="008D20AB" w:rsidRDefault="00C15A3A" w:rsidP="00D8239A">
            <w:pPr>
              <w:pStyle w:val="RepTable"/>
              <w:rPr>
                <w:sz w:val="18"/>
                <w:szCs w:val="18"/>
              </w:rPr>
            </w:pPr>
            <w:r w:rsidRPr="008D20AB">
              <w:rPr>
                <w:sz w:val="18"/>
                <w:szCs w:val="18"/>
              </w:rPr>
              <w:t>[mg/person/hour]</w:t>
            </w:r>
          </w:p>
        </w:tc>
        <w:tc>
          <w:tcPr>
            <w:tcW w:w="1151" w:type="pct"/>
            <w:tcBorders>
              <w:top w:val="single" w:sz="6" w:space="0" w:color="000000"/>
              <w:left w:val="single" w:sz="6" w:space="0" w:color="000000"/>
              <w:bottom w:val="single" w:sz="6" w:space="0" w:color="000000"/>
              <w:right w:val="single" w:sz="6" w:space="0" w:color="000000"/>
            </w:tcBorders>
            <w:vAlign w:val="center"/>
            <w:hideMark/>
          </w:tcPr>
          <w:p w14:paraId="1740F4BD" w14:textId="77777777" w:rsidR="00C15A3A" w:rsidRPr="008D20AB" w:rsidRDefault="00C15A3A" w:rsidP="00D8239A">
            <w:pPr>
              <w:pStyle w:val="RepTable"/>
              <w:rPr>
                <w:sz w:val="18"/>
                <w:szCs w:val="18"/>
              </w:rPr>
            </w:pPr>
            <w:r w:rsidRPr="008D20AB">
              <w:rPr>
                <w:sz w:val="18"/>
                <w:szCs w:val="18"/>
              </w:rPr>
              <w:t>0.733</w:t>
            </w:r>
          </w:p>
        </w:tc>
        <w:tc>
          <w:tcPr>
            <w:tcW w:w="1150" w:type="pct"/>
            <w:tcBorders>
              <w:top w:val="single" w:sz="6" w:space="0" w:color="000000"/>
              <w:left w:val="single" w:sz="6" w:space="0" w:color="000000"/>
              <w:bottom w:val="single" w:sz="6" w:space="0" w:color="000000"/>
              <w:right w:val="single" w:sz="6" w:space="0" w:color="000000"/>
            </w:tcBorders>
            <w:vAlign w:val="center"/>
            <w:hideMark/>
          </w:tcPr>
          <w:p w14:paraId="31F9C7A9" w14:textId="77777777" w:rsidR="00C15A3A" w:rsidRPr="008D20AB" w:rsidRDefault="00C15A3A" w:rsidP="00D8239A">
            <w:pPr>
              <w:pStyle w:val="RepTable"/>
              <w:rPr>
                <w:sz w:val="18"/>
                <w:szCs w:val="18"/>
              </w:rPr>
            </w:pPr>
            <w:r w:rsidRPr="008D20AB">
              <w:rPr>
                <w:sz w:val="18"/>
                <w:szCs w:val="18"/>
              </w:rPr>
              <w:t>0.02</w:t>
            </w:r>
          </w:p>
        </w:tc>
      </w:tr>
    </w:tbl>
    <w:p w14:paraId="3CF2F247" w14:textId="77777777" w:rsidR="00C15A3A" w:rsidRPr="006E6DC1" w:rsidRDefault="00C15A3A" w:rsidP="00C15A3A">
      <w:pPr>
        <w:pStyle w:val="RepTableFootnote"/>
        <w:rPr>
          <w:lang w:val="en-US"/>
        </w:rPr>
      </w:pPr>
      <w:r w:rsidRPr="006E6DC1">
        <w:rPr>
          <w:lang w:val="en-US"/>
        </w:rPr>
        <w:t>a) Based on an average ventilation rate of 29 L/min.</w:t>
      </w:r>
    </w:p>
    <w:p w14:paraId="4F45562C" w14:textId="77777777" w:rsidR="00C15A3A" w:rsidRPr="003C43B6" w:rsidRDefault="00C15A3A" w:rsidP="00C15A3A">
      <w:pPr>
        <w:pStyle w:val="RepStandard"/>
      </w:pPr>
    </w:p>
    <w:p w14:paraId="3207C1A8" w14:textId="77777777" w:rsidR="00C15A3A" w:rsidRDefault="00C15A3A" w:rsidP="00C15A3A">
      <w:pPr>
        <w:pStyle w:val="RepStandard"/>
      </w:pPr>
      <w:r w:rsidRPr="006E6DC1">
        <w:t xml:space="preserve">Exposure by inhalation of workers loading and sowing of treated seed is based on an average ventilation rate of 29 L/min, which is in accordance with the value applied in the 1993 Seed-TROPEX studies for this activity. Although loading of the hopper may be physically demanding where manual handling of seed bags is involved, this activity is usually of short duration compared to the actual sowing of the seed.  During the latter the operator is driving the tractor, possibly leaving it </w:t>
      </w:r>
      <w:r w:rsidR="00BB4396" w:rsidRPr="006E6DC1">
        <w:t>occasionally</w:t>
      </w:r>
      <w:r w:rsidRPr="006E6DC1">
        <w:t xml:space="preserve"> to verify the drilling depth or to check and equalise remaining amount of seeds in the hopper. An average ventilation rate of 29 L/min for the combined loading and sowing task is therefore considered conservative.</w:t>
      </w:r>
    </w:p>
    <w:p w14:paraId="6E9D248B" w14:textId="77777777" w:rsidR="008D20AB" w:rsidRPr="006E6DC1" w:rsidRDefault="008D20AB" w:rsidP="00C15A3A">
      <w:pPr>
        <w:pStyle w:val="RepStandard"/>
      </w:pPr>
    </w:p>
    <w:p w14:paraId="1D8FD286" w14:textId="77777777" w:rsidR="00C15A3A" w:rsidRPr="008D20AB" w:rsidRDefault="00C15A3A" w:rsidP="008D20AB">
      <w:pPr>
        <w:pStyle w:val="RepLabel"/>
        <w:spacing w:before="0" w:after="0"/>
        <w:rPr>
          <w:sz w:val="20"/>
          <w:szCs w:val="20"/>
        </w:rPr>
      </w:pPr>
      <w:bookmarkStart w:id="508" w:name="_Ref517777661"/>
      <w:r w:rsidRPr="008D20AB">
        <w:rPr>
          <w:sz w:val="20"/>
          <w:szCs w:val="20"/>
        </w:rPr>
        <w:t>Table </w:t>
      </w:r>
      <w:r w:rsidRPr="008D20AB">
        <w:rPr>
          <w:sz w:val="20"/>
          <w:szCs w:val="20"/>
        </w:rPr>
        <w:fldChar w:fldCharType="begin"/>
      </w:r>
      <w:r w:rsidRPr="008D20AB">
        <w:rPr>
          <w:sz w:val="20"/>
          <w:szCs w:val="20"/>
        </w:rPr>
        <w:instrText xml:space="preserve"> STYLEREF 2 \s </w:instrText>
      </w:r>
      <w:r w:rsidRPr="008D20AB">
        <w:rPr>
          <w:sz w:val="20"/>
          <w:szCs w:val="20"/>
        </w:rPr>
        <w:fldChar w:fldCharType="separate"/>
      </w:r>
      <w:r w:rsidR="003C2813">
        <w:rPr>
          <w:noProof/>
          <w:sz w:val="20"/>
          <w:szCs w:val="20"/>
        </w:rPr>
        <w:t>6.6</w:t>
      </w:r>
      <w:r w:rsidRPr="008D20AB">
        <w:rPr>
          <w:sz w:val="20"/>
          <w:szCs w:val="20"/>
        </w:rPr>
        <w:fldChar w:fldCharType="end"/>
      </w:r>
      <w:r w:rsidRPr="008D20AB">
        <w:rPr>
          <w:sz w:val="20"/>
          <w:szCs w:val="20"/>
        </w:rPr>
        <w:t>-</w:t>
      </w:r>
      <w:bookmarkEnd w:id="508"/>
      <w:r w:rsidR="008901D3" w:rsidRPr="008D20AB">
        <w:rPr>
          <w:sz w:val="20"/>
          <w:szCs w:val="20"/>
        </w:rPr>
        <w:t>9</w:t>
      </w:r>
      <w:r w:rsidRPr="008D20AB">
        <w:rPr>
          <w:sz w:val="20"/>
          <w:szCs w:val="20"/>
        </w:rPr>
        <w:t>:</w:t>
      </w:r>
      <w:r w:rsidRPr="008D20AB">
        <w:rPr>
          <w:sz w:val="20"/>
          <w:szCs w:val="20"/>
        </w:rPr>
        <w:tab/>
        <w:t xml:space="preserve">Estimated worker exposure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97"/>
        <w:gridCol w:w="2477"/>
        <w:gridCol w:w="2197"/>
        <w:gridCol w:w="2477"/>
      </w:tblGrid>
      <w:tr w:rsidR="00C15A3A" w:rsidRPr="008D20AB" w14:paraId="3AA498D1" w14:textId="77777777" w:rsidTr="00D54CF3">
        <w:trPr>
          <w:jc w:val="center"/>
        </w:trPr>
        <w:tc>
          <w:tcPr>
            <w:tcW w:w="1175" w:type="pct"/>
            <w:shd w:val="clear" w:color="auto" w:fill="auto"/>
            <w:vAlign w:val="center"/>
          </w:tcPr>
          <w:p w14:paraId="318C130E" w14:textId="77777777" w:rsidR="00C15A3A" w:rsidRPr="008D20AB" w:rsidRDefault="00C15A3A" w:rsidP="00D8239A">
            <w:pPr>
              <w:pStyle w:val="RepTableHeader"/>
              <w:jc w:val="center"/>
              <w:rPr>
                <w:sz w:val="18"/>
                <w:szCs w:val="18"/>
                <w:lang w:val="en-GB"/>
              </w:rPr>
            </w:pPr>
          </w:p>
        </w:tc>
        <w:tc>
          <w:tcPr>
            <w:tcW w:w="1325" w:type="pct"/>
            <w:shd w:val="clear" w:color="auto" w:fill="auto"/>
            <w:vAlign w:val="center"/>
          </w:tcPr>
          <w:p w14:paraId="65C3D8A6" w14:textId="77777777" w:rsidR="00C15A3A" w:rsidRPr="008D20AB" w:rsidRDefault="00C15A3A" w:rsidP="00D8239A">
            <w:pPr>
              <w:pStyle w:val="RepTableHeader"/>
              <w:jc w:val="center"/>
              <w:rPr>
                <w:sz w:val="18"/>
                <w:szCs w:val="18"/>
                <w:lang w:val="en-GB"/>
              </w:rPr>
            </w:pPr>
          </w:p>
        </w:tc>
        <w:tc>
          <w:tcPr>
            <w:tcW w:w="2500" w:type="pct"/>
            <w:gridSpan w:val="2"/>
            <w:shd w:val="clear" w:color="auto" w:fill="auto"/>
            <w:vAlign w:val="center"/>
          </w:tcPr>
          <w:p w14:paraId="255B4CF8" w14:textId="77777777" w:rsidR="00C15A3A" w:rsidRPr="008D20AB" w:rsidRDefault="00C15A3A" w:rsidP="00D8239A">
            <w:pPr>
              <w:pStyle w:val="RepTableHeader"/>
              <w:jc w:val="center"/>
              <w:rPr>
                <w:sz w:val="18"/>
                <w:szCs w:val="18"/>
                <w:lang w:val="en-GB"/>
              </w:rPr>
            </w:pPr>
            <w:r w:rsidRPr="008D20AB">
              <w:rPr>
                <w:bCs/>
                <w:sz w:val="18"/>
                <w:szCs w:val="18"/>
              </w:rPr>
              <w:t>Cyantraniliprole</w:t>
            </w:r>
          </w:p>
        </w:tc>
      </w:tr>
      <w:tr w:rsidR="00C15A3A" w:rsidRPr="008D20AB" w14:paraId="7496F1CD" w14:textId="77777777" w:rsidTr="008D20AB">
        <w:trPr>
          <w:jc w:val="center"/>
        </w:trPr>
        <w:tc>
          <w:tcPr>
            <w:tcW w:w="1175" w:type="pct"/>
            <w:shd w:val="clear" w:color="auto" w:fill="auto"/>
            <w:vAlign w:val="center"/>
          </w:tcPr>
          <w:p w14:paraId="578751C8" w14:textId="77777777" w:rsidR="00C15A3A" w:rsidRPr="008D20AB" w:rsidRDefault="00C15A3A" w:rsidP="008D20AB">
            <w:pPr>
              <w:pStyle w:val="RepTableHeader"/>
              <w:jc w:val="center"/>
              <w:rPr>
                <w:sz w:val="18"/>
                <w:szCs w:val="18"/>
                <w:lang w:val="en-GB"/>
              </w:rPr>
            </w:pPr>
            <w:r w:rsidRPr="008D20AB">
              <w:rPr>
                <w:sz w:val="18"/>
                <w:szCs w:val="18"/>
                <w:lang w:val="en-GB"/>
              </w:rPr>
              <w:t>Model data</w:t>
            </w:r>
          </w:p>
        </w:tc>
        <w:tc>
          <w:tcPr>
            <w:tcW w:w="1325" w:type="pct"/>
            <w:shd w:val="clear" w:color="auto" w:fill="auto"/>
            <w:vAlign w:val="center"/>
          </w:tcPr>
          <w:p w14:paraId="7D5946E9" w14:textId="77777777" w:rsidR="00C15A3A" w:rsidRPr="008D20AB" w:rsidRDefault="00C15A3A" w:rsidP="008D20AB">
            <w:pPr>
              <w:pStyle w:val="RepTableHeader"/>
              <w:jc w:val="center"/>
              <w:rPr>
                <w:sz w:val="18"/>
                <w:szCs w:val="18"/>
                <w:lang w:val="en-GB"/>
              </w:rPr>
            </w:pPr>
            <w:r w:rsidRPr="008D20AB">
              <w:rPr>
                <w:sz w:val="18"/>
                <w:szCs w:val="18"/>
                <w:lang w:val="en-GB"/>
              </w:rPr>
              <w:t>Level of PPE</w:t>
            </w:r>
          </w:p>
        </w:tc>
        <w:tc>
          <w:tcPr>
            <w:tcW w:w="1175" w:type="pct"/>
            <w:shd w:val="clear" w:color="auto" w:fill="auto"/>
          </w:tcPr>
          <w:p w14:paraId="65025001" w14:textId="77777777" w:rsidR="00C15A3A" w:rsidRPr="008D20AB" w:rsidRDefault="00C15A3A" w:rsidP="00D8239A">
            <w:pPr>
              <w:pStyle w:val="RepTableHeader"/>
              <w:jc w:val="center"/>
              <w:rPr>
                <w:sz w:val="18"/>
                <w:szCs w:val="18"/>
                <w:lang w:val="en-GB"/>
              </w:rPr>
            </w:pPr>
            <w:r w:rsidRPr="008D20AB">
              <w:rPr>
                <w:sz w:val="18"/>
                <w:szCs w:val="18"/>
                <w:lang w:val="en-GB"/>
              </w:rPr>
              <w:t xml:space="preserve">Total absorbed dose </w:t>
            </w:r>
            <w:r w:rsidRPr="008D20AB">
              <w:rPr>
                <w:sz w:val="18"/>
                <w:szCs w:val="18"/>
                <w:lang w:val="en-GB"/>
              </w:rPr>
              <w:br/>
              <w:t>(mg/kg/day)</w:t>
            </w:r>
          </w:p>
        </w:tc>
        <w:tc>
          <w:tcPr>
            <w:tcW w:w="1325" w:type="pct"/>
            <w:shd w:val="clear" w:color="auto" w:fill="auto"/>
          </w:tcPr>
          <w:p w14:paraId="24C41DD7" w14:textId="77777777" w:rsidR="00C15A3A" w:rsidRPr="008D20AB" w:rsidRDefault="00C15A3A" w:rsidP="00D8239A">
            <w:pPr>
              <w:pStyle w:val="RepTableHeader"/>
              <w:jc w:val="center"/>
              <w:rPr>
                <w:sz w:val="18"/>
                <w:szCs w:val="18"/>
                <w:lang w:val="en-GB"/>
              </w:rPr>
            </w:pPr>
            <w:r w:rsidRPr="008D20AB">
              <w:rPr>
                <w:sz w:val="18"/>
                <w:szCs w:val="18"/>
                <w:lang w:val="en-GB"/>
              </w:rPr>
              <w:t>% of systemic AOEL</w:t>
            </w:r>
          </w:p>
          <w:p w14:paraId="12B99507" w14:textId="77777777" w:rsidR="00C15A3A" w:rsidRPr="008D20AB" w:rsidRDefault="00C15A3A" w:rsidP="00D8239A">
            <w:pPr>
              <w:pStyle w:val="RepTableHeader"/>
              <w:jc w:val="center"/>
              <w:rPr>
                <w:sz w:val="18"/>
                <w:szCs w:val="18"/>
                <w:lang w:val="en-GB"/>
              </w:rPr>
            </w:pPr>
            <w:r w:rsidRPr="008D20AB">
              <w:rPr>
                <w:sz w:val="18"/>
                <w:szCs w:val="18"/>
                <w:lang w:val="en-GB"/>
              </w:rPr>
              <w:t xml:space="preserve">(0.007 mg/kg </w:t>
            </w:r>
            <w:proofErr w:type="spellStart"/>
            <w:r w:rsidRPr="008D20AB">
              <w:rPr>
                <w:sz w:val="18"/>
                <w:szCs w:val="18"/>
                <w:lang w:val="en-GB"/>
              </w:rPr>
              <w:t>bw</w:t>
            </w:r>
            <w:proofErr w:type="spellEnd"/>
            <w:r w:rsidRPr="008D20AB">
              <w:rPr>
                <w:sz w:val="18"/>
                <w:szCs w:val="18"/>
                <w:lang w:val="en-GB"/>
              </w:rPr>
              <w:t>/d)</w:t>
            </w:r>
          </w:p>
        </w:tc>
      </w:tr>
      <w:tr w:rsidR="00C15A3A" w:rsidRPr="008D20AB" w14:paraId="3DC39275" w14:textId="77777777" w:rsidTr="00D54CF3">
        <w:trPr>
          <w:jc w:val="center"/>
        </w:trPr>
        <w:tc>
          <w:tcPr>
            <w:tcW w:w="5000" w:type="pct"/>
            <w:gridSpan w:val="4"/>
            <w:shd w:val="clear" w:color="auto" w:fill="auto"/>
            <w:vAlign w:val="center"/>
          </w:tcPr>
          <w:p w14:paraId="5DC73185" w14:textId="77777777" w:rsidR="00C15A3A" w:rsidRPr="008D20AB" w:rsidRDefault="00C15A3A" w:rsidP="00D8239A">
            <w:pPr>
              <w:pStyle w:val="RepTable"/>
              <w:rPr>
                <w:sz w:val="18"/>
                <w:szCs w:val="18"/>
                <w:lang w:eastAsia="en-US"/>
              </w:rPr>
            </w:pPr>
            <w:r w:rsidRPr="008D20AB">
              <w:rPr>
                <w:sz w:val="18"/>
                <w:szCs w:val="18"/>
                <w:lang w:eastAsia="en-US"/>
              </w:rPr>
              <w:t>Loading and Sowing Treated Seed</w:t>
            </w:r>
          </w:p>
        </w:tc>
      </w:tr>
      <w:tr w:rsidR="00C15A3A" w:rsidRPr="008D20AB" w14:paraId="07C50268" w14:textId="77777777" w:rsidTr="00D54CF3">
        <w:trPr>
          <w:jc w:val="center"/>
        </w:trPr>
        <w:tc>
          <w:tcPr>
            <w:tcW w:w="1175" w:type="pct"/>
            <w:shd w:val="clear" w:color="auto" w:fill="auto"/>
            <w:vAlign w:val="center"/>
          </w:tcPr>
          <w:p w14:paraId="12D675DD" w14:textId="77777777" w:rsidR="00C15A3A" w:rsidRPr="008D20AB" w:rsidRDefault="00C15A3A" w:rsidP="00D8239A">
            <w:pPr>
              <w:pStyle w:val="Nagwekindeksu"/>
              <w:rPr>
                <w:b w:val="0"/>
                <w:sz w:val="18"/>
                <w:szCs w:val="18"/>
              </w:rPr>
            </w:pPr>
            <w:proofErr w:type="spellStart"/>
            <w:r w:rsidRPr="008D20AB">
              <w:rPr>
                <w:b w:val="0"/>
                <w:sz w:val="18"/>
                <w:szCs w:val="18"/>
              </w:rPr>
              <w:t>SeedTROPEX</w:t>
            </w:r>
            <w:proofErr w:type="spellEnd"/>
            <w:r w:rsidRPr="008D20AB">
              <w:rPr>
                <w:b w:val="0"/>
                <w:sz w:val="18"/>
                <w:szCs w:val="18"/>
              </w:rPr>
              <w:t xml:space="preserve"> 60 kg</w:t>
            </w:r>
          </w:p>
        </w:tc>
        <w:tc>
          <w:tcPr>
            <w:tcW w:w="1325" w:type="pct"/>
            <w:shd w:val="clear" w:color="auto" w:fill="auto"/>
          </w:tcPr>
          <w:p w14:paraId="48744D37" w14:textId="77777777" w:rsidR="00C15A3A" w:rsidRPr="008D20AB" w:rsidRDefault="00C15A3A" w:rsidP="008901D3">
            <w:pPr>
              <w:pStyle w:val="Spistreci5"/>
              <w:rPr>
                <w:szCs w:val="18"/>
              </w:rPr>
            </w:pPr>
            <w:r w:rsidRPr="008D20AB">
              <w:rPr>
                <w:szCs w:val="18"/>
              </w:rPr>
              <w:t>Gloves while loading hopper</w:t>
            </w:r>
          </w:p>
        </w:tc>
        <w:tc>
          <w:tcPr>
            <w:tcW w:w="1175" w:type="pct"/>
            <w:shd w:val="clear" w:color="auto" w:fill="auto"/>
            <w:vAlign w:val="center"/>
          </w:tcPr>
          <w:p w14:paraId="30C31E15" w14:textId="77777777" w:rsidR="00C15A3A" w:rsidRPr="008D20AB" w:rsidRDefault="00C15A3A" w:rsidP="00D8239A">
            <w:pPr>
              <w:jc w:val="center"/>
              <w:rPr>
                <w:sz w:val="18"/>
                <w:szCs w:val="18"/>
                <w:lang w:eastAsia="en-GB"/>
              </w:rPr>
            </w:pPr>
            <w:r w:rsidRPr="008D20AB">
              <w:rPr>
                <w:sz w:val="18"/>
                <w:szCs w:val="18"/>
                <w:lang w:eastAsia="en-GB"/>
              </w:rPr>
              <w:t>0.0036999</w:t>
            </w:r>
          </w:p>
        </w:tc>
        <w:tc>
          <w:tcPr>
            <w:tcW w:w="1325" w:type="pct"/>
            <w:shd w:val="clear" w:color="auto" w:fill="auto"/>
          </w:tcPr>
          <w:p w14:paraId="4865E312" w14:textId="77777777" w:rsidR="00C15A3A" w:rsidRPr="008D20AB" w:rsidRDefault="00C15A3A" w:rsidP="00D8239A">
            <w:pPr>
              <w:pStyle w:val="RepTable"/>
              <w:jc w:val="center"/>
              <w:rPr>
                <w:noProof w:val="0"/>
                <w:sz w:val="18"/>
                <w:szCs w:val="18"/>
                <w:lang w:eastAsia="en-GB"/>
              </w:rPr>
            </w:pPr>
            <w:r w:rsidRPr="008D20AB">
              <w:rPr>
                <w:noProof w:val="0"/>
                <w:sz w:val="18"/>
                <w:szCs w:val="18"/>
                <w:lang w:eastAsia="en-GB"/>
              </w:rPr>
              <w:t>53</w:t>
            </w:r>
          </w:p>
        </w:tc>
      </w:tr>
    </w:tbl>
    <w:p w14:paraId="2BFA1398" w14:textId="77777777" w:rsidR="00C81348" w:rsidRPr="008D20AB" w:rsidRDefault="00C81348" w:rsidP="008D20AB">
      <w:pPr>
        <w:pStyle w:val="Nagwek4"/>
        <w:spacing w:before="240" w:after="120"/>
        <w:ind w:left="1418" w:hanging="1418"/>
        <w:rPr>
          <w:sz w:val="22"/>
          <w:szCs w:val="22"/>
          <w:lang w:val="en-GB"/>
        </w:rPr>
      </w:pPr>
      <w:bookmarkStart w:id="509" w:name="_Toc46415836"/>
      <w:r w:rsidRPr="008D20AB">
        <w:rPr>
          <w:sz w:val="22"/>
          <w:szCs w:val="22"/>
          <w:lang w:val="en-GB"/>
        </w:rPr>
        <w:t>Refinement of generic DFR value (KCP 7.2)</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9"/>
    </w:p>
    <w:p w14:paraId="33CE7075" w14:textId="77777777" w:rsidR="007A4E9D" w:rsidRPr="00B32849" w:rsidRDefault="007A4E9D" w:rsidP="007A4E9D">
      <w:pPr>
        <w:pStyle w:val="RepStandard"/>
      </w:pPr>
      <w:r w:rsidRPr="00840B5F">
        <w:t>Not applica</w:t>
      </w:r>
      <w:r>
        <w:t>ble for seed treatment products</w:t>
      </w:r>
      <w:r w:rsidRPr="00435FDB">
        <w:t>.</w:t>
      </w:r>
    </w:p>
    <w:p w14:paraId="11BD01DD" w14:textId="77777777" w:rsidR="00C81348" w:rsidRPr="008D20AB" w:rsidRDefault="00C81348" w:rsidP="008D20AB">
      <w:pPr>
        <w:pStyle w:val="Nagwek4"/>
        <w:spacing w:before="240" w:after="120"/>
        <w:ind w:left="1418" w:hanging="1418"/>
        <w:rPr>
          <w:sz w:val="22"/>
          <w:szCs w:val="22"/>
          <w:lang w:val="en-GB"/>
        </w:rPr>
      </w:pPr>
      <w:bookmarkStart w:id="510" w:name="_Toc328552258"/>
      <w:bookmarkStart w:id="511" w:name="_Toc332020607"/>
      <w:bookmarkStart w:id="512" w:name="_Toc332203450"/>
      <w:bookmarkStart w:id="513" w:name="_Toc332207002"/>
      <w:bookmarkStart w:id="514" w:name="_Toc332296171"/>
      <w:bookmarkStart w:id="515" w:name="_Toc336434738"/>
      <w:bookmarkStart w:id="516" w:name="_Toc397516890"/>
      <w:bookmarkStart w:id="517" w:name="_Toc398627870"/>
      <w:bookmarkStart w:id="518" w:name="_Toc399335725"/>
      <w:bookmarkStart w:id="519" w:name="_Toc399764866"/>
      <w:bookmarkStart w:id="520" w:name="_Toc412562657"/>
      <w:bookmarkStart w:id="521" w:name="_Toc412562734"/>
      <w:bookmarkStart w:id="522" w:name="_Toc413662726"/>
      <w:bookmarkStart w:id="523" w:name="_Toc413673583"/>
      <w:bookmarkStart w:id="524" w:name="_Toc413673681"/>
      <w:bookmarkStart w:id="525" w:name="_Toc413673752"/>
      <w:bookmarkStart w:id="526" w:name="_Toc413928651"/>
      <w:bookmarkStart w:id="527" w:name="_Toc413936265"/>
      <w:bookmarkStart w:id="528" w:name="_Toc413937976"/>
      <w:bookmarkStart w:id="529" w:name="_Toc414026703"/>
      <w:bookmarkStart w:id="530" w:name="_Toc414974082"/>
      <w:bookmarkStart w:id="531" w:name="_Toc450900956"/>
      <w:bookmarkStart w:id="532" w:name="_Toc450920622"/>
      <w:bookmarkStart w:id="533" w:name="_Toc450923743"/>
      <w:bookmarkStart w:id="534" w:name="_Toc454460976"/>
      <w:bookmarkStart w:id="535" w:name="_Toc454462812"/>
      <w:bookmarkStart w:id="536" w:name="_Toc46415837"/>
      <w:bookmarkStart w:id="537" w:name="_Toc304462619"/>
      <w:bookmarkStart w:id="538" w:name="_Toc111951403"/>
      <w:bookmarkStart w:id="539" w:name="_Toc240611811"/>
      <w:bookmarkStart w:id="540" w:name="_Toc299717515"/>
      <w:bookmarkStart w:id="541" w:name="_Toc300147923"/>
      <w:bookmarkEnd w:id="505"/>
      <w:r w:rsidRPr="008D20AB">
        <w:rPr>
          <w:sz w:val="22"/>
          <w:szCs w:val="22"/>
          <w:lang w:val="en-GB"/>
        </w:rPr>
        <w:lastRenderedPageBreak/>
        <w:t>Measurement of worker exposure</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8D20AB">
        <w:rPr>
          <w:sz w:val="22"/>
          <w:szCs w:val="22"/>
          <w:lang w:val="en-GB"/>
        </w:rPr>
        <w:t xml:space="preserve"> </w:t>
      </w:r>
      <w:bookmarkEnd w:id="537"/>
    </w:p>
    <w:p w14:paraId="1AFD2818" w14:textId="77777777" w:rsidR="00C15A3A" w:rsidRPr="0021182A" w:rsidRDefault="00C15A3A" w:rsidP="00C15A3A">
      <w:pPr>
        <w:pStyle w:val="RepStandard"/>
      </w:pPr>
      <w:r w:rsidRPr="0021182A">
        <w:t>Since the worker exposure estimations carried out indicated that the acceptable operator exposure level (AOEL) will not be exceeded under conditions of intended uses and consideration of the above mentioned personal protective equipment (PPE), a study to provide measurements of worker exposure was not necessary and was therefore not performed.</w:t>
      </w:r>
    </w:p>
    <w:p w14:paraId="7CF7EC05" w14:textId="77777777" w:rsidR="00C81348" w:rsidRPr="008D20AB" w:rsidRDefault="00565359" w:rsidP="008D20AB">
      <w:pPr>
        <w:pStyle w:val="Nagwek3"/>
        <w:spacing w:before="240" w:after="120"/>
        <w:ind w:left="1418" w:hanging="1418"/>
        <w:rPr>
          <w:sz w:val="22"/>
          <w:szCs w:val="22"/>
        </w:rPr>
      </w:pPr>
      <w:bookmarkStart w:id="542" w:name="_Toc240611804"/>
      <w:bookmarkStart w:id="543" w:name="_Toc299717516"/>
      <w:bookmarkStart w:id="544" w:name="_Toc300147924"/>
      <w:bookmarkStart w:id="545" w:name="_Toc304462620"/>
      <w:bookmarkStart w:id="546" w:name="_Toc314067807"/>
      <w:bookmarkStart w:id="547" w:name="_Toc314122097"/>
      <w:bookmarkStart w:id="548" w:name="_Toc314129276"/>
      <w:bookmarkStart w:id="549" w:name="_Toc314142395"/>
      <w:bookmarkStart w:id="550" w:name="_Toc314557402"/>
      <w:bookmarkStart w:id="551" w:name="_Toc314557660"/>
      <w:bookmarkStart w:id="552" w:name="_Toc328552259"/>
      <w:bookmarkStart w:id="553" w:name="_Toc332020608"/>
      <w:bookmarkStart w:id="554" w:name="_Toc332203451"/>
      <w:bookmarkStart w:id="555" w:name="_Toc332207003"/>
      <w:bookmarkStart w:id="556" w:name="_Toc332296172"/>
      <w:bookmarkStart w:id="557" w:name="_Toc336434739"/>
      <w:bookmarkStart w:id="558" w:name="_Toc397516891"/>
      <w:bookmarkStart w:id="559" w:name="_Toc398627871"/>
      <w:bookmarkStart w:id="560" w:name="_Toc399335726"/>
      <w:bookmarkStart w:id="561" w:name="_Toc399764867"/>
      <w:bookmarkStart w:id="562" w:name="_Toc412562658"/>
      <w:bookmarkStart w:id="563" w:name="_Toc412562735"/>
      <w:bookmarkStart w:id="564" w:name="_Toc413662727"/>
      <w:bookmarkStart w:id="565" w:name="_Toc413673584"/>
      <w:bookmarkStart w:id="566" w:name="_Toc413673682"/>
      <w:bookmarkStart w:id="567" w:name="_Toc413673753"/>
      <w:bookmarkStart w:id="568" w:name="_Toc413928652"/>
      <w:bookmarkStart w:id="569" w:name="_Toc413936266"/>
      <w:bookmarkStart w:id="570" w:name="_Toc413937977"/>
      <w:bookmarkStart w:id="571" w:name="_Toc414026704"/>
      <w:bookmarkStart w:id="572" w:name="_Toc414974083"/>
      <w:bookmarkStart w:id="573" w:name="_Toc450900957"/>
      <w:bookmarkStart w:id="574" w:name="_Toc450920623"/>
      <w:bookmarkStart w:id="575" w:name="_Toc450923744"/>
      <w:bookmarkStart w:id="576" w:name="_Toc454460977"/>
      <w:bookmarkStart w:id="577" w:name="_Toc454462813"/>
      <w:bookmarkStart w:id="578" w:name="_Toc46415838"/>
      <w:bookmarkStart w:id="579" w:name="_Toc111951407"/>
      <w:bookmarkStart w:id="580" w:name="_Toc240611815"/>
      <w:bookmarkEnd w:id="538"/>
      <w:bookmarkEnd w:id="539"/>
      <w:bookmarkEnd w:id="540"/>
      <w:bookmarkEnd w:id="541"/>
      <w:r w:rsidRPr="008D20AB">
        <w:rPr>
          <w:sz w:val="22"/>
          <w:szCs w:val="22"/>
        </w:rPr>
        <w:t xml:space="preserve">Resident </w:t>
      </w:r>
      <w:r w:rsidR="00C81348" w:rsidRPr="008D20AB">
        <w:rPr>
          <w:sz w:val="22"/>
          <w:szCs w:val="22"/>
        </w:rPr>
        <w:t xml:space="preserve">and </w:t>
      </w:r>
      <w:r w:rsidRPr="008D20AB">
        <w:rPr>
          <w:sz w:val="22"/>
          <w:szCs w:val="22"/>
        </w:rPr>
        <w:t xml:space="preserve">bystander </w:t>
      </w:r>
      <w:r w:rsidR="00C81348" w:rsidRPr="008D20AB">
        <w:rPr>
          <w:sz w:val="22"/>
          <w:szCs w:val="22"/>
        </w:rPr>
        <w:t>exposure</w:t>
      </w:r>
      <w:bookmarkEnd w:id="542"/>
      <w:r w:rsidR="00C81348" w:rsidRPr="008D20AB">
        <w:rPr>
          <w:sz w:val="22"/>
          <w:szCs w:val="22"/>
        </w:rPr>
        <w:t xml:space="preserve"> </w:t>
      </w:r>
      <w:bookmarkEnd w:id="543"/>
      <w:bookmarkEnd w:id="544"/>
      <w:bookmarkEnd w:id="545"/>
      <w:bookmarkEnd w:id="546"/>
      <w:bookmarkEnd w:id="547"/>
      <w:bookmarkEnd w:id="548"/>
      <w:bookmarkEnd w:id="549"/>
      <w:bookmarkEnd w:id="550"/>
      <w:bookmarkEnd w:id="551"/>
      <w:r w:rsidR="00C81348" w:rsidRPr="008D20AB">
        <w:rPr>
          <w:sz w:val="22"/>
          <w:szCs w:val="22"/>
        </w:rPr>
        <w:t>(KCP 7.2.2)</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14:paraId="4E266AB6" w14:textId="77777777" w:rsidR="00C15A3A" w:rsidRPr="00F00F6A" w:rsidRDefault="00C15A3A" w:rsidP="008D20AB">
      <w:pPr>
        <w:jc w:val="both"/>
      </w:pPr>
      <w:bookmarkStart w:id="581" w:name="_Toc304462621"/>
      <w:bookmarkStart w:id="582" w:name="_Toc328552260"/>
      <w:bookmarkStart w:id="583" w:name="_Toc332020609"/>
      <w:bookmarkStart w:id="584" w:name="_Toc332203452"/>
      <w:bookmarkStart w:id="585" w:name="_Toc332207004"/>
      <w:bookmarkStart w:id="586" w:name="_Toc332296173"/>
      <w:bookmarkStart w:id="587" w:name="_Toc336434740"/>
      <w:bookmarkStart w:id="588" w:name="_Toc397516892"/>
      <w:bookmarkStart w:id="589" w:name="_Toc398627872"/>
      <w:bookmarkStart w:id="590" w:name="_Toc399335727"/>
      <w:bookmarkStart w:id="591" w:name="_Toc399764868"/>
      <w:bookmarkStart w:id="592" w:name="_Toc412562659"/>
      <w:bookmarkStart w:id="593" w:name="_Toc412562736"/>
      <w:bookmarkStart w:id="594" w:name="_Toc413662728"/>
      <w:bookmarkStart w:id="595" w:name="_Toc413673585"/>
      <w:bookmarkStart w:id="596" w:name="_Toc413673683"/>
      <w:bookmarkStart w:id="597" w:name="_Toc413673754"/>
      <w:bookmarkStart w:id="598" w:name="_Toc413928653"/>
      <w:bookmarkStart w:id="599" w:name="_Toc413936267"/>
      <w:bookmarkStart w:id="600" w:name="_Toc413937978"/>
      <w:bookmarkStart w:id="601" w:name="_Toc414026705"/>
      <w:bookmarkStart w:id="602" w:name="_Toc414974084"/>
      <w:bookmarkStart w:id="603" w:name="_Toc450900958"/>
      <w:bookmarkStart w:id="604" w:name="_Toc450920624"/>
      <w:bookmarkStart w:id="605" w:name="_Toc450923745"/>
      <w:bookmarkStart w:id="606" w:name="_Toc454460978"/>
      <w:bookmarkStart w:id="607" w:name="_Toc454462814"/>
      <w:bookmarkStart w:id="608" w:name="_Toc111951397"/>
      <w:bookmarkStart w:id="609" w:name="_Toc240611805"/>
      <w:bookmarkStart w:id="610" w:name="_Toc299717517"/>
      <w:bookmarkStart w:id="611" w:name="_Toc300147925"/>
      <w:r w:rsidRPr="00F00F6A">
        <w:t xml:space="preserve">In industrial seed treatment facilities the incidental presence of bystanders can be excluded by technical management measures. If occurring, exposure of bystanders would be of short duration and normally lower than that of seed treatment operators who are occupationally exposed all day long. The same applies for seed loading and sowing activities. Therefore, it is reasonable to assume that there will be no undue risk to persons being incidentally exposed to seed treatment or seed sowing operations. </w:t>
      </w:r>
    </w:p>
    <w:p w14:paraId="32D89B5D" w14:textId="77777777" w:rsidR="00C81348" w:rsidRPr="008D20AB" w:rsidRDefault="00C81348" w:rsidP="008D20AB">
      <w:pPr>
        <w:pStyle w:val="Nagwek4"/>
        <w:spacing w:before="240" w:after="120"/>
        <w:ind w:left="1418" w:hanging="1418"/>
        <w:rPr>
          <w:sz w:val="22"/>
          <w:szCs w:val="22"/>
          <w:lang w:val="en-GB"/>
        </w:rPr>
      </w:pPr>
      <w:bookmarkStart w:id="612" w:name="_Toc46415839"/>
      <w:r w:rsidRPr="008D20AB">
        <w:rPr>
          <w:sz w:val="22"/>
          <w:szCs w:val="22"/>
          <w:lang w:val="en-GB"/>
        </w:rPr>
        <w:t xml:space="preserve">Estimation of </w:t>
      </w:r>
      <w:r w:rsidR="00565359" w:rsidRPr="008D20AB">
        <w:rPr>
          <w:sz w:val="22"/>
          <w:szCs w:val="22"/>
          <w:lang w:val="en-GB"/>
        </w:rPr>
        <w:t xml:space="preserve">resident </w:t>
      </w:r>
      <w:r w:rsidRPr="008D20AB">
        <w:rPr>
          <w:sz w:val="22"/>
          <w:szCs w:val="22"/>
          <w:lang w:val="en-GB"/>
        </w:rPr>
        <w:t xml:space="preserve">and </w:t>
      </w:r>
      <w:r w:rsidR="00565359" w:rsidRPr="008D20AB">
        <w:rPr>
          <w:sz w:val="22"/>
          <w:szCs w:val="22"/>
          <w:lang w:val="en-GB"/>
        </w:rPr>
        <w:t xml:space="preserve">bystander </w:t>
      </w:r>
      <w:r w:rsidRPr="008D20AB">
        <w:rPr>
          <w:sz w:val="22"/>
          <w:szCs w:val="22"/>
          <w:lang w:val="en-GB"/>
        </w:rPr>
        <w:t>exposure</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12"/>
      <w:r w:rsidR="003E1B01" w:rsidRPr="008D20AB">
        <w:rPr>
          <w:sz w:val="22"/>
          <w:szCs w:val="22"/>
          <w:lang w:val="en-GB"/>
        </w:rPr>
        <w:t xml:space="preserve"> </w:t>
      </w:r>
    </w:p>
    <w:p w14:paraId="3ACD110F" w14:textId="77777777" w:rsidR="007A4E9D" w:rsidRPr="00B32849" w:rsidRDefault="007A4E9D" w:rsidP="007A4E9D">
      <w:pPr>
        <w:pStyle w:val="RepStandard"/>
      </w:pPr>
      <w:r w:rsidRPr="00840B5F">
        <w:t>Not applicable for seed treatment products</w:t>
      </w:r>
      <w:r w:rsidR="008D20AB">
        <w:t>.</w:t>
      </w:r>
    </w:p>
    <w:p w14:paraId="681430DB" w14:textId="77777777" w:rsidR="00C81348" w:rsidRPr="008D20AB" w:rsidRDefault="00C81348" w:rsidP="008D20AB">
      <w:pPr>
        <w:pStyle w:val="Nagwek4"/>
        <w:spacing w:before="240" w:after="120"/>
        <w:ind w:left="1418" w:hanging="1418"/>
        <w:rPr>
          <w:sz w:val="22"/>
          <w:szCs w:val="22"/>
          <w:lang w:val="en-GB"/>
        </w:rPr>
      </w:pPr>
      <w:bookmarkStart w:id="613" w:name="_Toc328552261"/>
      <w:bookmarkStart w:id="614" w:name="_Toc332020610"/>
      <w:bookmarkStart w:id="615" w:name="_Toc332203453"/>
      <w:bookmarkStart w:id="616" w:name="_Toc332207005"/>
      <w:bookmarkStart w:id="617" w:name="_Toc332296174"/>
      <w:bookmarkStart w:id="618" w:name="_Toc336434741"/>
      <w:bookmarkStart w:id="619" w:name="_Toc397516893"/>
      <w:bookmarkStart w:id="620" w:name="_Toc398627873"/>
      <w:bookmarkStart w:id="621" w:name="_Toc399335728"/>
      <w:bookmarkStart w:id="622" w:name="_Toc399764869"/>
      <w:bookmarkStart w:id="623" w:name="_Toc412562660"/>
      <w:bookmarkStart w:id="624" w:name="_Toc412562737"/>
      <w:bookmarkStart w:id="625" w:name="_Toc413662729"/>
      <w:bookmarkStart w:id="626" w:name="_Toc413673586"/>
      <w:bookmarkStart w:id="627" w:name="_Toc413673684"/>
      <w:bookmarkStart w:id="628" w:name="_Toc413673755"/>
      <w:bookmarkStart w:id="629" w:name="_Toc413928654"/>
      <w:bookmarkStart w:id="630" w:name="_Toc413936268"/>
      <w:bookmarkStart w:id="631" w:name="_Toc413937979"/>
      <w:bookmarkStart w:id="632" w:name="_Toc414026706"/>
      <w:bookmarkStart w:id="633" w:name="_Toc414974085"/>
      <w:bookmarkStart w:id="634" w:name="_Toc450900959"/>
      <w:bookmarkStart w:id="635" w:name="_Toc450920625"/>
      <w:bookmarkStart w:id="636" w:name="_Toc450923746"/>
      <w:bookmarkStart w:id="637" w:name="_Toc454460979"/>
      <w:bookmarkStart w:id="638" w:name="_Toc454462815"/>
      <w:bookmarkStart w:id="639" w:name="_Toc46415840"/>
      <w:bookmarkEnd w:id="608"/>
      <w:bookmarkEnd w:id="609"/>
      <w:bookmarkEnd w:id="610"/>
      <w:bookmarkEnd w:id="611"/>
      <w:r w:rsidRPr="008D20AB">
        <w:rPr>
          <w:sz w:val="22"/>
          <w:szCs w:val="22"/>
          <w:lang w:val="en-GB"/>
        </w:rPr>
        <w:t xml:space="preserve">Measurement of </w:t>
      </w:r>
      <w:r w:rsidR="00565359" w:rsidRPr="008D20AB">
        <w:rPr>
          <w:sz w:val="22"/>
          <w:szCs w:val="22"/>
          <w:lang w:val="en-GB"/>
        </w:rPr>
        <w:t xml:space="preserve">resident </w:t>
      </w:r>
      <w:r w:rsidRPr="008D20AB">
        <w:rPr>
          <w:sz w:val="22"/>
          <w:szCs w:val="22"/>
          <w:lang w:val="en-GB"/>
        </w:rPr>
        <w:t xml:space="preserve">and/or </w:t>
      </w:r>
      <w:r w:rsidR="00565359" w:rsidRPr="008D20AB">
        <w:rPr>
          <w:sz w:val="22"/>
          <w:szCs w:val="22"/>
          <w:lang w:val="en-GB"/>
        </w:rPr>
        <w:t xml:space="preserve">bystander </w:t>
      </w:r>
      <w:r w:rsidRPr="008D20AB">
        <w:rPr>
          <w:sz w:val="22"/>
          <w:szCs w:val="22"/>
          <w:lang w:val="en-GB"/>
        </w:rPr>
        <w:t>exposure</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Pr="008D20AB">
        <w:rPr>
          <w:sz w:val="22"/>
          <w:szCs w:val="22"/>
          <w:lang w:val="en-GB"/>
        </w:rPr>
        <w:t xml:space="preserve"> </w:t>
      </w:r>
    </w:p>
    <w:p w14:paraId="69A33B8A" w14:textId="77777777" w:rsidR="007A4E9D" w:rsidRPr="00B32849" w:rsidRDefault="007A4E9D" w:rsidP="007A4E9D">
      <w:pPr>
        <w:pStyle w:val="RepStandard"/>
      </w:pPr>
      <w:r w:rsidRPr="00435FDB">
        <w:t>Not applicable for seed treatment products</w:t>
      </w:r>
      <w:r w:rsidR="008D20AB">
        <w:t>.</w:t>
      </w:r>
    </w:p>
    <w:p w14:paraId="3630123F" w14:textId="77777777" w:rsidR="00C81348" w:rsidRPr="008D20AB" w:rsidRDefault="00C81348" w:rsidP="008D20AB">
      <w:pPr>
        <w:pStyle w:val="Nagwek3"/>
        <w:spacing w:before="240" w:after="120"/>
        <w:ind w:left="1418" w:hanging="1418"/>
        <w:rPr>
          <w:sz w:val="22"/>
          <w:szCs w:val="22"/>
        </w:rPr>
      </w:pPr>
      <w:bookmarkStart w:id="640" w:name="_Toc328552158"/>
      <w:bookmarkStart w:id="641" w:name="_Toc332020601"/>
      <w:bookmarkStart w:id="642" w:name="_Toc332203454"/>
      <w:bookmarkStart w:id="643" w:name="_Toc332207006"/>
      <w:bookmarkStart w:id="644" w:name="_Toc332296175"/>
      <w:bookmarkStart w:id="645" w:name="_Toc336434742"/>
      <w:bookmarkStart w:id="646" w:name="_Toc397516894"/>
      <w:bookmarkStart w:id="647" w:name="_Toc398627874"/>
      <w:bookmarkStart w:id="648" w:name="_Toc399335729"/>
      <w:bookmarkStart w:id="649" w:name="_Toc399764870"/>
      <w:bookmarkStart w:id="650" w:name="_Toc412562661"/>
      <w:bookmarkStart w:id="651" w:name="_Toc412562738"/>
      <w:bookmarkStart w:id="652" w:name="_Toc413662730"/>
      <w:bookmarkStart w:id="653" w:name="_Toc413673587"/>
      <w:bookmarkStart w:id="654" w:name="_Toc413673685"/>
      <w:bookmarkStart w:id="655" w:name="_Toc413673756"/>
      <w:bookmarkStart w:id="656" w:name="_Toc413928655"/>
      <w:bookmarkStart w:id="657" w:name="_Toc413936269"/>
      <w:bookmarkStart w:id="658" w:name="_Toc413937980"/>
      <w:bookmarkStart w:id="659" w:name="_Toc414026707"/>
      <w:bookmarkStart w:id="660" w:name="_Toc414974086"/>
      <w:bookmarkStart w:id="661" w:name="_Toc450900960"/>
      <w:bookmarkStart w:id="662" w:name="_Toc450920626"/>
      <w:bookmarkStart w:id="663" w:name="_Toc450923747"/>
      <w:bookmarkStart w:id="664" w:name="_Toc454460980"/>
      <w:bookmarkStart w:id="665" w:name="_Toc454462816"/>
      <w:bookmarkStart w:id="666" w:name="_Toc46415841"/>
      <w:r w:rsidRPr="008D20AB">
        <w:rPr>
          <w:sz w:val="22"/>
          <w:szCs w:val="22"/>
        </w:rPr>
        <w:t>Combined exposure</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bookmarkEnd w:id="579"/>
    <w:bookmarkEnd w:id="580"/>
    <w:p w14:paraId="6D38D10D" w14:textId="77777777" w:rsidR="00C15A3A" w:rsidRPr="0021182A" w:rsidRDefault="00C15A3A" w:rsidP="00C15A3A">
      <w:pPr>
        <w:pStyle w:val="RepStandard"/>
      </w:pPr>
      <w:r w:rsidRPr="0021182A">
        <w:t>The product is a solo product containing only one active substance. As such there is no requirement for a</w:t>
      </w:r>
      <w:r w:rsidR="003C43B6">
        <w:t>n</w:t>
      </w:r>
      <w:r w:rsidRPr="0021182A">
        <w:t xml:space="preserve"> estimate of combined exposure.</w:t>
      </w:r>
    </w:p>
    <w:p w14:paraId="37B8DB94" w14:textId="77777777" w:rsidR="00C81348" w:rsidRPr="00B32849" w:rsidRDefault="00C81348" w:rsidP="00217B1C">
      <w:pPr>
        <w:pStyle w:val="RepStandard"/>
      </w:pPr>
    </w:p>
    <w:p w14:paraId="49CCA058" w14:textId="77777777" w:rsidR="00C81348" w:rsidRPr="00B32849" w:rsidRDefault="00C81348" w:rsidP="00217B1C">
      <w:pPr>
        <w:pStyle w:val="RepStandard"/>
        <w:sectPr w:rsidR="00C81348" w:rsidRPr="00B32849" w:rsidSect="001B7AAD">
          <w:pgSz w:w="11909" w:h="16834" w:code="9"/>
          <w:pgMar w:top="1417" w:right="1134" w:bottom="1134" w:left="1417" w:header="709" w:footer="142" w:gutter="0"/>
          <w:pgNumType w:chapSep="period"/>
          <w:cols w:space="720"/>
          <w:noEndnote/>
          <w:docGrid w:linePitch="360"/>
        </w:sectPr>
      </w:pPr>
    </w:p>
    <w:p w14:paraId="4A30392B" w14:textId="77777777" w:rsidR="00217B1C" w:rsidRPr="00B32849" w:rsidRDefault="00217B1C" w:rsidP="008D20AB">
      <w:pPr>
        <w:pStyle w:val="RepAppendix1"/>
        <w:spacing w:before="240" w:after="120"/>
      </w:pPr>
      <w:bookmarkStart w:id="667" w:name="_Toc397516895"/>
      <w:bookmarkStart w:id="668" w:name="_Toc398627875"/>
      <w:bookmarkStart w:id="669" w:name="_Toc399335730"/>
      <w:bookmarkStart w:id="670" w:name="_Toc399764871"/>
      <w:bookmarkStart w:id="671" w:name="_Toc412562662"/>
      <w:bookmarkStart w:id="672" w:name="_Toc412562739"/>
      <w:bookmarkStart w:id="673" w:name="_Toc413662731"/>
      <w:bookmarkStart w:id="674" w:name="_Toc413673589"/>
      <w:bookmarkStart w:id="675" w:name="_Toc413673687"/>
      <w:bookmarkStart w:id="676" w:name="_Toc413673758"/>
      <w:bookmarkStart w:id="677" w:name="_Toc413928657"/>
      <w:bookmarkStart w:id="678" w:name="_Toc413936271"/>
      <w:bookmarkStart w:id="679" w:name="_Toc413937982"/>
      <w:bookmarkStart w:id="680" w:name="_Toc414026709"/>
      <w:bookmarkStart w:id="681" w:name="_Toc414974088"/>
      <w:bookmarkStart w:id="682" w:name="_Toc450900962"/>
      <w:bookmarkStart w:id="683" w:name="_Toc450920628"/>
      <w:bookmarkStart w:id="684" w:name="_Toc450923749"/>
      <w:bookmarkStart w:id="685" w:name="_Toc454460982"/>
      <w:bookmarkStart w:id="686" w:name="_Toc454462818"/>
      <w:bookmarkStart w:id="687" w:name="_Toc46415842"/>
      <w:r w:rsidRPr="00B32849">
        <w:lastRenderedPageBreak/>
        <w:t>List</w:t>
      </w:r>
      <w:r w:rsidR="00F9783D" w:rsidRPr="00B32849">
        <w:t>s</w:t>
      </w:r>
      <w:r w:rsidRPr="00B32849">
        <w:t xml:space="preserve"> of data considered in support of the evaluation</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370E015C" w14:textId="77777777" w:rsidR="00F9783D" w:rsidRPr="00D4299A" w:rsidRDefault="00F9783D" w:rsidP="00D4299A">
      <w:pPr>
        <w:pStyle w:val="RepNewPart"/>
        <w:spacing w:before="0" w:after="0"/>
        <w:rPr>
          <w:sz w:val="20"/>
          <w:szCs w:val="20"/>
        </w:rPr>
      </w:pPr>
      <w:r w:rsidRPr="00D4299A">
        <w:rPr>
          <w:sz w:val="20"/>
          <w:szCs w:val="20"/>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32"/>
        <w:gridCol w:w="1773"/>
        <w:gridCol w:w="1016"/>
        <w:gridCol w:w="8506"/>
        <w:gridCol w:w="1040"/>
        <w:gridCol w:w="1293"/>
      </w:tblGrid>
      <w:tr w:rsidR="003867F1" w:rsidRPr="00D4299A" w14:paraId="759D6435" w14:textId="77777777" w:rsidTr="00D4299A">
        <w:tc>
          <w:tcPr>
            <w:tcW w:w="320" w:type="pct"/>
            <w:vAlign w:val="center"/>
          </w:tcPr>
          <w:p w14:paraId="2F56FEFD" w14:textId="77777777" w:rsidR="00F9783D" w:rsidRPr="00D4299A" w:rsidRDefault="00F9783D" w:rsidP="00235EDA">
            <w:pPr>
              <w:pStyle w:val="RepTableHeader"/>
              <w:spacing w:before="0" w:after="0"/>
              <w:jc w:val="center"/>
              <w:rPr>
                <w:sz w:val="18"/>
                <w:szCs w:val="18"/>
                <w:lang w:val="en-GB"/>
              </w:rPr>
            </w:pPr>
            <w:r w:rsidRPr="00D4299A">
              <w:rPr>
                <w:sz w:val="18"/>
                <w:szCs w:val="18"/>
                <w:lang w:val="en-GB"/>
              </w:rPr>
              <w:t>Data point</w:t>
            </w:r>
          </w:p>
        </w:tc>
        <w:tc>
          <w:tcPr>
            <w:tcW w:w="609" w:type="pct"/>
            <w:vAlign w:val="center"/>
          </w:tcPr>
          <w:p w14:paraId="3780FE36" w14:textId="77777777" w:rsidR="00F9783D" w:rsidRPr="00D4299A" w:rsidRDefault="00F9783D" w:rsidP="00235EDA">
            <w:pPr>
              <w:pStyle w:val="RepTableHeader"/>
              <w:spacing w:before="0" w:after="0"/>
              <w:jc w:val="center"/>
              <w:rPr>
                <w:sz w:val="18"/>
                <w:szCs w:val="18"/>
                <w:lang w:val="en-GB"/>
              </w:rPr>
            </w:pPr>
            <w:r w:rsidRPr="00D4299A">
              <w:rPr>
                <w:sz w:val="18"/>
                <w:szCs w:val="18"/>
                <w:lang w:val="en-GB"/>
              </w:rPr>
              <w:t>Author(s)</w:t>
            </w:r>
          </w:p>
        </w:tc>
        <w:tc>
          <w:tcPr>
            <w:tcW w:w="349" w:type="pct"/>
            <w:vAlign w:val="center"/>
          </w:tcPr>
          <w:p w14:paraId="6AA53056" w14:textId="77777777" w:rsidR="00F9783D" w:rsidRPr="00D4299A" w:rsidRDefault="00F9783D" w:rsidP="00235EDA">
            <w:pPr>
              <w:pStyle w:val="RepTableHeader"/>
              <w:spacing w:before="0" w:after="0"/>
              <w:jc w:val="center"/>
              <w:rPr>
                <w:sz w:val="18"/>
                <w:szCs w:val="18"/>
                <w:lang w:val="en-GB"/>
              </w:rPr>
            </w:pPr>
            <w:r w:rsidRPr="00D4299A">
              <w:rPr>
                <w:sz w:val="18"/>
                <w:szCs w:val="18"/>
                <w:lang w:val="en-GB"/>
              </w:rPr>
              <w:t>Year</w:t>
            </w:r>
          </w:p>
        </w:tc>
        <w:tc>
          <w:tcPr>
            <w:tcW w:w="2921" w:type="pct"/>
            <w:vAlign w:val="center"/>
          </w:tcPr>
          <w:p w14:paraId="5E3C4176" w14:textId="77777777" w:rsidR="00F9783D" w:rsidRPr="00D4299A" w:rsidRDefault="00F9783D" w:rsidP="00235EDA">
            <w:pPr>
              <w:pStyle w:val="RepTableHeader"/>
              <w:spacing w:before="0" w:after="0"/>
              <w:rPr>
                <w:sz w:val="18"/>
                <w:szCs w:val="18"/>
                <w:lang w:val="en-GB"/>
              </w:rPr>
            </w:pPr>
            <w:r w:rsidRPr="00D4299A">
              <w:rPr>
                <w:sz w:val="18"/>
                <w:szCs w:val="18"/>
                <w:lang w:val="en-GB"/>
              </w:rPr>
              <w:t>Title</w:t>
            </w:r>
            <w:r w:rsidRPr="00D4299A">
              <w:rPr>
                <w:sz w:val="18"/>
                <w:szCs w:val="18"/>
                <w:lang w:val="en-GB"/>
              </w:rPr>
              <w:br/>
              <w:t>Company Report No.</w:t>
            </w:r>
            <w:r w:rsidRPr="00D4299A">
              <w:rPr>
                <w:sz w:val="18"/>
                <w:szCs w:val="18"/>
                <w:lang w:val="en-GB"/>
              </w:rPr>
              <w:tab/>
            </w:r>
            <w:r w:rsidRPr="00D4299A">
              <w:rPr>
                <w:sz w:val="18"/>
                <w:szCs w:val="18"/>
                <w:lang w:val="en-GB"/>
              </w:rPr>
              <w:br/>
              <w:t>Source (where different from company)</w:t>
            </w:r>
            <w:r w:rsidRPr="00D4299A">
              <w:rPr>
                <w:sz w:val="18"/>
                <w:szCs w:val="18"/>
                <w:lang w:val="en-GB"/>
              </w:rPr>
              <w:br/>
              <w:t>GLP or GEP status</w:t>
            </w:r>
            <w:r w:rsidRPr="00D4299A">
              <w:rPr>
                <w:sz w:val="18"/>
                <w:szCs w:val="18"/>
                <w:lang w:val="en-GB"/>
              </w:rPr>
              <w:br/>
              <w:t>Published or not</w:t>
            </w:r>
          </w:p>
        </w:tc>
        <w:tc>
          <w:tcPr>
            <w:tcW w:w="357" w:type="pct"/>
            <w:vAlign w:val="center"/>
          </w:tcPr>
          <w:p w14:paraId="48A82D20" w14:textId="77777777" w:rsidR="00F9783D" w:rsidRPr="00D4299A" w:rsidRDefault="00F9783D" w:rsidP="00235EDA">
            <w:pPr>
              <w:pStyle w:val="RepTableHeader"/>
              <w:spacing w:before="0" w:after="0"/>
              <w:jc w:val="center"/>
              <w:rPr>
                <w:sz w:val="18"/>
                <w:szCs w:val="18"/>
                <w:lang w:val="en-GB"/>
              </w:rPr>
            </w:pPr>
            <w:r w:rsidRPr="00D4299A">
              <w:rPr>
                <w:sz w:val="18"/>
                <w:szCs w:val="18"/>
                <w:lang w:val="en-GB"/>
              </w:rPr>
              <w:t>Vertebrate study</w:t>
            </w:r>
          </w:p>
          <w:p w14:paraId="76D7F59F" w14:textId="77777777" w:rsidR="00F9783D" w:rsidRPr="00D4299A" w:rsidRDefault="00F9783D" w:rsidP="00235EDA">
            <w:pPr>
              <w:pStyle w:val="RepTableHeader"/>
              <w:spacing w:before="0" w:after="0"/>
              <w:jc w:val="center"/>
              <w:rPr>
                <w:sz w:val="18"/>
                <w:szCs w:val="18"/>
                <w:lang w:val="en-GB"/>
              </w:rPr>
            </w:pPr>
            <w:r w:rsidRPr="00D4299A">
              <w:rPr>
                <w:sz w:val="18"/>
                <w:szCs w:val="18"/>
                <w:lang w:val="en-GB"/>
              </w:rPr>
              <w:t>Y/N</w:t>
            </w:r>
          </w:p>
        </w:tc>
        <w:tc>
          <w:tcPr>
            <w:tcW w:w="444" w:type="pct"/>
            <w:vAlign w:val="center"/>
          </w:tcPr>
          <w:p w14:paraId="55F6BC29" w14:textId="77777777" w:rsidR="00F9783D" w:rsidRPr="00D4299A" w:rsidRDefault="00F9783D" w:rsidP="00235EDA">
            <w:pPr>
              <w:pStyle w:val="RepTableHeader"/>
              <w:spacing w:before="0" w:after="0"/>
              <w:jc w:val="center"/>
              <w:rPr>
                <w:sz w:val="18"/>
                <w:szCs w:val="18"/>
                <w:lang w:val="en-GB"/>
              </w:rPr>
            </w:pPr>
            <w:r w:rsidRPr="00D4299A">
              <w:rPr>
                <w:sz w:val="18"/>
                <w:szCs w:val="18"/>
                <w:lang w:val="en-GB"/>
              </w:rPr>
              <w:t>Owner</w:t>
            </w:r>
          </w:p>
        </w:tc>
      </w:tr>
      <w:tr w:rsidR="00963D0F" w:rsidRPr="00D4299A" w14:paraId="45858292" w14:textId="77777777" w:rsidTr="00D4299A">
        <w:tc>
          <w:tcPr>
            <w:tcW w:w="320" w:type="pct"/>
          </w:tcPr>
          <w:p w14:paraId="321A3400" w14:textId="77777777" w:rsidR="00963D0F" w:rsidRPr="00D4299A" w:rsidRDefault="00963D0F" w:rsidP="00235EDA">
            <w:pPr>
              <w:rPr>
                <w:color w:val="000000"/>
                <w:sz w:val="18"/>
                <w:szCs w:val="18"/>
                <w:lang w:val="en-GB" w:eastAsia="en-GB"/>
              </w:rPr>
            </w:pPr>
            <w:r w:rsidRPr="00D4299A">
              <w:rPr>
                <w:color w:val="000000"/>
                <w:sz w:val="18"/>
                <w:szCs w:val="18"/>
              </w:rPr>
              <w:t>KCP 7.1.1</w:t>
            </w:r>
          </w:p>
        </w:tc>
        <w:tc>
          <w:tcPr>
            <w:tcW w:w="609" w:type="pct"/>
          </w:tcPr>
          <w:p w14:paraId="18C8852B"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3249A976" w14:textId="3DDB152F" w:rsidR="00963D0F" w:rsidRPr="00D4299A" w:rsidRDefault="00963D0F" w:rsidP="00235EDA">
            <w:pPr>
              <w:rPr>
                <w:color w:val="000000"/>
                <w:sz w:val="18"/>
                <w:szCs w:val="18"/>
              </w:rPr>
            </w:pPr>
          </w:p>
        </w:tc>
        <w:tc>
          <w:tcPr>
            <w:tcW w:w="349" w:type="pct"/>
          </w:tcPr>
          <w:p w14:paraId="4EF6D5F4" w14:textId="77777777" w:rsidR="00963D0F" w:rsidRPr="00D4299A" w:rsidRDefault="00963D0F" w:rsidP="00235EDA">
            <w:pPr>
              <w:rPr>
                <w:color w:val="000000"/>
                <w:sz w:val="18"/>
                <w:szCs w:val="18"/>
              </w:rPr>
            </w:pPr>
            <w:r w:rsidRPr="00D4299A">
              <w:rPr>
                <w:color w:val="000000"/>
                <w:sz w:val="18"/>
                <w:szCs w:val="18"/>
              </w:rPr>
              <w:t>13/04/2011</w:t>
            </w:r>
          </w:p>
        </w:tc>
        <w:tc>
          <w:tcPr>
            <w:tcW w:w="2921" w:type="pct"/>
          </w:tcPr>
          <w:p w14:paraId="6E7AD36B" w14:textId="77777777" w:rsidR="00963D0F" w:rsidRPr="00D4299A" w:rsidRDefault="00963D0F" w:rsidP="00235EDA">
            <w:pPr>
              <w:rPr>
                <w:color w:val="000000"/>
                <w:sz w:val="18"/>
                <w:szCs w:val="18"/>
              </w:rPr>
            </w:pPr>
            <w:r w:rsidRPr="00D4299A">
              <w:rPr>
                <w:color w:val="000000"/>
                <w:sz w:val="18"/>
                <w:szCs w:val="18"/>
              </w:rPr>
              <w:t>Cyantraniliprole FS (A17960B) - Acute Oral Toxicity Study in the Rat (Up and Down Procedure)</w:t>
            </w:r>
            <w:r w:rsidRPr="00D4299A">
              <w:rPr>
                <w:color w:val="000000"/>
                <w:sz w:val="18"/>
                <w:szCs w:val="18"/>
              </w:rPr>
              <w:br/>
              <w:t>Report No. 11/015-001P</w:t>
            </w:r>
            <w:r w:rsidRPr="00D4299A">
              <w:rPr>
                <w:color w:val="000000"/>
                <w:sz w:val="18"/>
                <w:szCs w:val="18"/>
              </w:rPr>
              <w:br/>
              <w:t>Document No. VV-505820 , A17960B_50000</w:t>
            </w:r>
            <w:r w:rsidRPr="00D4299A">
              <w:rPr>
                <w:color w:val="000000"/>
                <w:sz w:val="18"/>
                <w:szCs w:val="18"/>
              </w:rPr>
              <w:br/>
              <w:t>Test Facility LAB Research Ltd.</w:t>
            </w:r>
            <w:r w:rsidRPr="00D4299A">
              <w:rPr>
                <w:color w:val="000000"/>
                <w:sz w:val="18"/>
                <w:szCs w:val="18"/>
              </w:rPr>
              <w:br/>
              <w:t>GLP</w:t>
            </w:r>
            <w:r w:rsidRPr="00D4299A">
              <w:rPr>
                <w:color w:val="000000"/>
                <w:sz w:val="18"/>
                <w:szCs w:val="18"/>
              </w:rPr>
              <w:br/>
              <w:t>Unpublished</w:t>
            </w:r>
          </w:p>
        </w:tc>
        <w:tc>
          <w:tcPr>
            <w:tcW w:w="357" w:type="pct"/>
          </w:tcPr>
          <w:p w14:paraId="790DB1A5" w14:textId="77777777" w:rsidR="00963D0F" w:rsidRPr="00D4299A" w:rsidRDefault="00963D0F" w:rsidP="00235EDA">
            <w:pPr>
              <w:rPr>
                <w:color w:val="000000"/>
                <w:sz w:val="18"/>
                <w:szCs w:val="18"/>
              </w:rPr>
            </w:pPr>
            <w:r w:rsidRPr="00D4299A">
              <w:rPr>
                <w:color w:val="000000"/>
                <w:sz w:val="18"/>
                <w:szCs w:val="18"/>
              </w:rPr>
              <w:t>Y</w:t>
            </w:r>
          </w:p>
        </w:tc>
        <w:tc>
          <w:tcPr>
            <w:tcW w:w="444" w:type="pct"/>
          </w:tcPr>
          <w:p w14:paraId="1D64F7DC" w14:textId="77777777" w:rsidR="00963D0F" w:rsidRPr="00D4299A" w:rsidRDefault="00963D0F" w:rsidP="00235EDA">
            <w:pPr>
              <w:rPr>
                <w:color w:val="000000"/>
                <w:sz w:val="18"/>
                <w:szCs w:val="18"/>
              </w:rPr>
            </w:pPr>
            <w:r w:rsidRPr="00D4299A">
              <w:rPr>
                <w:color w:val="000000"/>
                <w:sz w:val="18"/>
                <w:szCs w:val="18"/>
              </w:rPr>
              <w:t>SYN</w:t>
            </w:r>
          </w:p>
        </w:tc>
      </w:tr>
      <w:tr w:rsidR="00963D0F" w:rsidRPr="00D4299A" w14:paraId="6EC772BF" w14:textId="77777777" w:rsidTr="00D4299A">
        <w:tc>
          <w:tcPr>
            <w:tcW w:w="320" w:type="pct"/>
            <w:shd w:val="clear" w:color="auto" w:fill="auto"/>
          </w:tcPr>
          <w:p w14:paraId="2DEEF81A" w14:textId="77777777" w:rsidR="00963D0F" w:rsidRPr="00D4299A" w:rsidRDefault="00963D0F" w:rsidP="00235EDA">
            <w:pPr>
              <w:rPr>
                <w:color w:val="000000"/>
                <w:sz w:val="18"/>
                <w:szCs w:val="18"/>
              </w:rPr>
            </w:pPr>
            <w:r w:rsidRPr="00D4299A">
              <w:rPr>
                <w:color w:val="000000"/>
                <w:sz w:val="18"/>
                <w:szCs w:val="18"/>
              </w:rPr>
              <w:t>KCP 7.1.2</w:t>
            </w:r>
          </w:p>
        </w:tc>
        <w:tc>
          <w:tcPr>
            <w:tcW w:w="609" w:type="pct"/>
            <w:shd w:val="clear" w:color="auto" w:fill="auto"/>
          </w:tcPr>
          <w:p w14:paraId="4A541B4C"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43B0C7D9" w14:textId="4647C4C2" w:rsidR="00963D0F" w:rsidRPr="00D4299A" w:rsidRDefault="00963D0F" w:rsidP="00235EDA">
            <w:pPr>
              <w:rPr>
                <w:color w:val="000000"/>
                <w:sz w:val="18"/>
                <w:szCs w:val="18"/>
              </w:rPr>
            </w:pPr>
          </w:p>
        </w:tc>
        <w:tc>
          <w:tcPr>
            <w:tcW w:w="349" w:type="pct"/>
            <w:shd w:val="clear" w:color="auto" w:fill="auto"/>
          </w:tcPr>
          <w:p w14:paraId="6FEFB7D4" w14:textId="77777777" w:rsidR="00963D0F" w:rsidRPr="00D4299A" w:rsidRDefault="00963D0F" w:rsidP="00235EDA">
            <w:pPr>
              <w:rPr>
                <w:color w:val="000000"/>
                <w:sz w:val="18"/>
                <w:szCs w:val="18"/>
              </w:rPr>
            </w:pPr>
            <w:r w:rsidRPr="00D4299A">
              <w:rPr>
                <w:color w:val="000000"/>
                <w:sz w:val="18"/>
                <w:szCs w:val="18"/>
              </w:rPr>
              <w:t>05/05/2011</w:t>
            </w:r>
          </w:p>
        </w:tc>
        <w:tc>
          <w:tcPr>
            <w:tcW w:w="2921" w:type="pct"/>
            <w:shd w:val="clear" w:color="auto" w:fill="auto"/>
          </w:tcPr>
          <w:p w14:paraId="5A6C44B6" w14:textId="77777777" w:rsidR="00963D0F" w:rsidRPr="00D4299A" w:rsidRDefault="00963D0F" w:rsidP="00235EDA">
            <w:pPr>
              <w:rPr>
                <w:color w:val="000000"/>
                <w:sz w:val="18"/>
                <w:szCs w:val="18"/>
              </w:rPr>
            </w:pPr>
            <w:r w:rsidRPr="00D4299A">
              <w:rPr>
                <w:color w:val="000000"/>
                <w:sz w:val="18"/>
                <w:szCs w:val="18"/>
              </w:rPr>
              <w:t>Cyantraniliprole FS (A17960B) - Acute Dermal Toxicity Study in Rats</w:t>
            </w:r>
            <w:r w:rsidRPr="00D4299A">
              <w:rPr>
                <w:color w:val="000000"/>
                <w:sz w:val="18"/>
                <w:szCs w:val="18"/>
              </w:rPr>
              <w:br/>
              <w:t>Report No. 11/015-002P</w:t>
            </w:r>
            <w:r w:rsidRPr="00D4299A">
              <w:rPr>
                <w:color w:val="000000"/>
                <w:sz w:val="18"/>
                <w:szCs w:val="18"/>
              </w:rPr>
              <w:br/>
              <w:t>Document No. VV-505821 , A17960B_50001</w:t>
            </w:r>
            <w:r w:rsidRPr="00D4299A">
              <w:rPr>
                <w:color w:val="000000"/>
                <w:sz w:val="18"/>
                <w:szCs w:val="18"/>
              </w:rPr>
              <w:br/>
              <w:t>Test Facility LAB Research Ltd.</w:t>
            </w:r>
            <w:r w:rsidRPr="00D4299A">
              <w:rPr>
                <w:color w:val="000000"/>
                <w:sz w:val="18"/>
                <w:szCs w:val="18"/>
              </w:rPr>
              <w:br/>
              <w:t>GLP</w:t>
            </w:r>
            <w:r w:rsidRPr="00D4299A">
              <w:rPr>
                <w:color w:val="000000"/>
                <w:sz w:val="18"/>
                <w:szCs w:val="18"/>
              </w:rPr>
              <w:br/>
              <w:t>Unpublished</w:t>
            </w:r>
          </w:p>
        </w:tc>
        <w:tc>
          <w:tcPr>
            <w:tcW w:w="357" w:type="pct"/>
            <w:shd w:val="clear" w:color="auto" w:fill="auto"/>
          </w:tcPr>
          <w:p w14:paraId="0694EE56" w14:textId="77777777" w:rsidR="00963D0F" w:rsidRPr="00D4299A" w:rsidRDefault="00963D0F" w:rsidP="00235EDA">
            <w:pPr>
              <w:rPr>
                <w:color w:val="000000"/>
                <w:sz w:val="18"/>
                <w:szCs w:val="18"/>
              </w:rPr>
            </w:pPr>
            <w:r w:rsidRPr="00D4299A">
              <w:rPr>
                <w:color w:val="000000"/>
                <w:sz w:val="18"/>
                <w:szCs w:val="18"/>
              </w:rPr>
              <w:t>Y</w:t>
            </w:r>
          </w:p>
        </w:tc>
        <w:tc>
          <w:tcPr>
            <w:tcW w:w="444" w:type="pct"/>
            <w:shd w:val="clear" w:color="auto" w:fill="auto"/>
          </w:tcPr>
          <w:p w14:paraId="1A880228" w14:textId="77777777" w:rsidR="00963D0F" w:rsidRPr="00D4299A" w:rsidRDefault="00963D0F" w:rsidP="00235EDA">
            <w:pPr>
              <w:rPr>
                <w:color w:val="000000"/>
                <w:sz w:val="18"/>
                <w:szCs w:val="18"/>
              </w:rPr>
            </w:pPr>
            <w:r w:rsidRPr="00D4299A">
              <w:rPr>
                <w:color w:val="000000"/>
                <w:sz w:val="18"/>
                <w:szCs w:val="18"/>
              </w:rPr>
              <w:t>SYN</w:t>
            </w:r>
          </w:p>
        </w:tc>
      </w:tr>
      <w:tr w:rsidR="00963D0F" w:rsidRPr="00D4299A" w14:paraId="3B109A39" w14:textId="77777777" w:rsidTr="00D4299A">
        <w:tc>
          <w:tcPr>
            <w:tcW w:w="320" w:type="pct"/>
          </w:tcPr>
          <w:p w14:paraId="748A0EC2" w14:textId="77777777" w:rsidR="00963D0F" w:rsidRPr="00D4299A" w:rsidRDefault="00963D0F" w:rsidP="00235EDA">
            <w:pPr>
              <w:rPr>
                <w:color w:val="000000"/>
                <w:sz w:val="18"/>
                <w:szCs w:val="18"/>
              </w:rPr>
            </w:pPr>
            <w:r w:rsidRPr="00D4299A">
              <w:rPr>
                <w:color w:val="000000"/>
                <w:sz w:val="18"/>
                <w:szCs w:val="18"/>
              </w:rPr>
              <w:t>KCP 7.1.3</w:t>
            </w:r>
          </w:p>
        </w:tc>
        <w:tc>
          <w:tcPr>
            <w:tcW w:w="609" w:type="pct"/>
          </w:tcPr>
          <w:p w14:paraId="6CD7AF97"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6F650E9A" w14:textId="3160E255" w:rsidR="00963D0F" w:rsidRPr="00D4299A" w:rsidRDefault="00963D0F" w:rsidP="00235EDA">
            <w:pPr>
              <w:rPr>
                <w:color w:val="000000"/>
                <w:sz w:val="18"/>
                <w:szCs w:val="18"/>
              </w:rPr>
            </w:pPr>
            <w:r w:rsidRPr="00D4299A">
              <w:rPr>
                <w:color w:val="000000"/>
                <w:sz w:val="18"/>
                <w:szCs w:val="18"/>
              </w:rPr>
              <w:t>.</w:t>
            </w:r>
          </w:p>
        </w:tc>
        <w:tc>
          <w:tcPr>
            <w:tcW w:w="349" w:type="pct"/>
          </w:tcPr>
          <w:p w14:paraId="12EE19F7" w14:textId="77777777" w:rsidR="00963D0F" w:rsidRPr="00D4299A" w:rsidRDefault="00963D0F" w:rsidP="00235EDA">
            <w:pPr>
              <w:rPr>
                <w:color w:val="000000"/>
                <w:sz w:val="18"/>
                <w:szCs w:val="18"/>
              </w:rPr>
            </w:pPr>
            <w:r w:rsidRPr="00D4299A">
              <w:rPr>
                <w:color w:val="000000"/>
                <w:sz w:val="18"/>
                <w:szCs w:val="18"/>
              </w:rPr>
              <w:t>19/05/2011</w:t>
            </w:r>
          </w:p>
        </w:tc>
        <w:tc>
          <w:tcPr>
            <w:tcW w:w="2921" w:type="pct"/>
          </w:tcPr>
          <w:p w14:paraId="5366E17C" w14:textId="77777777" w:rsidR="00963D0F" w:rsidRPr="00D4299A" w:rsidRDefault="00963D0F" w:rsidP="00235EDA">
            <w:pPr>
              <w:rPr>
                <w:color w:val="000000"/>
                <w:sz w:val="18"/>
                <w:szCs w:val="18"/>
              </w:rPr>
            </w:pPr>
            <w:r w:rsidRPr="00D4299A">
              <w:rPr>
                <w:color w:val="000000"/>
                <w:sz w:val="18"/>
                <w:szCs w:val="18"/>
              </w:rPr>
              <w:t>Amended - Cyantraniliprole FS (A17960B) - Acute Inhalation Toxicity Study (Nose-Only) in the Rat</w:t>
            </w:r>
            <w:r w:rsidRPr="00D4299A">
              <w:rPr>
                <w:color w:val="000000"/>
                <w:sz w:val="18"/>
                <w:szCs w:val="18"/>
              </w:rPr>
              <w:br/>
              <w:t>Report No. 11/015-004P</w:t>
            </w:r>
            <w:r w:rsidRPr="00D4299A">
              <w:rPr>
                <w:color w:val="000000"/>
                <w:sz w:val="18"/>
                <w:szCs w:val="18"/>
              </w:rPr>
              <w:br/>
              <w:t>Document No. VV-505822 , A17960B_50002</w:t>
            </w:r>
            <w:r w:rsidRPr="00D4299A">
              <w:rPr>
                <w:color w:val="000000"/>
                <w:sz w:val="18"/>
                <w:szCs w:val="18"/>
              </w:rPr>
              <w:br/>
              <w:t>Test Facility LAB Research Ltd.</w:t>
            </w:r>
            <w:r w:rsidRPr="00D4299A">
              <w:rPr>
                <w:color w:val="000000"/>
                <w:sz w:val="18"/>
                <w:szCs w:val="18"/>
              </w:rPr>
              <w:br/>
              <w:t>GLP</w:t>
            </w:r>
            <w:r w:rsidRPr="00D4299A">
              <w:rPr>
                <w:color w:val="000000"/>
                <w:sz w:val="18"/>
                <w:szCs w:val="18"/>
              </w:rPr>
              <w:br/>
              <w:t>Unpublished</w:t>
            </w:r>
          </w:p>
        </w:tc>
        <w:tc>
          <w:tcPr>
            <w:tcW w:w="357" w:type="pct"/>
          </w:tcPr>
          <w:p w14:paraId="2CE53A33" w14:textId="77777777" w:rsidR="00963D0F" w:rsidRPr="00D4299A" w:rsidRDefault="00963D0F" w:rsidP="00235EDA">
            <w:pPr>
              <w:rPr>
                <w:color w:val="000000"/>
                <w:sz w:val="18"/>
                <w:szCs w:val="18"/>
              </w:rPr>
            </w:pPr>
            <w:r w:rsidRPr="00D4299A">
              <w:rPr>
                <w:color w:val="000000"/>
                <w:sz w:val="18"/>
                <w:szCs w:val="18"/>
              </w:rPr>
              <w:t>Y</w:t>
            </w:r>
          </w:p>
        </w:tc>
        <w:tc>
          <w:tcPr>
            <w:tcW w:w="444" w:type="pct"/>
          </w:tcPr>
          <w:p w14:paraId="70F67C6F" w14:textId="77777777" w:rsidR="00963D0F" w:rsidRPr="00D4299A" w:rsidRDefault="00963D0F" w:rsidP="00235EDA">
            <w:pPr>
              <w:rPr>
                <w:color w:val="000000"/>
                <w:sz w:val="18"/>
                <w:szCs w:val="18"/>
              </w:rPr>
            </w:pPr>
            <w:r w:rsidRPr="00D4299A">
              <w:rPr>
                <w:color w:val="000000"/>
                <w:sz w:val="18"/>
                <w:szCs w:val="18"/>
              </w:rPr>
              <w:t>SYN</w:t>
            </w:r>
          </w:p>
        </w:tc>
      </w:tr>
      <w:tr w:rsidR="00963D0F" w:rsidRPr="00D4299A" w14:paraId="45121952" w14:textId="77777777" w:rsidTr="00D4299A">
        <w:tc>
          <w:tcPr>
            <w:tcW w:w="320" w:type="pct"/>
          </w:tcPr>
          <w:p w14:paraId="06F945C4" w14:textId="77777777" w:rsidR="00963D0F" w:rsidRPr="00D4299A" w:rsidRDefault="00963D0F" w:rsidP="00235EDA">
            <w:pPr>
              <w:rPr>
                <w:color w:val="000000"/>
                <w:sz w:val="18"/>
                <w:szCs w:val="18"/>
                <w:lang w:val="en-GB" w:eastAsia="en-GB"/>
              </w:rPr>
            </w:pPr>
            <w:r w:rsidRPr="00D4299A">
              <w:rPr>
                <w:color w:val="000000"/>
                <w:sz w:val="18"/>
                <w:szCs w:val="18"/>
              </w:rPr>
              <w:t>KCP 7.1.4</w:t>
            </w:r>
          </w:p>
        </w:tc>
        <w:tc>
          <w:tcPr>
            <w:tcW w:w="609" w:type="pct"/>
          </w:tcPr>
          <w:p w14:paraId="75F66FF3"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23F62781" w14:textId="4255F074" w:rsidR="00963D0F" w:rsidRPr="00D4299A" w:rsidRDefault="00963D0F" w:rsidP="00235EDA">
            <w:pPr>
              <w:rPr>
                <w:color w:val="000000"/>
                <w:sz w:val="18"/>
                <w:szCs w:val="18"/>
              </w:rPr>
            </w:pPr>
          </w:p>
        </w:tc>
        <w:tc>
          <w:tcPr>
            <w:tcW w:w="349" w:type="pct"/>
          </w:tcPr>
          <w:p w14:paraId="3556354A" w14:textId="77777777" w:rsidR="00963D0F" w:rsidRPr="00D4299A" w:rsidRDefault="00963D0F" w:rsidP="00235EDA">
            <w:pPr>
              <w:rPr>
                <w:color w:val="000000"/>
                <w:sz w:val="18"/>
                <w:szCs w:val="18"/>
              </w:rPr>
            </w:pPr>
            <w:r w:rsidRPr="00D4299A">
              <w:rPr>
                <w:color w:val="000000"/>
                <w:sz w:val="18"/>
                <w:szCs w:val="18"/>
              </w:rPr>
              <w:t>26/04/2011</w:t>
            </w:r>
          </w:p>
        </w:tc>
        <w:tc>
          <w:tcPr>
            <w:tcW w:w="2921" w:type="pct"/>
          </w:tcPr>
          <w:p w14:paraId="47471EEA" w14:textId="77777777" w:rsidR="00963D0F" w:rsidRPr="00D4299A" w:rsidRDefault="00963D0F" w:rsidP="00235EDA">
            <w:pPr>
              <w:rPr>
                <w:color w:val="000000"/>
                <w:sz w:val="18"/>
                <w:szCs w:val="18"/>
              </w:rPr>
            </w:pPr>
            <w:r w:rsidRPr="00D4299A">
              <w:rPr>
                <w:color w:val="000000"/>
                <w:sz w:val="18"/>
                <w:szCs w:val="18"/>
              </w:rPr>
              <w:t>Cyantraniliprole FS (A17960B) - Primary Skin Irritation Study in Rabbits</w:t>
            </w:r>
            <w:r w:rsidRPr="00D4299A">
              <w:rPr>
                <w:color w:val="000000"/>
                <w:sz w:val="18"/>
                <w:szCs w:val="18"/>
              </w:rPr>
              <w:br/>
              <w:t>Report No. 11/015-006N</w:t>
            </w:r>
            <w:r w:rsidRPr="00D4299A">
              <w:rPr>
                <w:color w:val="000000"/>
                <w:sz w:val="18"/>
                <w:szCs w:val="18"/>
              </w:rPr>
              <w:br/>
              <w:t>Document No. VV-505823 , A17960B_50003</w:t>
            </w:r>
            <w:r w:rsidRPr="00D4299A">
              <w:rPr>
                <w:color w:val="000000"/>
                <w:sz w:val="18"/>
                <w:szCs w:val="18"/>
              </w:rPr>
              <w:br/>
              <w:t>Test Facility LAB Research Ltd.</w:t>
            </w:r>
            <w:r w:rsidRPr="00D4299A">
              <w:rPr>
                <w:color w:val="000000"/>
                <w:sz w:val="18"/>
                <w:szCs w:val="18"/>
              </w:rPr>
              <w:br/>
              <w:t>GLP</w:t>
            </w:r>
            <w:r w:rsidRPr="00D4299A">
              <w:rPr>
                <w:color w:val="000000"/>
                <w:sz w:val="18"/>
                <w:szCs w:val="18"/>
              </w:rPr>
              <w:br/>
              <w:t>Unpublished</w:t>
            </w:r>
          </w:p>
        </w:tc>
        <w:tc>
          <w:tcPr>
            <w:tcW w:w="357" w:type="pct"/>
          </w:tcPr>
          <w:p w14:paraId="0E79D858" w14:textId="77777777" w:rsidR="00963D0F" w:rsidRPr="00D4299A" w:rsidRDefault="00963D0F" w:rsidP="00235EDA">
            <w:pPr>
              <w:rPr>
                <w:color w:val="000000"/>
                <w:sz w:val="18"/>
                <w:szCs w:val="18"/>
              </w:rPr>
            </w:pPr>
            <w:r w:rsidRPr="00D4299A">
              <w:rPr>
                <w:color w:val="000000"/>
                <w:sz w:val="18"/>
                <w:szCs w:val="18"/>
              </w:rPr>
              <w:t>Y</w:t>
            </w:r>
          </w:p>
        </w:tc>
        <w:tc>
          <w:tcPr>
            <w:tcW w:w="444" w:type="pct"/>
          </w:tcPr>
          <w:p w14:paraId="736D5992" w14:textId="77777777" w:rsidR="00963D0F" w:rsidRPr="00D4299A" w:rsidRDefault="00963D0F" w:rsidP="00235EDA">
            <w:pPr>
              <w:rPr>
                <w:color w:val="000000"/>
                <w:sz w:val="18"/>
                <w:szCs w:val="18"/>
              </w:rPr>
            </w:pPr>
            <w:r w:rsidRPr="00D4299A">
              <w:rPr>
                <w:color w:val="000000"/>
                <w:sz w:val="18"/>
                <w:szCs w:val="18"/>
              </w:rPr>
              <w:t>SYN</w:t>
            </w:r>
          </w:p>
        </w:tc>
      </w:tr>
      <w:tr w:rsidR="00963D0F" w:rsidRPr="00D4299A" w14:paraId="6F30806B" w14:textId="77777777" w:rsidTr="00D4299A">
        <w:tc>
          <w:tcPr>
            <w:tcW w:w="320" w:type="pct"/>
          </w:tcPr>
          <w:p w14:paraId="62622C30" w14:textId="77777777" w:rsidR="00963D0F" w:rsidRPr="00D4299A" w:rsidRDefault="00963D0F" w:rsidP="00235EDA">
            <w:pPr>
              <w:rPr>
                <w:color w:val="000000"/>
                <w:sz w:val="18"/>
                <w:szCs w:val="18"/>
              </w:rPr>
            </w:pPr>
            <w:r w:rsidRPr="00D4299A">
              <w:rPr>
                <w:color w:val="000000"/>
                <w:sz w:val="18"/>
                <w:szCs w:val="18"/>
              </w:rPr>
              <w:t>KCP 7.1.5</w:t>
            </w:r>
          </w:p>
        </w:tc>
        <w:tc>
          <w:tcPr>
            <w:tcW w:w="609" w:type="pct"/>
          </w:tcPr>
          <w:p w14:paraId="468FAAB6" w14:textId="78976500"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6B461FA0" w14:textId="1094D24D" w:rsidR="00963D0F" w:rsidRPr="00D4299A" w:rsidRDefault="00963D0F" w:rsidP="00235EDA">
            <w:pPr>
              <w:rPr>
                <w:color w:val="000000"/>
                <w:sz w:val="18"/>
                <w:szCs w:val="18"/>
              </w:rPr>
            </w:pPr>
          </w:p>
        </w:tc>
        <w:tc>
          <w:tcPr>
            <w:tcW w:w="349" w:type="pct"/>
          </w:tcPr>
          <w:p w14:paraId="7C38366E" w14:textId="77777777" w:rsidR="00963D0F" w:rsidRPr="00D4299A" w:rsidRDefault="00963D0F" w:rsidP="00235EDA">
            <w:pPr>
              <w:rPr>
                <w:color w:val="000000"/>
                <w:sz w:val="18"/>
                <w:szCs w:val="18"/>
              </w:rPr>
            </w:pPr>
            <w:r w:rsidRPr="00D4299A">
              <w:rPr>
                <w:color w:val="000000"/>
                <w:sz w:val="18"/>
                <w:szCs w:val="18"/>
              </w:rPr>
              <w:t>13/05/2011</w:t>
            </w:r>
          </w:p>
        </w:tc>
        <w:tc>
          <w:tcPr>
            <w:tcW w:w="2921" w:type="pct"/>
          </w:tcPr>
          <w:p w14:paraId="138D1D2A" w14:textId="77777777" w:rsidR="00963D0F" w:rsidRPr="00D4299A" w:rsidRDefault="00963D0F" w:rsidP="00235EDA">
            <w:pPr>
              <w:rPr>
                <w:color w:val="000000"/>
                <w:sz w:val="18"/>
                <w:szCs w:val="18"/>
              </w:rPr>
            </w:pPr>
            <w:r w:rsidRPr="00D4299A">
              <w:rPr>
                <w:color w:val="000000"/>
                <w:sz w:val="18"/>
                <w:szCs w:val="18"/>
              </w:rPr>
              <w:t>Cyantraniliprole FS (A17960B) - Acute Eye Irritation Study in Rabbits</w:t>
            </w:r>
            <w:r w:rsidRPr="00D4299A">
              <w:rPr>
                <w:color w:val="000000"/>
                <w:sz w:val="18"/>
                <w:szCs w:val="18"/>
              </w:rPr>
              <w:br/>
              <w:t>Report No. 11/015-005N</w:t>
            </w:r>
            <w:r w:rsidRPr="00D4299A">
              <w:rPr>
                <w:color w:val="000000"/>
                <w:sz w:val="18"/>
                <w:szCs w:val="18"/>
              </w:rPr>
              <w:br/>
              <w:t>Document No. VV-505824 , A17960B_50004</w:t>
            </w:r>
            <w:r w:rsidRPr="00D4299A">
              <w:rPr>
                <w:color w:val="000000"/>
                <w:sz w:val="18"/>
                <w:szCs w:val="18"/>
              </w:rPr>
              <w:br/>
              <w:t>Test Facility LAB Research Ltd.</w:t>
            </w:r>
            <w:r w:rsidRPr="00D4299A">
              <w:rPr>
                <w:color w:val="000000"/>
                <w:sz w:val="18"/>
                <w:szCs w:val="18"/>
              </w:rPr>
              <w:br/>
            </w:r>
            <w:r w:rsidRPr="00D4299A">
              <w:rPr>
                <w:color w:val="000000"/>
                <w:sz w:val="18"/>
                <w:szCs w:val="18"/>
              </w:rPr>
              <w:lastRenderedPageBreak/>
              <w:t>GLP</w:t>
            </w:r>
            <w:r w:rsidRPr="00D4299A">
              <w:rPr>
                <w:color w:val="000000"/>
                <w:sz w:val="18"/>
                <w:szCs w:val="18"/>
              </w:rPr>
              <w:br/>
              <w:t>Unpublished</w:t>
            </w:r>
          </w:p>
        </w:tc>
        <w:tc>
          <w:tcPr>
            <w:tcW w:w="357" w:type="pct"/>
          </w:tcPr>
          <w:p w14:paraId="27A489D5" w14:textId="77777777" w:rsidR="00963D0F" w:rsidRPr="00D4299A" w:rsidRDefault="00963D0F" w:rsidP="00235EDA">
            <w:pPr>
              <w:rPr>
                <w:color w:val="000000"/>
                <w:sz w:val="18"/>
                <w:szCs w:val="18"/>
              </w:rPr>
            </w:pPr>
            <w:r w:rsidRPr="00D4299A">
              <w:rPr>
                <w:color w:val="000000"/>
                <w:sz w:val="18"/>
                <w:szCs w:val="18"/>
              </w:rPr>
              <w:lastRenderedPageBreak/>
              <w:t>Y</w:t>
            </w:r>
          </w:p>
        </w:tc>
        <w:tc>
          <w:tcPr>
            <w:tcW w:w="444" w:type="pct"/>
          </w:tcPr>
          <w:p w14:paraId="6E488558" w14:textId="77777777" w:rsidR="00963D0F" w:rsidRPr="00D4299A" w:rsidRDefault="00963D0F" w:rsidP="00235EDA">
            <w:pPr>
              <w:rPr>
                <w:color w:val="000000"/>
                <w:sz w:val="18"/>
                <w:szCs w:val="18"/>
              </w:rPr>
            </w:pPr>
            <w:r w:rsidRPr="00D4299A">
              <w:rPr>
                <w:color w:val="000000"/>
                <w:sz w:val="18"/>
                <w:szCs w:val="18"/>
              </w:rPr>
              <w:t>SYN</w:t>
            </w:r>
          </w:p>
        </w:tc>
      </w:tr>
      <w:tr w:rsidR="00963D0F" w:rsidRPr="00D4299A" w14:paraId="67AB5B96" w14:textId="77777777" w:rsidTr="00D4299A">
        <w:tc>
          <w:tcPr>
            <w:tcW w:w="320" w:type="pct"/>
          </w:tcPr>
          <w:p w14:paraId="32BB8807" w14:textId="77777777" w:rsidR="00963D0F" w:rsidRPr="00D4299A" w:rsidRDefault="00963D0F" w:rsidP="00235EDA">
            <w:pPr>
              <w:rPr>
                <w:color w:val="000000"/>
                <w:sz w:val="18"/>
                <w:szCs w:val="18"/>
              </w:rPr>
            </w:pPr>
            <w:r w:rsidRPr="00D4299A">
              <w:rPr>
                <w:color w:val="000000"/>
                <w:sz w:val="18"/>
                <w:szCs w:val="18"/>
              </w:rPr>
              <w:t>KCP 7.1.6</w:t>
            </w:r>
          </w:p>
        </w:tc>
        <w:tc>
          <w:tcPr>
            <w:tcW w:w="609" w:type="pct"/>
          </w:tcPr>
          <w:p w14:paraId="2AF53862"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5F5E3175" w14:textId="630AA8A9" w:rsidR="00963D0F" w:rsidRPr="00D4299A" w:rsidRDefault="00963D0F" w:rsidP="00235EDA">
            <w:pPr>
              <w:rPr>
                <w:color w:val="000000"/>
                <w:sz w:val="18"/>
                <w:szCs w:val="18"/>
              </w:rPr>
            </w:pPr>
          </w:p>
        </w:tc>
        <w:tc>
          <w:tcPr>
            <w:tcW w:w="349" w:type="pct"/>
          </w:tcPr>
          <w:p w14:paraId="3B9C4932" w14:textId="77777777" w:rsidR="00963D0F" w:rsidRPr="00D4299A" w:rsidRDefault="00963D0F" w:rsidP="00235EDA">
            <w:pPr>
              <w:rPr>
                <w:color w:val="000000"/>
                <w:sz w:val="18"/>
                <w:szCs w:val="18"/>
              </w:rPr>
            </w:pPr>
            <w:r w:rsidRPr="00D4299A">
              <w:rPr>
                <w:color w:val="000000"/>
                <w:sz w:val="18"/>
                <w:szCs w:val="18"/>
              </w:rPr>
              <w:t>07/04/2011</w:t>
            </w:r>
          </w:p>
        </w:tc>
        <w:tc>
          <w:tcPr>
            <w:tcW w:w="2921" w:type="pct"/>
          </w:tcPr>
          <w:p w14:paraId="75B0C805" w14:textId="77777777" w:rsidR="00963D0F" w:rsidRPr="00D4299A" w:rsidRDefault="00963D0F" w:rsidP="00235EDA">
            <w:pPr>
              <w:rPr>
                <w:color w:val="000000"/>
                <w:sz w:val="18"/>
                <w:szCs w:val="18"/>
              </w:rPr>
            </w:pPr>
            <w:r w:rsidRPr="00D4299A">
              <w:rPr>
                <w:color w:val="000000"/>
                <w:sz w:val="18"/>
                <w:szCs w:val="18"/>
              </w:rPr>
              <w:t>Cyantraniliprole FS (A17960B) - Skin Sensitization in Guinea Pigs by the Buehler Method (9 Induction)</w:t>
            </w:r>
            <w:r w:rsidRPr="00D4299A">
              <w:rPr>
                <w:color w:val="000000"/>
                <w:sz w:val="18"/>
                <w:szCs w:val="18"/>
              </w:rPr>
              <w:br/>
              <w:t>Report No. 11/015-104T</w:t>
            </w:r>
            <w:r w:rsidRPr="00D4299A">
              <w:rPr>
                <w:color w:val="000000"/>
                <w:sz w:val="18"/>
                <w:szCs w:val="18"/>
              </w:rPr>
              <w:br/>
              <w:t>Document No. VV-505825 , A17960B_50005</w:t>
            </w:r>
            <w:r w:rsidRPr="00D4299A">
              <w:rPr>
                <w:color w:val="000000"/>
                <w:sz w:val="18"/>
                <w:szCs w:val="18"/>
              </w:rPr>
              <w:br/>
              <w:t>Test Facility LAB Research Ltd.</w:t>
            </w:r>
            <w:r w:rsidRPr="00D4299A">
              <w:rPr>
                <w:color w:val="000000"/>
                <w:sz w:val="18"/>
                <w:szCs w:val="18"/>
              </w:rPr>
              <w:br/>
              <w:t>GLP</w:t>
            </w:r>
            <w:r w:rsidRPr="00D4299A">
              <w:rPr>
                <w:color w:val="000000"/>
                <w:sz w:val="18"/>
                <w:szCs w:val="18"/>
              </w:rPr>
              <w:br/>
              <w:t>Unpublished</w:t>
            </w:r>
          </w:p>
        </w:tc>
        <w:tc>
          <w:tcPr>
            <w:tcW w:w="357" w:type="pct"/>
          </w:tcPr>
          <w:p w14:paraId="19F66540" w14:textId="77777777" w:rsidR="00963D0F" w:rsidRPr="00D4299A" w:rsidRDefault="00963D0F" w:rsidP="00235EDA">
            <w:pPr>
              <w:rPr>
                <w:color w:val="000000"/>
                <w:sz w:val="18"/>
                <w:szCs w:val="18"/>
              </w:rPr>
            </w:pPr>
            <w:r w:rsidRPr="00D4299A">
              <w:rPr>
                <w:color w:val="000000"/>
                <w:sz w:val="18"/>
                <w:szCs w:val="18"/>
              </w:rPr>
              <w:t>Y</w:t>
            </w:r>
          </w:p>
        </w:tc>
        <w:tc>
          <w:tcPr>
            <w:tcW w:w="444" w:type="pct"/>
          </w:tcPr>
          <w:p w14:paraId="1C96FE6D" w14:textId="77777777" w:rsidR="00963D0F" w:rsidRPr="00D4299A" w:rsidRDefault="00963D0F" w:rsidP="00235EDA">
            <w:pPr>
              <w:rPr>
                <w:color w:val="000000"/>
                <w:sz w:val="18"/>
                <w:szCs w:val="18"/>
              </w:rPr>
            </w:pPr>
            <w:r w:rsidRPr="00D4299A">
              <w:rPr>
                <w:color w:val="000000"/>
                <w:sz w:val="18"/>
                <w:szCs w:val="18"/>
              </w:rPr>
              <w:t>SYN</w:t>
            </w:r>
          </w:p>
        </w:tc>
      </w:tr>
      <w:tr w:rsidR="00963D0F" w:rsidRPr="00D4299A" w14:paraId="028F51A3" w14:textId="77777777" w:rsidTr="00D4299A">
        <w:tc>
          <w:tcPr>
            <w:tcW w:w="320" w:type="pct"/>
          </w:tcPr>
          <w:p w14:paraId="33E567FA" w14:textId="77777777" w:rsidR="00963D0F" w:rsidRPr="00D4299A" w:rsidRDefault="00963D0F" w:rsidP="00235EDA">
            <w:pPr>
              <w:rPr>
                <w:color w:val="000000"/>
                <w:sz w:val="18"/>
                <w:szCs w:val="18"/>
              </w:rPr>
            </w:pPr>
            <w:r w:rsidRPr="00D4299A">
              <w:rPr>
                <w:color w:val="000000"/>
                <w:sz w:val="18"/>
                <w:szCs w:val="18"/>
              </w:rPr>
              <w:t>KCP 7.2.1.2</w:t>
            </w:r>
          </w:p>
        </w:tc>
        <w:tc>
          <w:tcPr>
            <w:tcW w:w="609" w:type="pct"/>
          </w:tcPr>
          <w:p w14:paraId="142C954C"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02D2BD89" w14:textId="10D9F22E" w:rsidR="00963D0F" w:rsidRPr="00D4299A" w:rsidRDefault="00963D0F" w:rsidP="00235EDA">
            <w:pPr>
              <w:rPr>
                <w:color w:val="000000"/>
                <w:sz w:val="18"/>
                <w:szCs w:val="18"/>
              </w:rPr>
            </w:pPr>
          </w:p>
        </w:tc>
        <w:tc>
          <w:tcPr>
            <w:tcW w:w="349" w:type="pct"/>
          </w:tcPr>
          <w:p w14:paraId="69BDF0D5" w14:textId="77777777" w:rsidR="00963D0F" w:rsidRPr="00D4299A" w:rsidRDefault="00963D0F" w:rsidP="00235EDA">
            <w:pPr>
              <w:rPr>
                <w:color w:val="000000"/>
                <w:sz w:val="18"/>
                <w:szCs w:val="18"/>
              </w:rPr>
            </w:pPr>
            <w:r w:rsidRPr="00D4299A">
              <w:rPr>
                <w:color w:val="000000"/>
                <w:sz w:val="18"/>
                <w:szCs w:val="18"/>
              </w:rPr>
              <w:t>23/02/2009</w:t>
            </w:r>
          </w:p>
        </w:tc>
        <w:tc>
          <w:tcPr>
            <w:tcW w:w="2921" w:type="pct"/>
          </w:tcPr>
          <w:p w14:paraId="36CD00D6" w14:textId="77777777" w:rsidR="00963D0F" w:rsidRPr="00D4299A" w:rsidRDefault="00963D0F" w:rsidP="00235EDA">
            <w:pPr>
              <w:rPr>
                <w:color w:val="000000"/>
                <w:sz w:val="18"/>
                <w:szCs w:val="18"/>
              </w:rPr>
            </w:pPr>
            <w:r w:rsidRPr="00D4299A">
              <w:rPr>
                <w:color w:val="000000"/>
                <w:sz w:val="18"/>
                <w:szCs w:val="18"/>
              </w:rPr>
              <w:t>Fluquinconazole and Prochloraz: Determination of Operator Exposure During Cereal Seed Treatment with “Jockey” Fungicide in Germany, United Kingdom and France.</w:t>
            </w:r>
            <w:r w:rsidRPr="00D4299A">
              <w:rPr>
                <w:color w:val="000000"/>
                <w:sz w:val="18"/>
                <w:szCs w:val="18"/>
              </w:rPr>
              <w:br/>
              <w:t>Report No. ACI07-006</w:t>
            </w:r>
            <w:r w:rsidRPr="00D4299A">
              <w:rPr>
                <w:color w:val="000000"/>
                <w:sz w:val="18"/>
                <w:szCs w:val="18"/>
              </w:rPr>
              <w:br/>
              <w:t>Document No. VV-393832 , ASF827_10000</w:t>
            </w:r>
            <w:r w:rsidRPr="00D4299A">
              <w:rPr>
                <w:color w:val="000000"/>
                <w:sz w:val="18"/>
                <w:szCs w:val="18"/>
              </w:rPr>
              <w:br/>
              <w:t xml:space="preserve">Test Facility </w:t>
            </w:r>
            <w:proofErr w:type="spellStart"/>
            <w:r w:rsidRPr="00D4299A">
              <w:rPr>
                <w:color w:val="000000"/>
                <w:sz w:val="18"/>
                <w:szCs w:val="18"/>
              </w:rPr>
              <w:t>Agrochemex</w:t>
            </w:r>
            <w:proofErr w:type="spellEnd"/>
            <w:r w:rsidRPr="00D4299A">
              <w:rPr>
                <w:color w:val="000000"/>
                <w:sz w:val="18"/>
                <w:szCs w:val="18"/>
              </w:rPr>
              <w:t xml:space="preserve"> International Ltd.</w:t>
            </w:r>
            <w:r w:rsidRPr="00D4299A">
              <w:rPr>
                <w:color w:val="000000"/>
                <w:sz w:val="18"/>
                <w:szCs w:val="18"/>
              </w:rPr>
              <w:br/>
              <w:t>GLP</w:t>
            </w:r>
            <w:r w:rsidRPr="00D4299A">
              <w:rPr>
                <w:color w:val="000000"/>
                <w:sz w:val="18"/>
                <w:szCs w:val="18"/>
              </w:rPr>
              <w:br/>
              <w:t>Unpublished</w:t>
            </w:r>
          </w:p>
        </w:tc>
        <w:tc>
          <w:tcPr>
            <w:tcW w:w="357" w:type="pct"/>
          </w:tcPr>
          <w:p w14:paraId="71A5D9F8" w14:textId="77777777" w:rsidR="00963D0F" w:rsidRPr="00D4299A" w:rsidRDefault="00963D0F" w:rsidP="00235EDA">
            <w:pPr>
              <w:rPr>
                <w:color w:val="000000"/>
                <w:sz w:val="18"/>
                <w:szCs w:val="18"/>
              </w:rPr>
            </w:pPr>
            <w:r w:rsidRPr="00D4299A">
              <w:rPr>
                <w:color w:val="000000"/>
                <w:sz w:val="18"/>
                <w:szCs w:val="18"/>
              </w:rPr>
              <w:t>N</w:t>
            </w:r>
          </w:p>
        </w:tc>
        <w:tc>
          <w:tcPr>
            <w:tcW w:w="444" w:type="pct"/>
          </w:tcPr>
          <w:p w14:paraId="02A80332" w14:textId="77777777" w:rsidR="00963D0F" w:rsidRPr="00D4299A" w:rsidRDefault="00963D0F" w:rsidP="00235EDA">
            <w:pPr>
              <w:rPr>
                <w:color w:val="000000"/>
                <w:sz w:val="18"/>
                <w:szCs w:val="18"/>
              </w:rPr>
            </w:pPr>
            <w:r w:rsidRPr="00D4299A">
              <w:rPr>
                <w:color w:val="000000"/>
                <w:sz w:val="18"/>
                <w:szCs w:val="18"/>
              </w:rPr>
              <w:t>SYN</w:t>
            </w:r>
          </w:p>
        </w:tc>
      </w:tr>
      <w:tr w:rsidR="00963D0F" w:rsidRPr="00D4299A" w14:paraId="79555D36" w14:textId="77777777" w:rsidTr="00D4299A">
        <w:tc>
          <w:tcPr>
            <w:tcW w:w="320" w:type="pct"/>
          </w:tcPr>
          <w:p w14:paraId="4F3B7DBC" w14:textId="77777777" w:rsidR="00963D0F" w:rsidRPr="00D4299A" w:rsidRDefault="00963D0F" w:rsidP="00235EDA">
            <w:pPr>
              <w:rPr>
                <w:color w:val="000000"/>
                <w:sz w:val="18"/>
                <w:szCs w:val="18"/>
              </w:rPr>
            </w:pPr>
            <w:r w:rsidRPr="00D4299A">
              <w:rPr>
                <w:color w:val="000000"/>
                <w:sz w:val="18"/>
                <w:szCs w:val="18"/>
              </w:rPr>
              <w:t>KCP 7.2.1.2</w:t>
            </w:r>
          </w:p>
        </w:tc>
        <w:tc>
          <w:tcPr>
            <w:tcW w:w="609" w:type="pct"/>
          </w:tcPr>
          <w:p w14:paraId="48822CDA"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38536385" w14:textId="43E1CCFF" w:rsidR="00963D0F" w:rsidRPr="00D4299A" w:rsidRDefault="00963D0F" w:rsidP="00235EDA">
            <w:pPr>
              <w:rPr>
                <w:color w:val="000000"/>
                <w:sz w:val="18"/>
                <w:szCs w:val="18"/>
              </w:rPr>
            </w:pPr>
          </w:p>
        </w:tc>
        <w:tc>
          <w:tcPr>
            <w:tcW w:w="349" w:type="pct"/>
          </w:tcPr>
          <w:p w14:paraId="721DA96C" w14:textId="77777777" w:rsidR="00963D0F" w:rsidRPr="00D4299A" w:rsidRDefault="00963D0F" w:rsidP="00235EDA">
            <w:pPr>
              <w:rPr>
                <w:color w:val="000000"/>
                <w:sz w:val="18"/>
                <w:szCs w:val="18"/>
              </w:rPr>
            </w:pPr>
            <w:r w:rsidRPr="00D4299A">
              <w:rPr>
                <w:color w:val="000000"/>
                <w:sz w:val="18"/>
                <w:szCs w:val="18"/>
              </w:rPr>
              <w:t>30/11/2015</w:t>
            </w:r>
          </w:p>
        </w:tc>
        <w:tc>
          <w:tcPr>
            <w:tcW w:w="2921" w:type="pct"/>
          </w:tcPr>
          <w:p w14:paraId="76F998B4" w14:textId="77777777" w:rsidR="00963D0F" w:rsidRPr="00D4299A" w:rsidRDefault="00963D0F" w:rsidP="00235EDA">
            <w:pPr>
              <w:rPr>
                <w:color w:val="000000"/>
                <w:sz w:val="18"/>
                <w:szCs w:val="18"/>
              </w:rPr>
            </w:pPr>
            <w:r w:rsidRPr="00D4299A">
              <w:rPr>
                <w:color w:val="000000"/>
                <w:sz w:val="18"/>
                <w:szCs w:val="18"/>
              </w:rPr>
              <w:t>Tefluthrin - Determination of Operator Exposure during Typical Activities Associated with Treatment and Bagging of Maize Seeds using Force® 20CS (200 g/L w/v Tefluthrin as a Capsule Suspension) in Seed Treatment Facilities in Europe</w:t>
            </w:r>
            <w:r w:rsidRPr="00D4299A">
              <w:rPr>
                <w:color w:val="000000"/>
                <w:sz w:val="18"/>
                <w:szCs w:val="18"/>
              </w:rPr>
              <w:br/>
              <w:t>Report No. ACI14-008</w:t>
            </w:r>
            <w:r w:rsidRPr="00D4299A">
              <w:rPr>
                <w:color w:val="000000"/>
                <w:sz w:val="18"/>
                <w:szCs w:val="18"/>
              </w:rPr>
              <w:br/>
              <w:t>Document No. VV-414714 , ICI993_10177</w:t>
            </w:r>
            <w:r w:rsidRPr="00D4299A">
              <w:rPr>
                <w:color w:val="000000"/>
                <w:sz w:val="18"/>
                <w:szCs w:val="18"/>
              </w:rPr>
              <w:br/>
              <w:t xml:space="preserve">Test Facility </w:t>
            </w:r>
            <w:proofErr w:type="spellStart"/>
            <w:r w:rsidRPr="00D4299A">
              <w:rPr>
                <w:color w:val="000000"/>
                <w:sz w:val="18"/>
                <w:szCs w:val="18"/>
              </w:rPr>
              <w:t>Agrochemex</w:t>
            </w:r>
            <w:proofErr w:type="spellEnd"/>
            <w:r w:rsidRPr="00D4299A">
              <w:rPr>
                <w:color w:val="000000"/>
                <w:sz w:val="18"/>
                <w:szCs w:val="18"/>
              </w:rPr>
              <w:t xml:space="preserve"> International Ltd.</w:t>
            </w:r>
            <w:r w:rsidRPr="00D4299A">
              <w:rPr>
                <w:color w:val="000000"/>
                <w:sz w:val="18"/>
                <w:szCs w:val="18"/>
              </w:rPr>
              <w:br/>
              <w:t>GLP</w:t>
            </w:r>
            <w:r w:rsidRPr="00D4299A">
              <w:rPr>
                <w:color w:val="000000"/>
                <w:sz w:val="18"/>
                <w:szCs w:val="18"/>
              </w:rPr>
              <w:br/>
              <w:t>Unpublished</w:t>
            </w:r>
          </w:p>
        </w:tc>
        <w:tc>
          <w:tcPr>
            <w:tcW w:w="357" w:type="pct"/>
          </w:tcPr>
          <w:p w14:paraId="606436FC" w14:textId="77777777" w:rsidR="00963D0F" w:rsidRPr="00D4299A" w:rsidRDefault="00963D0F" w:rsidP="00235EDA">
            <w:pPr>
              <w:rPr>
                <w:color w:val="000000"/>
                <w:sz w:val="18"/>
                <w:szCs w:val="18"/>
              </w:rPr>
            </w:pPr>
            <w:r w:rsidRPr="00D4299A">
              <w:rPr>
                <w:color w:val="000000"/>
                <w:sz w:val="18"/>
                <w:szCs w:val="18"/>
              </w:rPr>
              <w:t>N</w:t>
            </w:r>
          </w:p>
        </w:tc>
        <w:tc>
          <w:tcPr>
            <w:tcW w:w="444" w:type="pct"/>
          </w:tcPr>
          <w:p w14:paraId="7F9E5CA7" w14:textId="77777777" w:rsidR="00963D0F" w:rsidRPr="00D4299A" w:rsidRDefault="00963D0F" w:rsidP="00235EDA">
            <w:pPr>
              <w:rPr>
                <w:color w:val="000000"/>
                <w:sz w:val="18"/>
                <w:szCs w:val="18"/>
              </w:rPr>
            </w:pPr>
            <w:r w:rsidRPr="00D4299A">
              <w:rPr>
                <w:color w:val="000000"/>
                <w:sz w:val="18"/>
                <w:szCs w:val="18"/>
              </w:rPr>
              <w:t>SYN</w:t>
            </w:r>
          </w:p>
        </w:tc>
      </w:tr>
      <w:tr w:rsidR="00963D0F" w:rsidRPr="00D4299A" w14:paraId="54C2F736" w14:textId="77777777" w:rsidTr="00D4299A">
        <w:tc>
          <w:tcPr>
            <w:tcW w:w="320" w:type="pct"/>
          </w:tcPr>
          <w:p w14:paraId="5AE5EC35" w14:textId="77777777" w:rsidR="00963D0F" w:rsidRPr="00D4299A" w:rsidRDefault="00963D0F" w:rsidP="00235EDA">
            <w:pPr>
              <w:rPr>
                <w:color w:val="000000"/>
                <w:sz w:val="18"/>
                <w:szCs w:val="18"/>
              </w:rPr>
            </w:pPr>
            <w:r w:rsidRPr="00D4299A">
              <w:rPr>
                <w:color w:val="000000"/>
                <w:sz w:val="18"/>
                <w:szCs w:val="18"/>
              </w:rPr>
              <w:t>KCP 7.3</w:t>
            </w:r>
          </w:p>
        </w:tc>
        <w:tc>
          <w:tcPr>
            <w:tcW w:w="609" w:type="pct"/>
          </w:tcPr>
          <w:p w14:paraId="6CC89E99"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41A39661" w14:textId="5F196871" w:rsidR="00963D0F" w:rsidRPr="00D4299A" w:rsidRDefault="00963D0F" w:rsidP="00235EDA">
            <w:pPr>
              <w:rPr>
                <w:color w:val="000000"/>
                <w:sz w:val="18"/>
                <w:szCs w:val="18"/>
              </w:rPr>
            </w:pPr>
            <w:r w:rsidRPr="00D4299A">
              <w:rPr>
                <w:color w:val="000000"/>
                <w:sz w:val="18"/>
                <w:szCs w:val="18"/>
              </w:rPr>
              <w:t>.</w:t>
            </w:r>
          </w:p>
        </w:tc>
        <w:tc>
          <w:tcPr>
            <w:tcW w:w="349" w:type="pct"/>
          </w:tcPr>
          <w:p w14:paraId="3BCCDB02" w14:textId="77777777" w:rsidR="00963D0F" w:rsidRPr="00D4299A" w:rsidRDefault="00963D0F" w:rsidP="00235EDA">
            <w:pPr>
              <w:rPr>
                <w:color w:val="000000"/>
                <w:sz w:val="18"/>
                <w:szCs w:val="18"/>
              </w:rPr>
            </w:pPr>
            <w:r w:rsidRPr="00D4299A">
              <w:rPr>
                <w:color w:val="000000"/>
                <w:sz w:val="18"/>
                <w:szCs w:val="18"/>
              </w:rPr>
              <w:t>05/03/2014</w:t>
            </w:r>
          </w:p>
        </w:tc>
        <w:tc>
          <w:tcPr>
            <w:tcW w:w="2921" w:type="pct"/>
          </w:tcPr>
          <w:p w14:paraId="3CFAB86A" w14:textId="77777777" w:rsidR="00963D0F" w:rsidRPr="00D4299A" w:rsidRDefault="00963D0F" w:rsidP="00235EDA">
            <w:pPr>
              <w:rPr>
                <w:color w:val="000000"/>
                <w:sz w:val="18"/>
                <w:szCs w:val="18"/>
              </w:rPr>
            </w:pPr>
            <w:r w:rsidRPr="00D4299A">
              <w:rPr>
                <w:color w:val="000000"/>
                <w:sz w:val="18"/>
                <w:szCs w:val="18"/>
              </w:rPr>
              <w:t xml:space="preserve">Cyantraniliprole FS (A17960B) - In Vitro Absorption through </w:t>
            </w:r>
            <w:proofErr w:type="spellStart"/>
            <w:r w:rsidRPr="00D4299A">
              <w:rPr>
                <w:color w:val="000000"/>
                <w:sz w:val="18"/>
                <w:szCs w:val="18"/>
              </w:rPr>
              <w:t>Dermatomed</w:t>
            </w:r>
            <w:proofErr w:type="spellEnd"/>
            <w:r w:rsidRPr="00D4299A">
              <w:rPr>
                <w:color w:val="000000"/>
                <w:sz w:val="18"/>
                <w:szCs w:val="18"/>
              </w:rPr>
              <w:t xml:space="preserve"> Human Skin Using [14C]-Cyantraniliprole</w:t>
            </w:r>
            <w:r w:rsidRPr="00D4299A">
              <w:rPr>
                <w:color w:val="000000"/>
                <w:sz w:val="18"/>
                <w:szCs w:val="18"/>
              </w:rPr>
              <w:br/>
              <w:t>Report No. JV2268-REG</w:t>
            </w:r>
            <w:r w:rsidRPr="00D4299A">
              <w:rPr>
                <w:color w:val="000000"/>
                <w:sz w:val="18"/>
                <w:szCs w:val="18"/>
              </w:rPr>
              <w:br/>
              <w:t>Document No. VV-406654 , A17960B_10054</w:t>
            </w:r>
            <w:r w:rsidRPr="00D4299A">
              <w:rPr>
                <w:color w:val="000000"/>
                <w:sz w:val="18"/>
                <w:szCs w:val="18"/>
              </w:rPr>
              <w:br/>
              <w:t>Test Facility Dermal Technology Laboratory Ltd.</w:t>
            </w:r>
            <w:r w:rsidRPr="00D4299A">
              <w:rPr>
                <w:color w:val="000000"/>
                <w:sz w:val="18"/>
                <w:szCs w:val="18"/>
              </w:rPr>
              <w:br/>
              <w:t>GLP</w:t>
            </w:r>
            <w:r w:rsidRPr="00D4299A">
              <w:rPr>
                <w:color w:val="000000"/>
                <w:sz w:val="18"/>
                <w:szCs w:val="18"/>
              </w:rPr>
              <w:br/>
              <w:t>Unpublished</w:t>
            </w:r>
          </w:p>
        </w:tc>
        <w:tc>
          <w:tcPr>
            <w:tcW w:w="357" w:type="pct"/>
          </w:tcPr>
          <w:p w14:paraId="7981886E" w14:textId="77777777" w:rsidR="00963D0F" w:rsidRPr="00D4299A" w:rsidRDefault="00963D0F" w:rsidP="00235EDA">
            <w:pPr>
              <w:rPr>
                <w:color w:val="000000"/>
                <w:sz w:val="18"/>
                <w:szCs w:val="18"/>
              </w:rPr>
            </w:pPr>
            <w:r w:rsidRPr="00D4299A">
              <w:rPr>
                <w:color w:val="000000"/>
                <w:sz w:val="18"/>
                <w:szCs w:val="18"/>
              </w:rPr>
              <w:t>N</w:t>
            </w:r>
          </w:p>
        </w:tc>
        <w:tc>
          <w:tcPr>
            <w:tcW w:w="444" w:type="pct"/>
          </w:tcPr>
          <w:p w14:paraId="795BE090" w14:textId="77777777" w:rsidR="00963D0F" w:rsidRPr="00D4299A" w:rsidRDefault="00963D0F" w:rsidP="00235EDA">
            <w:pPr>
              <w:rPr>
                <w:color w:val="000000"/>
                <w:sz w:val="18"/>
                <w:szCs w:val="18"/>
              </w:rPr>
            </w:pPr>
            <w:r w:rsidRPr="00D4299A">
              <w:rPr>
                <w:color w:val="000000"/>
                <w:sz w:val="18"/>
                <w:szCs w:val="18"/>
              </w:rPr>
              <w:t>SYN</w:t>
            </w:r>
          </w:p>
        </w:tc>
      </w:tr>
      <w:tr w:rsidR="00963D0F" w:rsidRPr="00D4299A" w14:paraId="66AC09C5" w14:textId="77777777" w:rsidTr="00D4299A">
        <w:tc>
          <w:tcPr>
            <w:tcW w:w="320" w:type="pct"/>
          </w:tcPr>
          <w:p w14:paraId="5692B90B" w14:textId="77777777" w:rsidR="00963D0F" w:rsidRPr="00D4299A" w:rsidRDefault="00963D0F" w:rsidP="00235EDA">
            <w:pPr>
              <w:rPr>
                <w:color w:val="000000"/>
                <w:sz w:val="18"/>
                <w:szCs w:val="18"/>
                <w:lang w:val="en-GB" w:eastAsia="en-GB"/>
              </w:rPr>
            </w:pPr>
            <w:r w:rsidRPr="00D4299A">
              <w:rPr>
                <w:color w:val="000000"/>
                <w:sz w:val="18"/>
                <w:szCs w:val="18"/>
              </w:rPr>
              <w:t>KCA1 5.8.1</w:t>
            </w:r>
          </w:p>
        </w:tc>
        <w:tc>
          <w:tcPr>
            <w:tcW w:w="609" w:type="pct"/>
          </w:tcPr>
          <w:p w14:paraId="7DC1074F"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55D1C073" w14:textId="3F6E18FA" w:rsidR="00963D0F" w:rsidRPr="00D4299A" w:rsidRDefault="00963D0F" w:rsidP="00235EDA">
            <w:pPr>
              <w:rPr>
                <w:color w:val="000000"/>
                <w:sz w:val="18"/>
                <w:szCs w:val="18"/>
              </w:rPr>
            </w:pPr>
          </w:p>
        </w:tc>
        <w:tc>
          <w:tcPr>
            <w:tcW w:w="349" w:type="pct"/>
          </w:tcPr>
          <w:p w14:paraId="6AD0D35E" w14:textId="77777777" w:rsidR="00963D0F" w:rsidRPr="00D4299A" w:rsidRDefault="00963D0F" w:rsidP="00235EDA">
            <w:pPr>
              <w:rPr>
                <w:color w:val="000000"/>
                <w:sz w:val="18"/>
                <w:szCs w:val="18"/>
              </w:rPr>
            </w:pPr>
            <w:r w:rsidRPr="00D4299A">
              <w:rPr>
                <w:color w:val="000000"/>
                <w:sz w:val="18"/>
                <w:szCs w:val="18"/>
              </w:rPr>
              <w:t>26/02/2016</w:t>
            </w:r>
          </w:p>
        </w:tc>
        <w:tc>
          <w:tcPr>
            <w:tcW w:w="2921" w:type="pct"/>
          </w:tcPr>
          <w:p w14:paraId="6849A3F3" w14:textId="77777777" w:rsidR="00963D0F" w:rsidRPr="00D4299A" w:rsidRDefault="00963D0F" w:rsidP="00235EDA">
            <w:pPr>
              <w:rPr>
                <w:color w:val="000000"/>
                <w:sz w:val="18"/>
                <w:szCs w:val="18"/>
              </w:rPr>
            </w:pPr>
            <w:r w:rsidRPr="00D4299A">
              <w:rPr>
                <w:color w:val="000000"/>
                <w:sz w:val="18"/>
                <w:szCs w:val="18"/>
              </w:rPr>
              <w:t>IN-M2G98: Acute Oral Toxicity Study in Rats - Up-and-Down Procedure</w:t>
            </w:r>
            <w:r w:rsidRPr="00D4299A">
              <w:rPr>
                <w:color w:val="000000"/>
                <w:sz w:val="18"/>
                <w:szCs w:val="18"/>
              </w:rPr>
              <w:br/>
              <w:t>Report No. DuPont-45346</w:t>
            </w:r>
            <w:r w:rsidRPr="00D4299A">
              <w:rPr>
                <w:color w:val="000000"/>
                <w:sz w:val="18"/>
                <w:szCs w:val="18"/>
              </w:rPr>
              <w:br/>
              <w:t>Document No. VV-463094 , SYN548397_10003</w:t>
            </w:r>
            <w:r w:rsidRPr="00D4299A">
              <w:rPr>
                <w:color w:val="000000"/>
                <w:sz w:val="18"/>
                <w:szCs w:val="18"/>
              </w:rPr>
              <w:br/>
              <w:t>Test Facility E.I. Du Pont de Nemours</w:t>
            </w:r>
            <w:r w:rsidRPr="00D4299A">
              <w:rPr>
                <w:color w:val="000000"/>
                <w:sz w:val="18"/>
                <w:szCs w:val="18"/>
              </w:rPr>
              <w:br/>
              <w:t>GLP</w:t>
            </w:r>
            <w:r w:rsidRPr="00D4299A">
              <w:rPr>
                <w:color w:val="000000"/>
                <w:sz w:val="18"/>
                <w:szCs w:val="18"/>
              </w:rPr>
              <w:br/>
              <w:t>Unpublished</w:t>
            </w:r>
          </w:p>
        </w:tc>
        <w:tc>
          <w:tcPr>
            <w:tcW w:w="357" w:type="pct"/>
          </w:tcPr>
          <w:p w14:paraId="6C238335" w14:textId="77777777" w:rsidR="00963D0F" w:rsidRPr="00D4299A" w:rsidRDefault="00963D0F" w:rsidP="00235EDA">
            <w:pPr>
              <w:rPr>
                <w:color w:val="000000"/>
                <w:sz w:val="18"/>
                <w:szCs w:val="18"/>
              </w:rPr>
            </w:pPr>
            <w:r w:rsidRPr="00D4299A">
              <w:rPr>
                <w:color w:val="000000"/>
                <w:sz w:val="18"/>
                <w:szCs w:val="18"/>
              </w:rPr>
              <w:t>Y</w:t>
            </w:r>
          </w:p>
        </w:tc>
        <w:tc>
          <w:tcPr>
            <w:tcW w:w="444" w:type="pct"/>
          </w:tcPr>
          <w:p w14:paraId="296D719B" w14:textId="77777777" w:rsidR="00963D0F" w:rsidRPr="00D4299A" w:rsidRDefault="00963D0F" w:rsidP="00235EDA">
            <w:pPr>
              <w:pStyle w:val="RepTable"/>
              <w:jc w:val="center"/>
              <w:rPr>
                <w:sz w:val="18"/>
                <w:szCs w:val="18"/>
              </w:rPr>
            </w:pPr>
            <w:r w:rsidRPr="00D4299A">
              <w:rPr>
                <w:sz w:val="18"/>
                <w:szCs w:val="18"/>
              </w:rPr>
              <w:t>DuPont #</w:t>
            </w:r>
          </w:p>
        </w:tc>
      </w:tr>
      <w:tr w:rsidR="00963D0F" w:rsidRPr="00D4299A" w14:paraId="18CFB6E3" w14:textId="77777777" w:rsidTr="00D4299A">
        <w:tc>
          <w:tcPr>
            <w:tcW w:w="320" w:type="pct"/>
          </w:tcPr>
          <w:p w14:paraId="70FFA8D3" w14:textId="77777777" w:rsidR="00963D0F" w:rsidRPr="00D4299A" w:rsidRDefault="00963D0F" w:rsidP="00235EDA">
            <w:pPr>
              <w:rPr>
                <w:color w:val="000000"/>
                <w:sz w:val="18"/>
                <w:szCs w:val="18"/>
              </w:rPr>
            </w:pPr>
            <w:r w:rsidRPr="00D4299A">
              <w:rPr>
                <w:color w:val="000000"/>
                <w:sz w:val="18"/>
                <w:szCs w:val="18"/>
              </w:rPr>
              <w:t>KCA1 5.8.1</w:t>
            </w:r>
          </w:p>
        </w:tc>
        <w:tc>
          <w:tcPr>
            <w:tcW w:w="609" w:type="pct"/>
          </w:tcPr>
          <w:p w14:paraId="317BCF86"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1AFC93D3" w14:textId="12CBDA21" w:rsidR="00963D0F" w:rsidRPr="00D4299A" w:rsidRDefault="00963D0F" w:rsidP="00235EDA">
            <w:pPr>
              <w:rPr>
                <w:color w:val="000000"/>
                <w:sz w:val="18"/>
                <w:szCs w:val="18"/>
              </w:rPr>
            </w:pPr>
          </w:p>
        </w:tc>
        <w:tc>
          <w:tcPr>
            <w:tcW w:w="349" w:type="pct"/>
          </w:tcPr>
          <w:p w14:paraId="66BFD227" w14:textId="77777777" w:rsidR="00963D0F" w:rsidRPr="00D4299A" w:rsidRDefault="00963D0F" w:rsidP="00235EDA">
            <w:pPr>
              <w:rPr>
                <w:color w:val="000000"/>
                <w:sz w:val="18"/>
                <w:szCs w:val="18"/>
              </w:rPr>
            </w:pPr>
            <w:r w:rsidRPr="00D4299A">
              <w:rPr>
                <w:color w:val="000000"/>
                <w:sz w:val="18"/>
                <w:szCs w:val="18"/>
              </w:rPr>
              <w:t>15/09/2016</w:t>
            </w:r>
          </w:p>
        </w:tc>
        <w:tc>
          <w:tcPr>
            <w:tcW w:w="2921" w:type="pct"/>
          </w:tcPr>
          <w:p w14:paraId="67EE0D77" w14:textId="77777777" w:rsidR="00963D0F" w:rsidRPr="00D4299A" w:rsidRDefault="00963D0F" w:rsidP="00235EDA">
            <w:pPr>
              <w:rPr>
                <w:color w:val="000000"/>
                <w:sz w:val="18"/>
                <w:szCs w:val="18"/>
              </w:rPr>
            </w:pPr>
            <w:r w:rsidRPr="00D4299A">
              <w:rPr>
                <w:color w:val="000000"/>
                <w:sz w:val="18"/>
                <w:szCs w:val="18"/>
              </w:rPr>
              <w:t>IN-M2G98: Repeated-Dose Oral Toxicity 28-Day Feeding Study in Rats</w:t>
            </w:r>
            <w:r w:rsidRPr="00D4299A">
              <w:rPr>
                <w:color w:val="000000"/>
                <w:sz w:val="18"/>
                <w:szCs w:val="18"/>
              </w:rPr>
              <w:br/>
              <w:t>Report No. DuPont-45277</w:t>
            </w:r>
            <w:r w:rsidRPr="00D4299A">
              <w:rPr>
                <w:color w:val="000000"/>
                <w:sz w:val="18"/>
                <w:szCs w:val="18"/>
              </w:rPr>
              <w:br/>
            </w:r>
            <w:r w:rsidRPr="00D4299A">
              <w:rPr>
                <w:color w:val="000000"/>
                <w:sz w:val="18"/>
                <w:szCs w:val="18"/>
              </w:rPr>
              <w:lastRenderedPageBreak/>
              <w:t>Document No. VV-470125 , SYN548397_10004</w:t>
            </w:r>
            <w:r w:rsidRPr="00D4299A">
              <w:rPr>
                <w:color w:val="000000"/>
                <w:sz w:val="18"/>
                <w:szCs w:val="18"/>
              </w:rPr>
              <w:br/>
              <w:t>Test Facility E.I. Du Pont de Nemours</w:t>
            </w:r>
            <w:r w:rsidRPr="00D4299A">
              <w:rPr>
                <w:color w:val="000000"/>
                <w:sz w:val="18"/>
                <w:szCs w:val="18"/>
              </w:rPr>
              <w:br/>
              <w:t>GLP</w:t>
            </w:r>
            <w:r w:rsidRPr="00D4299A">
              <w:rPr>
                <w:color w:val="000000"/>
                <w:sz w:val="18"/>
                <w:szCs w:val="18"/>
              </w:rPr>
              <w:br/>
              <w:t>Unpublished</w:t>
            </w:r>
          </w:p>
        </w:tc>
        <w:tc>
          <w:tcPr>
            <w:tcW w:w="357" w:type="pct"/>
          </w:tcPr>
          <w:p w14:paraId="32876C44" w14:textId="77777777" w:rsidR="00963D0F" w:rsidRPr="00D4299A" w:rsidRDefault="00963D0F" w:rsidP="00235EDA">
            <w:pPr>
              <w:rPr>
                <w:color w:val="000000"/>
                <w:sz w:val="18"/>
                <w:szCs w:val="18"/>
              </w:rPr>
            </w:pPr>
            <w:r w:rsidRPr="00D4299A">
              <w:rPr>
                <w:color w:val="000000"/>
                <w:sz w:val="18"/>
                <w:szCs w:val="18"/>
              </w:rPr>
              <w:lastRenderedPageBreak/>
              <w:t>Y</w:t>
            </w:r>
          </w:p>
        </w:tc>
        <w:tc>
          <w:tcPr>
            <w:tcW w:w="444" w:type="pct"/>
          </w:tcPr>
          <w:p w14:paraId="105144F9" w14:textId="77777777" w:rsidR="00963D0F" w:rsidRPr="00D4299A" w:rsidRDefault="00963D0F" w:rsidP="00235EDA">
            <w:pPr>
              <w:pStyle w:val="RepTable"/>
              <w:jc w:val="center"/>
              <w:rPr>
                <w:sz w:val="18"/>
                <w:szCs w:val="18"/>
              </w:rPr>
            </w:pPr>
            <w:r w:rsidRPr="00D4299A">
              <w:rPr>
                <w:sz w:val="18"/>
                <w:szCs w:val="18"/>
              </w:rPr>
              <w:t>DuPont #</w:t>
            </w:r>
          </w:p>
        </w:tc>
      </w:tr>
    </w:tbl>
    <w:p w14:paraId="73A7DF4E" w14:textId="77777777" w:rsidR="00F9783D" w:rsidRDefault="00096EDB" w:rsidP="00D4299A">
      <w:pPr>
        <w:pStyle w:val="RepTableFootnote"/>
        <w:ind w:left="0" w:firstLine="0"/>
        <w:rPr>
          <w:lang w:val="en-GB"/>
        </w:rPr>
      </w:pPr>
      <w:r w:rsidRPr="002B0C33">
        <w:rPr>
          <w:lang w:val="en-GB"/>
        </w:rPr>
        <w:t xml:space="preserve"># </w:t>
      </w:r>
      <w:r w:rsidR="00ED1F29" w:rsidRPr="002B0C33">
        <w:rPr>
          <w:lang w:val="en-GB"/>
        </w:rPr>
        <w:t xml:space="preserve">Syngenta </w:t>
      </w:r>
      <w:r w:rsidRPr="002B0C33">
        <w:rPr>
          <w:lang w:val="en-GB"/>
        </w:rPr>
        <w:t>co-own</w:t>
      </w:r>
      <w:r w:rsidR="00ED1F29" w:rsidRPr="002B0C33">
        <w:rPr>
          <w:lang w:val="en-GB"/>
        </w:rPr>
        <w:t xml:space="preserve"> study</w:t>
      </w:r>
      <w:r w:rsidR="00430ADE" w:rsidRPr="002B0C33">
        <w:rPr>
          <w:lang w:val="en-GB"/>
        </w:rPr>
        <w:t xml:space="preserve"> with FMC (In Nov 2017 </w:t>
      </w:r>
      <w:r w:rsidRPr="002B0C33">
        <w:rPr>
          <w:lang w:val="en-GB"/>
        </w:rPr>
        <w:t>DuPont</w:t>
      </w:r>
      <w:r w:rsidR="00430ADE" w:rsidRPr="002B0C33">
        <w:rPr>
          <w:lang w:val="en-GB"/>
        </w:rPr>
        <w:t xml:space="preserve"> divested cyantraniliprole to FMC)</w:t>
      </w:r>
    </w:p>
    <w:p w14:paraId="0A2EA00F" w14:textId="77777777" w:rsidR="00D4299A" w:rsidRPr="00D4299A" w:rsidRDefault="00D4299A" w:rsidP="00D4299A">
      <w:pPr>
        <w:pStyle w:val="RepStandard"/>
      </w:pPr>
    </w:p>
    <w:p w14:paraId="39BF2881" w14:textId="77777777" w:rsidR="00F9783D" w:rsidRPr="00D4299A" w:rsidRDefault="00F9783D" w:rsidP="00D4299A">
      <w:pPr>
        <w:pStyle w:val="RepNewPart"/>
        <w:spacing w:before="0" w:after="0"/>
        <w:rPr>
          <w:sz w:val="20"/>
          <w:szCs w:val="20"/>
        </w:rPr>
      </w:pPr>
      <w:r w:rsidRPr="00D4299A">
        <w:rPr>
          <w:sz w:val="20"/>
          <w:szCs w:val="20"/>
        </w:rP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D4299A" w14:paraId="6F7B6C27" w14:textId="77777777" w:rsidTr="00E0107B">
        <w:trPr>
          <w:tblHeader/>
        </w:trPr>
        <w:tc>
          <w:tcPr>
            <w:tcW w:w="348" w:type="pct"/>
            <w:vAlign w:val="center"/>
          </w:tcPr>
          <w:p w14:paraId="7581BA85" w14:textId="77777777" w:rsidR="00F9783D" w:rsidRPr="00D4299A" w:rsidRDefault="00F9783D" w:rsidP="00D4299A">
            <w:pPr>
              <w:pStyle w:val="RepTableHeader"/>
              <w:spacing w:before="0" w:after="0"/>
              <w:jc w:val="center"/>
              <w:rPr>
                <w:sz w:val="18"/>
                <w:szCs w:val="18"/>
                <w:lang w:val="en-GB"/>
              </w:rPr>
            </w:pPr>
            <w:r w:rsidRPr="00D4299A">
              <w:rPr>
                <w:sz w:val="18"/>
                <w:szCs w:val="18"/>
                <w:lang w:val="en-GB"/>
              </w:rPr>
              <w:t>Data point</w:t>
            </w:r>
          </w:p>
        </w:tc>
        <w:tc>
          <w:tcPr>
            <w:tcW w:w="636" w:type="pct"/>
            <w:vAlign w:val="center"/>
          </w:tcPr>
          <w:p w14:paraId="0CDD8278" w14:textId="77777777" w:rsidR="00F9783D" w:rsidRPr="00D4299A" w:rsidRDefault="00F9783D" w:rsidP="00D4299A">
            <w:pPr>
              <w:pStyle w:val="RepTableHeader"/>
              <w:spacing w:before="0" w:after="0"/>
              <w:jc w:val="center"/>
              <w:rPr>
                <w:sz w:val="18"/>
                <w:szCs w:val="18"/>
                <w:lang w:val="en-GB"/>
              </w:rPr>
            </w:pPr>
            <w:r w:rsidRPr="00D4299A">
              <w:rPr>
                <w:sz w:val="18"/>
                <w:szCs w:val="18"/>
                <w:lang w:val="en-GB"/>
              </w:rPr>
              <w:t>Author(s)</w:t>
            </w:r>
          </w:p>
        </w:tc>
        <w:tc>
          <w:tcPr>
            <w:tcW w:w="270" w:type="pct"/>
            <w:vAlign w:val="center"/>
          </w:tcPr>
          <w:p w14:paraId="28E2FCB4" w14:textId="77777777" w:rsidR="00F9783D" w:rsidRPr="00D4299A" w:rsidRDefault="00F9783D" w:rsidP="00D4299A">
            <w:pPr>
              <w:pStyle w:val="RepTableHeader"/>
              <w:spacing w:before="0" w:after="0"/>
              <w:jc w:val="center"/>
              <w:rPr>
                <w:sz w:val="18"/>
                <w:szCs w:val="18"/>
                <w:lang w:val="en-GB"/>
              </w:rPr>
            </w:pPr>
            <w:r w:rsidRPr="00D4299A">
              <w:rPr>
                <w:sz w:val="18"/>
                <w:szCs w:val="18"/>
                <w:lang w:val="en-GB"/>
              </w:rPr>
              <w:t>Year</w:t>
            </w:r>
          </w:p>
        </w:tc>
        <w:tc>
          <w:tcPr>
            <w:tcW w:w="2949" w:type="pct"/>
            <w:vAlign w:val="center"/>
          </w:tcPr>
          <w:p w14:paraId="27054754" w14:textId="77777777" w:rsidR="00F9783D" w:rsidRPr="00D4299A" w:rsidRDefault="00F9783D" w:rsidP="00D4299A">
            <w:pPr>
              <w:pStyle w:val="RepTableHeader"/>
              <w:spacing w:before="0" w:after="0"/>
              <w:rPr>
                <w:sz w:val="18"/>
                <w:szCs w:val="18"/>
                <w:lang w:val="en-GB"/>
              </w:rPr>
            </w:pPr>
            <w:r w:rsidRPr="00D4299A">
              <w:rPr>
                <w:sz w:val="18"/>
                <w:szCs w:val="18"/>
                <w:lang w:val="en-GB"/>
              </w:rPr>
              <w:t>Title</w:t>
            </w:r>
            <w:r w:rsidRPr="00D4299A">
              <w:rPr>
                <w:sz w:val="18"/>
                <w:szCs w:val="18"/>
                <w:lang w:val="en-GB"/>
              </w:rPr>
              <w:br/>
              <w:t>Company Report No.</w:t>
            </w:r>
            <w:r w:rsidRPr="00D4299A">
              <w:rPr>
                <w:sz w:val="18"/>
                <w:szCs w:val="18"/>
                <w:lang w:val="en-GB"/>
              </w:rPr>
              <w:tab/>
            </w:r>
            <w:r w:rsidRPr="00D4299A">
              <w:rPr>
                <w:sz w:val="18"/>
                <w:szCs w:val="18"/>
                <w:lang w:val="en-GB"/>
              </w:rPr>
              <w:br/>
              <w:t>Source (where different from company)</w:t>
            </w:r>
            <w:r w:rsidRPr="00D4299A">
              <w:rPr>
                <w:sz w:val="18"/>
                <w:szCs w:val="18"/>
                <w:lang w:val="en-GB"/>
              </w:rPr>
              <w:br/>
              <w:t>GLP or GEP status</w:t>
            </w:r>
            <w:r w:rsidRPr="00D4299A">
              <w:rPr>
                <w:sz w:val="18"/>
                <w:szCs w:val="18"/>
                <w:lang w:val="en-GB"/>
              </w:rPr>
              <w:br/>
              <w:t>Published or not</w:t>
            </w:r>
          </w:p>
        </w:tc>
        <w:tc>
          <w:tcPr>
            <w:tcW w:w="357" w:type="pct"/>
            <w:vAlign w:val="center"/>
          </w:tcPr>
          <w:p w14:paraId="108E355D" w14:textId="77777777" w:rsidR="00F9783D" w:rsidRPr="00D4299A" w:rsidRDefault="00F9783D" w:rsidP="00D4299A">
            <w:pPr>
              <w:pStyle w:val="RepTableHeader"/>
              <w:spacing w:before="0" w:after="0"/>
              <w:jc w:val="center"/>
              <w:rPr>
                <w:sz w:val="18"/>
                <w:szCs w:val="18"/>
                <w:lang w:val="en-GB"/>
              </w:rPr>
            </w:pPr>
            <w:r w:rsidRPr="00D4299A">
              <w:rPr>
                <w:sz w:val="18"/>
                <w:szCs w:val="18"/>
                <w:lang w:val="en-GB"/>
              </w:rPr>
              <w:t>Vertebrate study</w:t>
            </w:r>
          </w:p>
          <w:p w14:paraId="3AA1EE14" w14:textId="77777777" w:rsidR="00F9783D" w:rsidRPr="00D4299A" w:rsidRDefault="00F9783D" w:rsidP="00D4299A">
            <w:pPr>
              <w:pStyle w:val="RepTableHeader"/>
              <w:spacing w:before="0" w:after="0"/>
              <w:jc w:val="center"/>
              <w:rPr>
                <w:sz w:val="18"/>
                <w:szCs w:val="18"/>
                <w:lang w:val="en-GB"/>
              </w:rPr>
            </w:pPr>
            <w:r w:rsidRPr="00D4299A">
              <w:rPr>
                <w:sz w:val="18"/>
                <w:szCs w:val="18"/>
                <w:lang w:val="en-GB"/>
              </w:rPr>
              <w:t>Y/N</w:t>
            </w:r>
          </w:p>
        </w:tc>
        <w:tc>
          <w:tcPr>
            <w:tcW w:w="440" w:type="pct"/>
            <w:vAlign w:val="center"/>
          </w:tcPr>
          <w:p w14:paraId="71373F11" w14:textId="77777777" w:rsidR="00F9783D" w:rsidRPr="00D4299A" w:rsidRDefault="00F9783D" w:rsidP="00D4299A">
            <w:pPr>
              <w:pStyle w:val="RepTableHeader"/>
              <w:spacing w:before="0" w:after="0"/>
              <w:jc w:val="center"/>
              <w:rPr>
                <w:sz w:val="18"/>
                <w:szCs w:val="18"/>
                <w:lang w:val="en-GB"/>
              </w:rPr>
            </w:pPr>
            <w:r w:rsidRPr="00D4299A">
              <w:rPr>
                <w:sz w:val="18"/>
                <w:szCs w:val="18"/>
                <w:lang w:val="en-GB"/>
              </w:rPr>
              <w:t>Owner</w:t>
            </w:r>
          </w:p>
        </w:tc>
      </w:tr>
      <w:tr w:rsidR="007F1B3A" w:rsidRPr="00D4299A" w14:paraId="142305ED" w14:textId="77777777" w:rsidTr="00E0107B">
        <w:tc>
          <w:tcPr>
            <w:tcW w:w="348" w:type="pct"/>
          </w:tcPr>
          <w:p w14:paraId="6CF11378" w14:textId="77777777" w:rsidR="007F1B3A" w:rsidRPr="00D4299A" w:rsidRDefault="00A36421" w:rsidP="00D4299A">
            <w:pPr>
              <w:pStyle w:val="RepTable"/>
              <w:rPr>
                <w:sz w:val="18"/>
                <w:szCs w:val="18"/>
              </w:rPr>
            </w:pPr>
            <w:r w:rsidRPr="00D4299A">
              <w:rPr>
                <w:sz w:val="18"/>
                <w:szCs w:val="18"/>
              </w:rPr>
              <w:t>KCP 7</w:t>
            </w:r>
          </w:p>
        </w:tc>
        <w:tc>
          <w:tcPr>
            <w:tcW w:w="636" w:type="pct"/>
          </w:tcPr>
          <w:p w14:paraId="53F86F6C"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7784D3CF" w14:textId="74E36DCE" w:rsidR="007F1B3A" w:rsidRPr="00D4299A" w:rsidRDefault="007F1B3A" w:rsidP="00D4299A">
            <w:pPr>
              <w:pStyle w:val="Default"/>
              <w:rPr>
                <w:sz w:val="18"/>
                <w:szCs w:val="18"/>
              </w:rPr>
            </w:pPr>
          </w:p>
        </w:tc>
        <w:tc>
          <w:tcPr>
            <w:tcW w:w="270" w:type="pct"/>
          </w:tcPr>
          <w:p w14:paraId="3DBE97B9" w14:textId="77777777" w:rsidR="007F1B3A" w:rsidRPr="00D4299A" w:rsidRDefault="007F1B3A" w:rsidP="00D4299A">
            <w:pPr>
              <w:pStyle w:val="Default"/>
              <w:rPr>
                <w:sz w:val="18"/>
                <w:szCs w:val="18"/>
              </w:rPr>
            </w:pPr>
            <w:r w:rsidRPr="00D4299A">
              <w:rPr>
                <w:sz w:val="18"/>
                <w:szCs w:val="18"/>
              </w:rPr>
              <w:t xml:space="preserve">2013 </w:t>
            </w:r>
          </w:p>
        </w:tc>
        <w:tc>
          <w:tcPr>
            <w:tcW w:w="2949" w:type="pct"/>
          </w:tcPr>
          <w:p w14:paraId="53CF60DC" w14:textId="77777777" w:rsidR="00A36421" w:rsidRPr="00D4299A" w:rsidRDefault="007F1B3A" w:rsidP="00D4299A">
            <w:pPr>
              <w:pStyle w:val="Default"/>
              <w:rPr>
                <w:sz w:val="18"/>
                <w:szCs w:val="18"/>
              </w:rPr>
            </w:pPr>
            <w:r w:rsidRPr="00D4299A">
              <w:rPr>
                <w:sz w:val="18"/>
                <w:szCs w:val="18"/>
              </w:rPr>
              <w:t xml:space="preserve">IN-M2G98: Bacterial reverse mutation test </w:t>
            </w:r>
          </w:p>
          <w:p w14:paraId="55C3AACB" w14:textId="77777777" w:rsidR="00A36421" w:rsidRPr="00D4299A" w:rsidRDefault="007F1B3A" w:rsidP="00D4299A">
            <w:pPr>
              <w:pStyle w:val="Default"/>
              <w:rPr>
                <w:sz w:val="18"/>
                <w:szCs w:val="18"/>
              </w:rPr>
            </w:pPr>
            <w:proofErr w:type="spellStart"/>
            <w:r w:rsidRPr="00D4299A">
              <w:rPr>
                <w:sz w:val="18"/>
                <w:szCs w:val="18"/>
              </w:rPr>
              <w:t>BioReliance</w:t>
            </w:r>
            <w:proofErr w:type="spellEnd"/>
            <w:r w:rsidRPr="00D4299A">
              <w:rPr>
                <w:sz w:val="18"/>
                <w:szCs w:val="18"/>
              </w:rPr>
              <w:t xml:space="preserve"> DuPont-37572 </w:t>
            </w:r>
          </w:p>
          <w:p w14:paraId="4E7C038A" w14:textId="77777777" w:rsidR="00A36421" w:rsidRPr="00D4299A" w:rsidRDefault="007F1B3A" w:rsidP="00D4299A">
            <w:pPr>
              <w:pStyle w:val="Default"/>
              <w:rPr>
                <w:sz w:val="18"/>
                <w:szCs w:val="18"/>
              </w:rPr>
            </w:pPr>
            <w:r w:rsidRPr="00D4299A">
              <w:rPr>
                <w:sz w:val="18"/>
                <w:szCs w:val="18"/>
              </w:rPr>
              <w:t>GLP: Yes</w:t>
            </w:r>
          </w:p>
          <w:p w14:paraId="06A09E27" w14:textId="77777777" w:rsidR="007F1B3A" w:rsidRPr="00D4299A" w:rsidRDefault="007F1B3A" w:rsidP="00D4299A">
            <w:pPr>
              <w:pStyle w:val="Default"/>
              <w:rPr>
                <w:sz w:val="18"/>
                <w:szCs w:val="18"/>
              </w:rPr>
            </w:pPr>
            <w:r w:rsidRPr="00D4299A">
              <w:rPr>
                <w:sz w:val="18"/>
                <w:szCs w:val="18"/>
              </w:rPr>
              <w:t xml:space="preserve"> Published: No </w:t>
            </w:r>
          </w:p>
          <w:p w14:paraId="5ADFE98D" w14:textId="77777777" w:rsidR="00A36421" w:rsidRPr="00D4299A" w:rsidRDefault="00A36421" w:rsidP="00D4299A">
            <w:pPr>
              <w:pStyle w:val="Default"/>
              <w:rPr>
                <w:sz w:val="18"/>
                <w:szCs w:val="18"/>
              </w:rPr>
            </w:pPr>
            <w:r w:rsidRPr="00D4299A">
              <w:rPr>
                <w:sz w:val="18"/>
                <w:szCs w:val="18"/>
              </w:rPr>
              <w:t>Syngenta Study No VV-411296</w:t>
            </w:r>
          </w:p>
        </w:tc>
        <w:tc>
          <w:tcPr>
            <w:tcW w:w="357" w:type="pct"/>
          </w:tcPr>
          <w:p w14:paraId="5B0FA694" w14:textId="77777777" w:rsidR="007F1B3A" w:rsidRPr="00D4299A" w:rsidRDefault="007F1B3A" w:rsidP="00D4299A">
            <w:pPr>
              <w:pStyle w:val="Default"/>
              <w:rPr>
                <w:sz w:val="18"/>
                <w:szCs w:val="18"/>
              </w:rPr>
            </w:pPr>
            <w:r w:rsidRPr="00D4299A">
              <w:rPr>
                <w:sz w:val="18"/>
                <w:szCs w:val="18"/>
              </w:rPr>
              <w:t xml:space="preserve">Y </w:t>
            </w:r>
          </w:p>
        </w:tc>
        <w:tc>
          <w:tcPr>
            <w:tcW w:w="440" w:type="pct"/>
          </w:tcPr>
          <w:p w14:paraId="02766C3D" w14:textId="77777777" w:rsidR="007F1B3A" w:rsidRPr="00D4299A" w:rsidRDefault="00A36421" w:rsidP="00D4299A">
            <w:pPr>
              <w:pStyle w:val="Default"/>
              <w:rPr>
                <w:sz w:val="18"/>
                <w:szCs w:val="18"/>
              </w:rPr>
            </w:pPr>
            <w:r w:rsidRPr="00D4299A">
              <w:rPr>
                <w:sz w:val="18"/>
                <w:szCs w:val="18"/>
              </w:rPr>
              <w:t>DuPont</w:t>
            </w:r>
          </w:p>
        </w:tc>
      </w:tr>
      <w:tr w:rsidR="00A36421" w:rsidRPr="00D4299A" w14:paraId="716C3168" w14:textId="77777777" w:rsidTr="00E0107B">
        <w:tc>
          <w:tcPr>
            <w:tcW w:w="348" w:type="pct"/>
          </w:tcPr>
          <w:p w14:paraId="1EA71D8F" w14:textId="77777777" w:rsidR="00A36421" w:rsidRPr="00D4299A" w:rsidRDefault="00A36421" w:rsidP="00D4299A">
            <w:pPr>
              <w:pStyle w:val="RepTable"/>
              <w:rPr>
                <w:sz w:val="18"/>
                <w:szCs w:val="18"/>
              </w:rPr>
            </w:pPr>
            <w:r w:rsidRPr="00D4299A">
              <w:rPr>
                <w:sz w:val="18"/>
                <w:szCs w:val="18"/>
              </w:rPr>
              <w:t>KCP 7</w:t>
            </w:r>
          </w:p>
        </w:tc>
        <w:tc>
          <w:tcPr>
            <w:tcW w:w="636" w:type="pct"/>
          </w:tcPr>
          <w:p w14:paraId="1C1564EB"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0C25B3DF" w14:textId="255DD732" w:rsidR="00A36421" w:rsidRPr="00D4299A" w:rsidRDefault="00A36421" w:rsidP="00D4299A">
            <w:pPr>
              <w:pStyle w:val="Default"/>
              <w:rPr>
                <w:sz w:val="18"/>
                <w:szCs w:val="18"/>
              </w:rPr>
            </w:pPr>
          </w:p>
        </w:tc>
        <w:tc>
          <w:tcPr>
            <w:tcW w:w="270" w:type="pct"/>
          </w:tcPr>
          <w:p w14:paraId="1D7218FA" w14:textId="77777777" w:rsidR="00A36421" w:rsidRPr="00D4299A" w:rsidRDefault="00A36421" w:rsidP="00D4299A">
            <w:pPr>
              <w:pStyle w:val="Default"/>
              <w:rPr>
                <w:sz w:val="18"/>
                <w:szCs w:val="18"/>
              </w:rPr>
            </w:pPr>
            <w:r w:rsidRPr="00D4299A">
              <w:rPr>
                <w:sz w:val="18"/>
                <w:szCs w:val="18"/>
              </w:rPr>
              <w:t xml:space="preserve">2013 </w:t>
            </w:r>
          </w:p>
        </w:tc>
        <w:tc>
          <w:tcPr>
            <w:tcW w:w="2949" w:type="pct"/>
          </w:tcPr>
          <w:p w14:paraId="3D34F3AE" w14:textId="77777777" w:rsidR="00A36421" w:rsidRPr="00D4299A" w:rsidRDefault="00A36421" w:rsidP="00D4299A">
            <w:pPr>
              <w:pStyle w:val="Default"/>
              <w:rPr>
                <w:sz w:val="18"/>
                <w:szCs w:val="18"/>
              </w:rPr>
            </w:pPr>
            <w:r w:rsidRPr="00D4299A">
              <w:rPr>
                <w:sz w:val="18"/>
                <w:szCs w:val="18"/>
              </w:rPr>
              <w:t xml:space="preserve">IN-M2G98: In vitro mammalian chromosome aberration test in human peripheral blood lymphocytes DuPont Haskell Global Centers for Health &amp; Environmental Sciences, </w:t>
            </w:r>
          </w:p>
          <w:p w14:paraId="33753147" w14:textId="77777777" w:rsidR="00A36421" w:rsidRPr="00D4299A" w:rsidRDefault="00A36421" w:rsidP="00D4299A">
            <w:pPr>
              <w:pStyle w:val="Default"/>
              <w:rPr>
                <w:sz w:val="18"/>
                <w:szCs w:val="18"/>
              </w:rPr>
            </w:pPr>
            <w:r w:rsidRPr="00D4299A">
              <w:rPr>
                <w:sz w:val="18"/>
                <w:szCs w:val="18"/>
              </w:rPr>
              <w:t xml:space="preserve">Alliance Pharma, Inc. </w:t>
            </w:r>
          </w:p>
          <w:p w14:paraId="31F04D2E" w14:textId="77777777" w:rsidR="00A36421" w:rsidRPr="00D4299A" w:rsidRDefault="00A36421" w:rsidP="00D4299A">
            <w:pPr>
              <w:pStyle w:val="Default"/>
              <w:rPr>
                <w:sz w:val="18"/>
                <w:szCs w:val="18"/>
              </w:rPr>
            </w:pPr>
            <w:r w:rsidRPr="00D4299A">
              <w:rPr>
                <w:sz w:val="18"/>
                <w:szCs w:val="18"/>
              </w:rPr>
              <w:t xml:space="preserve">DuPont-37573 </w:t>
            </w:r>
          </w:p>
          <w:p w14:paraId="6ACDB620" w14:textId="77777777" w:rsidR="00A36421" w:rsidRPr="00D4299A" w:rsidRDefault="00A36421" w:rsidP="00D4299A">
            <w:pPr>
              <w:pStyle w:val="Default"/>
              <w:rPr>
                <w:sz w:val="18"/>
                <w:szCs w:val="18"/>
              </w:rPr>
            </w:pPr>
            <w:r w:rsidRPr="00D4299A">
              <w:rPr>
                <w:sz w:val="18"/>
                <w:szCs w:val="18"/>
              </w:rPr>
              <w:t xml:space="preserve">GLP: Yes </w:t>
            </w:r>
          </w:p>
          <w:p w14:paraId="70D0D059" w14:textId="77777777" w:rsidR="00A36421" w:rsidRPr="00D4299A" w:rsidRDefault="00A36421" w:rsidP="00D4299A">
            <w:pPr>
              <w:pStyle w:val="Default"/>
              <w:rPr>
                <w:sz w:val="18"/>
                <w:szCs w:val="18"/>
              </w:rPr>
            </w:pPr>
            <w:r w:rsidRPr="00D4299A">
              <w:rPr>
                <w:sz w:val="18"/>
                <w:szCs w:val="18"/>
              </w:rPr>
              <w:t xml:space="preserve">Published: No </w:t>
            </w:r>
          </w:p>
          <w:p w14:paraId="15D5E7BC" w14:textId="77777777" w:rsidR="00A36421" w:rsidRPr="00D4299A" w:rsidRDefault="00A36421" w:rsidP="00D4299A">
            <w:pPr>
              <w:pStyle w:val="Default"/>
              <w:rPr>
                <w:sz w:val="18"/>
                <w:szCs w:val="18"/>
              </w:rPr>
            </w:pPr>
            <w:r w:rsidRPr="00D4299A">
              <w:rPr>
                <w:sz w:val="18"/>
                <w:szCs w:val="18"/>
              </w:rPr>
              <w:t>Syngenta Study No</w:t>
            </w:r>
            <w:r w:rsidRPr="00D4299A">
              <w:rPr>
                <w:rFonts w:ascii="Arial" w:hAnsi="Arial" w:cs="Arial"/>
                <w:color w:val="666666"/>
                <w:sz w:val="18"/>
                <w:szCs w:val="18"/>
                <w:shd w:val="clear" w:color="auto" w:fill="F0F4F7"/>
              </w:rPr>
              <w:t xml:space="preserve"> </w:t>
            </w:r>
            <w:r w:rsidRPr="00D4299A">
              <w:rPr>
                <w:sz w:val="18"/>
                <w:szCs w:val="18"/>
              </w:rPr>
              <w:t>VV-411334</w:t>
            </w:r>
          </w:p>
        </w:tc>
        <w:tc>
          <w:tcPr>
            <w:tcW w:w="357" w:type="pct"/>
          </w:tcPr>
          <w:p w14:paraId="4A27E572" w14:textId="77777777" w:rsidR="00A36421" w:rsidRPr="00D4299A" w:rsidRDefault="00A36421" w:rsidP="00D4299A">
            <w:pPr>
              <w:pStyle w:val="Default"/>
              <w:rPr>
                <w:sz w:val="18"/>
                <w:szCs w:val="18"/>
              </w:rPr>
            </w:pPr>
            <w:r w:rsidRPr="00D4299A">
              <w:rPr>
                <w:sz w:val="18"/>
                <w:szCs w:val="18"/>
              </w:rPr>
              <w:t xml:space="preserve">Y </w:t>
            </w:r>
          </w:p>
        </w:tc>
        <w:tc>
          <w:tcPr>
            <w:tcW w:w="440" w:type="pct"/>
          </w:tcPr>
          <w:p w14:paraId="779A318F" w14:textId="77777777" w:rsidR="00A36421" w:rsidRPr="00D4299A" w:rsidRDefault="00A36421" w:rsidP="00D4299A">
            <w:pPr>
              <w:pStyle w:val="Default"/>
              <w:rPr>
                <w:sz w:val="18"/>
                <w:szCs w:val="18"/>
              </w:rPr>
            </w:pPr>
            <w:r w:rsidRPr="00D4299A">
              <w:rPr>
                <w:sz w:val="18"/>
                <w:szCs w:val="18"/>
              </w:rPr>
              <w:t>DuPont</w:t>
            </w:r>
          </w:p>
        </w:tc>
      </w:tr>
      <w:tr w:rsidR="00A36421" w:rsidRPr="00D4299A" w14:paraId="11E3429E" w14:textId="77777777" w:rsidTr="00E0107B">
        <w:tc>
          <w:tcPr>
            <w:tcW w:w="348" w:type="pct"/>
          </w:tcPr>
          <w:p w14:paraId="5EB069BA" w14:textId="77777777" w:rsidR="00A36421" w:rsidRPr="00D4299A" w:rsidRDefault="00A36421" w:rsidP="00D4299A">
            <w:pPr>
              <w:pStyle w:val="RepTable"/>
              <w:rPr>
                <w:sz w:val="18"/>
                <w:szCs w:val="18"/>
              </w:rPr>
            </w:pPr>
            <w:r w:rsidRPr="00D4299A">
              <w:rPr>
                <w:sz w:val="18"/>
                <w:szCs w:val="18"/>
              </w:rPr>
              <w:t>KCP 7</w:t>
            </w:r>
          </w:p>
        </w:tc>
        <w:tc>
          <w:tcPr>
            <w:tcW w:w="636" w:type="pct"/>
          </w:tcPr>
          <w:p w14:paraId="4D5E044E" w14:textId="77777777" w:rsidR="00CE1844" w:rsidRPr="00FC567C" w:rsidRDefault="00CE1844" w:rsidP="00CE1844">
            <w:pPr>
              <w:pStyle w:val="Default"/>
              <w:rPr>
                <w:sz w:val="18"/>
                <w:szCs w:val="18"/>
                <w:lang w:val="en-GB"/>
              </w:rPr>
            </w:pPr>
            <w:proofErr w:type="spellStart"/>
            <w:r>
              <w:rPr>
                <w:b/>
                <w:sz w:val="18"/>
                <w:szCs w:val="18"/>
                <w:lang w:val="en-GB"/>
              </w:rPr>
              <w:t>xxxxxxxxxx</w:t>
            </w:r>
            <w:proofErr w:type="spellEnd"/>
          </w:p>
          <w:p w14:paraId="30D4E3A8" w14:textId="4F355DD8" w:rsidR="00A36421" w:rsidRPr="00D4299A" w:rsidRDefault="00A36421" w:rsidP="00D4299A">
            <w:pPr>
              <w:pStyle w:val="Default"/>
              <w:rPr>
                <w:sz w:val="18"/>
                <w:szCs w:val="18"/>
              </w:rPr>
            </w:pPr>
          </w:p>
        </w:tc>
        <w:tc>
          <w:tcPr>
            <w:tcW w:w="270" w:type="pct"/>
          </w:tcPr>
          <w:p w14:paraId="722E6AC3" w14:textId="77777777" w:rsidR="00A36421" w:rsidRPr="00D4299A" w:rsidRDefault="00A36421" w:rsidP="00D4299A">
            <w:pPr>
              <w:pStyle w:val="Default"/>
              <w:rPr>
                <w:sz w:val="18"/>
                <w:szCs w:val="18"/>
              </w:rPr>
            </w:pPr>
            <w:r w:rsidRPr="00D4299A">
              <w:rPr>
                <w:sz w:val="18"/>
                <w:szCs w:val="18"/>
              </w:rPr>
              <w:t xml:space="preserve">2013 </w:t>
            </w:r>
          </w:p>
        </w:tc>
        <w:tc>
          <w:tcPr>
            <w:tcW w:w="2949" w:type="pct"/>
          </w:tcPr>
          <w:p w14:paraId="79C2A6A9" w14:textId="77777777" w:rsidR="00A36421" w:rsidRPr="00D4299A" w:rsidRDefault="00A36421" w:rsidP="00D4299A">
            <w:pPr>
              <w:pStyle w:val="Default"/>
              <w:rPr>
                <w:sz w:val="18"/>
                <w:szCs w:val="18"/>
              </w:rPr>
            </w:pPr>
            <w:r w:rsidRPr="00D4299A">
              <w:rPr>
                <w:sz w:val="18"/>
                <w:szCs w:val="18"/>
              </w:rPr>
              <w:t xml:space="preserve">IN-M2G98: In vitro mammalian cell gene mutation test (CHO/HGPRT assay) </w:t>
            </w:r>
          </w:p>
          <w:p w14:paraId="3B8089EC" w14:textId="77777777" w:rsidR="00A36421" w:rsidRPr="00D4299A" w:rsidRDefault="00A36421" w:rsidP="00D4299A">
            <w:pPr>
              <w:pStyle w:val="Default"/>
              <w:rPr>
                <w:sz w:val="18"/>
                <w:szCs w:val="18"/>
              </w:rPr>
            </w:pPr>
            <w:proofErr w:type="spellStart"/>
            <w:r w:rsidRPr="00D4299A">
              <w:rPr>
                <w:sz w:val="18"/>
                <w:szCs w:val="18"/>
              </w:rPr>
              <w:t>BioReliance</w:t>
            </w:r>
            <w:proofErr w:type="spellEnd"/>
            <w:r w:rsidRPr="00D4299A">
              <w:rPr>
                <w:sz w:val="18"/>
                <w:szCs w:val="18"/>
              </w:rPr>
              <w:t xml:space="preserve">, Alliance Pharma, Inc. </w:t>
            </w:r>
          </w:p>
          <w:p w14:paraId="4D37E532" w14:textId="77777777" w:rsidR="00A36421" w:rsidRPr="00D4299A" w:rsidRDefault="00A36421" w:rsidP="00D4299A">
            <w:pPr>
              <w:pStyle w:val="Default"/>
              <w:rPr>
                <w:sz w:val="18"/>
                <w:szCs w:val="18"/>
              </w:rPr>
            </w:pPr>
            <w:r w:rsidRPr="00D4299A">
              <w:rPr>
                <w:sz w:val="18"/>
                <w:szCs w:val="18"/>
              </w:rPr>
              <w:t xml:space="preserve">DuPont-37574 </w:t>
            </w:r>
          </w:p>
          <w:p w14:paraId="74608D6C" w14:textId="77777777" w:rsidR="00A36421" w:rsidRPr="00D4299A" w:rsidRDefault="00A36421" w:rsidP="00D4299A">
            <w:pPr>
              <w:pStyle w:val="Default"/>
              <w:rPr>
                <w:sz w:val="18"/>
                <w:szCs w:val="18"/>
              </w:rPr>
            </w:pPr>
            <w:r w:rsidRPr="00D4299A">
              <w:rPr>
                <w:sz w:val="18"/>
                <w:szCs w:val="18"/>
              </w:rPr>
              <w:t xml:space="preserve">GLP: Yes </w:t>
            </w:r>
          </w:p>
          <w:p w14:paraId="371E5568" w14:textId="77777777" w:rsidR="00A36421" w:rsidRPr="00D4299A" w:rsidRDefault="00A36421" w:rsidP="00D4299A">
            <w:pPr>
              <w:pStyle w:val="Default"/>
              <w:rPr>
                <w:sz w:val="18"/>
                <w:szCs w:val="18"/>
              </w:rPr>
            </w:pPr>
            <w:r w:rsidRPr="00D4299A">
              <w:rPr>
                <w:sz w:val="18"/>
                <w:szCs w:val="18"/>
              </w:rPr>
              <w:t xml:space="preserve">Published: No </w:t>
            </w:r>
          </w:p>
          <w:p w14:paraId="21BF4349" w14:textId="77777777" w:rsidR="00A36421" w:rsidRPr="00D4299A" w:rsidRDefault="00A36421" w:rsidP="00D4299A">
            <w:pPr>
              <w:pStyle w:val="Default"/>
              <w:rPr>
                <w:sz w:val="18"/>
                <w:szCs w:val="18"/>
              </w:rPr>
            </w:pPr>
            <w:r w:rsidRPr="00D4299A">
              <w:rPr>
                <w:sz w:val="18"/>
                <w:szCs w:val="18"/>
              </w:rPr>
              <w:t>Syngenta Study No</w:t>
            </w:r>
            <w:r w:rsidRPr="00D4299A">
              <w:rPr>
                <w:rFonts w:ascii="Arial" w:hAnsi="Arial" w:cs="Arial"/>
                <w:color w:val="666666"/>
                <w:sz w:val="18"/>
                <w:szCs w:val="18"/>
                <w:shd w:val="clear" w:color="auto" w:fill="F0F4F7"/>
              </w:rPr>
              <w:t xml:space="preserve"> </w:t>
            </w:r>
            <w:r w:rsidRPr="00D4299A">
              <w:rPr>
                <w:sz w:val="18"/>
                <w:szCs w:val="18"/>
              </w:rPr>
              <w:t>VV-411297</w:t>
            </w:r>
          </w:p>
        </w:tc>
        <w:tc>
          <w:tcPr>
            <w:tcW w:w="357" w:type="pct"/>
          </w:tcPr>
          <w:p w14:paraId="41850C74" w14:textId="77777777" w:rsidR="00A36421" w:rsidRPr="00D4299A" w:rsidRDefault="00A36421" w:rsidP="00D4299A">
            <w:pPr>
              <w:pStyle w:val="Default"/>
              <w:rPr>
                <w:sz w:val="18"/>
                <w:szCs w:val="18"/>
              </w:rPr>
            </w:pPr>
            <w:r w:rsidRPr="00D4299A">
              <w:rPr>
                <w:sz w:val="18"/>
                <w:szCs w:val="18"/>
              </w:rPr>
              <w:t xml:space="preserve">Y </w:t>
            </w:r>
          </w:p>
        </w:tc>
        <w:tc>
          <w:tcPr>
            <w:tcW w:w="440" w:type="pct"/>
          </w:tcPr>
          <w:p w14:paraId="283B9C2D" w14:textId="77777777" w:rsidR="00A36421" w:rsidRPr="00D4299A" w:rsidRDefault="00A36421" w:rsidP="00D4299A">
            <w:pPr>
              <w:pStyle w:val="Default"/>
              <w:rPr>
                <w:sz w:val="18"/>
                <w:szCs w:val="18"/>
              </w:rPr>
            </w:pPr>
            <w:r w:rsidRPr="00D4299A">
              <w:rPr>
                <w:sz w:val="18"/>
                <w:szCs w:val="18"/>
              </w:rPr>
              <w:t>DuPont</w:t>
            </w:r>
          </w:p>
        </w:tc>
      </w:tr>
    </w:tbl>
    <w:p w14:paraId="567F59D3" w14:textId="77777777" w:rsidR="00D4299A" w:rsidRDefault="00D4299A" w:rsidP="00D4299A">
      <w:pPr>
        <w:pStyle w:val="RepNewPart"/>
        <w:spacing w:before="0" w:after="0"/>
        <w:rPr>
          <w:sz w:val="20"/>
          <w:szCs w:val="20"/>
        </w:rPr>
      </w:pPr>
    </w:p>
    <w:p w14:paraId="6EA5D6DB" w14:textId="77777777" w:rsidR="00F9783D" w:rsidRPr="00D4299A" w:rsidRDefault="00F9783D" w:rsidP="00D4299A">
      <w:pPr>
        <w:pStyle w:val="RepNewPart"/>
        <w:spacing w:before="0" w:after="0"/>
        <w:rPr>
          <w:sz w:val="20"/>
          <w:szCs w:val="20"/>
        </w:rPr>
      </w:pPr>
      <w:r w:rsidRPr="00D4299A">
        <w:rPr>
          <w:sz w:val="20"/>
          <w:szCs w:val="20"/>
        </w:rP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D4299A" w14:paraId="4BF128F0" w14:textId="77777777" w:rsidTr="00E0107B">
        <w:trPr>
          <w:tblHeader/>
        </w:trPr>
        <w:tc>
          <w:tcPr>
            <w:tcW w:w="348" w:type="pct"/>
            <w:vAlign w:val="center"/>
          </w:tcPr>
          <w:p w14:paraId="6B307C47" w14:textId="77777777" w:rsidR="00F9783D" w:rsidRPr="00D4299A" w:rsidRDefault="00F9783D" w:rsidP="00E0107B">
            <w:pPr>
              <w:pStyle w:val="RepTableHeader"/>
              <w:jc w:val="center"/>
              <w:rPr>
                <w:sz w:val="18"/>
                <w:szCs w:val="18"/>
                <w:lang w:val="en-GB"/>
              </w:rPr>
            </w:pPr>
            <w:r w:rsidRPr="00D4299A">
              <w:rPr>
                <w:sz w:val="18"/>
                <w:szCs w:val="18"/>
                <w:lang w:val="en-GB"/>
              </w:rPr>
              <w:t>Data point</w:t>
            </w:r>
          </w:p>
        </w:tc>
        <w:tc>
          <w:tcPr>
            <w:tcW w:w="636" w:type="pct"/>
            <w:vAlign w:val="center"/>
          </w:tcPr>
          <w:p w14:paraId="3E1C9F36" w14:textId="77777777" w:rsidR="00F9783D" w:rsidRPr="00D4299A" w:rsidRDefault="00F9783D" w:rsidP="00E0107B">
            <w:pPr>
              <w:pStyle w:val="RepTableHeader"/>
              <w:jc w:val="center"/>
              <w:rPr>
                <w:sz w:val="18"/>
                <w:szCs w:val="18"/>
                <w:lang w:val="en-GB"/>
              </w:rPr>
            </w:pPr>
            <w:r w:rsidRPr="00D4299A">
              <w:rPr>
                <w:sz w:val="18"/>
                <w:szCs w:val="18"/>
                <w:lang w:val="en-GB"/>
              </w:rPr>
              <w:t>Author(s)</w:t>
            </w:r>
          </w:p>
        </w:tc>
        <w:tc>
          <w:tcPr>
            <w:tcW w:w="270" w:type="pct"/>
            <w:vAlign w:val="center"/>
          </w:tcPr>
          <w:p w14:paraId="6B14B85A" w14:textId="77777777" w:rsidR="00F9783D" w:rsidRPr="00D4299A" w:rsidRDefault="00F9783D" w:rsidP="00E0107B">
            <w:pPr>
              <w:pStyle w:val="RepTableHeader"/>
              <w:jc w:val="center"/>
              <w:rPr>
                <w:sz w:val="18"/>
                <w:szCs w:val="18"/>
                <w:lang w:val="en-GB"/>
              </w:rPr>
            </w:pPr>
            <w:r w:rsidRPr="00D4299A">
              <w:rPr>
                <w:sz w:val="18"/>
                <w:szCs w:val="18"/>
                <w:lang w:val="en-GB"/>
              </w:rPr>
              <w:t>Year</w:t>
            </w:r>
          </w:p>
        </w:tc>
        <w:tc>
          <w:tcPr>
            <w:tcW w:w="2949" w:type="pct"/>
            <w:vAlign w:val="center"/>
          </w:tcPr>
          <w:p w14:paraId="14F13774" w14:textId="77777777" w:rsidR="00F9783D" w:rsidRPr="00D4299A" w:rsidRDefault="00F9783D" w:rsidP="00E0107B">
            <w:pPr>
              <w:pStyle w:val="RepTableHeader"/>
              <w:rPr>
                <w:sz w:val="18"/>
                <w:szCs w:val="18"/>
                <w:lang w:val="en-GB"/>
              </w:rPr>
            </w:pPr>
            <w:r w:rsidRPr="00D4299A">
              <w:rPr>
                <w:sz w:val="18"/>
                <w:szCs w:val="18"/>
                <w:lang w:val="en-GB"/>
              </w:rPr>
              <w:t>Title</w:t>
            </w:r>
            <w:r w:rsidRPr="00D4299A">
              <w:rPr>
                <w:sz w:val="18"/>
                <w:szCs w:val="18"/>
                <w:lang w:val="en-GB"/>
              </w:rPr>
              <w:br/>
              <w:t>Company Report No.</w:t>
            </w:r>
            <w:r w:rsidRPr="00D4299A">
              <w:rPr>
                <w:sz w:val="18"/>
                <w:szCs w:val="18"/>
                <w:lang w:val="en-GB"/>
              </w:rPr>
              <w:tab/>
            </w:r>
            <w:r w:rsidRPr="00D4299A">
              <w:rPr>
                <w:sz w:val="18"/>
                <w:szCs w:val="18"/>
                <w:lang w:val="en-GB"/>
              </w:rPr>
              <w:br/>
              <w:t>Source (where different from company)</w:t>
            </w:r>
            <w:r w:rsidRPr="00D4299A">
              <w:rPr>
                <w:sz w:val="18"/>
                <w:szCs w:val="18"/>
                <w:lang w:val="en-GB"/>
              </w:rPr>
              <w:br/>
              <w:t>GLP or GEP status</w:t>
            </w:r>
            <w:r w:rsidRPr="00D4299A">
              <w:rPr>
                <w:sz w:val="18"/>
                <w:szCs w:val="18"/>
                <w:lang w:val="en-GB"/>
              </w:rPr>
              <w:br/>
              <w:t>Published or not</w:t>
            </w:r>
          </w:p>
        </w:tc>
        <w:tc>
          <w:tcPr>
            <w:tcW w:w="357" w:type="pct"/>
            <w:vAlign w:val="center"/>
          </w:tcPr>
          <w:p w14:paraId="04E92035" w14:textId="77777777" w:rsidR="00F9783D" w:rsidRPr="00D4299A" w:rsidRDefault="00F9783D" w:rsidP="00E0107B">
            <w:pPr>
              <w:pStyle w:val="RepTableHeader"/>
              <w:jc w:val="center"/>
              <w:rPr>
                <w:sz w:val="18"/>
                <w:szCs w:val="18"/>
                <w:lang w:val="en-GB"/>
              </w:rPr>
            </w:pPr>
            <w:r w:rsidRPr="00D4299A">
              <w:rPr>
                <w:sz w:val="18"/>
                <w:szCs w:val="18"/>
                <w:lang w:val="en-GB"/>
              </w:rPr>
              <w:t>Vertebrate study</w:t>
            </w:r>
          </w:p>
          <w:p w14:paraId="7E85342B" w14:textId="77777777" w:rsidR="00F9783D" w:rsidRPr="00D4299A" w:rsidRDefault="00F9783D" w:rsidP="00E0107B">
            <w:pPr>
              <w:pStyle w:val="RepTableHeader"/>
              <w:jc w:val="center"/>
              <w:rPr>
                <w:sz w:val="18"/>
                <w:szCs w:val="18"/>
                <w:lang w:val="en-GB"/>
              </w:rPr>
            </w:pPr>
            <w:r w:rsidRPr="00D4299A">
              <w:rPr>
                <w:sz w:val="18"/>
                <w:szCs w:val="18"/>
                <w:lang w:val="en-GB"/>
              </w:rPr>
              <w:t>Y/N</w:t>
            </w:r>
          </w:p>
        </w:tc>
        <w:tc>
          <w:tcPr>
            <w:tcW w:w="440" w:type="pct"/>
            <w:vAlign w:val="center"/>
          </w:tcPr>
          <w:p w14:paraId="572F482F" w14:textId="77777777" w:rsidR="00F9783D" w:rsidRPr="00D4299A" w:rsidRDefault="00F9783D" w:rsidP="00E0107B">
            <w:pPr>
              <w:pStyle w:val="RepTableHeader"/>
              <w:jc w:val="center"/>
              <w:rPr>
                <w:sz w:val="18"/>
                <w:szCs w:val="18"/>
                <w:lang w:val="en-GB"/>
              </w:rPr>
            </w:pPr>
            <w:r w:rsidRPr="00D4299A">
              <w:rPr>
                <w:sz w:val="18"/>
                <w:szCs w:val="18"/>
                <w:lang w:val="en-GB"/>
              </w:rPr>
              <w:t>Owner</w:t>
            </w:r>
          </w:p>
        </w:tc>
      </w:tr>
      <w:tr w:rsidR="00F9783D" w:rsidRPr="00D4299A" w14:paraId="1639EB37" w14:textId="77777777" w:rsidTr="00E0107B">
        <w:tc>
          <w:tcPr>
            <w:tcW w:w="348" w:type="pct"/>
          </w:tcPr>
          <w:p w14:paraId="7DBC4E4F" w14:textId="77777777" w:rsidR="00F9783D" w:rsidRPr="00D4299A" w:rsidRDefault="00D4299A" w:rsidP="00D4299A">
            <w:pPr>
              <w:pStyle w:val="RepTable"/>
              <w:jc w:val="center"/>
              <w:rPr>
                <w:sz w:val="18"/>
                <w:szCs w:val="18"/>
              </w:rPr>
            </w:pPr>
            <w:r w:rsidRPr="00D4299A">
              <w:rPr>
                <w:sz w:val="18"/>
                <w:szCs w:val="18"/>
              </w:rPr>
              <w:t>-</w:t>
            </w:r>
          </w:p>
        </w:tc>
        <w:tc>
          <w:tcPr>
            <w:tcW w:w="636" w:type="pct"/>
          </w:tcPr>
          <w:p w14:paraId="3C1525B5" w14:textId="77777777" w:rsidR="00F9783D" w:rsidRPr="00D4299A" w:rsidRDefault="00D4299A" w:rsidP="00D4299A">
            <w:pPr>
              <w:pStyle w:val="RepTable"/>
              <w:jc w:val="center"/>
              <w:rPr>
                <w:sz w:val="18"/>
                <w:szCs w:val="18"/>
              </w:rPr>
            </w:pPr>
            <w:r w:rsidRPr="00D4299A">
              <w:rPr>
                <w:sz w:val="18"/>
                <w:szCs w:val="18"/>
              </w:rPr>
              <w:t>-</w:t>
            </w:r>
          </w:p>
        </w:tc>
        <w:tc>
          <w:tcPr>
            <w:tcW w:w="270" w:type="pct"/>
          </w:tcPr>
          <w:p w14:paraId="12547815" w14:textId="77777777" w:rsidR="00F9783D" w:rsidRPr="00D4299A" w:rsidRDefault="00D4299A" w:rsidP="00D4299A">
            <w:pPr>
              <w:pStyle w:val="RepTable"/>
              <w:jc w:val="center"/>
              <w:rPr>
                <w:sz w:val="18"/>
                <w:szCs w:val="18"/>
              </w:rPr>
            </w:pPr>
            <w:r w:rsidRPr="00D4299A">
              <w:rPr>
                <w:sz w:val="18"/>
                <w:szCs w:val="18"/>
              </w:rPr>
              <w:t>-</w:t>
            </w:r>
          </w:p>
        </w:tc>
        <w:tc>
          <w:tcPr>
            <w:tcW w:w="2949" w:type="pct"/>
          </w:tcPr>
          <w:p w14:paraId="4D8F839D" w14:textId="77777777" w:rsidR="00F9783D" w:rsidRPr="00D4299A" w:rsidRDefault="00D4299A" w:rsidP="00D4299A">
            <w:pPr>
              <w:pStyle w:val="RepTable"/>
              <w:jc w:val="center"/>
              <w:rPr>
                <w:sz w:val="18"/>
                <w:szCs w:val="18"/>
              </w:rPr>
            </w:pPr>
            <w:r w:rsidRPr="00D4299A">
              <w:rPr>
                <w:sz w:val="18"/>
                <w:szCs w:val="18"/>
              </w:rPr>
              <w:t>-</w:t>
            </w:r>
          </w:p>
        </w:tc>
        <w:tc>
          <w:tcPr>
            <w:tcW w:w="357" w:type="pct"/>
          </w:tcPr>
          <w:p w14:paraId="15B8EA8A" w14:textId="77777777" w:rsidR="00F9783D" w:rsidRPr="00D4299A" w:rsidRDefault="00D4299A" w:rsidP="00D4299A">
            <w:pPr>
              <w:pStyle w:val="RepTable"/>
              <w:jc w:val="center"/>
              <w:rPr>
                <w:sz w:val="18"/>
                <w:szCs w:val="18"/>
              </w:rPr>
            </w:pPr>
            <w:r w:rsidRPr="00D4299A">
              <w:rPr>
                <w:sz w:val="18"/>
                <w:szCs w:val="18"/>
              </w:rPr>
              <w:t>-</w:t>
            </w:r>
          </w:p>
        </w:tc>
        <w:tc>
          <w:tcPr>
            <w:tcW w:w="440" w:type="pct"/>
          </w:tcPr>
          <w:p w14:paraId="720A7510" w14:textId="77777777" w:rsidR="00F9783D" w:rsidRPr="00D4299A" w:rsidRDefault="00D4299A" w:rsidP="00D4299A">
            <w:pPr>
              <w:pStyle w:val="RepTable"/>
              <w:jc w:val="center"/>
              <w:rPr>
                <w:sz w:val="18"/>
                <w:szCs w:val="18"/>
              </w:rPr>
            </w:pPr>
            <w:r w:rsidRPr="00D4299A">
              <w:rPr>
                <w:sz w:val="18"/>
                <w:szCs w:val="18"/>
              </w:rPr>
              <w:t>-</w:t>
            </w:r>
          </w:p>
        </w:tc>
      </w:tr>
    </w:tbl>
    <w:p w14:paraId="47014EF5" w14:textId="77777777" w:rsidR="00F9783D" w:rsidRPr="00B32849" w:rsidRDefault="00F9783D" w:rsidP="00F87689">
      <w:pPr>
        <w:pStyle w:val="OECD-BASIS-TEXT"/>
      </w:pPr>
    </w:p>
    <w:p w14:paraId="183EECC4" w14:textId="77777777" w:rsidR="00F9783D" w:rsidRDefault="00F9783D" w:rsidP="00D4299A">
      <w:pPr>
        <w:pStyle w:val="RepNewPart"/>
        <w:spacing w:before="0" w:after="0"/>
        <w:rPr>
          <w:sz w:val="20"/>
          <w:szCs w:val="20"/>
        </w:rPr>
      </w:pPr>
      <w:r w:rsidRPr="00D4299A">
        <w:rPr>
          <w:sz w:val="20"/>
          <w:szCs w:val="20"/>
        </w:rPr>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D4299A" w:rsidRPr="00D4299A" w14:paraId="2E231C4C" w14:textId="77777777" w:rsidTr="00BC4B7E">
        <w:trPr>
          <w:tblHeader/>
        </w:trPr>
        <w:tc>
          <w:tcPr>
            <w:tcW w:w="348" w:type="pct"/>
            <w:vAlign w:val="center"/>
          </w:tcPr>
          <w:p w14:paraId="410DD3ED" w14:textId="77777777" w:rsidR="00D4299A" w:rsidRPr="00D4299A" w:rsidRDefault="00D4299A" w:rsidP="00BC4B7E">
            <w:pPr>
              <w:pStyle w:val="RepTableHeader"/>
              <w:jc w:val="center"/>
              <w:rPr>
                <w:sz w:val="18"/>
                <w:szCs w:val="18"/>
                <w:lang w:val="en-GB"/>
              </w:rPr>
            </w:pPr>
            <w:r w:rsidRPr="00D4299A">
              <w:rPr>
                <w:sz w:val="18"/>
                <w:szCs w:val="18"/>
                <w:lang w:val="en-GB"/>
              </w:rPr>
              <w:t>Data point</w:t>
            </w:r>
          </w:p>
        </w:tc>
        <w:tc>
          <w:tcPr>
            <w:tcW w:w="636" w:type="pct"/>
            <w:vAlign w:val="center"/>
          </w:tcPr>
          <w:p w14:paraId="4A87F1D4" w14:textId="77777777" w:rsidR="00D4299A" w:rsidRPr="00D4299A" w:rsidRDefault="00D4299A" w:rsidP="00BC4B7E">
            <w:pPr>
              <w:pStyle w:val="RepTableHeader"/>
              <w:jc w:val="center"/>
              <w:rPr>
                <w:sz w:val="18"/>
                <w:szCs w:val="18"/>
                <w:lang w:val="en-GB"/>
              </w:rPr>
            </w:pPr>
            <w:r w:rsidRPr="00D4299A">
              <w:rPr>
                <w:sz w:val="18"/>
                <w:szCs w:val="18"/>
                <w:lang w:val="en-GB"/>
              </w:rPr>
              <w:t>Author(s)</w:t>
            </w:r>
          </w:p>
        </w:tc>
        <w:tc>
          <w:tcPr>
            <w:tcW w:w="270" w:type="pct"/>
            <w:vAlign w:val="center"/>
          </w:tcPr>
          <w:p w14:paraId="5C553DD6" w14:textId="77777777" w:rsidR="00D4299A" w:rsidRPr="00D4299A" w:rsidRDefault="00D4299A" w:rsidP="00BC4B7E">
            <w:pPr>
              <w:pStyle w:val="RepTableHeader"/>
              <w:jc w:val="center"/>
              <w:rPr>
                <w:sz w:val="18"/>
                <w:szCs w:val="18"/>
                <w:lang w:val="en-GB"/>
              </w:rPr>
            </w:pPr>
            <w:r w:rsidRPr="00D4299A">
              <w:rPr>
                <w:sz w:val="18"/>
                <w:szCs w:val="18"/>
                <w:lang w:val="en-GB"/>
              </w:rPr>
              <w:t>Year</w:t>
            </w:r>
          </w:p>
        </w:tc>
        <w:tc>
          <w:tcPr>
            <w:tcW w:w="2949" w:type="pct"/>
            <w:vAlign w:val="center"/>
          </w:tcPr>
          <w:p w14:paraId="4D322331" w14:textId="77777777" w:rsidR="00D4299A" w:rsidRPr="00D4299A" w:rsidRDefault="00D4299A" w:rsidP="00BC4B7E">
            <w:pPr>
              <w:pStyle w:val="RepTableHeader"/>
              <w:rPr>
                <w:sz w:val="18"/>
                <w:szCs w:val="18"/>
                <w:lang w:val="en-GB"/>
              </w:rPr>
            </w:pPr>
            <w:r w:rsidRPr="00D4299A">
              <w:rPr>
                <w:sz w:val="18"/>
                <w:szCs w:val="18"/>
                <w:lang w:val="en-GB"/>
              </w:rPr>
              <w:t>Title</w:t>
            </w:r>
            <w:r w:rsidRPr="00D4299A">
              <w:rPr>
                <w:sz w:val="18"/>
                <w:szCs w:val="18"/>
                <w:lang w:val="en-GB"/>
              </w:rPr>
              <w:br/>
              <w:t>Company Report No.</w:t>
            </w:r>
            <w:r w:rsidRPr="00D4299A">
              <w:rPr>
                <w:sz w:val="18"/>
                <w:szCs w:val="18"/>
                <w:lang w:val="en-GB"/>
              </w:rPr>
              <w:tab/>
            </w:r>
            <w:r w:rsidRPr="00D4299A">
              <w:rPr>
                <w:sz w:val="18"/>
                <w:szCs w:val="18"/>
                <w:lang w:val="en-GB"/>
              </w:rPr>
              <w:br/>
              <w:t>Source (where different from company)</w:t>
            </w:r>
            <w:r w:rsidRPr="00D4299A">
              <w:rPr>
                <w:sz w:val="18"/>
                <w:szCs w:val="18"/>
                <w:lang w:val="en-GB"/>
              </w:rPr>
              <w:br/>
              <w:t>GLP or GEP status</w:t>
            </w:r>
            <w:r w:rsidRPr="00D4299A">
              <w:rPr>
                <w:sz w:val="18"/>
                <w:szCs w:val="18"/>
                <w:lang w:val="en-GB"/>
              </w:rPr>
              <w:br/>
              <w:t>Published or not</w:t>
            </w:r>
          </w:p>
        </w:tc>
        <w:tc>
          <w:tcPr>
            <w:tcW w:w="357" w:type="pct"/>
            <w:vAlign w:val="center"/>
          </w:tcPr>
          <w:p w14:paraId="177CF096" w14:textId="77777777" w:rsidR="00D4299A" w:rsidRPr="00D4299A" w:rsidRDefault="00D4299A" w:rsidP="00BC4B7E">
            <w:pPr>
              <w:pStyle w:val="RepTableHeader"/>
              <w:jc w:val="center"/>
              <w:rPr>
                <w:sz w:val="18"/>
                <w:szCs w:val="18"/>
                <w:lang w:val="en-GB"/>
              </w:rPr>
            </w:pPr>
            <w:r w:rsidRPr="00D4299A">
              <w:rPr>
                <w:sz w:val="18"/>
                <w:szCs w:val="18"/>
                <w:lang w:val="en-GB"/>
              </w:rPr>
              <w:t>Vertebrate study</w:t>
            </w:r>
          </w:p>
          <w:p w14:paraId="2F265F8B" w14:textId="77777777" w:rsidR="00D4299A" w:rsidRPr="00D4299A" w:rsidRDefault="00D4299A" w:rsidP="00BC4B7E">
            <w:pPr>
              <w:pStyle w:val="RepTableHeader"/>
              <w:jc w:val="center"/>
              <w:rPr>
                <w:sz w:val="18"/>
                <w:szCs w:val="18"/>
                <w:lang w:val="en-GB"/>
              </w:rPr>
            </w:pPr>
            <w:r w:rsidRPr="00D4299A">
              <w:rPr>
                <w:sz w:val="18"/>
                <w:szCs w:val="18"/>
                <w:lang w:val="en-GB"/>
              </w:rPr>
              <w:t>Y/N</w:t>
            </w:r>
          </w:p>
        </w:tc>
        <w:tc>
          <w:tcPr>
            <w:tcW w:w="440" w:type="pct"/>
            <w:vAlign w:val="center"/>
          </w:tcPr>
          <w:p w14:paraId="6E2C220C" w14:textId="77777777" w:rsidR="00D4299A" w:rsidRPr="00D4299A" w:rsidRDefault="00D4299A" w:rsidP="00BC4B7E">
            <w:pPr>
              <w:pStyle w:val="RepTableHeader"/>
              <w:jc w:val="center"/>
              <w:rPr>
                <w:sz w:val="18"/>
                <w:szCs w:val="18"/>
                <w:lang w:val="en-GB"/>
              </w:rPr>
            </w:pPr>
            <w:r w:rsidRPr="00D4299A">
              <w:rPr>
                <w:sz w:val="18"/>
                <w:szCs w:val="18"/>
                <w:lang w:val="en-GB"/>
              </w:rPr>
              <w:t>Owner</w:t>
            </w:r>
          </w:p>
        </w:tc>
      </w:tr>
      <w:tr w:rsidR="00D4299A" w:rsidRPr="00D4299A" w14:paraId="1E7EBD37" w14:textId="77777777" w:rsidTr="00BC4B7E">
        <w:tc>
          <w:tcPr>
            <w:tcW w:w="348" w:type="pct"/>
          </w:tcPr>
          <w:p w14:paraId="140165DB" w14:textId="77777777" w:rsidR="00D4299A" w:rsidRPr="00D4299A" w:rsidRDefault="00D4299A" w:rsidP="00BC4B7E">
            <w:pPr>
              <w:pStyle w:val="RepTable"/>
              <w:jc w:val="center"/>
              <w:rPr>
                <w:sz w:val="18"/>
                <w:szCs w:val="18"/>
              </w:rPr>
            </w:pPr>
            <w:r w:rsidRPr="00D4299A">
              <w:rPr>
                <w:sz w:val="18"/>
                <w:szCs w:val="18"/>
              </w:rPr>
              <w:t>-</w:t>
            </w:r>
          </w:p>
        </w:tc>
        <w:tc>
          <w:tcPr>
            <w:tcW w:w="636" w:type="pct"/>
          </w:tcPr>
          <w:p w14:paraId="14AD38A9" w14:textId="77777777" w:rsidR="00D4299A" w:rsidRPr="00D4299A" w:rsidRDefault="00D4299A" w:rsidP="00BC4B7E">
            <w:pPr>
              <w:pStyle w:val="RepTable"/>
              <w:jc w:val="center"/>
              <w:rPr>
                <w:sz w:val="18"/>
                <w:szCs w:val="18"/>
              </w:rPr>
            </w:pPr>
            <w:r w:rsidRPr="00D4299A">
              <w:rPr>
                <w:sz w:val="18"/>
                <w:szCs w:val="18"/>
              </w:rPr>
              <w:t>-</w:t>
            </w:r>
          </w:p>
        </w:tc>
        <w:tc>
          <w:tcPr>
            <w:tcW w:w="270" w:type="pct"/>
          </w:tcPr>
          <w:p w14:paraId="5463646A" w14:textId="77777777" w:rsidR="00D4299A" w:rsidRPr="00D4299A" w:rsidRDefault="00D4299A" w:rsidP="00BC4B7E">
            <w:pPr>
              <w:pStyle w:val="RepTable"/>
              <w:jc w:val="center"/>
              <w:rPr>
                <w:sz w:val="18"/>
                <w:szCs w:val="18"/>
              </w:rPr>
            </w:pPr>
            <w:r w:rsidRPr="00D4299A">
              <w:rPr>
                <w:sz w:val="18"/>
                <w:szCs w:val="18"/>
              </w:rPr>
              <w:t>-</w:t>
            </w:r>
          </w:p>
        </w:tc>
        <w:tc>
          <w:tcPr>
            <w:tcW w:w="2949" w:type="pct"/>
          </w:tcPr>
          <w:p w14:paraId="0410191E" w14:textId="77777777" w:rsidR="00D4299A" w:rsidRPr="00D4299A" w:rsidRDefault="00D4299A" w:rsidP="00BC4B7E">
            <w:pPr>
              <w:pStyle w:val="RepTable"/>
              <w:jc w:val="center"/>
              <w:rPr>
                <w:sz w:val="18"/>
                <w:szCs w:val="18"/>
              </w:rPr>
            </w:pPr>
            <w:r w:rsidRPr="00D4299A">
              <w:rPr>
                <w:sz w:val="18"/>
                <w:szCs w:val="18"/>
              </w:rPr>
              <w:t>-</w:t>
            </w:r>
          </w:p>
        </w:tc>
        <w:tc>
          <w:tcPr>
            <w:tcW w:w="357" w:type="pct"/>
          </w:tcPr>
          <w:p w14:paraId="78A048DF" w14:textId="77777777" w:rsidR="00D4299A" w:rsidRPr="00D4299A" w:rsidRDefault="00D4299A" w:rsidP="00BC4B7E">
            <w:pPr>
              <w:pStyle w:val="RepTable"/>
              <w:jc w:val="center"/>
              <w:rPr>
                <w:sz w:val="18"/>
                <w:szCs w:val="18"/>
              </w:rPr>
            </w:pPr>
            <w:r w:rsidRPr="00D4299A">
              <w:rPr>
                <w:sz w:val="18"/>
                <w:szCs w:val="18"/>
              </w:rPr>
              <w:t>-</w:t>
            </w:r>
          </w:p>
        </w:tc>
        <w:tc>
          <w:tcPr>
            <w:tcW w:w="440" w:type="pct"/>
          </w:tcPr>
          <w:p w14:paraId="38187CF6" w14:textId="77777777" w:rsidR="00D4299A" w:rsidRPr="00D4299A" w:rsidRDefault="00D4299A" w:rsidP="00BC4B7E">
            <w:pPr>
              <w:pStyle w:val="RepTable"/>
              <w:jc w:val="center"/>
              <w:rPr>
                <w:sz w:val="18"/>
                <w:szCs w:val="18"/>
              </w:rPr>
            </w:pPr>
            <w:r w:rsidRPr="00D4299A">
              <w:rPr>
                <w:sz w:val="18"/>
                <w:szCs w:val="18"/>
              </w:rPr>
              <w:t>-</w:t>
            </w:r>
          </w:p>
        </w:tc>
      </w:tr>
    </w:tbl>
    <w:p w14:paraId="7F2DA445" w14:textId="77777777" w:rsidR="00D4299A" w:rsidRPr="00D4299A" w:rsidRDefault="00D4299A" w:rsidP="00D4299A">
      <w:pPr>
        <w:pStyle w:val="RepStandard"/>
      </w:pPr>
    </w:p>
    <w:p w14:paraId="1503DB3D" w14:textId="77777777" w:rsidR="00F9783D" w:rsidRPr="00B32849" w:rsidRDefault="00F9783D" w:rsidP="00F9783D">
      <w:pPr>
        <w:pStyle w:val="RepStandard"/>
        <w:sectPr w:rsidR="00F9783D" w:rsidRPr="00B32849" w:rsidSect="001B7AAD">
          <w:pgSz w:w="16838" w:h="11906" w:orient="landscape"/>
          <w:pgMar w:top="1417" w:right="1134" w:bottom="1134" w:left="1134" w:header="709" w:footer="142" w:gutter="0"/>
          <w:pgNumType w:chapSep="period"/>
          <w:cols w:space="720"/>
          <w:docGrid w:linePitch="360"/>
        </w:sectPr>
      </w:pPr>
    </w:p>
    <w:p w14:paraId="4FFE637D" w14:textId="77777777" w:rsidR="00217B1C" w:rsidRDefault="00217B1C" w:rsidP="00881803">
      <w:pPr>
        <w:pStyle w:val="RepAppendix1"/>
        <w:spacing w:before="240" w:after="120"/>
      </w:pPr>
      <w:bookmarkStart w:id="688" w:name="_Toc300147933"/>
      <w:bookmarkStart w:id="689" w:name="_Toc304462627"/>
      <w:bookmarkStart w:id="690" w:name="_Toc314067812"/>
      <w:bookmarkStart w:id="691" w:name="_Toc314122102"/>
      <w:bookmarkStart w:id="692" w:name="_Toc314129281"/>
      <w:bookmarkStart w:id="693" w:name="_Toc314142400"/>
      <w:bookmarkStart w:id="694" w:name="_Toc314557407"/>
      <w:bookmarkStart w:id="695" w:name="_Toc314557665"/>
      <w:bookmarkStart w:id="696" w:name="_Toc328552264"/>
      <w:bookmarkStart w:id="697" w:name="_Toc332020613"/>
      <w:bookmarkStart w:id="698" w:name="_Toc332203457"/>
      <w:bookmarkStart w:id="699" w:name="_Toc332207009"/>
      <w:bookmarkStart w:id="700" w:name="_Toc332296177"/>
      <w:bookmarkStart w:id="701" w:name="_Toc336434744"/>
      <w:bookmarkStart w:id="702" w:name="_Toc397516896"/>
      <w:bookmarkStart w:id="703" w:name="_Toc398627876"/>
      <w:bookmarkStart w:id="704" w:name="_Toc399335731"/>
      <w:bookmarkStart w:id="705" w:name="_Toc399764872"/>
      <w:bookmarkStart w:id="706" w:name="_Toc412562663"/>
      <w:bookmarkStart w:id="707" w:name="_Toc412562740"/>
      <w:bookmarkStart w:id="708" w:name="_Toc413662732"/>
      <w:bookmarkStart w:id="709" w:name="_Toc413673590"/>
      <w:bookmarkStart w:id="710" w:name="_Toc413673688"/>
      <w:bookmarkStart w:id="711" w:name="_Toc413673759"/>
      <w:bookmarkStart w:id="712" w:name="_Toc413928658"/>
      <w:bookmarkStart w:id="713" w:name="_Toc413936272"/>
      <w:bookmarkStart w:id="714" w:name="_Toc413937983"/>
      <w:bookmarkStart w:id="715" w:name="_Toc414026710"/>
      <w:bookmarkStart w:id="716" w:name="_Ref414447855"/>
      <w:bookmarkStart w:id="717" w:name="_Ref414449074"/>
      <w:bookmarkStart w:id="718" w:name="_Toc414974089"/>
      <w:bookmarkStart w:id="719" w:name="_Toc450900963"/>
      <w:bookmarkStart w:id="720" w:name="_Toc450920629"/>
      <w:bookmarkStart w:id="721" w:name="_Toc450923750"/>
      <w:bookmarkStart w:id="722" w:name="_Toc454460983"/>
      <w:bookmarkStart w:id="723" w:name="_Toc454462819"/>
      <w:bookmarkStart w:id="724" w:name="_Toc46415843"/>
      <w:r w:rsidRPr="00B32849">
        <w:lastRenderedPageBreak/>
        <w:t>Detailed evaluation of the studies relied upon</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14:paraId="6D3B9251" w14:textId="77777777" w:rsidR="00C81348" w:rsidRPr="00B32849" w:rsidRDefault="00C81348" w:rsidP="00D4299A">
      <w:pPr>
        <w:pStyle w:val="RepAppendix2"/>
        <w:spacing w:before="240" w:after="120"/>
      </w:pPr>
      <w:bookmarkStart w:id="725" w:name="_Toc328552283"/>
      <w:bookmarkStart w:id="726" w:name="_Toc332020632"/>
      <w:bookmarkStart w:id="727" w:name="_Toc332203476"/>
      <w:bookmarkStart w:id="728" w:name="_Toc332207010"/>
      <w:bookmarkStart w:id="729" w:name="_Toc332296178"/>
      <w:bookmarkStart w:id="730" w:name="_Toc336434745"/>
      <w:bookmarkStart w:id="731" w:name="_Toc397516897"/>
      <w:bookmarkStart w:id="732" w:name="_Toc398627877"/>
      <w:bookmarkStart w:id="733" w:name="_Toc399335732"/>
      <w:bookmarkStart w:id="734" w:name="_Toc399764873"/>
      <w:bookmarkStart w:id="735" w:name="_Toc412562664"/>
      <w:bookmarkStart w:id="736" w:name="_Toc412562741"/>
      <w:bookmarkStart w:id="737" w:name="_Toc413662733"/>
      <w:bookmarkStart w:id="738" w:name="_Toc413673591"/>
      <w:bookmarkStart w:id="739" w:name="_Toc413673689"/>
      <w:bookmarkStart w:id="740" w:name="_Toc413673760"/>
      <w:bookmarkStart w:id="741" w:name="_Toc413928659"/>
      <w:bookmarkStart w:id="742" w:name="_Toc413936273"/>
      <w:bookmarkStart w:id="743" w:name="_Toc413937984"/>
      <w:bookmarkStart w:id="744" w:name="_Toc414026711"/>
      <w:bookmarkStart w:id="745" w:name="_Toc414974090"/>
      <w:bookmarkStart w:id="746" w:name="_Toc450900964"/>
      <w:bookmarkStart w:id="747" w:name="_Toc450920630"/>
      <w:bookmarkStart w:id="748" w:name="_Toc450923751"/>
      <w:bookmarkStart w:id="749" w:name="_Toc454460984"/>
      <w:bookmarkStart w:id="750" w:name="_Toc454462820"/>
      <w:bookmarkStart w:id="751" w:name="_Toc46415844"/>
      <w:bookmarkStart w:id="752" w:name="_Toc111951384"/>
      <w:bookmarkStart w:id="753" w:name="_Toc240611792"/>
      <w:bookmarkStart w:id="754" w:name="_Toc300147934"/>
      <w:bookmarkStart w:id="755" w:name="_Toc304462628"/>
      <w:bookmarkStart w:id="756" w:name="_Toc314067813"/>
      <w:bookmarkStart w:id="757" w:name="_Toc314122103"/>
      <w:bookmarkStart w:id="758" w:name="_Toc314129282"/>
      <w:bookmarkStart w:id="759" w:name="_Ref314138446"/>
      <w:bookmarkStart w:id="760" w:name="_Toc314142401"/>
      <w:bookmarkStart w:id="761" w:name="_Toc314557408"/>
      <w:bookmarkStart w:id="762" w:name="_Toc314557666"/>
      <w:bookmarkStart w:id="763" w:name="_Toc328552265"/>
      <w:bookmarkStart w:id="764" w:name="_Toc332020614"/>
      <w:bookmarkStart w:id="765" w:name="_Toc332203458"/>
      <w:r w:rsidRPr="00B32849">
        <w:t>Statement on bridging possibilities</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14:paraId="21691A73" w14:textId="77777777" w:rsidR="007974E9" w:rsidRPr="001C677D" w:rsidRDefault="007974E9" w:rsidP="00D4299A">
      <w:pPr>
        <w:pStyle w:val="RepStandard"/>
      </w:pPr>
      <w:r w:rsidRPr="004D36E7">
        <w:t>Acute Toxicity Estimate (ATE) calculations have been conducted and are provided i</w:t>
      </w:r>
      <w:r w:rsidR="007271B0">
        <w:t xml:space="preserve">n the Part C </w:t>
      </w:r>
      <w:proofErr w:type="spellStart"/>
      <w:r w:rsidR="007271B0">
        <w:t>D</w:t>
      </w:r>
      <w:r w:rsidRPr="004D36E7">
        <w:t>ocu-ment</w:t>
      </w:r>
      <w:proofErr w:type="spellEnd"/>
      <w:r w:rsidR="007271B0">
        <w:t xml:space="preserve"> </w:t>
      </w:r>
      <w:r w:rsidR="007271B0" w:rsidRPr="007271B0">
        <w:t>(VV-857442)</w:t>
      </w:r>
      <w:r w:rsidRPr="004D36E7">
        <w:t>. Syngenta has also conducted acute toxicity studies on the formul</w:t>
      </w:r>
      <w:r>
        <w:t>ation.  Syngenta</w:t>
      </w:r>
      <w:r w:rsidRPr="001C677D">
        <w:t xml:space="preserve"> testing strategy </w:t>
      </w:r>
      <w:r>
        <w:t>at the time these studies were conducted took</w:t>
      </w:r>
      <w:r w:rsidRPr="001C677D">
        <w:t xml:space="preserve"> into account data requirements of all regulatory agencies </w:t>
      </w:r>
      <w:r>
        <w:t xml:space="preserve">globally </w:t>
      </w:r>
      <w:r w:rsidRPr="001C677D">
        <w:t xml:space="preserve">where authorization </w:t>
      </w:r>
      <w:r w:rsidR="000457E1">
        <w:t>may be</w:t>
      </w:r>
      <w:r w:rsidRPr="001C677D">
        <w:t xml:space="preserve"> intended together with methods compliant with the 3R concept for refinement, reduction and replacement of animal testing where applicable and acceptable. </w:t>
      </w:r>
    </w:p>
    <w:p w14:paraId="58286C57" w14:textId="77777777" w:rsidR="007974E9" w:rsidRDefault="007974E9" w:rsidP="00D4299A">
      <w:pPr>
        <w:jc w:val="both"/>
      </w:pPr>
      <w:r w:rsidRPr="004D36E7">
        <w:t>Where classification proposals have varied between the ATE calculation approach and the animal dat</w:t>
      </w:r>
      <w:r>
        <w:t>a generated it is Syngenta’s ap</w:t>
      </w:r>
      <w:r w:rsidRPr="004D36E7">
        <w:t>proach to base the product classification on the animal data, in accordance with CLP guidance.</w:t>
      </w:r>
    </w:p>
    <w:p w14:paraId="21D13926" w14:textId="77777777" w:rsidR="00881803" w:rsidRDefault="00881803" w:rsidP="00D4299A">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46"/>
        <w:gridCol w:w="7304"/>
      </w:tblGrid>
      <w:tr w:rsidR="00881803" w:rsidRPr="000D2940" w14:paraId="79D32F5B" w14:textId="77777777" w:rsidTr="00D479C3">
        <w:tc>
          <w:tcPr>
            <w:tcW w:w="1094" w:type="pct"/>
            <w:shd w:val="clear" w:color="auto" w:fill="D9D9D9"/>
          </w:tcPr>
          <w:p w14:paraId="728A1DB9" w14:textId="77777777" w:rsidR="00881803" w:rsidRPr="000D2940" w:rsidRDefault="00881803" w:rsidP="00D479C3">
            <w:pPr>
              <w:widowControl w:val="0"/>
              <w:jc w:val="both"/>
              <w:rPr>
                <w:rFonts w:eastAsia="Batang"/>
                <w:sz w:val="20"/>
                <w:szCs w:val="20"/>
                <w:lang w:val="en-GB"/>
              </w:rPr>
            </w:pPr>
            <w:r w:rsidRPr="000D2940">
              <w:rPr>
                <w:sz w:val="20"/>
                <w:szCs w:val="20"/>
              </w:rPr>
              <w:t xml:space="preserve">Comments of </w:t>
            </w:r>
            <w:proofErr w:type="spellStart"/>
            <w:r w:rsidRPr="000D2940">
              <w:rPr>
                <w:sz w:val="20"/>
                <w:szCs w:val="20"/>
              </w:rPr>
              <w:t>zRMS</w:t>
            </w:r>
            <w:proofErr w:type="spellEnd"/>
            <w:r w:rsidRPr="000D2940">
              <w:rPr>
                <w:sz w:val="20"/>
                <w:szCs w:val="20"/>
              </w:rPr>
              <w:t>:</w:t>
            </w:r>
          </w:p>
        </w:tc>
        <w:tc>
          <w:tcPr>
            <w:tcW w:w="3906" w:type="pct"/>
            <w:shd w:val="clear" w:color="auto" w:fill="D9D9D9"/>
          </w:tcPr>
          <w:p w14:paraId="37A347E1" w14:textId="77777777" w:rsidR="00881803" w:rsidRPr="00881803" w:rsidRDefault="00881803" w:rsidP="00D479C3">
            <w:pPr>
              <w:widowControl w:val="0"/>
              <w:jc w:val="both"/>
              <w:rPr>
                <w:sz w:val="20"/>
                <w:szCs w:val="20"/>
              </w:rPr>
            </w:pPr>
            <w:r w:rsidRPr="00881803">
              <w:rPr>
                <w:sz w:val="20"/>
                <w:szCs w:val="20"/>
                <w:lang w:val="en-GB"/>
              </w:rPr>
              <w:t xml:space="preserve">Since the animal data already exist, ZRMS Poland has accepted the data and evaluation has been based on these one. The information gained on animal studies are more than just a classification. </w:t>
            </w:r>
            <w:r w:rsidRPr="00881803">
              <w:rPr>
                <w:sz w:val="20"/>
                <w:szCs w:val="20"/>
              </w:rPr>
              <w:t xml:space="preserve">By accepting the already existing animal studies, the identification of effects following a single exposure to the plant protection product can be established. </w:t>
            </w:r>
            <w:r w:rsidRPr="00881803">
              <w:rPr>
                <w:sz w:val="20"/>
                <w:szCs w:val="20"/>
                <w:lang w:val="en-GB"/>
              </w:rPr>
              <w:t>The data</w:t>
            </w:r>
            <w:r w:rsidRPr="00881803">
              <w:rPr>
                <w:sz w:val="20"/>
                <w:szCs w:val="20"/>
              </w:rPr>
              <w:t xml:space="preserve"> is sufficient to indicate the time course and characteristics of the effect with full details of behavioral changes and possible gross pathological findings at post-mortem.</w:t>
            </w:r>
          </w:p>
          <w:p w14:paraId="0E095E61" w14:textId="77777777" w:rsidR="00881803" w:rsidRPr="00881803" w:rsidRDefault="00881803" w:rsidP="00D479C3">
            <w:pPr>
              <w:widowControl w:val="0"/>
              <w:jc w:val="both"/>
              <w:rPr>
                <w:sz w:val="20"/>
                <w:szCs w:val="20"/>
              </w:rPr>
            </w:pPr>
            <w:r w:rsidRPr="00881803">
              <w:rPr>
                <w:sz w:val="20"/>
                <w:szCs w:val="20"/>
              </w:rPr>
              <w:t>ZRMS is aware of</w:t>
            </w:r>
            <w:r w:rsidRPr="00881803">
              <w:rPr>
                <w:sz w:val="20"/>
                <w:szCs w:val="20"/>
                <w:lang w:val="en-GB"/>
              </w:rPr>
              <w:t xml:space="preserve"> some EU-countries are known for no longer accepting </w:t>
            </w:r>
            <w:r w:rsidRPr="00881803">
              <w:rPr>
                <w:i/>
                <w:sz w:val="20"/>
                <w:szCs w:val="20"/>
                <w:lang w:val="en-GB"/>
              </w:rPr>
              <w:t>in vivo</w:t>
            </w:r>
            <w:r w:rsidRPr="00881803">
              <w:rPr>
                <w:sz w:val="20"/>
                <w:szCs w:val="20"/>
                <w:lang w:val="en-GB"/>
              </w:rPr>
              <w:t xml:space="preserve"> studies. On the other hand ZRMS believes that other E</w:t>
            </w:r>
            <w:r w:rsidRPr="00881803">
              <w:rPr>
                <w:sz w:val="20"/>
                <w:szCs w:val="20"/>
              </w:rPr>
              <w:t>U-countries might be willing to see the reports that are available (if the classification based on them is different from the one obtained by calculation).</w:t>
            </w:r>
          </w:p>
          <w:p w14:paraId="18766856" w14:textId="77777777" w:rsidR="00881803" w:rsidRPr="00881803" w:rsidRDefault="00881803" w:rsidP="00D479C3">
            <w:pPr>
              <w:widowControl w:val="0"/>
              <w:jc w:val="both"/>
              <w:rPr>
                <w:sz w:val="20"/>
                <w:szCs w:val="20"/>
              </w:rPr>
            </w:pPr>
          </w:p>
          <w:p w14:paraId="118D6E75" w14:textId="77777777" w:rsidR="00881803" w:rsidRPr="00600E47" w:rsidRDefault="00881803" w:rsidP="00D479C3">
            <w:pPr>
              <w:widowControl w:val="0"/>
              <w:jc w:val="both"/>
              <w:rPr>
                <w:sz w:val="20"/>
                <w:szCs w:val="20"/>
              </w:rPr>
            </w:pPr>
            <w:r w:rsidRPr="00881803">
              <w:rPr>
                <w:sz w:val="20"/>
                <w:szCs w:val="20"/>
              </w:rPr>
              <w:t xml:space="preserve">Information provided by the applicant is sufficient. ZRMS PL decided to conduct hazard assessment and classifications based on A17960B </w:t>
            </w:r>
            <w:r w:rsidRPr="00881803">
              <w:rPr>
                <w:i/>
                <w:iCs/>
                <w:sz w:val="20"/>
                <w:szCs w:val="20"/>
              </w:rPr>
              <w:t xml:space="preserve">in vivo </w:t>
            </w:r>
            <w:r w:rsidRPr="00881803">
              <w:rPr>
                <w:sz w:val="20"/>
                <w:szCs w:val="20"/>
              </w:rPr>
              <w:t>study results summarized below.</w:t>
            </w:r>
          </w:p>
        </w:tc>
      </w:tr>
    </w:tbl>
    <w:p w14:paraId="35CCA062" w14:textId="77777777" w:rsidR="00217B1C" w:rsidRPr="00D54CF3" w:rsidRDefault="00C81348" w:rsidP="00A41823">
      <w:pPr>
        <w:pStyle w:val="RepAppendix2"/>
        <w:spacing w:before="240" w:after="120"/>
      </w:pPr>
      <w:bookmarkStart w:id="766" w:name="_Toc332207011"/>
      <w:bookmarkStart w:id="767" w:name="_Toc332296179"/>
      <w:bookmarkStart w:id="768" w:name="_Toc336434746"/>
      <w:bookmarkStart w:id="769" w:name="_Toc397516898"/>
      <w:bookmarkStart w:id="770" w:name="_Toc398627878"/>
      <w:bookmarkStart w:id="771" w:name="_Toc399335733"/>
      <w:bookmarkStart w:id="772" w:name="_Toc399764874"/>
      <w:bookmarkStart w:id="773" w:name="_Toc412562665"/>
      <w:bookmarkStart w:id="774" w:name="_Toc412562742"/>
      <w:bookmarkStart w:id="775" w:name="_Toc413662734"/>
      <w:bookmarkStart w:id="776" w:name="_Toc413673592"/>
      <w:bookmarkStart w:id="777" w:name="_Toc413673690"/>
      <w:bookmarkStart w:id="778" w:name="_Toc413673761"/>
      <w:bookmarkStart w:id="779" w:name="_Toc413928660"/>
      <w:bookmarkStart w:id="780" w:name="_Toc413936274"/>
      <w:bookmarkStart w:id="781" w:name="_Toc413937985"/>
      <w:bookmarkStart w:id="782" w:name="_Toc414026712"/>
      <w:bookmarkStart w:id="783" w:name="_Toc414974091"/>
      <w:bookmarkStart w:id="784" w:name="_Toc450900965"/>
      <w:bookmarkStart w:id="785" w:name="_Toc450920631"/>
      <w:bookmarkStart w:id="786" w:name="_Toc450923752"/>
      <w:bookmarkStart w:id="787" w:name="_Toc454460985"/>
      <w:bookmarkStart w:id="788" w:name="_Toc454462821"/>
      <w:bookmarkStart w:id="789" w:name="_Toc46415845"/>
      <w:r w:rsidRPr="00D54CF3">
        <w:t>Acute oral</w:t>
      </w:r>
      <w:bookmarkEnd w:id="752"/>
      <w:r w:rsidRPr="00D54CF3">
        <w:t xml:space="preserve"> toxicity</w:t>
      </w:r>
      <w:bookmarkEnd w:id="753"/>
      <w:bookmarkEnd w:id="754"/>
      <w:bookmarkEnd w:id="755"/>
      <w:bookmarkEnd w:id="756"/>
      <w:bookmarkEnd w:id="757"/>
      <w:bookmarkEnd w:id="758"/>
      <w:bookmarkEnd w:id="759"/>
      <w:bookmarkEnd w:id="760"/>
      <w:bookmarkEnd w:id="761"/>
      <w:bookmarkEnd w:id="762"/>
      <w:r w:rsidRPr="00D54CF3">
        <w:t xml:space="preserve"> (KCP 7.1.1)</w:t>
      </w:r>
      <w:bookmarkStart w:id="790" w:name="_Toc314067820"/>
      <w:bookmarkStart w:id="791" w:name="_Toc314122109"/>
      <w:bookmarkStart w:id="792" w:name="_Toc314122257"/>
      <w:bookmarkStart w:id="793" w:name="_Toc111951385"/>
      <w:bookmarkStart w:id="794" w:name="_Toc240611793"/>
      <w:bookmarkStart w:id="795" w:name="_Toc300147935"/>
      <w:bookmarkStart w:id="796" w:name="_Toc304462629"/>
      <w:bookmarkStart w:id="797" w:name="_Toc314067815"/>
      <w:bookmarkStart w:id="798" w:name="_Toc314122104"/>
      <w:bookmarkStart w:id="799" w:name="_Toc314129283"/>
      <w:bookmarkStart w:id="800" w:name="_Toc31414240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6"/>
        <w:gridCol w:w="7304"/>
      </w:tblGrid>
      <w:tr w:rsidR="00217B1C" w:rsidRPr="00600E47" w14:paraId="58406BB8" w14:textId="77777777" w:rsidTr="000B7005">
        <w:tc>
          <w:tcPr>
            <w:tcW w:w="1094" w:type="pct"/>
            <w:shd w:val="clear" w:color="auto" w:fill="D9D9D9"/>
          </w:tcPr>
          <w:p w14:paraId="06319FDB" w14:textId="77777777" w:rsidR="00217B1C" w:rsidRPr="00D30FC4" w:rsidRDefault="00217B1C" w:rsidP="00217B1C">
            <w:pPr>
              <w:pStyle w:val="RepStandard"/>
              <w:rPr>
                <w:rFonts w:eastAsia="Batang"/>
                <w:sz w:val="20"/>
                <w:szCs w:val="20"/>
              </w:rPr>
            </w:pPr>
            <w:bookmarkStart w:id="801" w:name="A_O_TOX_A"/>
            <w:bookmarkEnd w:id="801"/>
            <w:r w:rsidRPr="00D30FC4">
              <w:rPr>
                <w:sz w:val="20"/>
                <w:szCs w:val="20"/>
              </w:rPr>
              <w:t xml:space="preserve">Comments of </w:t>
            </w:r>
            <w:proofErr w:type="spellStart"/>
            <w:r w:rsidRPr="00D30FC4">
              <w:rPr>
                <w:sz w:val="20"/>
                <w:szCs w:val="20"/>
              </w:rPr>
              <w:t>zRMS</w:t>
            </w:r>
            <w:proofErr w:type="spellEnd"/>
            <w:r w:rsidRPr="00D30FC4">
              <w:rPr>
                <w:sz w:val="20"/>
                <w:szCs w:val="20"/>
              </w:rPr>
              <w:t>:</w:t>
            </w:r>
          </w:p>
        </w:tc>
        <w:tc>
          <w:tcPr>
            <w:tcW w:w="3906" w:type="pct"/>
            <w:shd w:val="clear" w:color="auto" w:fill="D9D9D9"/>
          </w:tcPr>
          <w:p w14:paraId="38CE3647" w14:textId="77777777" w:rsidR="00D30FC4" w:rsidRPr="00D30FC4" w:rsidRDefault="00D30FC4" w:rsidP="00D30FC4">
            <w:pPr>
              <w:pStyle w:val="RepStandard"/>
              <w:rPr>
                <w:sz w:val="20"/>
                <w:szCs w:val="20"/>
              </w:rPr>
            </w:pPr>
            <w:r w:rsidRPr="00D30FC4">
              <w:rPr>
                <w:sz w:val="20"/>
                <w:szCs w:val="20"/>
              </w:rPr>
              <w:t xml:space="preserve">This study follows the data requirements for the active substance laid down in Regulation (EC) No. 544/2011 and the data requirements for the plant protection product laid down in Regulation (EC) No. 284/2013. </w:t>
            </w:r>
          </w:p>
          <w:p w14:paraId="5A051197" w14:textId="77777777" w:rsidR="00D30FC4" w:rsidRPr="00D30FC4" w:rsidRDefault="00D30FC4" w:rsidP="00D30FC4">
            <w:pPr>
              <w:pStyle w:val="RepStandard"/>
              <w:rPr>
                <w:sz w:val="20"/>
                <w:szCs w:val="20"/>
              </w:rPr>
            </w:pPr>
            <w:r w:rsidRPr="00D30FC4">
              <w:rPr>
                <w:sz w:val="20"/>
                <w:szCs w:val="20"/>
              </w:rPr>
              <w:t>The study was performed according to the OECD Test Guideline 425. These study  meets the current data requirements Regulation (EU) No 284/2013. Identified deviation: none. Study is acceptable.</w:t>
            </w:r>
          </w:p>
          <w:p w14:paraId="0F80B8DB" w14:textId="77777777" w:rsidR="00600E47" w:rsidRPr="00600E47" w:rsidRDefault="00D30FC4" w:rsidP="00600E47">
            <w:pPr>
              <w:pStyle w:val="RepStandard"/>
              <w:rPr>
                <w:sz w:val="20"/>
                <w:szCs w:val="20"/>
              </w:rPr>
            </w:pPr>
            <w:r w:rsidRPr="00D30FC4">
              <w:rPr>
                <w:sz w:val="20"/>
                <w:szCs w:val="20"/>
              </w:rPr>
              <w:t>Classification is not required according to CLP Regulation (EC) No 1272/2008.</w:t>
            </w:r>
          </w:p>
        </w:tc>
      </w:tr>
    </w:tbl>
    <w:p w14:paraId="3A715A98" w14:textId="77777777" w:rsidR="00217B1C" w:rsidRPr="00600E47" w:rsidRDefault="00217B1C" w:rsidP="00217B1C">
      <w:pPr>
        <w:pStyle w:val="RepStandard"/>
      </w:pPr>
    </w:p>
    <w:tbl>
      <w:tblPr>
        <w:tblW w:w="5000" w:type="pct"/>
        <w:tblCellMar>
          <w:top w:w="57" w:type="dxa"/>
          <w:left w:w="57" w:type="dxa"/>
          <w:bottom w:w="57" w:type="dxa"/>
          <w:right w:w="57" w:type="dxa"/>
        </w:tblCellMar>
        <w:tblLook w:val="01E0" w:firstRow="1" w:lastRow="1" w:firstColumn="1" w:lastColumn="1" w:noHBand="0" w:noVBand="0"/>
      </w:tblPr>
      <w:tblGrid>
        <w:gridCol w:w="2514"/>
        <w:gridCol w:w="6846"/>
      </w:tblGrid>
      <w:tr w:rsidR="00F05852" w:rsidRPr="00B32849" w14:paraId="2313C65F" w14:textId="77777777" w:rsidTr="00F05852">
        <w:tc>
          <w:tcPr>
            <w:tcW w:w="1343" w:type="pct"/>
          </w:tcPr>
          <w:p w14:paraId="29AD5083" w14:textId="77777777" w:rsidR="00F05852" w:rsidRPr="00B32849" w:rsidRDefault="009F554F" w:rsidP="00F05852">
            <w:pPr>
              <w:pStyle w:val="RepStandard"/>
            </w:pPr>
            <w:r>
              <w:t>Reference</w:t>
            </w:r>
          </w:p>
        </w:tc>
        <w:tc>
          <w:tcPr>
            <w:tcW w:w="3657" w:type="pct"/>
          </w:tcPr>
          <w:p w14:paraId="78F67C84" w14:textId="77777777" w:rsidR="00F05852" w:rsidRPr="0010271E" w:rsidRDefault="0021205B" w:rsidP="00F05852">
            <w:pPr>
              <w:pStyle w:val="RepStandard"/>
            </w:pPr>
            <w:r>
              <w:t xml:space="preserve">KCP </w:t>
            </w:r>
            <w:r w:rsidR="00554B0E" w:rsidRPr="0010271E">
              <w:t>7.1.1</w:t>
            </w:r>
          </w:p>
        </w:tc>
      </w:tr>
      <w:tr w:rsidR="00B3459F" w:rsidRPr="00B32849" w14:paraId="1F6766A4" w14:textId="77777777" w:rsidTr="00F05852">
        <w:tc>
          <w:tcPr>
            <w:tcW w:w="1343" w:type="pct"/>
          </w:tcPr>
          <w:p w14:paraId="48ADEC13" w14:textId="77777777" w:rsidR="00B3459F" w:rsidRPr="00B32849" w:rsidRDefault="00B3459F" w:rsidP="00B3459F">
            <w:pPr>
              <w:pStyle w:val="RepStandard"/>
            </w:pPr>
            <w:r w:rsidRPr="00B32849">
              <w:t>Report</w:t>
            </w:r>
          </w:p>
        </w:tc>
        <w:tc>
          <w:tcPr>
            <w:tcW w:w="3657" w:type="pct"/>
          </w:tcPr>
          <w:p w14:paraId="53466C45" w14:textId="77777777" w:rsidR="00BA31C0" w:rsidRDefault="00BA31C0" w:rsidP="00B3459F">
            <w:pPr>
              <w:pStyle w:val="RepStandard"/>
            </w:pPr>
            <w:r w:rsidRPr="00DC2946">
              <w:t>Cyantraniliprole FS (A17960B) – Acute Oral Toxicity Study in the Rat (Up and Down Procedure).</w:t>
            </w:r>
          </w:p>
          <w:p w14:paraId="4FB464F6" w14:textId="7FD4231C" w:rsidR="00BA31C0" w:rsidRDefault="00CE1844" w:rsidP="00B3459F">
            <w:pPr>
              <w:pStyle w:val="RepStandard"/>
            </w:pPr>
            <w:proofErr w:type="spellStart"/>
            <w:r>
              <w:t>Xxxxxxx</w:t>
            </w:r>
            <w:proofErr w:type="spellEnd"/>
            <w:r w:rsidR="00BA31C0">
              <w:t>, 2011</w:t>
            </w:r>
          </w:p>
          <w:p w14:paraId="56921FA9" w14:textId="77777777" w:rsidR="00BA31C0" w:rsidRDefault="00BA31C0" w:rsidP="00B3459F">
            <w:pPr>
              <w:pStyle w:val="RepStandard"/>
            </w:pPr>
            <w:r>
              <w:t>11/015-001P</w:t>
            </w:r>
          </w:p>
          <w:p w14:paraId="3ED57E9F" w14:textId="77777777" w:rsidR="00BA31C0" w:rsidRPr="0010271E" w:rsidRDefault="00BA31C0" w:rsidP="00B3459F">
            <w:pPr>
              <w:pStyle w:val="RepStandard"/>
            </w:pPr>
            <w:r w:rsidRPr="00DC2946">
              <w:t>A17960B_10010</w:t>
            </w:r>
          </w:p>
        </w:tc>
      </w:tr>
      <w:tr w:rsidR="00B3459F" w:rsidRPr="00B32849" w14:paraId="0ADE9A88" w14:textId="77777777" w:rsidTr="00F05852">
        <w:tc>
          <w:tcPr>
            <w:tcW w:w="1343" w:type="pct"/>
          </w:tcPr>
          <w:p w14:paraId="5CD962FD" w14:textId="77777777" w:rsidR="00B3459F" w:rsidRPr="00B32849" w:rsidRDefault="00B3459F" w:rsidP="00B3459F">
            <w:pPr>
              <w:pStyle w:val="RepStandard"/>
            </w:pPr>
            <w:r>
              <w:t>Guideline(s)</w:t>
            </w:r>
          </w:p>
        </w:tc>
        <w:tc>
          <w:tcPr>
            <w:tcW w:w="3657" w:type="pct"/>
          </w:tcPr>
          <w:p w14:paraId="1AB773B5" w14:textId="77777777" w:rsidR="00B3459F" w:rsidRPr="0010271E" w:rsidRDefault="00BA31C0" w:rsidP="00B3459F">
            <w:pPr>
              <w:pStyle w:val="RepStandard"/>
            </w:pPr>
            <w:r>
              <w:t xml:space="preserve">Yes.  Acute Oral Toxicity (rat): </w:t>
            </w:r>
            <w:r w:rsidRPr="00457ECC">
              <w:t>OECD Test Guideline 425 (2008)</w:t>
            </w:r>
            <w:r>
              <w:t xml:space="preserve">: </w:t>
            </w:r>
            <w:r w:rsidRPr="00457ECC">
              <w:t>EPA OPPTS 870.1100 (2002)</w:t>
            </w:r>
            <w:r>
              <w:t>.</w:t>
            </w:r>
          </w:p>
        </w:tc>
      </w:tr>
      <w:tr w:rsidR="00B3459F" w:rsidRPr="00B32849" w14:paraId="64D69790" w14:textId="77777777" w:rsidTr="00F05852">
        <w:tc>
          <w:tcPr>
            <w:tcW w:w="1343" w:type="pct"/>
          </w:tcPr>
          <w:p w14:paraId="18DB1A97" w14:textId="77777777" w:rsidR="00B3459F" w:rsidRPr="00B32849" w:rsidRDefault="00B3459F" w:rsidP="00B3459F">
            <w:pPr>
              <w:pStyle w:val="RepStandard"/>
            </w:pPr>
            <w:r>
              <w:t>Deviations</w:t>
            </w:r>
          </w:p>
        </w:tc>
        <w:tc>
          <w:tcPr>
            <w:tcW w:w="3657" w:type="pct"/>
          </w:tcPr>
          <w:p w14:paraId="2897DBC3" w14:textId="77777777" w:rsidR="00B3459F" w:rsidRPr="0010271E" w:rsidRDefault="00BA31C0" w:rsidP="00B3459F">
            <w:pPr>
              <w:pStyle w:val="RepStandard"/>
            </w:pPr>
            <w:r>
              <w:t>No</w:t>
            </w:r>
          </w:p>
        </w:tc>
      </w:tr>
      <w:tr w:rsidR="00B3459F" w:rsidRPr="00B32849" w14:paraId="29DA08A0" w14:textId="77777777" w:rsidTr="00F05852">
        <w:tc>
          <w:tcPr>
            <w:tcW w:w="1343" w:type="pct"/>
          </w:tcPr>
          <w:p w14:paraId="17815358" w14:textId="77777777" w:rsidR="00B3459F" w:rsidRPr="00B32849" w:rsidRDefault="00B3459F" w:rsidP="00B3459F">
            <w:pPr>
              <w:pStyle w:val="RepStandard"/>
            </w:pPr>
            <w:r>
              <w:t>GLP</w:t>
            </w:r>
          </w:p>
        </w:tc>
        <w:tc>
          <w:tcPr>
            <w:tcW w:w="3657" w:type="pct"/>
          </w:tcPr>
          <w:p w14:paraId="57671D40" w14:textId="77777777" w:rsidR="00B3459F" w:rsidRPr="0010271E" w:rsidRDefault="00BA31C0" w:rsidP="00B3459F">
            <w:pPr>
              <w:pStyle w:val="RepStandard"/>
            </w:pPr>
            <w:r>
              <w:t>Yes</w:t>
            </w:r>
          </w:p>
        </w:tc>
      </w:tr>
      <w:tr w:rsidR="00F05852" w:rsidRPr="00B32849" w14:paraId="279ADD63" w14:textId="77777777" w:rsidTr="00F05852">
        <w:tc>
          <w:tcPr>
            <w:tcW w:w="1343" w:type="pct"/>
          </w:tcPr>
          <w:p w14:paraId="2C89BCF1" w14:textId="77777777" w:rsidR="00F05852" w:rsidRPr="00B32849" w:rsidRDefault="009F554F" w:rsidP="00F05852">
            <w:pPr>
              <w:pStyle w:val="RepStandard"/>
            </w:pPr>
            <w:r>
              <w:t>Acceptability</w:t>
            </w:r>
          </w:p>
        </w:tc>
        <w:tc>
          <w:tcPr>
            <w:tcW w:w="3657" w:type="pct"/>
          </w:tcPr>
          <w:p w14:paraId="3B2222B9" w14:textId="77777777" w:rsidR="00F05852" w:rsidRPr="00101110" w:rsidRDefault="00101110" w:rsidP="00F05852">
            <w:pPr>
              <w:pStyle w:val="RepStandard"/>
            </w:pPr>
            <w:r w:rsidRPr="00101110">
              <w:t>Yes</w:t>
            </w:r>
          </w:p>
        </w:tc>
      </w:tr>
      <w:tr w:rsidR="00F05852" w:rsidRPr="00B32849" w14:paraId="64FBC274" w14:textId="77777777" w:rsidTr="00F05852">
        <w:tc>
          <w:tcPr>
            <w:tcW w:w="1343" w:type="pct"/>
          </w:tcPr>
          <w:p w14:paraId="7B2BF20F" w14:textId="77777777" w:rsidR="00F05852" w:rsidRPr="00B32849" w:rsidRDefault="00F05852" w:rsidP="00961BA5">
            <w:pPr>
              <w:pStyle w:val="RepStandard"/>
            </w:pPr>
            <w:r w:rsidRPr="00B32849">
              <w:lastRenderedPageBreak/>
              <w:t xml:space="preserve">Duplication </w:t>
            </w:r>
            <w:r w:rsidRPr="00B32849">
              <w:br/>
              <w:t>(if vertebrate study)</w:t>
            </w:r>
          </w:p>
        </w:tc>
        <w:tc>
          <w:tcPr>
            <w:tcW w:w="3657" w:type="pct"/>
          </w:tcPr>
          <w:p w14:paraId="5FF21425" w14:textId="77777777" w:rsidR="00F05852" w:rsidRPr="00101110" w:rsidRDefault="00101110" w:rsidP="00961BA5">
            <w:pPr>
              <w:pStyle w:val="RepStandard"/>
            </w:pPr>
            <w:r w:rsidRPr="00101110">
              <w:t>No</w:t>
            </w:r>
          </w:p>
        </w:tc>
      </w:tr>
    </w:tbl>
    <w:p w14:paraId="295FD560" w14:textId="77777777" w:rsidR="00C81348" w:rsidRPr="00B32849" w:rsidRDefault="00C81348" w:rsidP="00600E47">
      <w:pPr>
        <w:pStyle w:val="RepNewPart"/>
        <w:spacing w:before="240"/>
      </w:pPr>
      <w:r w:rsidRPr="00B32849">
        <w:t>Materials and methods</w:t>
      </w:r>
      <w:bookmarkEnd w:id="790"/>
      <w:bookmarkEnd w:id="791"/>
      <w:bookmarkEnd w:id="7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6"/>
        <w:gridCol w:w="5634"/>
      </w:tblGrid>
      <w:tr w:rsidR="00B3459F" w:rsidRPr="00A41823" w14:paraId="13002677" w14:textId="77777777" w:rsidTr="00C4657D">
        <w:tc>
          <w:tcPr>
            <w:tcW w:w="1987" w:type="pct"/>
          </w:tcPr>
          <w:p w14:paraId="5C8999AB" w14:textId="77777777" w:rsidR="00B3459F" w:rsidRPr="00A41823" w:rsidRDefault="00B3459F" w:rsidP="00B3459F">
            <w:pPr>
              <w:pStyle w:val="RepTableBold"/>
              <w:rPr>
                <w:sz w:val="18"/>
                <w:szCs w:val="18"/>
                <w:lang w:val="en-GB"/>
              </w:rPr>
            </w:pPr>
            <w:r w:rsidRPr="00A41823">
              <w:rPr>
                <w:sz w:val="18"/>
                <w:szCs w:val="18"/>
                <w:lang w:val="en-GB"/>
              </w:rPr>
              <w:t>Test material (Lot/Batch No.)</w:t>
            </w:r>
          </w:p>
        </w:tc>
        <w:tc>
          <w:tcPr>
            <w:tcW w:w="3013" w:type="pct"/>
          </w:tcPr>
          <w:p w14:paraId="25D90E23" w14:textId="77777777" w:rsidR="00B3459F" w:rsidRPr="00A41823" w:rsidRDefault="00905E62" w:rsidP="00B3459F">
            <w:pPr>
              <w:pStyle w:val="RepTable"/>
              <w:rPr>
                <w:sz w:val="18"/>
                <w:szCs w:val="18"/>
              </w:rPr>
            </w:pPr>
            <w:r w:rsidRPr="00A41823">
              <w:rPr>
                <w:sz w:val="18"/>
                <w:szCs w:val="18"/>
              </w:rPr>
              <w:t>A17960B</w:t>
            </w:r>
            <w:r w:rsidR="00B3459F" w:rsidRPr="00A41823">
              <w:rPr>
                <w:sz w:val="18"/>
                <w:szCs w:val="18"/>
              </w:rPr>
              <w:t>/</w:t>
            </w:r>
            <w:r w:rsidRPr="00A41823">
              <w:rPr>
                <w:sz w:val="18"/>
                <w:szCs w:val="18"/>
              </w:rPr>
              <w:t xml:space="preserve">Fortenza </w:t>
            </w:r>
            <w:r w:rsidR="00B3459F" w:rsidRPr="00A41823">
              <w:rPr>
                <w:sz w:val="18"/>
                <w:szCs w:val="18"/>
              </w:rPr>
              <w:t xml:space="preserve"> (</w:t>
            </w:r>
            <w:r w:rsidR="00BA31C0" w:rsidRPr="00A41823">
              <w:rPr>
                <w:sz w:val="18"/>
                <w:szCs w:val="18"/>
              </w:rPr>
              <w:t>SMU1AP002)</w:t>
            </w:r>
          </w:p>
        </w:tc>
      </w:tr>
      <w:tr w:rsidR="00B3459F" w:rsidRPr="00A41823" w14:paraId="7C653E79" w14:textId="77777777" w:rsidTr="00C4657D">
        <w:tc>
          <w:tcPr>
            <w:tcW w:w="1987" w:type="pct"/>
          </w:tcPr>
          <w:p w14:paraId="07D05D3B" w14:textId="77777777" w:rsidR="00B3459F" w:rsidRPr="00A41823" w:rsidRDefault="00B3459F" w:rsidP="00B3459F">
            <w:pPr>
              <w:pStyle w:val="RepTableBold"/>
              <w:rPr>
                <w:sz w:val="18"/>
                <w:szCs w:val="18"/>
                <w:lang w:val="en-GB"/>
              </w:rPr>
            </w:pPr>
            <w:r w:rsidRPr="00A41823">
              <w:rPr>
                <w:sz w:val="18"/>
                <w:szCs w:val="18"/>
                <w:lang w:val="en-GB"/>
              </w:rPr>
              <w:t>Species</w:t>
            </w:r>
          </w:p>
        </w:tc>
        <w:tc>
          <w:tcPr>
            <w:tcW w:w="3013" w:type="pct"/>
          </w:tcPr>
          <w:p w14:paraId="5F95442C" w14:textId="77777777" w:rsidR="00B3459F" w:rsidRPr="00A41823" w:rsidRDefault="00B3459F" w:rsidP="00B3459F">
            <w:pPr>
              <w:pStyle w:val="RepTable"/>
              <w:rPr>
                <w:sz w:val="18"/>
                <w:szCs w:val="18"/>
              </w:rPr>
            </w:pPr>
            <w:r w:rsidRPr="00A41823">
              <w:rPr>
                <w:sz w:val="18"/>
                <w:szCs w:val="18"/>
              </w:rPr>
              <w:t xml:space="preserve">Rat, </w:t>
            </w:r>
            <w:r w:rsidR="00022F5A" w:rsidRPr="00A41823">
              <w:rPr>
                <w:sz w:val="18"/>
                <w:szCs w:val="18"/>
              </w:rPr>
              <w:t>RjHan:WI</w:t>
            </w:r>
          </w:p>
        </w:tc>
      </w:tr>
      <w:tr w:rsidR="00B3459F" w:rsidRPr="00A41823" w14:paraId="17B2C34E" w14:textId="77777777" w:rsidTr="00C4657D">
        <w:tc>
          <w:tcPr>
            <w:tcW w:w="1987" w:type="pct"/>
          </w:tcPr>
          <w:p w14:paraId="531A96C6" w14:textId="77777777" w:rsidR="00B3459F" w:rsidRPr="00A41823" w:rsidRDefault="00B3459F" w:rsidP="00B3459F">
            <w:pPr>
              <w:pStyle w:val="RepTableBold"/>
              <w:rPr>
                <w:sz w:val="18"/>
                <w:szCs w:val="18"/>
                <w:lang w:val="en-GB"/>
              </w:rPr>
            </w:pPr>
            <w:r w:rsidRPr="00A41823">
              <w:rPr>
                <w:sz w:val="18"/>
                <w:szCs w:val="18"/>
                <w:lang w:val="en-GB"/>
              </w:rPr>
              <w:t>No. of animals (group size)</w:t>
            </w:r>
          </w:p>
        </w:tc>
        <w:tc>
          <w:tcPr>
            <w:tcW w:w="3013" w:type="pct"/>
          </w:tcPr>
          <w:p w14:paraId="3E171CA5" w14:textId="77777777" w:rsidR="00B3459F" w:rsidRPr="00A41823" w:rsidRDefault="00022F5A" w:rsidP="00B3459F">
            <w:pPr>
              <w:pStyle w:val="RepTable"/>
              <w:rPr>
                <w:sz w:val="18"/>
                <w:szCs w:val="18"/>
              </w:rPr>
            </w:pPr>
            <w:r w:rsidRPr="00A41823">
              <w:rPr>
                <w:sz w:val="18"/>
                <w:szCs w:val="18"/>
              </w:rPr>
              <w:t>3 rats (female)</w:t>
            </w:r>
          </w:p>
        </w:tc>
      </w:tr>
      <w:tr w:rsidR="00B3459F" w:rsidRPr="00A41823" w14:paraId="7F59F408" w14:textId="77777777" w:rsidTr="00C4657D">
        <w:tc>
          <w:tcPr>
            <w:tcW w:w="1987" w:type="pct"/>
          </w:tcPr>
          <w:p w14:paraId="3FFB4740" w14:textId="77777777" w:rsidR="00B3459F" w:rsidRPr="00A41823" w:rsidRDefault="00B3459F" w:rsidP="00B3459F">
            <w:pPr>
              <w:pStyle w:val="RepTableBold"/>
              <w:rPr>
                <w:sz w:val="18"/>
                <w:szCs w:val="18"/>
                <w:lang w:val="en-GB"/>
              </w:rPr>
            </w:pPr>
            <w:r w:rsidRPr="00A41823">
              <w:rPr>
                <w:sz w:val="18"/>
                <w:szCs w:val="18"/>
                <w:lang w:val="en-GB"/>
              </w:rPr>
              <w:t>Dose(s)</w:t>
            </w:r>
          </w:p>
        </w:tc>
        <w:tc>
          <w:tcPr>
            <w:tcW w:w="3013" w:type="pct"/>
          </w:tcPr>
          <w:p w14:paraId="25E939C5" w14:textId="77777777" w:rsidR="00B3459F" w:rsidRPr="00A41823" w:rsidRDefault="00022F5A" w:rsidP="00B3459F">
            <w:pPr>
              <w:pStyle w:val="RepTable"/>
              <w:rPr>
                <w:sz w:val="18"/>
                <w:szCs w:val="18"/>
              </w:rPr>
            </w:pPr>
            <w:r w:rsidRPr="00A41823">
              <w:rPr>
                <w:sz w:val="18"/>
                <w:szCs w:val="18"/>
              </w:rPr>
              <w:t>5</w:t>
            </w:r>
            <w:r w:rsidR="00B3459F" w:rsidRPr="00A41823">
              <w:rPr>
                <w:sz w:val="18"/>
                <w:szCs w:val="18"/>
              </w:rPr>
              <w:t>000 mg/kg bw</w:t>
            </w:r>
          </w:p>
        </w:tc>
      </w:tr>
      <w:tr w:rsidR="00B3459F" w:rsidRPr="00A41823" w14:paraId="53D749C7" w14:textId="77777777" w:rsidTr="00C4657D">
        <w:tc>
          <w:tcPr>
            <w:tcW w:w="1987" w:type="pct"/>
          </w:tcPr>
          <w:p w14:paraId="38F3E353" w14:textId="77777777" w:rsidR="00B3459F" w:rsidRPr="00A41823" w:rsidRDefault="00B3459F" w:rsidP="00B3459F">
            <w:pPr>
              <w:pStyle w:val="RepTableBold"/>
              <w:rPr>
                <w:sz w:val="18"/>
                <w:szCs w:val="18"/>
                <w:lang w:val="en-GB"/>
              </w:rPr>
            </w:pPr>
            <w:r w:rsidRPr="00A41823">
              <w:rPr>
                <w:sz w:val="18"/>
                <w:szCs w:val="18"/>
                <w:lang w:val="en-GB"/>
              </w:rPr>
              <w:t>Exposure</w:t>
            </w:r>
          </w:p>
        </w:tc>
        <w:tc>
          <w:tcPr>
            <w:tcW w:w="3013" w:type="pct"/>
          </w:tcPr>
          <w:p w14:paraId="7F64A9E9" w14:textId="77777777" w:rsidR="00B3459F" w:rsidRPr="00A41823" w:rsidRDefault="00B3459F" w:rsidP="00B3459F">
            <w:pPr>
              <w:pStyle w:val="RepTable"/>
              <w:rPr>
                <w:sz w:val="18"/>
                <w:szCs w:val="18"/>
                <w:highlight w:val="yellow"/>
              </w:rPr>
            </w:pPr>
            <w:r w:rsidRPr="00A41823">
              <w:rPr>
                <w:sz w:val="18"/>
                <w:szCs w:val="18"/>
              </w:rPr>
              <w:t>Once by gavage</w:t>
            </w:r>
          </w:p>
        </w:tc>
      </w:tr>
      <w:tr w:rsidR="00B3459F" w:rsidRPr="00A41823" w14:paraId="7D05C631" w14:textId="77777777" w:rsidTr="00C4657D">
        <w:tc>
          <w:tcPr>
            <w:tcW w:w="1987" w:type="pct"/>
          </w:tcPr>
          <w:p w14:paraId="05363422" w14:textId="77777777" w:rsidR="00B3459F" w:rsidRPr="00A41823" w:rsidRDefault="00B3459F" w:rsidP="00B3459F">
            <w:pPr>
              <w:pStyle w:val="RepTableBold"/>
              <w:rPr>
                <w:sz w:val="18"/>
                <w:szCs w:val="18"/>
                <w:lang w:val="en-GB"/>
              </w:rPr>
            </w:pPr>
            <w:r w:rsidRPr="00A41823">
              <w:rPr>
                <w:sz w:val="18"/>
                <w:szCs w:val="18"/>
                <w:lang w:val="en-GB"/>
              </w:rPr>
              <w:t>Vehicle/Dilution</w:t>
            </w:r>
          </w:p>
        </w:tc>
        <w:tc>
          <w:tcPr>
            <w:tcW w:w="3013" w:type="pct"/>
          </w:tcPr>
          <w:p w14:paraId="0B7AB1DB" w14:textId="77777777" w:rsidR="00B3459F" w:rsidRPr="00A41823" w:rsidRDefault="00B3459F" w:rsidP="00B3459F">
            <w:pPr>
              <w:pStyle w:val="RepTable"/>
              <w:rPr>
                <w:sz w:val="18"/>
                <w:szCs w:val="18"/>
              </w:rPr>
            </w:pPr>
            <w:r w:rsidRPr="00A41823">
              <w:rPr>
                <w:sz w:val="18"/>
                <w:szCs w:val="18"/>
              </w:rPr>
              <w:t>None</w:t>
            </w:r>
          </w:p>
        </w:tc>
      </w:tr>
      <w:tr w:rsidR="00B3459F" w:rsidRPr="00A41823" w14:paraId="53B2DDBD" w14:textId="77777777" w:rsidTr="00C4657D">
        <w:tc>
          <w:tcPr>
            <w:tcW w:w="1987" w:type="pct"/>
          </w:tcPr>
          <w:p w14:paraId="61914960" w14:textId="77777777" w:rsidR="00B3459F" w:rsidRPr="00A41823" w:rsidRDefault="00B3459F" w:rsidP="00B3459F">
            <w:pPr>
              <w:pStyle w:val="RepTableBold"/>
              <w:rPr>
                <w:sz w:val="18"/>
                <w:szCs w:val="18"/>
                <w:lang w:val="en-GB"/>
              </w:rPr>
            </w:pPr>
            <w:r w:rsidRPr="00A41823">
              <w:rPr>
                <w:sz w:val="18"/>
                <w:szCs w:val="18"/>
                <w:lang w:val="en-GB"/>
              </w:rPr>
              <w:t>Post exposure observation period</w:t>
            </w:r>
          </w:p>
        </w:tc>
        <w:tc>
          <w:tcPr>
            <w:tcW w:w="3013" w:type="pct"/>
          </w:tcPr>
          <w:p w14:paraId="1DB8C038" w14:textId="77777777" w:rsidR="00B3459F" w:rsidRPr="00A41823" w:rsidRDefault="00B3459F" w:rsidP="00B3459F">
            <w:pPr>
              <w:pStyle w:val="RepTable"/>
              <w:rPr>
                <w:sz w:val="18"/>
                <w:szCs w:val="18"/>
              </w:rPr>
            </w:pPr>
            <w:r w:rsidRPr="00A41823">
              <w:rPr>
                <w:sz w:val="18"/>
                <w:szCs w:val="18"/>
              </w:rPr>
              <w:t>14 days</w:t>
            </w:r>
          </w:p>
        </w:tc>
      </w:tr>
      <w:tr w:rsidR="00B3459F" w:rsidRPr="00A41823" w14:paraId="6FEA42B8" w14:textId="77777777" w:rsidTr="00C4657D">
        <w:tc>
          <w:tcPr>
            <w:tcW w:w="1987" w:type="pct"/>
          </w:tcPr>
          <w:p w14:paraId="0FF17ABF" w14:textId="77777777" w:rsidR="00B3459F" w:rsidRPr="00A41823" w:rsidRDefault="00B3459F" w:rsidP="00B3459F">
            <w:pPr>
              <w:pStyle w:val="RepTableBold"/>
              <w:rPr>
                <w:sz w:val="18"/>
                <w:szCs w:val="18"/>
                <w:lang w:val="en-GB"/>
              </w:rPr>
            </w:pPr>
            <w:r w:rsidRPr="00A41823">
              <w:rPr>
                <w:sz w:val="18"/>
                <w:szCs w:val="18"/>
                <w:lang w:val="en-GB"/>
              </w:rPr>
              <w:t>Remarks</w:t>
            </w:r>
          </w:p>
        </w:tc>
        <w:tc>
          <w:tcPr>
            <w:tcW w:w="3013" w:type="pct"/>
          </w:tcPr>
          <w:p w14:paraId="3DFEB81F" w14:textId="77777777" w:rsidR="00B3459F" w:rsidRPr="00A41823" w:rsidRDefault="00B3459F" w:rsidP="00B3459F">
            <w:pPr>
              <w:pStyle w:val="RepTable"/>
              <w:rPr>
                <w:sz w:val="18"/>
                <w:szCs w:val="18"/>
              </w:rPr>
            </w:pPr>
            <w:r w:rsidRPr="00A41823">
              <w:rPr>
                <w:sz w:val="18"/>
                <w:szCs w:val="18"/>
              </w:rPr>
              <w:t>None</w:t>
            </w:r>
          </w:p>
        </w:tc>
      </w:tr>
    </w:tbl>
    <w:p w14:paraId="090E754C" w14:textId="77777777" w:rsidR="00C81348" w:rsidRDefault="00C81348" w:rsidP="00600E47">
      <w:pPr>
        <w:pStyle w:val="RepNewPart"/>
        <w:spacing w:before="240"/>
      </w:pPr>
      <w:bookmarkStart w:id="802" w:name="_Toc314067821"/>
      <w:bookmarkStart w:id="803" w:name="_Toc314122110"/>
      <w:bookmarkStart w:id="804" w:name="_Toc314122258"/>
      <w:r w:rsidRPr="00B32849">
        <w:t>Results and discussions</w:t>
      </w:r>
      <w:bookmarkEnd w:id="802"/>
      <w:bookmarkEnd w:id="803"/>
      <w:bookmarkEnd w:id="804"/>
    </w:p>
    <w:p w14:paraId="0AB6A02E" w14:textId="77777777" w:rsidR="00B3459F" w:rsidRPr="00A41823" w:rsidRDefault="00B3459F" w:rsidP="00A41823">
      <w:pPr>
        <w:pStyle w:val="RepLabel"/>
        <w:spacing w:before="0" w:after="0"/>
        <w:rPr>
          <w:sz w:val="20"/>
          <w:szCs w:val="20"/>
        </w:rPr>
      </w:pPr>
      <w:r w:rsidRPr="00A41823">
        <w:rPr>
          <w:sz w:val="20"/>
          <w:szCs w:val="20"/>
        </w:rPr>
        <w:t>Table A </w:t>
      </w:r>
      <w:r w:rsidRPr="00A41823">
        <w:rPr>
          <w:sz w:val="20"/>
          <w:szCs w:val="20"/>
        </w:rPr>
        <w:fldChar w:fldCharType="begin"/>
      </w:r>
      <w:r w:rsidRPr="00A41823">
        <w:rPr>
          <w:sz w:val="20"/>
          <w:szCs w:val="20"/>
        </w:rPr>
        <w:instrText xml:space="preserve"> SEQ Table_A \* ARABIC </w:instrText>
      </w:r>
      <w:r w:rsidRPr="00A41823">
        <w:rPr>
          <w:sz w:val="20"/>
          <w:szCs w:val="20"/>
        </w:rPr>
        <w:fldChar w:fldCharType="separate"/>
      </w:r>
      <w:r w:rsidR="003C2813">
        <w:rPr>
          <w:noProof/>
          <w:sz w:val="20"/>
          <w:szCs w:val="20"/>
        </w:rPr>
        <w:t>1</w:t>
      </w:r>
      <w:r w:rsidRPr="00A41823">
        <w:rPr>
          <w:sz w:val="20"/>
          <w:szCs w:val="20"/>
        </w:rPr>
        <w:fldChar w:fldCharType="end"/>
      </w:r>
      <w:r w:rsidRPr="00A41823">
        <w:rPr>
          <w:sz w:val="20"/>
          <w:szCs w:val="20"/>
        </w:rPr>
        <w:t>:</w:t>
      </w:r>
      <w:r w:rsidRPr="00A41823">
        <w:rPr>
          <w:sz w:val="20"/>
          <w:szCs w:val="20"/>
        </w:rPr>
        <w:tab/>
        <w:t xml:space="preserve">Results of acute oral toxicity study in rats of </w:t>
      </w:r>
      <w:r w:rsidR="00905E62" w:rsidRPr="00A41823">
        <w:rPr>
          <w:sz w:val="20"/>
          <w:szCs w:val="20"/>
        </w:rPr>
        <w:t>A17960B</w:t>
      </w:r>
      <w:r w:rsidRPr="00A41823">
        <w:rPr>
          <w:sz w:val="20"/>
          <w:szCs w:val="20"/>
        </w:rPr>
        <w:t>/</w:t>
      </w:r>
      <w:proofErr w:type="spellStart"/>
      <w:r w:rsidR="00905E62" w:rsidRPr="00A41823">
        <w:rPr>
          <w:sz w:val="20"/>
          <w:szCs w:val="20"/>
        </w:rPr>
        <w:t>Fortenza</w:t>
      </w:r>
      <w:proofErr w:type="spellEnd"/>
      <w:r w:rsidR="00905E62" w:rsidRPr="00A41823">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01"/>
        <w:gridCol w:w="2104"/>
        <w:gridCol w:w="1806"/>
        <w:gridCol w:w="1896"/>
        <w:gridCol w:w="1943"/>
      </w:tblGrid>
      <w:tr w:rsidR="00B3459F" w:rsidRPr="00A41823" w14:paraId="0B6BB2F3" w14:textId="77777777" w:rsidTr="00905E62">
        <w:trPr>
          <w:tblHeader/>
        </w:trPr>
        <w:tc>
          <w:tcPr>
            <w:tcW w:w="856" w:type="pct"/>
          </w:tcPr>
          <w:p w14:paraId="1B2BC7B3" w14:textId="77777777" w:rsidR="00B3459F" w:rsidRPr="00A41823" w:rsidRDefault="00B3459F" w:rsidP="00B3459F">
            <w:pPr>
              <w:rPr>
                <w:b/>
                <w:sz w:val="18"/>
                <w:szCs w:val="18"/>
              </w:rPr>
            </w:pPr>
            <w:bookmarkStart w:id="805" w:name="_Toc314557410"/>
            <w:bookmarkStart w:id="806" w:name="_Toc314557668"/>
            <w:bookmarkStart w:id="807" w:name="_Toc328552267"/>
            <w:bookmarkStart w:id="808" w:name="_Toc332020616"/>
            <w:bookmarkStart w:id="809" w:name="_Toc332203460"/>
            <w:bookmarkStart w:id="810" w:name="_Toc332207013"/>
            <w:bookmarkStart w:id="811" w:name="_Toc332296181"/>
            <w:bookmarkStart w:id="812" w:name="_Toc336434748"/>
            <w:bookmarkStart w:id="813" w:name="_Toc397516900"/>
            <w:bookmarkStart w:id="814" w:name="_Toc398627879"/>
            <w:bookmarkStart w:id="815" w:name="_Toc399335735"/>
            <w:bookmarkStart w:id="816" w:name="_Toc399764875"/>
            <w:bookmarkStart w:id="817" w:name="_Toc412562667"/>
            <w:bookmarkStart w:id="818" w:name="_Toc412562744"/>
            <w:bookmarkStart w:id="819" w:name="_Toc413662736"/>
            <w:bookmarkStart w:id="820" w:name="_Toc413673593"/>
            <w:bookmarkStart w:id="821" w:name="_Toc413673691"/>
            <w:bookmarkStart w:id="822" w:name="_Toc413673762"/>
            <w:bookmarkStart w:id="823" w:name="_Toc413928661"/>
            <w:bookmarkStart w:id="824" w:name="_Toc413936275"/>
            <w:bookmarkStart w:id="825" w:name="_Toc413937986"/>
            <w:bookmarkStart w:id="826" w:name="_Toc414026713"/>
            <w:bookmarkStart w:id="827" w:name="_Toc414974092"/>
            <w:bookmarkStart w:id="828" w:name="_Toc450900966"/>
            <w:bookmarkStart w:id="829" w:name="_Toc450920632"/>
            <w:bookmarkStart w:id="830" w:name="_Toc450923753"/>
            <w:bookmarkStart w:id="831" w:name="_Toc454460986"/>
            <w:bookmarkStart w:id="832" w:name="_Toc454462822"/>
            <w:r w:rsidRPr="00A41823">
              <w:rPr>
                <w:b/>
                <w:sz w:val="18"/>
                <w:szCs w:val="18"/>
              </w:rPr>
              <w:t>Dose</w:t>
            </w:r>
            <w:r w:rsidRPr="00A41823">
              <w:rPr>
                <w:b/>
                <w:sz w:val="18"/>
                <w:szCs w:val="18"/>
              </w:rPr>
              <w:br/>
              <w:t xml:space="preserve">(mg/kg </w:t>
            </w:r>
            <w:proofErr w:type="spellStart"/>
            <w:r w:rsidRPr="00A41823">
              <w:rPr>
                <w:b/>
                <w:sz w:val="18"/>
                <w:szCs w:val="18"/>
              </w:rPr>
              <w:t>bw</w:t>
            </w:r>
            <w:proofErr w:type="spellEnd"/>
            <w:r w:rsidRPr="00A41823">
              <w:rPr>
                <w:b/>
                <w:sz w:val="18"/>
                <w:szCs w:val="18"/>
              </w:rPr>
              <w:t>)</w:t>
            </w:r>
          </w:p>
        </w:tc>
        <w:tc>
          <w:tcPr>
            <w:tcW w:w="1125" w:type="pct"/>
          </w:tcPr>
          <w:p w14:paraId="7998E056" w14:textId="77777777" w:rsidR="00B3459F" w:rsidRPr="00A41823" w:rsidRDefault="00B3459F" w:rsidP="00905E62">
            <w:pPr>
              <w:pStyle w:val="RepTableHeader"/>
              <w:keepNext w:val="0"/>
              <w:keepLines w:val="0"/>
              <w:spacing w:before="0" w:after="0"/>
              <w:jc w:val="center"/>
              <w:rPr>
                <w:sz w:val="18"/>
                <w:szCs w:val="18"/>
                <w:lang w:val="en-GB"/>
              </w:rPr>
            </w:pPr>
            <w:r w:rsidRPr="00A41823">
              <w:rPr>
                <w:sz w:val="18"/>
                <w:szCs w:val="18"/>
                <w:lang w:val="en-GB"/>
              </w:rPr>
              <w:t>Toxicological results *</w:t>
            </w:r>
          </w:p>
        </w:tc>
        <w:tc>
          <w:tcPr>
            <w:tcW w:w="966" w:type="pct"/>
          </w:tcPr>
          <w:p w14:paraId="78E339ED" w14:textId="77777777" w:rsidR="00B3459F" w:rsidRPr="00A41823" w:rsidRDefault="00B3459F" w:rsidP="00905E62">
            <w:pPr>
              <w:pStyle w:val="RepTableHeader"/>
              <w:keepNext w:val="0"/>
              <w:keepLines w:val="0"/>
              <w:spacing w:before="0" w:after="0"/>
              <w:jc w:val="center"/>
              <w:rPr>
                <w:sz w:val="18"/>
                <w:szCs w:val="18"/>
                <w:lang w:val="en-GB"/>
              </w:rPr>
            </w:pPr>
            <w:r w:rsidRPr="00A41823">
              <w:rPr>
                <w:sz w:val="18"/>
                <w:szCs w:val="18"/>
                <w:lang w:val="en-GB"/>
              </w:rPr>
              <w:t>Duration of signs</w:t>
            </w:r>
          </w:p>
        </w:tc>
        <w:tc>
          <w:tcPr>
            <w:tcW w:w="1014" w:type="pct"/>
          </w:tcPr>
          <w:p w14:paraId="40322E83" w14:textId="77777777" w:rsidR="00B3459F" w:rsidRPr="00A41823" w:rsidRDefault="00B3459F" w:rsidP="00905E62">
            <w:pPr>
              <w:pStyle w:val="RepTableHeader"/>
              <w:keepNext w:val="0"/>
              <w:keepLines w:val="0"/>
              <w:spacing w:before="0" w:after="0"/>
              <w:jc w:val="center"/>
              <w:rPr>
                <w:sz w:val="18"/>
                <w:szCs w:val="18"/>
                <w:lang w:val="en-GB"/>
              </w:rPr>
            </w:pPr>
            <w:r w:rsidRPr="00A41823">
              <w:rPr>
                <w:sz w:val="18"/>
                <w:szCs w:val="18"/>
                <w:lang w:val="en-GB"/>
              </w:rPr>
              <w:t>Time of death</w:t>
            </w:r>
          </w:p>
        </w:tc>
        <w:tc>
          <w:tcPr>
            <w:tcW w:w="1039" w:type="pct"/>
          </w:tcPr>
          <w:p w14:paraId="602F2357" w14:textId="77777777" w:rsidR="00B3459F" w:rsidRPr="00A41823" w:rsidRDefault="00B3459F" w:rsidP="00905E62">
            <w:pPr>
              <w:pStyle w:val="RepTableHeader"/>
              <w:keepNext w:val="0"/>
              <w:keepLines w:val="0"/>
              <w:spacing w:before="0" w:after="0"/>
              <w:jc w:val="center"/>
              <w:rPr>
                <w:sz w:val="18"/>
                <w:szCs w:val="18"/>
                <w:lang w:val="en-GB"/>
              </w:rPr>
            </w:pPr>
            <w:r w:rsidRPr="00A41823">
              <w:rPr>
                <w:sz w:val="18"/>
                <w:szCs w:val="18"/>
                <w:lang w:val="en-GB"/>
              </w:rPr>
              <w:t>LD</w:t>
            </w:r>
            <w:r w:rsidRPr="00A41823">
              <w:rPr>
                <w:sz w:val="18"/>
                <w:szCs w:val="18"/>
                <w:vertAlign w:val="subscript"/>
                <w:lang w:val="en-GB"/>
              </w:rPr>
              <w:t>50</w:t>
            </w:r>
            <w:r w:rsidRPr="00A41823">
              <w:rPr>
                <w:sz w:val="18"/>
                <w:szCs w:val="18"/>
                <w:lang w:val="en-GB"/>
              </w:rPr>
              <w:t xml:space="preserve"> (mg/kg </w:t>
            </w:r>
            <w:proofErr w:type="spellStart"/>
            <w:r w:rsidRPr="00A41823">
              <w:rPr>
                <w:sz w:val="18"/>
                <w:szCs w:val="18"/>
                <w:lang w:val="en-GB"/>
              </w:rPr>
              <w:t>bw</w:t>
            </w:r>
            <w:proofErr w:type="spellEnd"/>
            <w:r w:rsidRPr="00A41823">
              <w:rPr>
                <w:sz w:val="18"/>
                <w:szCs w:val="18"/>
                <w:lang w:val="en-GB"/>
              </w:rPr>
              <w:t>)</w:t>
            </w:r>
            <w:r w:rsidRPr="00A41823">
              <w:rPr>
                <w:sz w:val="18"/>
                <w:szCs w:val="18"/>
                <w:lang w:val="en-GB"/>
              </w:rPr>
              <w:br/>
              <w:t>(14 days)</w:t>
            </w:r>
          </w:p>
        </w:tc>
      </w:tr>
      <w:tr w:rsidR="00B3459F" w:rsidRPr="00A41823" w14:paraId="0F563CA2" w14:textId="77777777" w:rsidTr="00905E62">
        <w:tc>
          <w:tcPr>
            <w:tcW w:w="5000" w:type="pct"/>
            <w:gridSpan w:val="5"/>
          </w:tcPr>
          <w:p w14:paraId="3DBCCECC" w14:textId="77777777" w:rsidR="00B3459F" w:rsidRPr="00A41823" w:rsidRDefault="00B3459F" w:rsidP="00905E62">
            <w:pPr>
              <w:pStyle w:val="RepTable"/>
              <w:jc w:val="center"/>
              <w:rPr>
                <w:sz w:val="18"/>
                <w:szCs w:val="18"/>
              </w:rPr>
            </w:pPr>
            <w:r w:rsidRPr="00A41823">
              <w:rPr>
                <w:sz w:val="18"/>
                <w:szCs w:val="18"/>
              </w:rPr>
              <w:t>Female rats</w:t>
            </w:r>
          </w:p>
        </w:tc>
      </w:tr>
      <w:tr w:rsidR="00B3459F" w:rsidRPr="00A41823" w14:paraId="7A31A84D" w14:textId="77777777" w:rsidTr="00905E62">
        <w:tc>
          <w:tcPr>
            <w:tcW w:w="856" w:type="pct"/>
          </w:tcPr>
          <w:p w14:paraId="7A60C221" w14:textId="77777777" w:rsidR="00B3459F" w:rsidRPr="00A41823" w:rsidRDefault="00022F5A" w:rsidP="00905E62">
            <w:pPr>
              <w:pStyle w:val="RepTable"/>
              <w:jc w:val="center"/>
              <w:rPr>
                <w:sz w:val="18"/>
                <w:szCs w:val="18"/>
              </w:rPr>
            </w:pPr>
            <w:r w:rsidRPr="00A41823">
              <w:rPr>
                <w:sz w:val="18"/>
                <w:szCs w:val="18"/>
              </w:rPr>
              <w:t>5000</w:t>
            </w:r>
          </w:p>
        </w:tc>
        <w:tc>
          <w:tcPr>
            <w:tcW w:w="1125" w:type="pct"/>
          </w:tcPr>
          <w:p w14:paraId="6D045D6D" w14:textId="77777777" w:rsidR="00B3459F" w:rsidRPr="00A41823" w:rsidRDefault="00496282" w:rsidP="00496282">
            <w:pPr>
              <w:pStyle w:val="RepTable"/>
              <w:jc w:val="center"/>
              <w:rPr>
                <w:sz w:val="18"/>
                <w:szCs w:val="18"/>
              </w:rPr>
            </w:pPr>
            <w:r w:rsidRPr="00A41823">
              <w:rPr>
                <w:sz w:val="18"/>
                <w:szCs w:val="18"/>
              </w:rPr>
              <w:t>0/1</w:t>
            </w:r>
            <w:r w:rsidR="00B3459F" w:rsidRPr="00A41823">
              <w:rPr>
                <w:sz w:val="18"/>
                <w:szCs w:val="18"/>
              </w:rPr>
              <w:t>/</w:t>
            </w:r>
            <w:r w:rsidRPr="00A41823">
              <w:rPr>
                <w:sz w:val="18"/>
                <w:szCs w:val="18"/>
              </w:rPr>
              <w:t>3</w:t>
            </w:r>
          </w:p>
        </w:tc>
        <w:tc>
          <w:tcPr>
            <w:tcW w:w="966" w:type="pct"/>
          </w:tcPr>
          <w:p w14:paraId="5B811F19" w14:textId="77777777" w:rsidR="00B3459F" w:rsidRPr="00A41823" w:rsidRDefault="00496282" w:rsidP="00905E62">
            <w:pPr>
              <w:pStyle w:val="RepTable"/>
              <w:jc w:val="center"/>
              <w:rPr>
                <w:sz w:val="18"/>
                <w:szCs w:val="18"/>
              </w:rPr>
            </w:pPr>
            <w:r w:rsidRPr="00A41823">
              <w:rPr>
                <w:sz w:val="18"/>
                <w:szCs w:val="18"/>
              </w:rPr>
              <w:t>Day 1</w:t>
            </w:r>
          </w:p>
        </w:tc>
        <w:tc>
          <w:tcPr>
            <w:tcW w:w="1014" w:type="pct"/>
          </w:tcPr>
          <w:p w14:paraId="0392EFB5" w14:textId="77777777" w:rsidR="00B3459F" w:rsidRPr="00A41823" w:rsidRDefault="00496282" w:rsidP="00905E62">
            <w:pPr>
              <w:pStyle w:val="RepTable"/>
              <w:jc w:val="center"/>
              <w:rPr>
                <w:sz w:val="18"/>
                <w:szCs w:val="18"/>
              </w:rPr>
            </w:pPr>
            <w:r w:rsidRPr="00A41823">
              <w:rPr>
                <w:sz w:val="18"/>
                <w:szCs w:val="18"/>
              </w:rPr>
              <w:t>Day 14</w:t>
            </w:r>
          </w:p>
        </w:tc>
        <w:tc>
          <w:tcPr>
            <w:tcW w:w="1039" w:type="pct"/>
          </w:tcPr>
          <w:p w14:paraId="37029C44" w14:textId="77777777" w:rsidR="00B3459F" w:rsidRPr="00A41823" w:rsidRDefault="00496282" w:rsidP="00905E62">
            <w:pPr>
              <w:pStyle w:val="RepTable"/>
              <w:jc w:val="center"/>
              <w:rPr>
                <w:sz w:val="18"/>
                <w:szCs w:val="18"/>
              </w:rPr>
            </w:pPr>
            <w:r w:rsidRPr="00A41823">
              <w:rPr>
                <w:sz w:val="18"/>
                <w:szCs w:val="18"/>
              </w:rPr>
              <w:t>&gt; 5000</w:t>
            </w:r>
          </w:p>
        </w:tc>
      </w:tr>
    </w:tbl>
    <w:p w14:paraId="5E129CBD" w14:textId="77777777" w:rsidR="00B3459F" w:rsidRDefault="00B3459F" w:rsidP="00B3459F">
      <w:pPr>
        <w:pStyle w:val="RepTableFootnote"/>
        <w:rPr>
          <w:lang w:val="en-GB"/>
        </w:rPr>
      </w:pPr>
      <w:r w:rsidRPr="00B32849">
        <w:rPr>
          <w:sz w:val="20"/>
          <w:lang w:val="en-GB"/>
        </w:rPr>
        <w:t>*</w:t>
      </w:r>
      <w:r w:rsidRPr="00B32849">
        <w:rPr>
          <w:lang w:val="en-GB"/>
        </w:rPr>
        <w:t xml:space="preserve"> </w:t>
      </w:r>
      <w:r w:rsidRPr="00B32849">
        <w:rPr>
          <w:lang w:val="en-GB"/>
        </w:rPr>
        <w:tab/>
        <w:t>Number of animals which died/number of animals with clinical signs/number of animals used</w:t>
      </w:r>
    </w:p>
    <w:p w14:paraId="0B13E7CA" w14:textId="77777777" w:rsidR="00A41823" w:rsidRPr="00A41823" w:rsidRDefault="00A41823" w:rsidP="00A41823">
      <w:pPr>
        <w:pStyle w:val="RepStandard"/>
      </w:pPr>
    </w:p>
    <w:p w14:paraId="15AFDDCB" w14:textId="77777777" w:rsidR="00B3459F" w:rsidRPr="00A41823" w:rsidRDefault="00B3459F" w:rsidP="00A41823">
      <w:pPr>
        <w:pStyle w:val="RepLabel"/>
        <w:spacing w:before="0" w:after="0"/>
        <w:rPr>
          <w:sz w:val="20"/>
          <w:szCs w:val="20"/>
        </w:rPr>
      </w:pPr>
      <w:r w:rsidRPr="00A41823">
        <w:rPr>
          <w:sz w:val="20"/>
          <w:szCs w:val="20"/>
        </w:rPr>
        <w:t>Table A </w:t>
      </w:r>
      <w:r w:rsidRPr="00A41823">
        <w:rPr>
          <w:sz w:val="20"/>
          <w:szCs w:val="20"/>
        </w:rPr>
        <w:fldChar w:fldCharType="begin"/>
      </w:r>
      <w:r w:rsidRPr="00A41823">
        <w:rPr>
          <w:sz w:val="20"/>
          <w:szCs w:val="20"/>
        </w:rPr>
        <w:instrText xml:space="preserve"> SEQ Table_A \* ARABIC </w:instrText>
      </w:r>
      <w:r w:rsidRPr="00A41823">
        <w:rPr>
          <w:sz w:val="20"/>
          <w:szCs w:val="20"/>
        </w:rPr>
        <w:fldChar w:fldCharType="separate"/>
      </w:r>
      <w:r w:rsidR="003C2813">
        <w:rPr>
          <w:noProof/>
          <w:sz w:val="20"/>
          <w:szCs w:val="20"/>
        </w:rPr>
        <w:t>2</w:t>
      </w:r>
      <w:r w:rsidRPr="00A41823">
        <w:rPr>
          <w:sz w:val="20"/>
          <w:szCs w:val="20"/>
        </w:rPr>
        <w:fldChar w:fldCharType="end"/>
      </w:r>
      <w:r w:rsidRPr="00A41823">
        <w:rPr>
          <w:sz w:val="20"/>
          <w:szCs w:val="20"/>
        </w:rPr>
        <w:t>:</w:t>
      </w:r>
      <w:r w:rsidRPr="00A41823">
        <w:rPr>
          <w:sz w:val="20"/>
          <w:szCs w:val="20"/>
        </w:rPr>
        <w:tab/>
        <w:t xml:space="preserve">Summary of findings of acute oral toxicity study in rats of </w:t>
      </w:r>
      <w:r w:rsidR="00905E62" w:rsidRPr="00A41823">
        <w:rPr>
          <w:sz w:val="20"/>
          <w:szCs w:val="20"/>
        </w:rPr>
        <w:t>A17960B</w:t>
      </w:r>
      <w:r w:rsidRPr="00A41823">
        <w:rPr>
          <w:sz w:val="20"/>
          <w:szCs w:val="20"/>
        </w:rPr>
        <w:t>/</w:t>
      </w:r>
      <w:proofErr w:type="spellStart"/>
      <w:r w:rsidR="00905E62" w:rsidRPr="00A41823">
        <w:rPr>
          <w:sz w:val="20"/>
          <w:szCs w:val="20"/>
        </w:rPr>
        <w:t>Fortenza</w:t>
      </w:r>
      <w:proofErr w:type="spellEnd"/>
      <w:r w:rsidR="00905E62" w:rsidRPr="00A41823">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0"/>
        <w:gridCol w:w="7570"/>
      </w:tblGrid>
      <w:tr w:rsidR="00B3459F" w:rsidRPr="00A41823" w14:paraId="3FCF2E79" w14:textId="77777777" w:rsidTr="00905E62">
        <w:tc>
          <w:tcPr>
            <w:tcW w:w="952" w:type="pct"/>
          </w:tcPr>
          <w:p w14:paraId="16DC6B12" w14:textId="77777777" w:rsidR="00B3459F" w:rsidRPr="00A41823" w:rsidRDefault="00B3459F" w:rsidP="00905E62">
            <w:pPr>
              <w:pStyle w:val="RepTableBold"/>
              <w:rPr>
                <w:sz w:val="18"/>
                <w:szCs w:val="18"/>
                <w:lang w:val="en-GB" w:eastAsia="en-US"/>
              </w:rPr>
            </w:pPr>
            <w:r w:rsidRPr="00A41823">
              <w:rPr>
                <w:sz w:val="18"/>
                <w:szCs w:val="18"/>
                <w:lang w:val="en-GB" w:eastAsia="en-US"/>
              </w:rPr>
              <w:t>Mortality</w:t>
            </w:r>
          </w:p>
        </w:tc>
        <w:tc>
          <w:tcPr>
            <w:tcW w:w="4048" w:type="pct"/>
          </w:tcPr>
          <w:p w14:paraId="21045F77" w14:textId="77777777" w:rsidR="00B3459F" w:rsidRPr="00A41823" w:rsidRDefault="00B3459F" w:rsidP="00905E62">
            <w:pPr>
              <w:pStyle w:val="RepTable"/>
              <w:rPr>
                <w:sz w:val="18"/>
                <w:szCs w:val="18"/>
                <w:highlight w:val="yellow"/>
              </w:rPr>
            </w:pPr>
            <w:r w:rsidRPr="00A41823">
              <w:rPr>
                <w:sz w:val="18"/>
                <w:szCs w:val="18"/>
              </w:rPr>
              <w:t>No mortality occurred.</w:t>
            </w:r>
          </w:p>
        </w:tc>
      </w:tr>
      <w:tr w:rsidR="00B3459F" w:rsidRPr="00A41823" w14:paraId="72DE3C37" w14:textId="77777777" w:rsidTr="00905E62">
        <w:tc>
          <w:tcPr>
            <w:tcW w:w="952" w:type="pct"/>
          </w:tcPr>
          <w:p w14:paraId="0A36B46C" w14:textId="77777777" w:rsidR="00B3459F" w:rsidRPr="00A41823" w:rsidRDefault="00B3459F" w:rsidP="00905E62">
            <w:pPr>
              <w:pStyle w:val="RepTableBold"/>
              <w:rPr>
                <w:sz w:val="18"/>
                <w:szCs w:val="18"/>
                <w:lang w:val="en-GB" w:eastAsia="en-US"/>
              </w:rPr>
            </w:pPr>
            <w:r w:rsidRPr="00A41823">
              <w:rPr>
                <w:sz w:val="18"/>
                <w:szCs w:val="18"/>
                <w:lang w:val="en-GB" w:eastAsia="en-US"/>
              </w:rPr>
              <w:t>Clinical signs</w:t>
            </w:r>
          </w:p>
        </w:tc>
        <w:tc>
          <w:tcPr>
            <w:tcW w:w="4048" w:type="pct"/>
          </w:tcPr>
          <w:p w14:paraId="6FB44C41" w14:textId="77777777" w:rsidR="00B3459F" w:rsidRPr="00A41823" w:rsidRDefault="00496282" w:rsidP="00905E62">
            <w:pPr>
              <w:pStyle w:val="RepTable"/>
              <w:rPr>
                <w:sz w:val="18"/>
                <w:szCs w:val="18"/>
                <w:highlight w:val="yellow"/>
              </w:rPr>
            </w:pPr>
            <w:r w:rsidRPr="00A41823">
              <w:rPr>
                <w:sz w:val="18"/>
                <w:szCs w:val="18"/>
              </w:rPr>
              <w:t>Decreased activity was observed in 1 animal, treated at a dose level of 5000 mg/kg bw, on the day of dosing. The animal fully recovered and was symptom free from Day 1 until the end of the observation period.</w:t>
            </w:r>
          </w:p>
        </w:tc>
      </w:tr>
      <w:tr w:rsidR="00B3459F" w:rsidRPr="00A41823" w14:paraId="07366477" w14:textId="77777777" w:rsidTr="00905E62">
        <w:tc>
          <w:tcPr>
            <w:tcW w:w="952" w:type="pct"/>
          </w:tcPr>
          <w:p w14:paraId="52B90BAE" w14:textId="77777777" w:rsidR="00B3459F" w:rsidRPr="00A41823" w:rsidRDefault="00B3459F" w:rsidP="00905E62">
            <w:pPr>
              <w:pStyle w:val="RepTableBold"/>
              <w:rPr>
                <w:sz w:val="18"/>
                <w:szCs w:val="18"/>
                <w:lang w:val="en-GB" w:eastAsia="en-US"/>
              </w:rPr>
            </w:pPr>
            <w:r w:rsidRPr="00A41823">
              <w:rPr>
                <w:sz w:val="18"/>
                <w:szCs w:val="18"/>
                <w:lang w:val="en-GB" w:eastAsia="en-US"/>
              </w:rPr>
              <w:t>Body weight</w:t>
            </w:r>
          </w:p>
        </w:tc>
        <w:tc>
          <w:tcPr>
            <w:tcW w:w="4048" w:type="pct"/>
          </w:tcPr>
          <w:p w14:paraId="2001FC3D" w14:textId="77777777" w:rsidR="00B3459F" w:rsidRPr="00A41823" w:rsidRDefault="00B3459F" w:rsidP="00905E62">
            <w:pPr>
              <w:pStyle w:val="RepTable"/>
              <w:rPr>
                <w:sz w:val="18"/>
                <w:szCs w:val="18"/>
                <w:highlight w:val="yellow"/>
              </w:rPr>
            </w:pPr>
            <w:r w:rsidRPr="00A41823">
              <w:rPr>
                <w:sz w:val="18"/>
                <w:szCs w:val="18"/>
              </w:rPr>
              <w:t>Body weight gain was considered to be normal.</w:t>
            </w:r>
          </w:p>
        </w:tc>
      </w:tr>
      <w:tr w:rsidR="00B3459F" w:rsidRPr="00A41823" w14:paraId="5FB4F803" w14:textId="77777777" w:rsidTr="00905E62">
        <w:tc>
          <w:tcPr>
            <w:tcW w:w="952" w:type="pct"/>
          </w:tcPr>
          <w:p w14:paraId="4CB8D477" w14:textId="77777777" w:rsidR="00B3459F" w:rsidRPr="00A41823" w:rsidRDefault="00B3459F" w:rsidP="00905E62">
            <w:pPr>
              <w:pStyle w:val="RepTableBold"/>
              <w:rPr>
                <w:sz w:val="18"/>
                <w:szCs w:val="18"/>
                <w:lang w:val="en-GB" w:eastAsia="en-US"/>
              </w:rPr>
            </w:pPr>
            <w:r w:rsidRPr="00A41823">
              <w:rPr>
                <w:sz w:val="18"/>
                <w:szCs w:val="18"/>
                <w:lang w:val="en-GB" w:eastAsia="en-US"/>
              </w:rPr>
              <w:t>Macroscopic examination</w:t>
            </w:r>
          </w:p>
        </w:tc>
        <w:tc>
          <w:tcPr>
            <w:tcW w:w="4048" w:type="pct"/>
          </w:tcPr>
          <w:p w14:paraId="69BBABA6" w14:textId="77777777" w:rsidR="00B3459F" w:rsidRPr="00A41823" w:rsidRDefault="00B3459F" w:rsidP="00496282">
            <w:pPr>
              <w:pStyle w:val="RepTable"/>
              <w:rPr>
                <w:sz w:val="18"/>
                <w:szCs w:val="18"/>
                <w:highlight w:val="yellow"/>
              </w:rPr>
            </w:pPr>
            <w:r w:rsidRPr="00A41823">
              <w:rPr>
                <w:sz w:val="18"/>
                <w:szCs w:val="18"/>
              </w:rPr>
              <w:t xml:space="preserve">The necropsies performed at the end of the study revealed no apparent findings. </w:t>
            </w:r>
          </w:p>
        </w:tc>
      </w:tr>
    </w:tbl>
    <w:p w14:paraId="3C9B7CD5" w14:textId="77777777" w:rsidR="00B3459F" w:rsidRPr="00B32849" w:rsidRDefault="00B3459F" w:rsidP="00600E47">
      <w:pPr>
        <w:pStyle w:val="RepNewPart"/>
        <w:spacing w:before="240"/>
      </w:pPr>
      <w:bookmarkStart w:id="833" w:name="_Toc314067822"/>
      <w:bookmarkStart w:id="834" w:name="_Toc314122111"/>
      <w:bookmarkStart w:id="835" w:name="_Toc314122259"/>
      <w:r w:rsidRPr="00B32849">
        <w:t>Conclusion</w:t>
      </w:r>
      <w:bookmarkEnd w:id="833"/>
      <w:bookmarkEnd w:id="834"/>
      <w:bookmarkEnd w:id="835"/>
    </w:p>
    <w:p w14:paraId="3410C6E1" w14:textId="77777777" w:rsidR="00B3459F" w:rsidRPr="00496282" w:rsidRDefault="00B3459F" w:rsidP="00B3459F">
      <w:r w:rsidRPr="00B32849">
        <w:t>Under the experimental conditions, the oral LD</w:t>
      </w:r>
      <w:r w:rsidRPr="00374804">
        <w:rPr>
          <w:vertAlign w:val="subscript"/>
        </w:rPr>
        <w:t>50</w:t>
      </w:r>
      <w:r w:rsidRPr="00B32849">
        <w:t xml:space="preserve"> </w:t>
      </w:r>
      <w:r w:rsidRPr="00496282">
        <w:t xml:space="preserve">of </w:t>
      </w:r>
      <w:r w:rsidR="00905E62" w:rsidRPr="00496282">
        <w:t>A17960B</w:t>
      </w:r>
      <w:r w:rsidRPr="00496282">
        <w:t>/</w:t>
      </w:r>
      <w:proofErr w:type="spellStart"/>
      <w:r w:rsidR="00905E62" w:rsidRPr="00496282">
        <w:t>Fortenza</w:t>
      </w:r>
      <w:proofErr w:type="spellEnd"/>
      <w:r w:rsidR="00905E62" w:rsidRPr="00496282">
        <w:t xml:space="preserve"> </w:t>
      </w:r>
      <w:r w:rsidRPr="00496282">
        <w:t xml:space="preserve">is higher than </w:t>
      </w:r>
      <w:r w:rsidR="00496282" w:rsidRPr="00496282">
        <w:t>5000</w:t>
      </w:r>
      <w:r w:rsidRPr="00496282">
        <w:t xml:space="preserve"> mg/kg </w:t>
      </w:r>
      <w:proofErr w:type="spellStart"/>
      <w:r w:rsidRPr="00496282">
        <w:t>bw</w:t>
      </w:r>
      <w:proofErr w:type="spellEnd"/>
      <w:r w:rsidRPr="00496282">
        <w:t xml:space="preserve"> in rats. Thus, no classification is required according to Regulation (EC) No. 1272/2008.</w:t>
      </w:r>
      <w:bookmarkStart w:id="836" w:name="A_O_TOX_E"/>
      <w:bookmarkEnd w:id="836"/>
    </w:p>
    <w:p w14:paraId="02AA74DE" w14:textId="77777777" w:rsidR="00C81348" w:rsidRPr="00B32849" w:rsidRDefault="00C81348" w:rsidP="00A41823">
      <w:pPr>
        <w:pStyle w:val="RepAppendix2"/>
        <w:spacing w:before="240" w:after="120"/>
      </w:pPr>
      <w:bookmarkStart w:id="837" w:name="_Toc46415846"/>
      <w:r w:rsidRPr="00496282">
        <w:t>Acute percutaneous</w:t>
      </w:r>
      <w:bookmarkEnd w:id="793"/>
      <w:r w:rsidRPr="00496282">
        <w:t xml:space="preserve"> (dermal) toxicity</w:t>
      </w:r>
      <w:bookmarkEnd w:id="794"/>
      <w:bookmarkEnd w:id="795"/>
      <w:bookmarkEnd w:id="796"/>
      <w:bookmarkEnd w:id="797"/>
      <w:bookmarkEnd w:id="798"/>
      <w:bookmarkEnd w:id="799"/>
      <w:bookmarkEnd w:id="800"/>
      <w:bookmarkEnd w:id="805"/>
      <w:bookmarkEnd w:id="806"/>
      <w:r w:rsidRPr="00B32849">
        <w:t xml:space="preserve"> (KCP 7.1.2)</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6"/>
        <w:gridCol w:w="7304"/>
      </w:tblGrid>
      <w:tr w:rsidR="00217B1C" w:rsidRPr="00D54CF3" w14:paraId="22CE5DD6" w14:textId="77777777" w:rsidTr="000B7005">
        <w:tc>
          <w:tcPr>
            <w:tcW w:w="1094" w:type="pct"/>
            <w:shd w:val="clear" w:color="auto" w:fill="D9D9D9"/>
          </w:tcPr>
          <w:p w14:paraId="605214EE" w14:textId="77777777" w:rsidR="00217B1C" w:rsidRPr="00881803" w:rsidRDefault="00217B1C" w:rsidP="00217B1C">
            <w:pPr>
              <w:pStyle w:val="RepStandard"/>
              <w:rPr>
                <w:rFonts w:eastAsia="Batang"/>
                <w:sz w:val="20"/>
                <w:szCs w:val="20"/>
              </w:rPr>
            </w:pPr>
            <w:bookmarkStart w:id="838" w:name="A_D_TOX_A"/>
            <w:bookmarkEnd w:id="838"/>
            <w:r w:rsidRPr="00881803">
              <w:rPr>
                <w:sz w:val="20"/>
                <w:szCs w:val="20"/>
              </w:rPr>
              <w:t xml:space="preserve">Comments of </w:t>
            </w:r>
            <w:proofErr w:type="spellStart"/>
            <w:r w:rsidRPr="00881803">
              <w:rPr>
                <w:sz w:val="20"/>
                <w:szCs w:val="20"/>
              </w:rPr>
              <w:t>zRMS</w:t>
            </w:r>
            <w:proofErr w:type="spellEnd"/>
            <w:r w:rsidRPr="00881803">
              <w:rPr>
                <w:sz w:val="20"/>
                <w:szCs w:val="20"/>
              </w:rPr>
              <w:t>:</w:t>
            </w:r>
          </w:p>
        </w:tc>
        <w:tc>
          <w:tcPr>
            <w:tcW w:w="3906" w:type="pct"/>
            <w:shd w:val="clear" w:color="auto" w:fill="D9D9D9"/>
          </w:tcPr>
          <w:p w14:paraId="47F9D5B7" w14:textId="77777777" w:rsidR="00D30FC4" w:rsidRPr="000D2940" w:rsidRDefault="00D30FC4" w:rsidP="00D30FC4">
            <w:pPr>
              <w:pStyle w:val="RepStandard"/>
              <w:rPr>
                <w:sz w:val="20"/>
                <w:szCs w:val="20"/>
              </w:rPr>
            </w:pPr>
            <w:r w:rsidRPr="000D2940">
              <w:rPr>
                <w:sz w:val="20"/>
                <w:szCs w:val="20"/>
              </w:rPr>
              <w:t xml:space="preserve">This study follows the data requirements for the active substance laid down in Regulation (EC) No. 544/2011 and the data requirements for the plant protection product laid down in Regulation (EC) No. 284/2013. </w:t>
            </w:r>
          </w:p>
          <w:p w14:paraId="5688A37F" w14:textId="77777777" w:rsidR="00D30FC4" w:rsidRPr="000D2940" w:rsidRDefault="00D30FC4" w:rsidP="00D30FC4">
            <w:pPr>
              <w:pStyle w:val="RepStandard"/>
              <w:rPr>
                <w:sz w:val="20"/>
                <w:szCs w:val="20"/>
              </w:rPr>
            </w:pPr>
            <w:r w:rsidRPr="000D2940">
              <w:rPr>
                <w:sz w:val="20"/>
                <w:szCs w:val="20"/>
              </w:rPr>
              <w:t>The study was performed according to the OECD Test Guideline 402. These data  meets the current data requirements Regulation (EU) No 284/2013. There is no deviations from the study protocol. Study is acceptable.</w:t>
            </w:r>
          </w:p>
          <w:p w14:paraId="52F52D0E" w14:textId="77777777" w:rsidR="00217B1C" w:rsidRPr="00D54CF3" w:rsidRDefault="00D30FC4" w:rsidP="00D30FC4">
            <w:pPr>
              <w:pStyle w:val="RepStandard"/>
              <w:rPr>
                <w:rFonts w:eastAsia="Batang"/>
              </w:rPr>
            </w:pPr>
            <w:r w:rsidRPr="000D2940">
              <w:rPr>
                <w:sz w:val="20"/>
                <w:szCs w:val="20"/>
              </w:rPr>
              <w:t>Classification is not required according to CLP Regulation (EC) No 1272/2008</w:t>
            </w:r>
            <w:r>
              <w:rPr>
                <w:sz w:val="20"/>
                <w:szCs w:val="20"/>
              </w:rPr>
              <w:t>.</w:t>
            </w:r>
          </w:p>
        </w:tc>
      </w:tr>
    </w:tbl>
    <w:p w14:paraId="61F295DC" w14:textId="77777777" w:rsidR="00217B1C" w:rsidRPr="00D54CF3" w:rsidRDefault="00217B1C" w:rsidP="00A41823">
      <w:pPr>
        <w:pStyle w:val="RepAppendix3"/>
        <w:spacing w:before="240" w:after="120"/>
      </w:pPr>
      <w:bookmarkStart w:id="839" w:name="_Toc314557411"/>
      <w:bookmarkStart w:id="840" w:name="_Toc314557669"/>
      <w:bookmarkStart w:id="841" w:name="_Toc328552268"/>
      <w:bookmarkStart w:id="842" w:name="_Toc332020617"/>
      <w:bookmarkStart w:id="843" w:name="_Toc332203461"/>
      <w:bookmarkStart w:id="844" w:name="_Toc332207014"/>
      <w:bookmarkStart w:id="845" w:name="_Toc332296182"/>
      <w:bookmarkStart w:id="846" w:name="_Toc336434749"/>
      <w:bookmarkStart w:id="847" w:name="_Toc397516901"/>
      <w:bookmarkStart w:id="848" w:name="_Toc399335736"/>
      <w:bookmarkStart w:id="849" w:name="_Toc412562668"/>
      <w:bookmarkStart w:id="850" w:name="_Toc412562745"/>
      <w:bookmarkStart w:id="851" w:name="_Toc413662737"/>
      <w:bookmarkStart w:id="852" w:name="_Toc413673594"/>
      <w:bookmarkStart w:id="853" w:name="_Toc413673692"/>
      <w:bookmarkStart w:id="854" w:name="_Toc413673763"/>
      <w:bookmarkStart w:id="855" w:name="_Toc413928662"/>
      <w:bookmarkStart w:id="856" w:name="_Toc413936276"/>
      <w:bookmarkStart w:id="857" w:name="_Toc413937987"/>
      <w:bookmarkStart w:id="858" w:name="_Toc414026714"/>
      <w:bookmarkStart w:id="859" w:name="_Toc414974093"/>
      <w:bookmarkStart w:id="860" w:name="_Toc450900967"/>
      <w:bookmarkStart w:id="861" w:name="_Toc450920633"/>
      <w:bookmarkStart w:id="862" w:name="_Toc450923754"/>
      <w:bookmarkStart w:id="863" w:name="_Toc454460987"/>
      <w:bookmarkStart w:id="864" w:name="_Toc454462823"/>
      <w:r w:rsidRPr="00D54CF3">
        <w:t xml:space="preserve">Study </w:t>
      </w:r>
      <w:bookmarkEnd w:id="839"/>
      <w:bookmarkEnd w:id="840"/>
      <w:bookmarkEnd w:id="841"/>
      <w:bookmarkEnd w:id="842"/>
      <w:bookmarkEnd w:id="843"/>
      <w:bookmarkEnd w:id="844"/>
      <w:bookmarkEnd w:id="845"/>
      <w:bookmarkEnd w:id="846"/>
      <w:bookmarkEnd w:id="847"/>
      <w:r w:rsidRPr="00D54CF3">
        <w:t>1</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tbl>
      <w:tblPr>
        <w:tblW w:w="5000" w:type="pct"/>
        <w:tblCellMar>
          <w:top w:w="57" w:type="dxa"/>
          <w:left w:w="57" w:type="dxa"/>
          <w:bottom w:w="57" w:type="dxa"/>
          <w:right w:w="57" w:type="dxa"/>
        </w:tblCellMar>
        <w:tblLook w:val="01E0" w:firstRow="1" w:lastRow="1" w:firstColumn="1" w:lastColumn="1" w:noHBand="0" w:noVBand="0"/>
      </w:tblPr>
      <w:tblGrid>
        <w:gridCol w:w="2514"/>
        <w:gridCol w:w="6846"/>
      </w:tblGrid>
      <w:tr w:rsidR="00F05852" w:rsidRPr="00B32849" w14:paraId="6795B760" w14:textId="77777777" w:rsidTr="00F05852">
        <w:tc>
          <w:tcPr>
            <w:tcW w:w="1343" w:type="pct"/>
          </w:tcPr>
          <w:p w14:paraId="326BFED3" w14:textId="77777777" w:rsidR="00F05852" w:rsidRPr="00B32849" w:rsidRDefault="009F554F" w:rsidP="00961BA5">
            <w:pPr>
              <w:pStyle w:val="RepStandard"/>
            </w:pPr>
            <w:r>
              <w:lastRenderedPageBreak/>
              <w:t>Reference</w:t>
            </w:r>
          </w:p>
        </w:tc>
        <w:tc>
          <w:tcPr>
            <w:tcW w:w="3657" w:type="pct"/>
          </w:tcPr>
          <w:p w14:paraId="741BBFB0" w14:textId="77777777" w:rsidR="00F05852" w:rsidRPr="00591BD7" w:rsidRDefault="0021205B" w:rsidP="00961BA5">
            <w:pPr>
              <w:pStyle w:val="RepStandard"/>
            </w:pPr>
            <w:r>
              <w:t xml:space="preserve">KCP </w:t>
            </w:r>
            <w:r w:rsidR="00554B0E" w:rsidRPr="00591BD7">
              <w:t>7.1.2</w:t>
            </w:r>
          </w:p>
        </w:tc>
      </w:tr>
      <w:tr w:rsidR="00B3459F" w:rsidRPr="00B32849" w14:paraId="39F9CF67" w14:textId="77777777" w:rsidTr="00EF2D63">
        <w:trPr>
          <w:trHeight w:val="243"/>
        </w:trPr>
        <w:tc>
          <w:tcPr>
            <w:tcW w:w="1343" w:type="pct"/>
          </w:tcPr>
          <w:p w14:paraId="75A8C233" w14:textId="77777777" w:rsidR="00B3459F" w:rsidRPr="00B32849" w:rsidRDefault="00B3459F" w:rsidP="00B3459F">
            <w:pPr>
              <w:pStyle w:val="RepStandard"/>
            </w:pPr>
            <w:r w:rsidRPr="00B32849">
              <w:t>Report</w:t>
            </w:r>
          </w:p>
        </w:tc>
        <w:tc>
          <w:tcPr>
            <w:tcW w:w="3657" w:type="pct"/>
          </w:tcPr>
          <w:p w14:paraId="662F270B" w14:textId="77777777" w:rsidR="00B3459F" w:rsidRPr="00591BD7" w:rsidRDefault="00591BD7" w:rsidP="00B3459F">
            <w:pPr>
              <w:pStyle w:val="RepStandard"/>
            </w:pPr>
            <w:r w:rsidRPr="00591BD7">
              <w:t>Cyantraniliprole FS (A17960B) - Acute Dermal Toxicity Study in the Rat.</w:t>
            </w:r>
          </w:p>
        </w:tc>
      </w:tr>
      <w:tr w:rsidR="00591BD7" w:rsidRPr="00B32849" w14:paraId="5957CF77" w14:textId="77777777" w:rsidTr="00F05852">
        <w:tc>
          <w:tcPr>
            <w:tcW w:w="1343" w:type="pct"/>
          </w:tcPr>
          <w:p w14:paraId="3F96664E" w14:textId="77777777" w:rsidR="00591BD7" w:rsidRPr="00B32849" w:rsidRDefault="00591BD7" w:rsidP="00B3459F">
            <w:pPr>
              <w:pStyle w:val="RepStandard"/>
            </w:pPr>
          </w:p>
        </w:tc>
        <w:tc>
          <w:tcPr>
            <w:tcW w:w="3657" w:type="pct"/>
          </w:tcPr>
          <w:p w14:paraId="07DF878B" w14:textId="409590B5" w:rsidR="00591BD7" w:rsidRPr="00591BD7" w:rsidRDefault="00CE1844" w:rsidP="00B3459F">
            <w:pPr>
              <w:pStyle w:val="RepStandard"/>
            </w:pPr>
            <w:proofErr w:type="spellStart"/>
            <w:r>
              <w:t>Xxxxxxx</w:t>
            </w:r>
            <w:proofErr w:type="spellEnd"/>
            <w:r w:rsidR="00591BD7" w:rsidRPr="00591BD7">
              <w:t>, 2011</w:t>
            </w:r>
          </w:p>
          <w:p w14:paraId="255FA4BB" w14:textId="77777777" w:rsidR="00591BD7" w:rsidRPr="00591BD7" w:rsidRDefault="00591BD7" w:rsidP="00B3459F">
            <w:pPr>
              <w:pStyle w:val="RepStandard"/>
            </w:pPr>
            <w:r w:rsidRPr="00591BD7">
              <w:t>11/015-002P</w:t>
            </w:r>
          </w:p>
          <w:p w14:paraId="613F6D7A" w14:textId="77777777" w:rsidR="00591BD7" w:rsidRPr="00591BD7" w:rsidRDefault="00591BD7" w:rsidP="00B3459F">
            <w:pPr>
              <w:pStyle w:val="RepStandard"/>
            </w:pPr>
            <w:r w:rsidRPr="00591BD7">
              <w:t>A17960B_10016</w:t>
            </w:r>
          </w:p>
        </w:tc>
      </w:tr>
      <w:tr w:rsidR="00B3459F" w:rsidRPr="00B32849" w14:paraId="4BAFD25A" w14:textId="77777777" w:rsidTr="00F05852">
        <w:tc>
          <w:tcPr>
            <w:tcW w:w="1343" w:type="pct"/>
          </w:tcPr>
          <w:p w14:paraId="18BEE286" w14:textId="77777777" w:rsidR="00B3459F" w:rsidRPr="00B32849" w:rsidRDefault="00B3459F" w:rsidP="00B3459F">
            <w:pPr>
              <w:pStyle w:val="RepStandard"/>
            </w:pPr>
            <w:r>
              <w:t>Guideline(s)</w:t>
            </w:r>
          </w:p>
        </w:tc>
        <w:tc>
          <w:tcPr>
            <w:tcW w:w="3657" w:type="pct"/>
          </w:tcPr>
          <w:p w14:paraId="6E04DD6F" w14:textId="77777777" w:rsidR="00B3459F" w:rsidRPr="00591BD7" w:rsidRDefault="00591BD7" w:rsidP="00591BD7">
            <w:r w:rsidRPr="00591BD7">
              <w:t>Acute Dermal Toxicity (rat) OECD 402 (1987): OPPTS 870.1200 (1998); EC 440/2008 (2008)</w:t>
            </w:r>
          </w:p>
        </w:tc>
      </w:tr>
      <w:tr w:rsidR="00B3459F" w:rsidRPr="00B32849" w14:paraId="4F0072FF" w14:textId="77777777" w:rsidTr="00F05852">
        <w:tc>
          <w:tcPr>
            <w:tcW w:w="1343" w:type="pct"/>
          </w:tcPr>
          <w:p w14:paraId="3325973F" w14:textId="77777777" w:rsidR="00B3459F" w:rsidRPr="00B32849" w:rsidRDefault="00B3459F" w:rsidP="00B3459F">
            <w:pPr>
              <w:pStyle w:val="RepStandard"/>
            </w:pPr>
            <w:r>
              <w:t>Deviations</w:t>
            </w:r>
          </w:p>
        </w:tc>
        <w:tc>
          <w:tcPr>
            <w:tcW w:w="3657" w:type="pct"/>
          </w:tcPr>
          <w:p w14:paraId="4428097A" w14:textId="77777777" w:rsidR="00B3459F" w:rsidRPr="00591BD7" w:rsidRDefault="00591BD7" w:rsidP="00B3459F">
            <w:pPr>
              <w:pStyle w:val="RepStandard"/>
            </w:pPr>
            <w:r w:rsidRPr="00591BD7">
              <w:t>No</w:t>
            </w:r>
          </w:p>
        </w:tc>
      </w:tr>
      <w:tr w:rsidR="00B3459F" w:rsidRPr="00B32849" w14:paraId="2DABC771" w14:textId="77777777" w:rsidTr="00F05852">
        <w:tc>
          <w:tcPr>
            <w:tcW w:w="1343" w:type="pct"/>
          </w:tcPr>
          <w:p w14:paraId="5F488D22" w14:textId="77777777" w:rsidR="00B3459F" w:rsidRPr="00B32849" w:rsidRDefault="00B3459F" w:rsidP="00B3459F">
            <w:pPr>
              <w:pStyle w:val="RepStandard"/>
            </w:pPr>
            <w:r>
              <w:t>GLP</w:t>
            </w:r>
          </w:p>
        </w:tc>
        <w:tc>
          <w:tcPr>
            <w:tcW w:w="3657" w:type="pct"/>
          </w:tcPr>
          <w:p w14:paraId="7D5B2BC9" w14:textId="77777777" w:rsidR="00B3459F" w:rsidRPr="00591BD7" w:rsidRDefault="00591BD7" w:rsidP="00B3459F">
            <w:pPr>
              <w:pStyle w:val="RepStandard"/>
            </w:pPr>
            <w:r w:rsidRPr="00591BD7">
              <w:t>Yes</w:t>
            </w:r>
          </w:p>
        </w:tc>
      </w:tr>
      <w:tr w:rsidR="00B3459F" w:rsidRPr="00B32849" w14:paraId="4E56D76F" w14:textId="77777777" w:rsidTr="00F05852">
        <w:tc>
          <w:tcPr>
            <w:tcW w:w="1343" w:type="pct"/>
          </w:tcPr>
          <w:p w14:paraId="320EF29F" w14:textId="77777777" w:rsidR="00B3459F" w:rsidRPr="00B32849" w:rsidRDefault="00B3459F" w:rsidP="00B3459F">
            <w:pPr>
              <w:pStyle w:val="RepStandard"/>
            </w:pPr>
            <w:r>
              <w:t>Acceptability</w:t>
            </w:r>
          </w:p>
        </w:tc>
        <w:tc>
          <w:tcPr>
            <w:tcW w:w="3657" w:type="pct"/>
          </w:tcPr>
          <w:p w14:paraId="027E9CED" w14:textId="77777777" w:rsidR="00B3459F" w:rsidRPr="00101110" w:rsidRDefault="00B3459F" w:rsidP="00B3459F">
            <w:pPr>
              <w:pStyle w:val="RepStandard"/>
            </w:pPr>
            <w:r w:rsidRPr="00277702">
              <w:t>Yes</w:t>
            </w:r>
          </w:p>
        </w:tc>
      </w:tr>
      <w:tr w:rsidR="00B3459F" w:rsidRPr="00B32849" w14:paraId="22FB3D12" w14:textId="77777777" w:rsidTr="00F05852">
        <w:tc>
          <w:tcPr>
            <w:tcW w:w="1343" w:type="pct"/>
          </w:tcPr>
          <w:p w14:paraId="7493A506" w14:textId="77777777" w:rsidR="00B3459F" w:rsidRPr="00B32849" w:rsidRDefault="00B3459F" w:rsidP="00B3459F">
            <w:pPr>
              <w:pStyle w:val="RepStandard"/>
            </w:pPr>
            <w:r w:rsidRPr="00B32849">
              <w:t xml:space="preserve">Duplication </w:t>
            </w:r>
            <w:r w:rsidRPr="00B32849">
              <w:br/>
              <w:t>(if vertebrate study)</w:t>
            </w:r>
          </w:p>
        </w:tc>
        <w:tc>
          <w:tcPr>
            <w:tcW w:w="3657" w:type="pct"/>
          </w:tcPr>
          <w:p w14:paraId="5F2ED701" w14:textId="77777777" w:rsidR="00B3459F" w:rsidRPr="00101110" w:rsidRDefault="00B3459F" w:rsidP="00B3459F">
            <w:pPr>
              <w:pStyle w:val="RepStandard"/>
            </w:pPr>
            <w:r w:rsidRPr="00277702">
              <w:t>No</w:t>
            </w:r>
          </w:p>
        </w:tc>
      </w:tr>
    </w:tbl>
    <w:p w14:paraId="1B62B11C" w14:textId="77777777" w:rsidR="00C81348" w:rsidRPr="00B32849" w:rsidRDefault="00C81348" w:rsidP="00600E47">
      <w:pPr>
        <w:pStyle w:val="RepNewPart"/>
        <w:spacing w:before="240"/>
      </w:pPr>
      <w:bookmarkStart w:id="865" w:name="_Toc111951386"/>
      <w:bookmarkStart w:id="866" w:name="_Toc240611794"/>
      <w:bookmarkStart w:id="867" w:name="_Toc300147936"/>
      <w:bookmarkStart w:id="868" w:name="_Toc304462630"/>
      <w:bookmarkStart w:id="869" w:name="_Toc314067819"/>
      <w:bookmarkStart w:id="870" w:name="_Toc314122108"/>
      <w:bookmarkStart w:id="871" w:name="_Toc314129284"/>
      <w:bookmarkStart w:id="872" w:name="_Toc314142403"/>
      <w:r w:rsidRPr="00B32849">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6"/>
        <w:gridCol w:w="5634"/>
      </w:tblGrid>
      <w:tr w:rsidR="00B3459F" w:rsidRPr="00A41823" w14:paraId="4BC3B2F0" w14:textId="77777777" w:rsidTr="00946FBC">
        <w:tc>
          <w:tcPr>
            <w:tcW w:w="1987" w:type="pct"/>
          </w:tcPr>
          <w:p w14:paraId="34314348" w14:textId="77777777" w:rsidR="00B3459F" w:rsidRPr="00A41823" w:rsidRDefault="00B3459F" w:rsidP="00B3459F">
            <w:pPr>
              <w:pStyle w:val="RepTableBold"/>
              <w:rPr>
                <w:sz w:val="18"/>
                <w:szCs w:val="18"/>
                <w:lang w:val="en-GB"/>
              </w:rPr>
            </w:pPr>
            <w:r w:rsidRPr="00A41823">
              <w:rPr>
                <w:sz w:val="18"/>
                <w:szCs w:val="18"/>
                <w:lang w:val="en-GB"/>
              </w:rPr>
              <w:t>Test material (Lot/Batch No.)</w:t>
            </w:r>
          </w:p>
        </w:tc>
        <w:tc>
          <w:tcPr>
            <w:tcW w:w="3013" w:type="pct"/>
          </w:tcPr>
          <w:p w14:paraId="60EEFF44" w14:textId="77777777" w:rsidR="00B3459F" w:rsidRPr="00A41823" w:rsidRDefault="00905E62" w:rsidP="00B3459F">
            <w:pPr>
              <w:pStyle w:val="RepTable"/>
              <w:rPr>
                <w:sz w:val="18"/>
                <w:szCs w:val="18"/>
                <w:highlight w:val="yellow"/>
              </w:rPr>
            </w:pPr>
            <w:r w:rsidRPr="00A41823">
              <w:rPr>
                <w:sz w:val="18"/>
                <w:szCs w:val="18"/>
              </w:rPr>
              <w:t>A17960B</w:t>
            </w:r>
            <w:r w:rsidR="00B3459F" w:rsidRPr="00A41823">
              <w:rPr>
                <w:sz w:val="18"/>
                <w:szCs w:val="18"/>
              </w:rPr>
              <w:t>/</w:t>
            </w:r>
            <w:r w:rsidRPr="00A41823">
              <w:rPr>
                <w:sz w:val="18"/>
                <w:szCs w:val="18"/>
              </w:rPr>
              <w:t xml:space="preserve">Fortenza </w:t>
            </w:r>
            <w:r w:rsidR="00591BD7" w:rsidRPr="00A41823">
              <w:rPr>
                <w:sz w:val="18"/>
                <w:szCs w:val="18"/>
              </w:rPr>
              <w:t>(SMU1AP002</w:t>
            </w:r>
            <w:r w:rsidR="00B3459F" w:rsidRPr="00A41823">
              <w:rPr>
                <w:sz w:val="18"/>
                <w:szCs w:val="18"/>
              </w:rPr>
              <w:t>)</w:t>
            </w:r>
          </w:p>
        </w:tc>
      </w:tr>
      <w:tr w:rsidR="00B3459F" w:rsidRPr="00A41823" w14:paraId="2B9BC5EA" w14:textId="77777777" w:rsidTr="00946FBC">
        <w:tc>
          <w:tcPr>
            <w:tcW w:w="1987" w:type="pct"/>
          </w:tcPr>
          <w:p w14:paraId="2DB475DC" w14:textId="77777777" w:rsidR="00B3459F" w:rsidRPr="00A41823" w:rsidRDefault="00B3459F" w:rsidP="00B3459F">
            <w:pPr>
              <w:pStyle w:val="RepTableBold"/>
              <w:rPr>
                <w:sz w:val="18"/>
                <w:szCs w:val="18"/>
                <w:lang w:val="en-GB"/>
              </w:rPr>
            </w:pPr>
            <w:r w:rsidRPr="00A41823">
              <w:rPr>
                <w:sz w:val="18"/>
                <w:szCs w:val="18"/>
                <w:lang w:val="en-GB"/>
              </w:rPr>
              <w:t>Species</w:t>
            </w:r>
          </w:p>
        </w:tc>
        <w:tc>
          <w:tcPr>
            <w:tcW w:w="3013" w:type="pct"/>
          </w:tcPr>
          <w:p w14:paraId="7F1A3623" w14:textId="77777777" w:rsidR="00B3459F" w:rsidRPr="00A41823" w:rsidRDefault="00B3459F" w:rsidP="00B3459F">
            <w:pPr>
              <w:pStyle w:val="RepTable"/>
              <w:rPr>
                <w:sz w:val="18"/>
                <w:szCs w:val="18"/>
              </w:rPr>
            </w:pPr>
            <w:r w:rsidRPr="00A41823">
              <w:rPr>
                <w:sz w:val="18"/>
                <w:szCs w:val="18"/>
              </w:rPr>
              <w:t xml:space="preserve">Rat, </w:t>
            </w:r>
            <w:r w:rsidR="00591BD7" w:rsidRPr="00A41823">
              <w:rPr>
                <w:sz w:val="18"/>
                <w:szCs w:val="18"/>
              </w:rPr>
              <w:t>RjHan:(WI) Wistar</w:t>
            </w:r>
          </w:p>
        </w:tc>
      </w:tr>
      <w:tr w:rsidR="00B3459F" w:rsidRPr="00A41823" w14:paraId="19FCF5F1" w14:textId="77777777" w:rsidTr="00946FBC">
        <w:tc>
          <w:tcPr>
            <w:tcW w:w="1987" w:type="pct"/>
          </w:tcPr>
          <w:p w14:paraId="12047CC0" w14:textId="77777777" w:rsidR="00B3459F" w:rsidRPr="00A41823" w:rsidRDefault="00B3459F" w:rsidP="00B3459F">
            <w:pPr>
              <w:pStyle w:val="RepTableBold"/>
              <w:rPr>
                <w:sz w:val="18"/>
                <w:szCs w:val="18"/>
                <w:lang w:val="en-GB"/>
              </w:rPr>
            </w:pPr>
            <w:r w:rsidRPr="00A41823">
              <w:rPr>
                <w:sz w:val="18"/>
                <w:szCs w:val="18"/>
                <w:lang w:val="en-GB"/>
              </w:rPr>
              <w:t>No. of animals (group size)</w:t>
            </w:r>
          </w:p>
        </w:tc>
        <w:tc>
          <w:tcPr>
            <w:tcW w:w="3013" w:type="pct"/>
          </w:tcPr>
          <w:p w14:paraId="513283F4" w14:textId="77777777" w:rsidR="00B3459F" w:rsidRPr="00A41823" w:rsidRDefault="00591BD7" w:rsidP="00591BD7">
            <w:pPr>
              <w:pStyle w:val="RepTable"/>
              <w:rPr>
                <w:sz w:val="18"/>
                <w:szCs w:val="18"/>
              </w:rPr>
            </w:pPr>
            <w:r w:rsidRPr="00A41823">
              <w:rPr>
                <w:sz w:val="18"/>
                <w:szCs w:val="18"/>
              </w:rPr>
              <w:t>10</w:t>
            </w:r>
            <w:r w:rsidR="00B3459F" w:rsidRPr="00A41823">
              <w:rPr>
                <w:sz w:val="18"/>
                <w:szCs w:val="18"/>
              </w:rPr>
              <w:t xml:space="preserve"> rats</w:t>
            </w:r>
            <w:r w:rsidRPr="00A41823">
              <w:rPr>
                <w:sz w:val="18"/>
                <w:szCs w:val="18"/>
              </w:rPr>
              <w:t xml:space="preserve"> (5 male &amp; 5 female)</w:t>
            </w:r>
          </w:p>
        </w:tc>
      </w:tr>
      <w:tr w:rsidR="00B3459F" w:rsidRPr="00A41823" w14:paraId="01BF1BC8" w14:textId="77777777" w:rsidTr="00946FBC">
        <w:tc>
          <w:tcPr>
            <w:tcW w:w="1987" w:type="pct"/>
          </w:tcPr>
          <w:p w14:paraId="1873F146" w14:textId="77777777" w:rsidR="00B3459F" w:rsidRPr="00A41823" w:rsidRDefault="00B3459F" w:rsidP="00B3459F">
            <w:pPr>
              <w:pStyle w:val="RepTableBold"/>
              <w:rPr>
                <w:sz w:val="18"/>
                <w:szCs w:val="18"/>
                <w:lang w:val="en-GB"/>
              </w:rPr>
            </w:pPr>
            <w:r w:rsidRPr="00A41823">
              <w:rPr>
                <w:sz w:val="18"/>
                <w:szCs w:val="18"/>
                <w:lang w:val="en-GB"/>
              </w:rPr>
              <w:t>Dose(s)</w:t>
            </w:r>
          </w:p>
        </w:tc>
        <w:tc>
          <w:tcPr>
            <w:tcW w:w="3013" w:type="pct"/>
          </w:tcPr>
          <w:p w14:paraId="32FBD249" w14:textId="77777777" w:rsidR="00B3459F" w:rsidRPr="00A41823" w:rsidRDefault="00591BD7" w:rsidP="00B3459F">
            <w:pPr>
              <w:pStyle w:val="RepTable"/>
              <w:rPr>
                <w:sz w:val="18"/>
                <w:szCs w:val="18"/>
              </w:rPr>
            </w:pPr>
            <w:r w:rsidRPr="00A41823">
              <w:rPr>
                <w:sz w:val="18"/>
                <w:szCs w:val="18"/>
              </w:rPr>
              <w:t>5</w:t>
            </w:r>
            <w:r w:rsidR="00B3459F" w:rsidRPr="00A41823">
              <w:rPr>
                <w:sz w:val="18"/>
                <w:szCs w:val="18"/>
              </w:rPr>
              <w:t>000 mg/kg bw</w:t>
            </w:r>
          </w:p>
        </w:tc>
      </w:tr>
      <w:tr w:rsidR="00B3459F" w:rsidRPr="00A41823" w14:paraId="05279C7A" w14:textId="77777777" w:rsidTr="00946FBC">
        <w:tc>
          <w:tcPr>
            <w:tcW w:w="1987" w:type="pct"/>
          </w:tcPr>
          <w:p w14:paraId="1B99724B" w14:textId="77777777" w:rsidR="00B3459F" w:rsidRPr="00A41823" w:rsidRDefault="00B3459F" w:rsidP="00B3459F">
            <w:pPr>
              <w:pStyle w:val="RepTableBold"/>
              <w:rPr>
                <w:sz w:val="18"/>
                <w:szCs w:val="18"/>
                <w:lang w:val="en-GB"/>
              </w:rPr>
            </w:pPr>
            <w:r w:rsidRPr="00A41823">
              <w:rPr>
                <w:sz w:val="18"/>
                <w:szCs w:val="18"/>
                <w:lang w:val="en-GB"/>
              </w:rPr>
              <w:t>Exposure</w:t>
            </w:r>
          </w:p>
        </w:tc>
        <w:tc>
          <w:tcPr>
            <w:tcW w:w="3013" w:type="pct"/>
          </w:tcPr>
          <w:p w14:paraId="68C26849" w14:textId="77777777" w:rsidR="00B3459F" w:rsidRPr="00A41823" w:rsidRDefault="00B3459F" w:rsidP="00B3459F">
            <w:pPr>
              <w:pStyle w:val="RepTable"/>
              <w:rPr>
                <w:sz w:val="18"/>
                <w:szCs w:val="18"/>
              </w:rPr>
            </w:pPr>
            <w:r w:rsidRPr="00A41823">
              <w:rPr>
                <w:sz w:val="18"/>
                <w:szCs w:val="18"/>
              </w:rPr>
              <w:t>24 hours (dermal, semi-occlusive)</w:t>
            </w:r>
          </w:p>
        </w:tc>
      </w:tr>
      <w:tr w:rsidR="00B3459F" w:rsidRPr="00A41823" w14:paraId="095D42C6" w14:textId="77777777" w:rsidTr="00946FBC">
        <w:tc>
          <w:tcPr>
            <w:tcW w:w="1987" w:type="pct"/>
          </w:tcPr>
          <w:p w14:paraId="5BAAB3A2" w14:textId="77777777" w:rsidR="00B3459F" w:rsidRPr="00A41823" w:rsidRDefault="00B3459F" w:rsidP="00B3459F">
            <w:pPr>
              <w:pStyle w:val="RepTableBold"/>
              <w:rPr>
                <w:sz w:val="18"/>
                <w:szCs w:val="18"/>
                <w:lang w:val="en-GB"/>
              </w:rPr>
            </w:pPr>
            <w:r w:rsidRPr="00A41823">
              <w:rPr>
                <w:sz w:val="18"/>
                <w:szCs w:val="18"/>
                <w:lang w:val="en-GB"/>
              </w:rPr>
              <w:t>Vehicle/Dilution</w:t>
            </w:r>
          </w:p>
        </w:tc>
        <w:tc>
          <w:tcPr>
            <w:tcW w:w="3013" w:type="pct"/>
          </w:tcPr>
          <w:p w14:paraId="3EBA3A59" w14:textId="77777777" w:rsidR="00B3459F" w:rsidRPr="00A41823" w:rsidRDefault="00B3459F" w:rsidP="00B3459F">
            <w:pPr>
              <w:pStyle w:val="RepTable"/>
              <w:rPr>
                <w:sz w:val="18"/>
                <w:szCs w:val="18"/>
              </w:rPr>
            </w:pPr>
            <w:r w:rsidRPr="00A41823">
              <w:rPr>
                <w:sz w:val="18"/>
                <w:szCs w:val="18"/>
              </w:rPr>
              <w:t>None</w:t>
            </w:r>
          </w:p>
        </w:tc>
      </w:tr>
      <w:tr w:rsidR="00B3459F" w:rsidRPr="00A41823" w14:paraId="15586816" w14:textId="77777777" w:rsidTr="00946FBC">
        <w:tc>
          <w:tcPr>
            <w:tcW w:w="1987" w:type="pct"/>
          </w:tcPr>
          <w:p w14:paraId="59D7629F" w14:textId="77777777" w:rsidR="00B3459F" w:rsidRPr="00A41823" w:rsidRDefault="00B3459F" w:rsidP="00B3459F">
            <w:pPr>
              <w:pStyle w:val="RepTableBold"/>
              <w:rPr>
                <w:sz w:val="18"/>
                <w:szCs w:val="18"/>
                <w:lang w:val="en-GB"/>
              </w:rPr>
            </w:pPr>
            <w:r w:rsidRPr="00A41823">
              <w:rPr>
                <w:sz w:val="18"/>
                <w:szCs w:val="18"/>
                <w:lang w:val="en-GB"/>
              </w:rPr>
              <w:t>Post exposure observation period</w:t>
            </w:r>
          </w:p>
        </w:tc>
        <w:tc>
          <w:tcPr>
            <w:tcW w:w="3013" w:type="pct"/>
          </w:tcPr>
          <w:p w14:paraId="36EF4C8C" w14:textId="77777777" w:rsidR="00B3459F" w:rsidRPr="00A41823" w:rsidRDefault="00B3459F" w:rsidP="00B3459F">
            <w:pPr>
              <w:pStyle w:val="RepTable"/>
              <w:rPr>
                <w:sz w:val="18"/>
                <w:szCs w:val="18"/>
              </w:rPr>
            </w:pPr>
            <w:r w:rsidRPr="00A41823">
              <w:rPr>
                <w:sz w:val="18"/>
                <w:szCs w:val="18"/>
              </w:rPr>
              <w:t>14 days</w:t>
            </w:r>
          </w:p>
        </w:tc>
      </w:tr>
      <w:tr w:rsidR="00B3459F" w:rsidRPr="00A41823" w14:paraId="25343FEE" w14:textId="77777777" w:rsidTr="00946FBC">
        <w:tc>
          <w:tcPr>
            <w:tcW w:w="1987" w:type="pct"/>
          </w:tcPr>
          <w:p w14:paraId="7B9DC391" w14:textId="77777777" w:rsidR="00B3459F" w:rsidRPr="00A41823" w:rsidRDefault="00B3459F" w:rsidP="00B3459F">
            <w:pPr>
              <w:pStyle w:val="RepTableBold"/>
              <w:rPr>
                <w:sz w:val="18"/>
                <w:szCs w:val="18"/>
                <w:lang w:val="en-GB"/>
              </w:rPr>
            </w:pPr>
            <w:r w:rsidRPr="00A41823">
              <w:rPr>
                <w:sz w:val="18"/>
                <w:szCs w:val="18"/>
                <w:lang w:val="en-GB"/>
              </w:rPr>
              <w:t>Remarks</w:t>
            </w:r>
          </w:p>
        </w:tc>
        <w:tc>
          <w:tcPr>
            <w:tcW w:w="3013" w:type="pct"/>
          </w:tcPr>
          <w:p w14:paraId="6E649EFD" w14:textId="77777777" w:rsidR="00B3459F" w:rsidRPr="00A41823" w:rsidRDefault="00B3459F" w:rsidP="00B3459F">
            <w:pPr>
              <w:pStyle w:val="RepTable"/>
              <w:rPr>
                <w:sz w:val="18"/>
                <w:szCs w:val="18"/>
              </w:rPr>
            </w:pPr>
            <w:r w:rsidRPr="00A41823">
              <w:rPr>
                <w:sz w:val="18"/>
                <w:szCs w:val="18"/>
              </w:rPr>
              <w:t>None</w:t>
            </w:r>
          </w:p>
        </w:tc>
      </w:tr>
    </w:tbl>
    <w:p w14:paraId="60855637" w14:textId="77777777" w:rsidR="00C81348" w:rsidRPr="00B32849" w:rsidRDefault="00C81348" w:rsidP="00600E47">
      <w:pPr>
        <w:pStyle w:val="RepNewPart"/>
        <w:spacing w:before="240"/>
      </w:pPr>
      <w:r w:rsidRPr="00B32849">
        <w:t>Results and discussions</w:t>
      </w:r>
    </w:p>
    <w:p w14:paraId="76496421" w14:textId="77777777" w:rsidR="00217B1C" w:rsidRPr="00A41823" w:rsidRDefault="00217B1C" w:rsidP="00A41823">
      <w:pPr>
        <w:pStyle w:val="RepLabel"/>
        <w:spacing w:before="0" w:after="0"/>
        <w:rPr>
          <w:sz w:val="20"/>
          <w:szCs w:val="20"/>
        </w:rPr>
      </w:pPr>
      <w:r w:rsidRPr="00A41823">
        <w:rPr>
          <w:sz w:val="20"/>
          <w:szCs w:val="20"/>
        </w:rPr>
        <w:t>Table A </w:t>
      </w:r>
      <w:r w:rsidR="00D22144" w:rsidRPr="00A41823">
        <w:rPr>
          <w:sz w:val="20"/>
          <w:szCs w:val="20"/>
        </w:rPr>
        <w:fldChar w:fldCharType="begin"/>
      </w:r>
      <w:r w:rsidR="00D22144" w:rsidRPr="00A41823">
        <w:rPr>
          <w:sz w:val="20"/>
          <w:szCs w:val="20"/>
        </w:rPr>
        <w:instrText xml:space="preserve"> SEQ Table_A \* ARABIC </w:instrText>
      </w:r>
      <w:r w:rsidR="00D22144" w:rsidRPr="00A41823">
        <w:rPr>
          <w:sz w:val="20"/>
          <w:szCs w:val="20"/>
        </w:rPr>
        <w:fldChar w:fldCharType="separate"/>
      </w:r>
      <w:r w:rsidR="003C2813">
        <w:rPr>
          <w:noProof/>
          <w:sz w:val="20"/>
          <w:szCs w:val="20"/>
        </w:rPr>
        <w:t>3</w:t>
      </w:r>
      <w:r w:rsidR="00D22144" w:rsidRPr="00A41823">
        <w:rPr>
          <w:sz w:val="20"/>
          <w:szCs w:val="20"/>
        </w:rPr>
        <w:fldChar w:fldCharType="end"/>
      </w:r>
      <w:r w:rsidRPr="00A41823">
        <w:rPr>
          <w:sz w:val="20"/>
          <w:szCs w:val="20"/>
        </w:rPr>
        <w:t>:</w:t>
      </w:r>
      <w:r w:rsidRPr="00A41823">
        <w:rPr>
          <w:sz w:val="20"/>
          <w:szCs w:val="20"/>
        </w:rPr>
        <w:tab/>
        <w:t xml:space="preserve">Results of acute dermal toxicity study in rats of </w:t>
      </w:r>
      <w:r w:rsidR="00905E62" w:rsidRPr="00A41823">
        <w:rPr>
          <w:sz w:val="20"/>
          <w:szCs w:val="20"/>
        </w:rPr>
        <w:t>A17960B</w:t>
      </w:r>
      <w:r w:rsidRPr="00A41823">
        <w:rPr>
          <w:sz w:val="20"/>
          <w:szCs w:val="20"/>
        </w:rPr>
        <w:t>/</w:t>
      </w:r>
      <w:proofErr w:type="spellStart"/>
      <w:r w:rsidR="00905E62" w:rsidRPr="00A41823">
        <w:rPr>
          <w:sz w:val="20"/>
          <w:szCs w:val="20"/>
        </w:rPr>
        <w:t>Fortenza</w:t>
      </w:r>
      <w:proofErr w:type="spellEnd"/>
      <w:r w:rsidR="00905E62" w:rsidRPr="00A41823">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34"/>
        <w:gridCol w:w="2201"/>
        <w:gridCol w:w="1919"/>
        <w:gridCol w:w="1797"/>
        <w:gridCol w:w="1799"/>
      </w:tblGrid>
      <w:tr w:rsidR="00C81348" w:rsidRPr="00A41823" w14:paraId="1B398ED4" w14:textId="77777777" w:rsidTr="00A241B7">
        <w:trPr>
          <w:tblHeader/>
        </w:trPr>
        <w:tc>
          <w:tcPr>
            <w:tcW w:w="874" w:type="pct"/>
          </w:tcPr>
          <w:p w14:paraId="78933242"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Dose</w:t>
            </w:r>
            <w:r w:rsidRPr="00A41823">
              <w:rPr>
                <w:sz w:val="18"/>
                <w:szCs w:val="18"/>
                <w:lang w:val="en-GB"/>
              </w:rPr>
              <w:br/>
            </w:r>
            <w:r w:rsidR="00E772FF" w:rsidRPr="00A41823">
              <w:rPr>
                <w:sz w:val="18"/>
                <w:szCs w:val="18"/>
                <w:lang w:val="en-GB"/>
              </w:rPr>
              <w:t>(</w:t>
            </w:r>
            <w:r w:rsidRPr="00A41823">
              <w:rPr>
                <w:sz w:val="18"/>
                <w:szCs w:val="18"/>
                <w:lang w:val="en-GB"/>
              </w:rPr>
              <w:t xml:space="preserve">mg/kg </w:t>
            </w:r>
            <w:proofErr w:type="spellStart"/>
            <w:r w:rsidRPr="00A41823">
              <w:rPr>
                <w:sz w:val="18"/>
                <w:szCs w:val="18"/>
                <w:lang w:val="en-GB"/>
              </w:rPr>
              <w:t>bw</w:t>
            </w:r>
            <w:proofErr w:type="spellEnd"/>
            <w:r w:rsidR="00E772FF" w:rsidRPr="00A41823">
              <w:rPr>
                <w:sz w:val="18"/>
                <w:szCs w:val="18"/>
                <w:lang w:val="en-GB"/>
              </w:rPr>
              <w:t>)</w:t>
            </w:r>
          </w:p>
        </w:tc>
        <w:tc>
          <w:tcPr>
            <w:tcW w:w="1177" w:type="pct"/>
          </w:tcPr>
          <w:p w14:paraId="41FBF9F3" w14:textId="77777777" w:rsidR="00C81348" w:rsidRPr="00A41823" w:rsidRDefault="00C81348" w:rsidP="002417EB">
            <w:pPr>
              <w:pStyle w:val="RepTableHeader"/>
              <w:spacing w:before="0" w:after="0"/>
              <w:jc w:val="center"/>
              <w:rPr>
                <w:sz w:val="18"/>
                <w:szCs w:val="18"/>
                <w:lang w:val="en-GB"/>
              </w:rPr>
            </w:pPr>
            <w:r w:rsidRPr="00A41823">
              <w:rPr>
                <w:sz w:val="18"/>
                <w:szCs w:val="18"/>
                <w:lang w:val="en-GB"/>
              </w:rPr>
              <w:t xml:space="preserve">Toxicological results </w:t>
            </w:r>
            <w:r w:rsidR="002417EB" w:rsidRPr="00A41823">
              <w:rPr>
                <w:sz w:val="18"/>
                <w:szCs w:val="18"/>
                <w:lang w:val="en-GB"/>
              </w:rPr>
              <w:t>*</w:t>
            </w:r>
          </w:p>
        </w:tc>
        <w:tc>
          <w:tcPr>
            <w:tcW w:w="1026" w:type="pct"/>
          </w:tcPr>
          <w:p w14:paraId="7AB0AF5F"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Duration of signs</w:t>
            </w:r>
          </w:p>
        </w:tc>
        <w:tc>
          <w:tcPr>
            <w:tcW w:w="961" w:type="pct"/>
          </w:tcPr>
          <w:p w14:paraId="6744D661"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Time of death</w:t>
            </w:r>
          </w:p>
        </w:tc>
        <w:tc>
          <w:tcPr>
            <w:tcW w:w="961" w:type="pct"/>
          </w:tcPr>
          <w:p w14:paraId="56E145A4"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LD</w:t>
            </w:r>
            <w:r w:rsidRPr="00A41823">
              <w:rPr>
                <w:sz w:val="18"/>
                <w:szCs w:val="18"/>
                <w:vertAlign w:val="subscript"/>
                <w:lang w:val="en-GB"/>
              </w:rPr>
              <w:t>50</w:t>
            </w:r>
            <w:r w:rsidRPr="00A41823">
              <w:rPr>
                <w:sz w:val="18"/>
                <w:szCs w:val="18"/>
                <w:lang w:val="en-GB"/>
              </w:rPr>
              <w:t xml:space="preserve"> </w:t>
            </w:r>
            <w:r w:rsidR="00E772FF" w:rsidRPr="00A41823">
              <w:rPr>
                <w:sz w:val="18"/>
                <w:szCs w:val="18"/>
                <w:lang w:val="en-GB"/>
              </w:rPr>
              <w:t>(</w:t>
            </w:r>
            <w:r w:rsidRPr="00A41823">
              <w:rPr>
                <w:sz w:val="18"/>
                <w:szCs w:val="18"/>
                <w:lang w:val="en-GB"/>
              </w:rPr>
              <w:t xml:space="preserve">mg/kg </w:t>
            </w:r>
            <w:proofErr w:type="spellStart"/>
            <w:r w:rsidRPr="00A41823">
              <w:rPr>
                <w:sz w:val="18"/>
                <w:szCs w:val="18"/>
                <w:lang w:val="en-GB"/>
              </w:rPr>
              <w:t>bw</w:t>
            </w:r>
            <w:proofErr w:type="spellEnd"/>
            <w:r w:rsidR="00E772FF" w:rsidRPr="00A41823">
              <w:rPr>
                <w:sz w:val="18"/>
                <w:szCs w:val="18"/>
                <w:lang w:val="en-GB"/>
              </w:rPr>
              <w:t>)</w:t>
            </w:r>
            <w:r w:rsidRPr="00A41823">
              <w:rPr>
                <w:sz w:val="18"/>
                <w:szCs w:val="18"/>
                <w:lang w:val="en-GB"/>
              </w:rPr>
              <w:br/>
              <w:t>(14 days)</w:t>
            </w:r>
          </w:p>
        </w:tc>
      </w:tr>
      <w:tr w:rsidR="00C81348" w:rsidRPr="00A41823" w14:paraId="675F63F0" w14:textId="77777777" w:rsidTr="00A241B7">
        <w:tc>
          <w:tcPr>
            <w:tcW w:w="5000" w:type="pct"/>
            <w:gridSpan w:val="5"/>
          </w:tcPr>
          <w:p w14:paraId="0A292439" w14:textId="77777777" w:rsidR="00C81348" w:rsidRPr="00A41823" w:rsidRDefault="00C81348" w:rsidP="00A241B7">
            <w:pPr>
              <w:pStyle w:val="RepTable"/>
              <w:jc w:val="center"/>
              <w:rPr>
                <w:sz w:val="18"/>
                <w:szCs w:val="18"/>
              </w:rPr>
            </w:pPr>
            <w:r w:rsidRPr="00A41823">
              <w:rPr>
                <w:sz w:val="18"/>
                <w:szCs w:val="18"/>
              </w:rPr>
              <w:t>Male rats</w:t>
            </w:r>
          </w:p>
        </w:tc>
      </w:tr>
      <w:tr w:rsidR="00C81348" w:rsidRPr="00A41823" w14:paraId="4F892371" w14:textId="77777777" w:rsidTr="00A241B7">
        <w:tc>
          <w:tcPr>
            <w:tcW w:w="874" w:type="pct"/>
          </w:tcPr>
          <w:p w14:paraId="5189E818" w14:textId="77777777" w:rsidR="00C81348" w:rsidRPr="00A41823" w:rsidRDefault="00591BD7" w:rsidP="00217B1C">
            <w:pPr>
              <w:pStyle w:val="RepTable"/>
              <w:rPr>
                <w:sz w:val="18"/>
                <w:szCs w:val="18"/>
              </w:rPr>
            </w:pPr>
            <w:r w:rsidRPr="00A41823">
              <w:rPr>
                <w:sz w:val="18"/>
                <w:szCs w:val="18"/>
              </w:rPr>
              <w:t>5000</w:t>
            </w:r>
          </w:p>
        </w:tc>
        <w:tc>
          <w:tcPr>
            <w:tcW w:w="1177" w:type="pct"/>
          </w:tcPr>
          <w:p w14:paraId="3299CEDD" w14:textId="77777777" w:rsidR="00C81348" w:rsidRPr="00A41823" w:rsidRDefault="00591BD7" w:rsidP="00591BD7">
            <w:pPr>
              <w:pStyle w:val="RepTable"/>
              <w:jc w:val="center"/>
              <w:rPr>
                <w:sz w:val="18"/>
                <w:szCs w:val="18"/>
              </w:rPr>
            </w:pPr>
            <w:r w:rsidRPr="00A41823">
              <w:rPr>
                <w:sz w:val="18"/>
                <w:szCs w:val="18"/>
              </w:rPr>
              <w:t>0/0/5</w:t>
            </w:r>
          </w:p>
        </w:tc>
        <w:tc>
          <w:tcPr>
            <w:tcW w:w="1026" w:type="pct"/>
          </w:tcPr>
          <w:p w14:paraId="51A1CE93" w14:textId="77777777" w:rsidR="00C81348" w:rsidRPr="00A41823" w:rsidRDefault="00591BD7" w:rsidP="00A241B7">
            <w:pPr>
              <w:pStyle w:val="RepTable"/>
              <w:jc w:val="center"/>
              <w:rPr>
                <w:sz w:val="18"/>
                <w:szCs w:val="18"/>
              </w:rPr>
            </w:pPr>
            <w:r w:rsidRPr="00A41823">
              <w:rPr>
                <w:sz w:val="18"/>
                <w:szCs w:val="18"/>
              </w:rPr>
              <w:t>-</w:t>
            </w:r>
          </w:p>
        </w:tc>
        <w:tc>
          <w:tcPr>
            <w:tcW w:w="961" w:type="pct"/>
          </w:tcPr>
          <w:p w14:paraId="477EB285" w14:textId="77777777" w:rsidR="00C81348" w:rsidRPr="00A41823" w:rsidRDefault="00591BD7" w:rsidP="00A241B7">
            <w:pPr>
              <w:pStyle w:val="RepTable"/>
              <w:jc w:val="center"/>
              <w:rPr>
                <w:sz w:val="18"/>
                <w:szCs w:val="18"/>
              </w:rPr>
            </w:pPr>
            <w:r w:rsidRPr="00A41823">
              <w:rPr>
                <w:sz w:val="18"/>
                <w:szCs w:val="18"/>
              </w:rPr>
              <w:t>Day 14</w:t>
            </w:r>
          </w:p>
        </w:tc>
        <w:tc>
          <w:tcPr>
            <w:tcW w:w="961" w:type="pct"/>
          </w:tcPr>
          <w:p w14:paraId="62937F57" w14:textId="77777777" w:rsidR="00C81348" w:rsidRPr="00A41823" w:rsidRDefault="00591BD7" w:rsidP="00A241B7">
            <w:pPr>
              <w:pStyle w:val="RepTable"/>
              <w:jc w:val="center"/>
              <w:rPr>
                <w:sz w:val="18"/>
                <w:szCs w:val="18"/>
              </w:rPr>
            </w:pPr>
            <w:r w:rsidRPr="00A41823">
              <w:rPr>
                <w:sz w:val="18"/>
                <w:szCs w:val="18"/>
              </w:rPr>
              <w:t>&gt; 5000</w:t>
            </w:r>
          </w:p>
        </w:tc>
      </w:tr>
      <w:tr w:rsidR="00C81348" w:rsidRPr="00A41823" w14:paraId="2FACDA12" w14:textId="77777777" w:rsidTr="00A241B7">
        <w:tc>
          <w:tcPr>
            <w:tcW w:w="5000" w:type="pct"/>
            <w:gridSpan w:val="5"/>
          </w:tcPr>
          <w:p w14:paraId="5B218309" w14:textId="77777777" w:rsidR="00C81348" w:rsidRPr="00A41823" w:rsidRDefault="00C81348" w:rsidP="00A241B7">
            <w:pPr>
              <w:pStyle w:val="RepTable"/>
              <w:jc w:val="center"/>
              <w:rPr>
                <w:sz w:val="18"/>
                <w:szCs w:val="18"/>
              </w:rPr>
            </w:pPr>
            <w:r w:rsidRPr="00A41823">
              <w:rPr>
                <w:sz w:val="18"/>
                <w:szCs w:val="18"/>
              </w:rPr>
              <w:t>Female rats</w:t>
            </w:r>
          </w:p>
        </w:tc>
      </w:tr>
      <w:tr w:rsidR="00C81348" w:rsidRPr="00A41823" w14:paraId="5EFFCFC5" w14:textId="77777777" w:rsidTr="00A241B7">
        <w:tc>
          <w:tcPr>
            <w:tcW w:w="874" w:type="pct"/>
          </w:tcPr>
          <w:p w14:paraId="1536AA4D" w14:textId="77777777" w:rsidR="00C81348" w:rsidRPr="00A41823" w:rsidRDefault="00591BD7" w:rsidP="00217B1C">
            <w:pPr>
              <w:pStyle w:val="RepTable"/>
              <w:rPr>
                <w:sz w:val="18"/>
                <w:szCs w:val="18"/>
              </w:rPr>
            </w:pPr>
            <w:r w:rsidRPr="00A41823">
              <w:rPr>
                <w:sz w:val="18"/>
                <w:szCs w:val="18"/>
              </w:rPr>
              <w:t>5000</w:t>
            </w:r>
          </w:p>
        </w:tc>
        <w:tc>
          <w:tcPr>
            <w:tcW w:w="1177" w:type="pct"/>
          </w:tcPr>
          <w:p w14:paraId="6D300391" w14:textId="77777777" w:rsidR="00C81348" w:rsidRPr="00A41823" w:rsidRDefault="00591BD7" w:rsidP="00591BD7">
            <w:pPr>
              <w:pStyle w:val="RepTable"/>
              <w:jc w:val="center"/>
              <w:rPr>
                <w:sz w:val="18"/>
                <w:szCs w:val="18"/>
              </w:rPr>
            </w:pPr>
            <w:r w:rsidRPr="00A41823">
              <w:rPr>
                <w:sz w:val="18"/>
                <w:szCs w:val="18"/>
              </w:rPr>
              <w:t>0/0/5</w:t>
            </w:r>
          </w:p>
        </w:tc>
        <w:tc>
          <w:tcPr>
            <w:tcW w:w="1026" w:type="pct"/>
          </w:tcPr>
          <w:p w14:paraId="6605C956" w14:textId="77777777" w:rsidR="00C81348" w:rsidRPr="00A41823" w:rsidRDefault="00591BD7" w:rsidP="00A241B7">
            <w:pPr>
              <w:pStyle w:val="RepTable"/>
              <w:jc w:val="center"/>
              <w:rPr>
                <w:sz w:val="18"/>
                <w:szCs w:val="18"/>
              </w:rPr>
            </w:pPr>
            <w:r w:rsidRPr="00A41823">
              <w:rPr>
                <w:sz w:val="18"/>
                <w:szCs w:val="18"/>
              </w:rPr>
              <w:t>-</w:t>
            </w:r>
          </w:p>
        </w:tc>
        <w:tc>
          <w:tcPr>
            <w:tcW w:w="961" w:type="pct"/>
          </w:tcPr>
          <w:p w14:paraId="0709C53B" w14:textId="77777777" w:rsidR="00C81348" w:rsidRPr="00A41823" w:rsidRDefault="00591BD7" w:rsidP="00A241B7">
            <w:pPr>
              <w:pStyle w:val="RepTable"/>
              <w:jc w:val="center"/>
              <w:rPr>
                <w:sz w:val="18"/>
                <w:szCs w:val="18"/>
              </w:rPr>
            </w:pPr>
            <w:r w:rsidRPr="00A41823">
              <w:rPr>
                <w:sz w:val="18"/>
                <w:szCs w:val="18"/>
              </w:rPr>
              <w:t>Day 14</w:t>
            </w:r>
          </w:p>
        </w:tc>
        <w:tc>
          <w:tcPr>
            <w:tcW w:w="961" w:type="pct"/>
          </w:tcPr>
          <w:p w14:paraId="1CE02BDF" w14:textId="77777777" w:rsidR="00C81348" w:rsidRPr="00A41823" w:rsidRDefault="00591BD7" w:rsidP="00A241B7">
            <w:pPr>
              <w:pStyle w:val="RepTable"/>
              <w:jc w:val="center"/>
              <w:rPr>
                <w:sz w:val="18"/>
                <w:szCs w:val="18"/>
              </w:rPr>
            </w:pPr>
            <w:r w:rsidRPr="00A41823">
              <w:rPr>
                <w:sz w:val="18"/>
                <w:szCs w:val="18"/>
              </w:rPr>
              <w:t>&gt; 5000</w:t>
            </w:r>
          </w:p>
        </w:tc>
      </w:tr>
    </w:tbl>
    <w:p w14:paraId="16D29688" w14:textId="77777777" w:rsidR="00C81348" w:rsidRDefault="002417EB" w:rsidP="00A41823">
      <w:pPr>
        <w:pStyle w:val="RepTableFootnote"/>
        <w:jc w:val="both"/>
        <w:rPr>
          <w:lang w:val="en-GB"/>
        </w:rPr>
      </w:pPr>
      <w:r w:rsidRPr="00B32849">
        <w:rPr>
          <w:lang w:val="en-GB"/>
        </w:rPr>
        <w:t>*</w:t>
      </w:r>
      <w:r w:rsidR="00C81348" w:rsidRPr="00B32849">
        <w:rPr>
          <w:lang w:val="en-GB"/>
        </w:rPr>
        <w:t xml:space="preserve"> </w:t>
      </w:r>
      <w:r w:rsidR="00217B1C" w:rsidRPr="00B32849">
        <w:rPr>
          <w:lang w:val="en-GB"/>
        </w:rPr>
        <w:tab/>
      </w:r>
      <w:r w:rsidR="00C81348" w:rsidRPr="00B32849">
        <w:rPr>
          <w:lang w:val="en-GB"/>
        </w:rPr>
        <w:t>Number of animals which died/number of animals with clinical signs/number of animals used</w:t>
      </w:r>
    </w:p>
    <w:p w14:paraId="27E58A58" w14:textId="77777777" w:rsidR="00A41823" w:rsidRPr="00A41823" w:rsidRDefault="00A41823" w:rsidP="00A41823">
      <w:pPr>
        <w:pStyle w:val="RepStandard"/>
      </w:pPr>
    </w:p>
    <w:p w14:paraId="2BF90885" w14:textId="77777777" w:rsidR="00C81348" w:rsidRPr="00A41823" w:rsidRDefault="00217B1C" w:rsidP="00A41823">
      <w:pPr>
        <w:pStyle w:val="RepLabel"/>
        <w:spacing w:before="0" w:after="0"/>
        <w:rPr>
          <w:sz w:val="20"/>
          <w:szCs w:val="20"/>
        </w:rPr>
      </w:pPr>
      <w:r w:rsidRPr="00A41823">
        <w:rPr>
          <w:sz w:val="20"/>
          <w:szCs w:val="20"/>
        </w:rPr>
        <w:t>Table A </w:t>
      </w:r>
      <w:r w:rsidR="00D22144" w:rsidRPr="00A41823">
        <w:rPr>
          <w:sz w:val="20"/>
          <w:szCs w:val="20"/>
        </w:rPr>
        <w:fldChar w:fldCharType="begin"/>
      </w:r>
      <w:r w:rsidR="00D22144" w:rsidRPr="00A41823">
        <w:rPr>
          <w:sz w:val="20"/>
          <w:szCs w:val="20"/>
        </w:rPr>
        <w:instrText xml:space="preserve"> SEQ Table_A \* ARABIC </w:instrText>
      </w:r>
      <w:r w:rsidR="00D22144" w:rsidRPr="00A41823">
        <w:rPr>
          <w:sz w:val="20"/>
          <w:szCs w:val="20"/>
        </w:rPr>
        <w:fldChar w:fldCharType="separate"/>
      </w:r>
      <w:r w:rsidR="003C2813">
        <w:rPr>
          <w:noProof/>
          <w:sz w:val="20"/>
          <w:szCs w:val="20"/>
        </w:rPr>
        <w:t>4</w:t>
      </w:r>
      <w:r w:rsidR="00D22144" w:rsidRPr="00A41823">
        <w:rPr>
          <w:sz w:val="20"/>
          <w:szCs w:val="20"/>
        </w:rPr>
        <w:fldChar w:fldCharType="end"/>
      </w:r>
      <w:r w:rsidRPr="00A41823">
        <w:rPr>
          <w:sz w:val="20"/>
          <w:szCs w:val="20"/>
        </w:rPr>
        <w:t>:</w:t>
      </w:r>
      <w:r w:rsidRPr="00A41823">
        <w:rPr>
          <w:sz w:val="20"/>
          <w:szCs w:val="20"/>
        </w:rPr>
        <w:tab/>
      </w:r>
      <w:r w:rsidR="00C81348" w:rsidRPr="00A41823">
        <w:rPr>
          <w:sz w:val="20"/>
          <w:szCs w:val="20"/>
        </w:rPr>
        <w:t xml:space="preserve">Summary of findings of acute dermal toxicity study in rats of </w:t>
      </w:r>
      <w:r w:rsidR="00905E62" w:rsidRPr="00A41823">
        <w:rPr>
          <w:sz w:val="20"/>
          <w:szCs w:val="20"/>
        </w:rPr>
        <w:t>A17960B</w:t>
      </w:r>
      <w:r w:rsidR="00C81348" w:rsidRPr="00A41823">
        <w:rPr>
          <w:sz w:val="20"/>
          <w:szCs w:val="20"/>
        </w:rPr>
        <w:t>/</w:t>
      </w:r>
      <w:proofErr w:type="spellStart"/>
      <w:r w:rsidR="00905E62" w:rsidRPr="00A41823">
        <w:rPr>
          <w:sz w:val="20"/>
          <w:szCs w:val="20"/>
        </w:rPr>
        <w:t>Fortenza</w:t>
      </w:r>
      <w:proofErr w:type="spellEnd"/>
      <w:r w:rsidR="00905E62" w:rsidRPr="00A41823">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0"/>
        <w:gridCol w:w="7660"/>
      </w:tblGrid>
      <w:tr w:rsidR="00C81348" w:rsidRPr="00A41823" w14:paraId="1A7A3F25" w14:textId="77777777" w:rsidTr="00A241B7">
        <w:tc>
          <w:tcPr>
            <w:tcW w:w="904" w:type="pct"/>
          </w:tcPr>
          <w:p w14:paraId="0BC892C9" w14:textId="77777777" w:rsidR="00C81348" w:rsidRPr="00A41823" w:rsidRDefault="009F554F" w:rsidP="00217B1C">
            <w:pPr>
              <w:pStyle w:val="RepTableBold"/>
              <w:rPr>
                <w:sz w:val="18"/>
                <w:szCs w:val="18"/>
                <w:lang w:val="en-GB"/>
              </w:rPr>
            </w:pPr>
            <w:r w:rsidRPr="00A41823">
              <w:rPr>
                <w:sz w:val="18"/>
                <w:szCs w:val="18"/>
                <w:lang w:val="en-GB"/>
              </w:rPr>
              <w:t>Mortality</w:t>
            </w:r>
          </w:p>
        </w:tc>
        <w:tc>
          <w:tcPr>
            <w:tcW w:w="4096" w:type="pct"/>
          </w:tcPr>
          <w:p w14:paraId="28B3F2E7" w14:textId="77777777" w:rsidR="00C81348" w:rsidRPr="00A41823" w:rsidRDefault="00C81348" w:rsidP="00217B1C">
            <w:pPr>
              <w:pStyle w:val="RepTable"/>
              <w:rPr>
                <w:sz w:val="18"/>
                <w:szCs w:val="18"/>
              </w:rPr>
            </w:pPr>
            <w:r w:rsidRPr="00A41823">
              <w:rPr>
                <w:sz w:val="18"/>
                <w:szCs w:val="18"/>
              </w:rPr>
              <w:t>No mortality occurred.</w:t>
            </w:r>
          </w:p>
        </w:tc>
      </w:tr>
      <w:tr w:rsidR="00C81348" w:rsidRPr="00A41823" w14:paraId="2E1DF6B6" w14:textId="77777777" w:rsidTr="00A241B7">
        <w:tc>
          <w:tcPr>
            <w:tcW w:w="904" w:type="pct"/>
          </w:tcPr>
          <w:p w14:paraId="5ED51CE5" w14:textId="77777777" w:rsidR="00C81348" w:rsidRPr="00A41823" w:rsidRDefault="009F554F" w:rsidP="00217B1C">
            <w:pPr>
              <w:pStyle w:val="RepTableBold"/>
              <w:rPr>
                <w:sz w:val="18"/>
                <w:szCs w:val="18"/>
                <w:lang w:val="en-GB"/>
              </w:rPr>
            </w:pPr>
            <w:r w:rsidRPr="00A41823">
              <w:rPr>
                <w:sz w:val="18"/>
                <w:szCs w:val="18"/>
                <w:lang w:val="en-GB"/>
              </w:rPr>
              <w:t>Clinical signs</w:t>
            </w:r>
          </w:p>
        </w:tc>
        <w:tc>
          <w:tcPr>
            <w:tcW w:w="4096" w:type="pct"/>
          </w:tcPr>
          <w:p w14:paraId="30C26EB6" w14:textId="77777777" w:rsidR="00C81348" w:rsidRPr="00A41823" w:rsidRDefault="00C81348" w:rsidP="007D6629">
            <w:pPr>
              <w:pStyle w:val="RepTable"/>
              <w:rPr>
                <w:sz w:val="18"/>
                <w:szCs w:val="18"/>
              </w:rPr>
            </w:pPr>
            <w:r w:rsidRPr="00A41823">
              <w:rPr>
                <w:sz w:val="18"/>
                <w:szCs w:val="18"/>
              </w:rPr>
              <w:t xml:space="preserve">No clinical signs of toxicity were observed. </w:t>
            </w:r>
          </w:p>
        </w:tc>
      </w:tr>
      <w:tr w:rsidR="00C81348" w:rsidRPr="00A41823" w14:paraId="738B6CD4" w14:textId="77777777" w:rsidTr="00A241B7">
        <w:tc>
          <w:tcPr>
            <w:tcW w:w="904" w:type="pct"/>
          </w:tcPr>
          <w:p w14:paraId="4E8E7F9B" w14:textId="77777777" w:rsidR="00C81348" w:rsidRPr="00A41823" w:rsidRDefault="009F554F" w:rsidP="00217B1C">
            <w:pPr>
              <w:pStyle w:val="RepTableBold"/>
              <w:rPr>
                <w:sz w:val="18"/>
                <w:szCs w:val="18"/>
                <w:lang w:val="en-GB"/>
              </w:rPr>
            </w:pPr>
            <w:r w:rsidRPr="00A41823">
              <w:rPr>
                <w:sz w:val="18"/>
                <w:szCs w:val="18"/>
                <w:lang w:val="en-GB"/>
              </w:rPr>
              <w:t>Body weight</w:t>
            </w:r>
          </w:p>
        </w:tc>
        <w:tc>
          <w:tcPr>
            <w:tcW w:w="4096" w:type="pct"/>
          </w:tcPr>
          <w:p w14:paraId="4BC22ED5" w14:textId="77777777" w:rsidR="00C81348" w:rsidRPr="00A41823" w:rsidRDefault="00C81348" w:rsidP="00217B1C">
            <w:pPr>
              <w:pStyle w:val="RepTable"/>
              <w:rPr>
                <w:sz w:val="18"/>
                <w:szCs w:val="18"/>
              </w:rPr>
            </w:pPr>
            <w:r w:rsidRPr="00A41823">
              <w:rPr>
                <w:sz w:val="18"/>
                <w:szCs w:val="18"/>
              </w:rPr>
              <w:t>Body weight gain was considered to be normal.</w:t>
            </w:r>
          </w:p>
        </w:tc>
      </w:tr>
      <w:tr w:rsidR="00C81348" w:rsidRPr="00A41823" w14:paraId="461BFC81" w14:textId="77777777" w:rsidTr="00A241B7">
        <w:tc>
          <w:tcPr>
            <w:tcW w:w="904" w:type="pct"/>
          </w:tcPr>
          <w:p w14:paraId="46DAFDD9" w14:textId="77777777" w:rsidR="00C81348" w:rsidRPr="00A41823" w:rsidRDefault="00C81348" w:rsidP="00217B1C">
            <w:pPr>
              <w:pStyle w:val="RepTableBold"/>
              <w:rPr>
                <w:sz w:val="18"/>
                <w:szCs w:val="18"/>
                <w:lang w:val="en-GB"/>
              </w:rPr>
            </w:pPr>
            <w:r w:rsidRPr="00A41823">
              <w:rPr>
                <w:sz w:val="18"/>
                <w:szCs w:val="18"/>
                <w:lang w:val="en-GB"/>
              </w:rPr>
              <w:t>Macroscopic ex</w:t>
            </w:r>
            <w:r w:rsidR="009F554F" w:rsidRPr="00A41823">
              <w:rPr>
                <w:sz w:val="18"/>
                <w:szCs w:val="18"/>
                <w:lang w:val="en-GB"/>
              </w:rPr>
              <w:t>amination</w:t>
            </w:r>
          </w:p>
        </w:tc>
        <w:tc>
          <w:tcPr>
            <w:tcW w:w="4096" w:type="pct"/>
          </w:tcPr>
          <w:p w14:paraId="5A4938FC" w14:textId="77777777" w:rsidR="00C81348" w:rsidRPr="00A41823" w:rsidRDefault="00C81348" w:rsidP="00591BD7">
            <w:pPr>
              <w:pStyle w:val="RepTable"/>
              <w:rPr>
                <w:sz w:val="18"/>
                <w:szCs w:val="18"/>
              </w:rPr>
            </w:pPr>
            <w:r w:rsidRPr="00A41823">
              <w:rPr>
                <w:sz w:val="18"/>
                <w:szCs w:val="18"/>
              </w:rPr>
              <w:t xml:space="preserve">The necropsies performed at the end of the study revealed no apparent findings. </w:t>
            </w:r>
          </w:p>
        </w:tc>
      </w:tr>
    </w:tbl>
    <w:p w14:paraId="3AB2BC5A" w14:textId="77777777" w:rsidR="00C81348" w:rsidRPr="00B32849" w:rsidRDefault="00C81348" w:rsidP="00600E47">
      <w:pPr>
        <w:pStyle w:val="RepNewPart"/>
        <w:spacing w:before="240"/>
      </w:pPr>
      <w:r w:rsidRPr="00B32849">
        <w:lastRenderedPageBreak/>
        <w:t>Conclusion</w:t>
      </w:r>
    </w:p>
    <w:p w14:paraId="75F09A37" w14:textId="77777777" w:rsidR="00C81348" w:rsidRPr="0001695C" w:rsidRDefault="00C81348" w:rsidP="00217B1C">
      <w:pPr>
        <w:pStyle w:val="RepStandard"/>
      </w:pPr>
      <w:r w:rsidRPr="00B32849">
        <w:t>Under the experimental conditions, the dermal LD</w:t>
      </w:r>
      <w:r w:rsidRPr="00B32849">
        <w:rPr>
          <w:vertAlign w:val="subscript"/>
        </w:rPr>
        <w:t>50</w:t>
      </w:r>
      <w:r w:rsidRPr="00B32849">
        <w:t xml:space="preserve"> </w:t>
      </w:r>
      <w:r w:rsidRPr="0001695C">
        <w:t xml:space="preserve">of </w:t>
      </w:r>
      <w:r w:rsidR="00905E62" w:rsidRPr="0001695C">
        <w:t>A17960B</w:t>
      </w:r>
      <w:r w:rsidRPr="0001695C">
        <w:t>/</w:t>
      </w:r>
      <w:proofErr w:type="spellStart"/>
      <w:r w:rsidR="00905E62" w:rsidRPr="0001695C">
        <w:t>Fortenza</w:t>
      </w:r>
      <w:proofErr w:type="spellEnd"/>
      <w:r w:rsidR="00905E62" w:rsidRPr="0001695C">
        <w:t xml:space="preserve"> </w:t>
      </w:r>
      <w:r w:rsidRPr="0001695C">
        <w:t xml:space="preserve">is higher than </w:t>
      </w:r>
      <w:r w:rsidR="0001695C" w:rsidRPr="0001695C">
        <w:t>5000</w:t>
      </w:r>
      <w:r w:rsidRPr="0001695C">
        <w:t xml:space="preserve"> mg/kg </w:t>
      </w:r>
      <w:proofErr w:type="spellStart"/>
      <w:r w:rsidRPr="0001695C">
        <w:t>bw</w:t>
      </w:r>
      <w:proofErr w:type="spellEnd"/>
      <w:r w:rsidRPr="0001695C">
        <w:t xml:space="preserve"> in rats. Thus, no classification is required </w:t>
      </w:r>
      <w:r w:rsidRPr="0001695C">
        <w:rPr>
          <w:bCs/>
        </w:rPr>
        <w:t>according to Regulation (EC) No. 1272/2008.</w:t>
      </w:r>
      <w:bookmarkStart w:id="873" w:name="A_D_TOX_E"/>
      <w:bookmarkEnd w:id="873"/>
    </w:p>
    <w:p w14:paraId="2A5921CC" w14:textId="77777777" w:rsidR="00C81348" w:rsidRPr="00B32849" w:rsidRDefault="00C81348" w:rsidP="00A41823">
      <w:pPr>
        <w:pStyle w:val="RepAppendix2"/>
        <w:spacing w:before="240" w:after="120"/>
      </w:pPr>
      <w:bookmarkStart w:id="874" w:name="_Toc314557412"/>
      <w:bookmarkStart w:id="875" w:name="_Toc314557670"/>
      <w:bookmarkStart w:id="876" w:name="_Toc328552269"/>
      <w:bookmarkStart w:id="877" w:name="_Toc332020618"/>
      <w:bookmarkStart w:id="878" w:name="_Toc332203462"/>
      <w:bookmarkStart w:id="879" w:name="_Toc332207015"/>
      <w:bookmarkStart w:id="880" w:name="_Toc332296183"/>
      <w:bookmarkStart w:id="881" w:name="_Toc336434750"/>
      <w:bookmarkStart w:id="882" w:name="_Toc397516902"/>
      <w:bookmarkStart w:id="883" w:name="_Toc398627880"/>
      <w:bookmarkStart w:id="884" w:name="_Toc399335737"/>
      <w:bookmarkStart w:id="885" w:name="_Toc399764876"/>
      <w:bookmarkStart w:id="886" w:name="_Toc412562669"/>
      <w:bookmarkStart w:id="887" w:name="_Toc412562746"/>
      <w:bookmarkStart w:id="888" w:name="_Toc413662738"/>
      <w:bookmarkStart w:id="889" w:name="_Toc413673595"/>
      <w:bookmarkStart w:id="890" w:name="_Toc413673693"/>
      <w:bookmarkStart w:id="891" w:name="_Toc413673764"/>
      <w:bookmarkStart w:id="892" w:name="_Toc413928663"/>
      <w:bookmarkStart w:id="893" w:name="_Toc413936277"/>
      <w:bookmarkStart w:id="894" w:name="_Toc413937988"/>
      <w:bookmarkStart w:id="895" w:name="_Toc414026715"/>
      <w:bookmarkStart w:id="896" w:name="_Toc414974094"/>
      <w:bookmarkStart w:id="897" w:name="_Toc450900968"/>
      <w:bookmarkStart w:id="898" w:name="_Toc450920634"/>
      <w:bookmarkStart w:id="899" w:name="_Toc450923755"/>
      <w:bookmarkStart w:id="900" w:name="_Toc454460988"/>
      <w:bookmarkStart w:id="901" w:name="_Toc454462824"/>
      <w:bookmarkStart w:id="902" w:name="_Toc46415847"/>
      <w:r w:rsidRPr="0001695C">
        <w:t xml:space="preserve">Acute </w:t>
      </w:r>
      <w:bookmarkEnd w:id="865"/>
      <w:r w:rsidRPr="0001695C">
        <w:t>inhalation toxicity</w:t>
      </w:r>
      <w:bookmarkEnd w:id="866"/>
      <w:bookmarkEnd w:id="867"/>
      <w:bookmarkEnd w:id="868"/>
      <w:bookmarkEnd w:id="869"/>
      <w:bookmarkEnd w:id="870"/>
      <w:bookmarkEnd w:id="871"/>
      <w:bookmarkEnd w:id="872"/>
      <w:bookmarkEnd w:id="874"/>
      <w:bookmarkEnd w:id="875"/>
      <w:r w:rsidRPr="0001695C">
        <w:t xml:space="preserve"> (KCP</w:t>
      </w:r>
      <w:r w:rsidRPr="00B32849">
        <w:t xml:space="preserve"> 7.1.3)</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6"/>
        <w:gridCol w:w="7304"/>
      </w:tblGrid>
      <w:tr w:rsidR="00217B1C" w:rsidRPr="00D30FC4" w14:paraId="7A30BDD8" w14:textId="77777777" w:rsidTr="000B7005">
        <w:tc>
          <w:tcPr>
            <w:tcW w:w="1094" w:type="pct"/>
            <w:shd w:val="clear" w:color="auto" w:fill="D9D9D9"/>
          </w:tcPr>
          <w:p w14:paraId="387265A7" w14:textId="77777777" w:rsidR="00217B1C" w:rsidRPr="00D30FC4" w:rsidRDefault="00217B1C" w:rsidP="00217B1C">
            <w:pPr>
              <w:pStyle w:val="RepStandard"/>
              <w:rPr>
                <w:rFonts w:eastAsia="Batang"/>
                <w:sz w:val="20"/>
                <w:szCs w:val="20"/>
              </w:rPr>
            </w:pPr>
            <w:bookmarkStart w:id="903" w:name="A_I_TOX_A"/>
            <w:bookmarkStart w:id="904" w:name="_Toc314557413"/>
            <w:bookmarkStart w:id="905" w:name="_Toc314557671"/>
            <w:bookmarkStart w:id="906" w:name="_Toc328552270"/>
            <w:bookmarkStart w:id="907" w:name="_Toc332020619"/>
            <w:bookmarkStart w:id="908" w:name="_Toc332203463"/>
            <w:bookmarkStart w:id="909" w:name="_Toc332207016"/>
            <w:bookmarkStart w:id="910" w:name="_Toc111951387"/>
            <w:bookmarkEnd w:id="903"/>
            <w:r w:rsidRPr="00D30FC4">
              <w:rPr>
                <w:sz w:val="20"/>
                <w:szCs w:val="20"/>
              </w:rPr>
              <w:t xml:space="preserve">Comments of </w:t>
            </w:r>
            <w:proofErr w:type="spellStart"/>
            <w:r w:rsidRPr="00D30FC4">
              <w:rPr>
                <w:sz w:val="20"/>
                <w:szCs w:val="20"/>
              </w:rPr>
              <w:t>zRMS</w:t>
            </w:r>
            <w:proofErr w:type="spellEnd"/>
            <w:r w:rsidRPr="00D30FC4">
              <w:rPr>
                <w:sz w:val="20"/>
                <w:szCs w:val="20"/>
              </w:rPr>
              <w:t>:</w:t>
            </w:r>
          </w:p>
        </w:tc>
        <w:tc>
          <w:tcPr>
            <w:tcW w:w="3906" w:type="pct"/>
            <w:shd w:val="clear" w:color="auto" w:fill="D9D9D9"/>
          </w:tcPr>
          <w:p w14:paraId="17B289A4" w14:textId="77777777" w:rsidR="00D30FC4" w:rsidRPr="00D30FC4" w:rsidRDefault="00D30FC4" w:rsidP="00D30FC4">
            <w:pPr>
              <w:pStyle w:val="RepStandard"/>
              <w:rPr>
                <w:sz w:val="20"/>
                <w:szCs w:val="20"/>
              </w:rPr>
            </w:pPr>
            <w:r w:rsidRPr="00D30FC4">
              <w:rPr>
                <w:sz w:val="20"/>
                <w:szCs w:val="20"/>
              </w:rPr>
              <w:t xml:space="preserve">This study follows the data requirements for the active substance laid down in Regulation (EC) No. 544/2011 and the data requirements for the plant protection product laid down in Regulation (EC) No. 284/2013. </w:t>
            </w:r>
          </w:p>
          <w:p w14:paraId="3757277A" w14:textId="77777777" w:rsidR="00D30FC4" w:rsidRPr="00D30FC4" w:rsidRDefault="00D30FC4" w:rsidP="00D30FC4">
            <w:pPr>
              <w:pStyle w:val="RepStandard"/>
              <w:rPr>
                <w:sz w:val="20"/>
                <w:szCs w:val="20"/>
              </w:rPr>
            </w:pPr>
            <w:r w:rsidRPr="00D30FC4">
              <w:rPr>
                <w:sz w:val="20"/>
                <w:szCs w:val="20"/>
              </w:rPr>
              <w:t>The study was performed according to the OECD Test Guideline 403. These data  meets the current data requirements Regulation (EU) No 284/2013. There is no deviations from the study protocol. Study is acceptable.</w:t>
            </w:r>
          </w:p>
          <w:p w14:paraId="2592576D" w14:textId="77777777" w:rsidR="00217B1C" w:rsidRPr="00D30FC4" w:rsidRDefault="00D30FC4" w:rsidP="00D30FC4">
            <w:pPr>
              <w:pStyle w:val="RepStandard"/>
              <w:rPr>
                <w:rFonts w:eastAsia="Batang"/>
                <w:sz w:val="20"/>
                <w:szCs w:val="20"/>
              </w:rPr>
            </w:pPr>
            <w:r w:rsidRPr="00D30FC4">
              <w:rPr>
                <w:sz w:val="20"/>
                <w:szCs w:val="20"/>
              </w:rPr>
              <w:t>Classification is not required according to CLP Regulation (EC) No 1272/2008.</w:t>
            </w:r>
          </w:p>
        </w:tc>
      </w:tr>
    </w:tbl>
    <w:p w14:paraId="3AF01216" w14:textId="77777777" w:rsidR="00C81348" w:rsidRPr="00D54CF3" w:rsidRDefault="00C81348" w:rsidP="00A41823">
      <w:pPr>
        <w:pStyle w:val="RepAppendix3"/>
        <w:spacing w:before="240" w:after="120"/>
      </w:pPr>
      <w:bookmarkStart w:id="911" w:name="_Toc332296184"/>
      <w:bookmarkStart w:id="912" w:name="_Toc336434751"/>
      <w:bookmarkStart w:id="913" w:name="_Toc397516903"/>
      <w:bookmarkStart w:id="914" w:name="_Toc399335738"/>
      <w:bookmarkStart w:id="915" w:name="_Toc412562670"/>
      <w:bookmarkStart w:id="916" w:name="_Toc412562747"/>
      <w:bookmarkStart w:id="917" w:name="_Toc413662739"/>
      <w:bookmarkStart w:id="918" w:name="_Toc413673596"/>
      <w:bookmarkStart w:id="919" w:name="_Toc413673694"/>
      <w:bookmarkStart w:id="920" w:name="_Toc413673765"/>
      <w:bookmarkStart w:id="921" w:name="_Toc413928664"/>
      <w:bookmarkStart w:id="922" w:name="_Toc413936278"/>
      <w:bookmarkStart w:id="923" w:name="_Toc413937989"/>
      <w:bookmarkStart w:id="924" w:name="_Toc414026716"/>
      <w:bookmarkStart w:id="925" w:name="_Toc414974095"/>
      <w:bookmarkStart w:id="926" w:name="_Toc450900969"/>
      <w:bookmarkStart w:id="927" w:name="_Toc450920635"/>
      <w:bookmarkStart w:id="928" w:name="_Toc450923756"/>
      <w:bookmarkStart w:id="929" w:name="_Toc454460989"/>
      <w:bookmarkStart w:id="930" w:name="_Toc454462825"/>
      <w:r w:rsidRPr="00D54CF3">
        <w:t xml:space="preserve">Study </w:t>
      </w:r>
      <w:bookmarkEnd w:id="904"/>
      <w:bookmarkEnd w:id="905"/>
      <w:bookmarkEnd w:id="906"/>
      <w:bookmarkEnd w:id="907"/>
      <w:bookmarkEnd w:id="908"/>
      <w:bookmarkEnd w:id="909"/>
      <w:bookmarkEnd w:id="911"/>
      <w:bookmarkEnd w:id="912"/>
      <w:bookmarkEnd w:id="913"/>
      <w:r w:rsidRPr="00D54CF3">
        <w:t>1</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tbl>
      <w:tblPr>
        <w:tblW w:w="5000" w:type="pct"/>
        <w:tblCellMar>
          <w:top w:w="57" w:type="dxa"/>
          <w:left w:w="57" w:type="dxa"/>
          <w:bottom w:w="57" w:type="dxa"/>
          <w:right w:w="57" w:type="dxa"/>
        </w:tblCellMar>
        <w:tblLook w:val="01E0" w:firstRow="1" w:lastRow="1" w:firstColumn="1" w:lastColumn="1" w:noHBand="0" w:noVBand="0"/>
      </w:tblPr>
      <w:tblGrid>
        <w:gridCol w:w="2514"/>
        <w:gridCol w:w="6846"/>
      </w:tblGrid>
      <w:tr w:rsidR="00F05852" w:rsidRPr="00B32849" w14:paraId="0C9C21EE" w14:textId="77777777" w:rsidTr="00F05852">
        <w:tc>
          <w:tcPr>
            <w:tcW w:w="1343" w:type="pct"/>
          </w:tcPr>
          <w:p w14:paraId="26F2B155" w14:textId="77777777" w:rsidR="00F05852" w:rsidRPr="00B32849" w:rsidRDefault="009F554F" w:rsidP="00961BA5">
            <w:pPr>
              <w:pStyle w:val="RepStandard"/>
            </w:pPr>
            <w:r>
              <w:t>Reference</w:t>
            </w:r>
          </w:p>
        </w:tc>
        <w:tc>
          <w:tcPr>
            <w:tcW w:w="3657" w:type="pct"/>
          </w:tcPr>
          <w:p w14:paraId="4789CD77" w14:textId="77777777" w:rsidR="00F05852" w:rsidRPr="00293AD3" w:rsidRDefault="0021205B" w:rsidP="00961BA5">
            <w:pPr>
              <w:pStyle w:val="RepStandard"/>
            </w:pPr>
            <w:r>
              <w:t xml:space="preserve">KCP </w:t>
            </w:r>
            <w:r w:rsidR="00554B0E" w:rsidRPr="00293AD3">
              <w:t>7.1.3</w:t>
            </w:r>
          </w:p>
        </w:tc>
      </w:tr>
      <w:tr w:rsidR="00F05852" w:rsidRPr="00B32849" w14:paraId="60E2D91E" w14:textId="77777777" w:rsidTr="00F05852">
        <w:tc>
          <w:tcPr>
            <w:tcW w:w="1343" w:type="pct"/>
          </w:tcPr>
          <w:p w14:paraId="5CCE56D0" w14:textId="77777777" w:rsidR="00F05852" w:rsidRPr="00B32849" w:rsidRDefault="00F05852" w:rsidP="00961BA5">
            <w:pPr>
              <w:pStyle w:val="RepStandard"/>
            </w:pPr>
            <w:r w:rsidRPr="00B32849">
              <w:t>Report</w:t>
            </w:r>
          </w:p>
        </w:tc>
        <w:tc>
          <w:tcPr>
            <w:tcW w:w="3657" w:type="pct"/>
          </w:tcPr>
          <w:p w14:paraId="72E561F8" w14:textId="77777777" w:rsidR="00F05852" w:rsidRPr="00293AD3" w:rsidRDefault="00293AD3" w:rsidP="00961BA5">
            <w:pPr>
              <w:pStyle w:val="RepStandard"/>
              <w:rPr>
                <w:szCs w:val="20"/>
              </w:rPr>
            </w:pPr>
            <w:r w:rsidRPr="00293AD3">
              <w:rPr>
                <w:bCs/>
                <w:szCs w:val="20"/>
              </w:rPr>
              <w:t>Cyantraniliprole FS (A17960B)</w:t>
            </w:r>
            <w:r w:rsidRPr="00293AD3">
              <w:rPr>
                <w:szCs w:val="20"/>
              </w:rPr>
              <w:t xml:space="preserve"> - </w:t>
            </w:r>
            <w:r w:rsidRPr="00293AD3">
              <w:rPr>
                <w:bCs/>
                <w:szCs w:val="20"/>
              </w:rPr>
              <w:t>Acute Inhalation Toxicity Study (Nose-Only) in the Rat</w:t>
            </w:r>
            <w:r w:rsidRPr="00293AD3">
              <w:rPr>
                <w:szCs w:val="20"/>
              </w:rPr>
              <w:t>.</w:t>
            </w:r>
          </w:p>
          <w:p w14:paraId="64EC6353" w14:textId="09B556A3" w:rsidR="00293AD3" w:rsidRPr="00293AD3" w:rsidRDefault="00CE1844" w:rsidP="00961BA5">
            <w:pPr>
              <w:pStyle w:val="RepStandard"/>
              <w:rPr>
                <w:szCs w:val="20"/>
              </w:rPr>
            </w:pPr>
            <w:proofErr w:type="spellStart"/>
            <w:r>
              <w:rPr>
                <w:szCs w:val="20"/>
              </w:rPr>
              <w:t>Xxxxxxx</w:t>
            </w:r>
            <w:proofErr w:type="spellEnd"/>
            <w:r w:rsidR="00293AD3" w:rsidRPr="00293AD3">
              <w:rPr>
                <w:szCs w:val="20"/>
              </w:rPr>
              <w:t>, 2011</w:t>
            </w:r>
          </w:p>
          <w:p w14:paraId="5BAB4749" w14:textId="77777777" w:rsidR="00293AD3" w:rsidRPr="00293AD3" w:rsidRDefault="00293AD3" w:rsidP="00961BA5">
            <w:pPr>
              <w:pStyle w:val="RepStandard"/>
              <w:rPr>
                <w:szCs w:val="20"/>
              </w:rPr>
            </w:pPr>
            <w:r w:rsidRPr="00293AD3">
              <w:rPr>
                <w:szCs w:val="20"/>
              </w:rPr>
              <w:t>11/015-004P</w:t>
            </w:r>
          </w:p>
          <w:p w14:paraId="54DA9715" w14:textId="77777777" w:rsidR="00293AD3" w:rsidRPr="00293AD3" w:rsidRDefault="00293AD3" w:rsidP="00293AD3">
            <w:pPr>
              <w:pStyle w:val="RepStandard"/>
            </w:pPr>
            <w:r w:rsidRPr="00293AD3">
              <w:rPr>
                <w:szCs w:val="20"/>
              </w:rPr>
              <w:t>A17960B_10033</w:t>
            </w:r>
          </w:p>
        </w:tc>
      </w:tr>
      <w:tr w:rsidR="00F05852" w:rsidRPr="00B32849" w14:paraId="6AD39C5E" w14:textId="77777777" w:rsidTr="00F05852">
        <w:tc>
          <w:tcPr>
            <w:tcW w:w="1343" w:type="pct"/>
          </w:tcPr>
          <w:p w14:paraId="79B04197" w14:textId="77777777" w:rsidR="00F05852" w:rsidRPr="00B32849" w:rsidRDefault="009F554F" w:rsidP="00961BA5">
            <w:pPr>
              <w:pStyle w:val="RepStandard"/>
            </w:pPr>
            <w:r>
              <w:t>Guideline(s)</w:t>
            </w:r>
          </w:p>
        </w:tc>
        <w:tc>
          <w:tcPr>
            <w:tcW w:w="3657" w:type="pct"/>
          </w:tcPr>
          <w:p w14:paraId="79D13B0F" w14:textId="77777777" w:rsidR="00F05852" w:rsidRPr="00293AD3" w:rsidRDefault="00293AD3" w:rsidP="00961BA5">
            <w:pPr>
              <w:pStyle w:val="RepStandard"/>
            </w:pPr>
            <w:r w:rsidRPr="00293AD3">
              <w:t>Yes.  Acute Inhalation Toxicity Study (Nose-Only) in the Rat: OECD Test Guideline 403 (2009); EPA OPPTS 870.1300 (1998); EC 440/2008, Annex Part B, B.2 (2008).</w:t>
            </w:r>
          </w:p>
        </w:tc>
      </w:tr>
      <w:tr w:rsidR="00F05852" w:rsidRPr="00B32849" w14:paraId="5DF3F526" w14:textId="77777777" w:rsidTr="00F05852">
        <w:tc>
          <w:tcPr>
            <w:tcW w:w="1343" w:type="pct"/>
          </w:tcPr>
          <w:p w14:paraId="5322ADF8" w14:textId="77777777" w:rsidR="00F05852" w:rsidRPr="00B32849" w:rsidRDefault="009F554F" w:rsidP="00961BA5">
            <w:pPr>
              <w:pStyle w:val="RepStandard"/>
            </w:pPr>
            <w:r>
              <w:t>Deviations</w:t>
            </w:r>
          </w:p>
        </w:tc>
        <w:tc>
          <w:tcPr>
            <w:tcW w:w="3657" w:type="pct"/>
          </w:tcPr>
          <w:p w14:paraId="7478EB9E" w14:textId="77777777" w:rsidR="00F05852" w:rsidRPr="00293AD3" w:rsidRDefault="00293AD3" w:rsidP="00961BA5">
            <w:pPr>
              <w:pStyle w:val="RepStandard"/>
            </w:pPr>
            <w:r w:rsidRPr="00293AD3">
              <w:t>No</w:t>
            </w:r>
          </w:p>
        </w:tc>
      </w:tr>
      <w:tr w:rsidR="00F05852" w:rsidRPr="00B32849" w14:paraId="44F68F13" w14:textId="77777777" w:rsidTr="00F05852">
        <w:tc>
          <w:tcPr>
            <w:tcW w:w="1343" w:type="pct"/>
          </w:tcPr>
          <w:p w14:paraId="73108A3E" w14:textId="77777777" w:rsidR="00F05852" w:rsidRPr="00B32849" w:rsidRDefault="009F554F" w:rsidP="00961BA5">
            <w:pPr>
              <w:pStyle w:val="RepStandard"/>
            </w:pPr>
            <w:r>
              <w:t>GLP</w:t>
            </w:r>
          </w:p>
        </w:tc>
        <w:tc>
          <w:tcPr>
            <w:tcW w:w="3657" w:type="pct"/>
          </w:tcPr>
          <w:p w14:paraId="5C946BC0" w14:textId="77777777" w:rsidR="00F05852" w:rsidRPr="00293AD3" w:rsidRDefault="00293AD3" w:rsidP="00961BA5">
            <w:pPr>
              <w:pStyle w:val="RepStandard"/>
            </w:pPr>
            <w:r w:rsidRPr="00293AD3">
              <w:t>Yes</w:t>
            </w:r>
          </w:p>
        </w:tc>
      </w:tr>
      <w:tr w:rsidR="00F05852" w:rsidRPr="00B32849" w14:paraId="01ED9929" w14:textId="77777777" w:rsidTr="00F05852">
        <w:tc>
          <w:tcPr>
            <w:tcW w:w="1343" w:type="pct"/>
          </w:tcPr>
          <w:p w14:paraId="41DB9C13" w14:textId="77777777" w:rsidR="00F05852" w:rsidRPr="00B32849" w:rsidRDefault="009F554F" w:rsidP="00961BA5">
            <w:pPr>
              <w:pStyle w:val="RepStandard"/>
            </w:pPr>
            <w:r>
              <w:t>Acceptability</w:t>
            </w:r>
          </w:p>
        </w:tc>
        <w:tc>
          <w:tcPr>
            <w:tcW w:w="3657" w:type="pct"/>
          </w:tcPr>
          <w:p w14:paraId="20FF6C61" w14:textId="77777777" w:rsidR="00F05852" w:rsidRPr="00101110" w:rsidRDefault="00101110" w:rsidP="00961BA5">
            <w:pPr>
              <w:pStyle w:val="RepStandard"/>
            </w:pPr>
            <w:r w:rsidRPr="00101110">
              <w:t>Yes</w:t>
            </w:r>
          </w:p>
        </w:tc>
      </w:tr>
      <w:tr w:rsidR="00F05852" w:rsidRPr="00B32849" w14:paraId="0D084DFB" w14:textId="77777777" w:rsidTr="00F05852">
        <w:tc>
          <w:tcPr>
            <w:tcW w:w="1343" w:type="pct"/>
          </w:tcPr>
          <w:p w14:paraId="13197E28" w14:textId="77777777" w:rsidR="00F05852" w:rsidRPr="00B32849" w:rsidRDefault="00F05852" w:rsidP="00961BA5">
            <w:pPr>
              <w:pStyle w:val="RepStandard"/>
            </w:pPr>
            <w:r w:rsidRPr="00B32849">
              <w:t xml:space="preserve">Duplication </w:t>
            </w:r>
            <w:r w:rsidRPr="00B32849">
              <w:br/>
              <w:t>(if vertebrate study)</w:t>
            </w:r>
          </w:p>
        </w:tc>
        <w:tc>
          <w:tcPr>
            <w:tcW w:w="3657" w:type="pct"/>
          </w:tcPr>
          <w:p w14:paraId="54098A37" w14:textId="77777777" w:rsidR="00F05852" w:rsidRPr="00101110" w:rsidRDefault="00101110" w:rsidP="00961BA5">
            <w:pPr>
              <w:pStyle w:val="RepStandard"/>
            </w:pPr>
            <w:r w:rsidRPr="00101110">
              <w:t>No</w:t>
            </w:r>
          </w:p>
        </w:tc>
      </w:tr>
    </w:tbl>
    <w:p w14:paraId="12A43C2D" w14:textId="77777777" w:rsidR="00C81348" w:rsidRPr="00B32849" w:rsidRDefault="00C81348" w:rsidP="00600E47">
      <w:pPr>
        <w:pStyle w:val="RepNewPart"/>
        <w:spacing w:before="240"/>
      </w:pPr>
      <w:r w:rsidRPr="00B32849">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6"/>
        <w:gridCol w:w="5634"/>
      </w:tblGrid>
      <w:tr w:rsidR="00C81348" w:rsidRPr="00A41823" w14:paraId="5D914F67" w14:textId="77777777" w:rsidTr="00A241B7">
        <w:tc>
          <w:tcPr>
            <w:tcW w:w="1987" w:type="pct"/>
          </w:tcPr>
          <w:p w14:paraId="41A54158" w14:textId="77777777" w:rsidR="00C81348" w:rsidRPr="00A41823" w:rsidRDefault="00C81348" w:rsidP="00217B1C">
            <w:pPr>
              <w:pStyle w:val="RepTableBold"/>
              <w:rPr>
                <w:sz w:val="18"/>
                <w:szCs w:val="18"/>
                <w:lang w:val="en-GB"/>
              </w:rPr>
            </w:pPr>
            <w:r w:rsidRPr="00A41823">
              <w:rPr>
                <w:sz w:val="18"/>
                <w:szCs w:val="18"/>
                <w:lang w:val="en-GB"/>
              </w:rPr>
              <w:t>Test material (Lot/Batch No.)</w:t>
            </w:r>
          </w:p>
        </w:tc>
        <w:tc>
          <w:tcPr>
            <w:tcW w:w="3013" w:type="pct"/>
          </w:tcPr>
          <w:p w14:paraId="7BC8B33E" w14:textId="77777777" w:rsidR="00C81348" w:rsidRPr="00A41823" w:rsidRDefault="00905E62" w:rsidP="00217B1C">
            <w:pPr>
              <w:pStyle w:val="RepTable"/>
              <w:rPr>
                <w:sz w:val="18"/>
                <w:szCs w:val="18"/>
              </w:rPr>
            </w:pPr>
            <w:r w:rsidRPr="00A41823">
              <w:rPr>
                <w:sz w:val="18"/>
                <w:szCs w:val="18"/>
              </w:rPr>
              <w:t>A17960B</w:t>
            </w:r>
            <w:r w:rsidR="00C81348" w:rsidRPr="00A41823">
              <w:rPr>
                <w:sz w:val="18"/>
                <w:szCs w:val="18"/>
              </w:rPr>
              <w:t>/</w:t>
            </w:r>
            <w:r w:rsidRPr="00A41823">
              <w:rPr>
                <w:sz w:val="18"/>
                <w:szCs w:val="18"/>
              </w:rPr>
              <w:t xml:space="preserve">Fortenza </w:t>
            </w:r>
            <w:r w:rsidR="00293AD3" w:rsidRPr="00A41823">
              <w:rPr>
                <w:sz w:val="18"/>
                <w:szCs w:val="18"/>
              </w:rPr>
              <w:t xml:space="preserve"> (</w:t>
            </w:r>
            <w:r w:rsidR="00293AD3" w:rsidRPr="00A41823">
              <w:rPr>
                <w:iCs/>
                <w:sz w:val="18"/>
                <w:szCs w:val="18"/>
              </w:rPr>
              <w:t>SMU1AP002</w:t>
            </w:r>
            <w:r w:rsidR="00C81348" w:rsidRPr="00A41823">
              <w:rPr>
                <w:sz w:val="18"/>
                <w:szCs w:val="18"/>
              </w:rPr>
              <w:t>)</w:t>
            </w:r>
          </w:p>
        </w:tc>
      </w:tr>
      <w:tr w:rsidR="00C81348" w:rsidRPr="00A41823" w14:paraId="5FED6DF2" w14:textId="77777777" w:rsidTr="00A241B7">
        <w:tc>
          <w:tcPr>
            <w:tcW w:w="1987" w:type="pct"/>
          </w:tcPr>
          <w:p w14:paraId="2AA00241" w14:textId="77777777" w:rsidR="00C81348" w:rsidRPr="00A41823" w:rsidRDefault="00C81348" w:rsidP="00217B1C">
            <w:pPr>
              <w:pStyle w:val="RepTableBold"/>
              <w:rPr>
                <w:sz w:val="18"/>
                <w:szCs w:val="18"/>
                <w:lang w:val="en-GB"/>
              </w:rPr>
            </w:pPr>
            <w:r w:rsidRPr="00A41823">
              <w:rPr>
                <w:sz w:val="18"/>
                <w:szCs w:val="18"/>
                <w:lang w:val="en-GB"/>
              </w:rPr>
              <w:t>Species</w:t>
            </w:r>
          </w:p>
        </w:tc>
        <w:tc>
          <w:tcPr>
            <w:tcW w:w="3013" w:type="pct"/>
          </w:tcPr>
          <w:p w14:paraId="5783374D" w14:textId="77777777" w:rsidR="00C81348" w:rsidRPr="00A41823" w:rsidRDefault="00C81348" w:rsidP="00217B1C">
            <w:pPr>
              <w:pStyle w:val="RepTable"/>
              <w:rPr>
                <w:sz w:val="18"/>
                <w:szCs w:val="18"/>
              </w:rPr>
            </w:pPr>
            <w:r w:rsidRPr="00A41823">
              <w:rPr>
                <w:sz w:val="18"/>
                <w:szCs w:val="18"/>
              </w:rPr>
              <w:t xml:space="preserve">Rat, </w:t>
            </w:r>
            <w:r w:rsidR="00293AD3" w:rsidRPr="00A41823">
              <w:rPr>
                <w:iCs/>
                <w:sz w:val="18"/>
                <w:szCs w:val="18"/>
              </w:rPr>
              <w:t>Wistar RjHan:(WI)</w:t>
            </w:r>
          </w:p>
        </w:tc>
      </w:tr>
      <w:tr w:rsidR="00C81348" w:rsidRPr="00A41823" w14:paraId="2789DEA0" w14:textId="77777777" w:rsidTr="00A241B7">
        <w:tc>
          <w:tcPr>
            <w:tcW w:w="1987" w:type="pct"/>
          </w:tcPr>
          <w:p w14:paraId="329FC91D" w14:textId="77777777" w:rsidR="00C81348" w:rsidRPr="00A41823" w:rsidRDefault="00C81348" w:rsidP="00217B1C">
            <w:pPr>
              <w:pStyle w:val="RepTableBold"/>
              <w:rPr>
                <w:sz w:val="18"/>
                <w:szCs w:val="18"/>
                <w:lang w:val="en-GB"/>
              </w:rPr>
            </w:pPr>
            <w:r w:rsidRPr="00A41823">
              <w:rPr>
                <w:sz w:val="18"/>
                <w:szCs w:val="18"/>
                <w:lang w:val="en-GB"/>
              </w:rPr>
              <w:t>No. of animals (group size)</w:t>
            </w:r>
          </w:p>
        </w:tc>
        <w:tc>
          <w:tcPr>
            <w:tcW w:w="3013" w:type="pct"/>
          </w:tcPr>
          <w:p w14:paraId="36F31C1A" w14:textId="77777777" w:rsidR="00C81348" w:rsidRPr="00A41823" w:rsidRDefault="00293AD3" w:rsidP="00293AD3">
            <w:pPr>
              <w:pStyle w:val="RepTable"/>
              <w:rPr>
                <w:sz w:val="18"/>
                <w:szCs w:val="18"/>
              </w:rPr>
            </w:pPr>
            <w:r w:rsidRPr="00A41823">
              <w:rPr>
                <w:sz w:val="18"/>
                <w:szCs w:val="18"/>
              </w:rPr>
              <w:t>10</w:t>
            </w:r>
            <w:r w:rsidR="00C81348" w:rsidRPr="00A41823">
              <w:rPr>
                <w:sz w:val="18"/>
                <w:szCs w:val="18"/>
              </w:rPr>
              <w:t xml:space="preserve"> rats</w:t>
            </w:r>
            <w:r w:rsidRPr="00A41823">
              <w:rPr>
                <w:sz w:val="18"/>
                <w:szCs w:val="18"/>
              </w:rPr>
              <w:t xml:space="preserve"> (5 male &amp; 5 female)</w:t>
            </w:r>
          </w:p>
        </w:tc>
      </w:tr>
      <w:tr w:rsidR="00C81348" w:rsidRPr="00A41823" w14:paraId="0779E9C3" w14:textId="77777777" w:rsidTr="00A241B7">
        <w:tc>
          <w:tcPr>
            <w:tcW w:w="1987" w:type="pct"/>
          </w:tcPr>
          <w:p w14:paraId="6F2E570B" w14:textId="77777777" w:rsidR="00C81348" w:rsidRPr="00A41823" w:rsidRDefault="00C81348" w:rsidP="00217B1C">
            <w:pPr>
              <w:pStyle w:val="RepTableBold"/>
              <w:rPr>
                <w:sz w:val="18"/>
                <w:szCs w:val="18"/>
                <w:lang w:val="en-GB"/>
              </w:rPr>
            </w:pPr>
            <w:r w:rsidRPr="00A41823">
              <w:rPr>
                <w:sz w:val="18"/>
                <w:szCs w:val="18"/>
                <w:lang w:val="en-GB"/>
              </w:rPr>
              <w:t>Concentration(s)</w:t>
            </w:r>
          </w:p>
        </w:tc>
        <w:tc>
          <w:tcPr>
            <w:tcW w:w="3013" w:type="pct"/>
          </w:tcPr>
          <w:p w14:paraId="5FCE46AB" w14:textId="77777777" w:rsidR="00C81348" w:rsidRPr="00A41823" w:rsidRDefault="00C81348" w:rsidP="00217B1C">
            <w:pPr>
              <w:pStyle w:val="RepTable"/>
              <w:rPr>
                <w:sz w:val="18"/>
                <w:szCs w:val="18"/>
              </w:rPr>
            </w:pPr>
            <w:r w:rsidRPr="00A41823">
              <w:rPr>
                <w:sz w:val="18"/>
                <w:szCs w:val="18"/>
              </w:rPr>
              <w:t>5 mg/L air</w:t>
            </w:r>
          </w:p>
        </w:tc>
      </w:tr>
      <w:tr w:rsidR="00C81348" w:rsidRPr="00A41823" w14:paraId="3FB07859" w14:textId="77777777" w:rsidTr="00A241B7">
        <w:tc>
          <w:tcPr>
            <w:tcW w:w="1987" w:type="pct"/>
          </w:tcPr>
          <w:p w14:paraId="6B0996EF" w14:textId="77777777" w:rsidR="00C81348" w:rsidRPr="00A41823" w:rsidRDefault="00C81348" w:rsidP="00217B1C">
            <w:pPr>
              <w:pStyle w:val="RepTableBold"/>
              <w:rPr>
                <w:sz w:val="18"/>
                <w:szCs w:val="18"/>
                <w:lang w:val="en-GB"/>
              </w:rPr>
            </w:pPr>
            <w:r w:rsidRPr="00A41823">
              <w:rPr>
                <w:sz w:val="18"/>
                <w:szCs w:val="18"/>
                <w:lang w:val="en-GB"/>
              </w:rPr>
              <w:t>Exposure</w:t>
            </w:r>
          </w:p>
        </w:tc>
        <w:tc>
          <w:tcPr>
            <w:tcW w:w="3013" w:type="pct"/>
          </w:tcPr>
          <w:p w14:paraId="69F03865" w14:textId="77777777" w:rsidR="00C81348" w:rsidRPr="00A41823" w:rsidRDefault="00C81348" w:rsidP="00CA6921">
            <w:pPr>
              <w:pStyle w:val="RepTable"/>
              <w:rPr>
                <w:sz w:val="18"/>
                <w:szCs w:val="18"/>
              </w:rPr>
            </w:pPr>
            <w:r w:rsidRPr="00A41823">
              <w:rPr>
                <w:sz w:val="18"/>
                <w:szCs w:val="18"/>
              </w:rPr>
              <w:t>4 hours (nose only)</w:t>
            </w:r>
          </w:p>
        </w:tc>
      </w:tr>
      <w:tr w:rsidR="00C81348" w:rsidRPr="00A41823" w14:paraId="0B3EE342" w14:textId="77777777" w:rsidTr="00A241B7">
        <w:tc>
          <w:tcPr>
            <w:tcW w:w="1987" w:type="pct"/>
          </w:tcPr>
          <w:p w14:paraId="7005B942" w14:textId="77777777" w:rsidR="00C81348" w:rsidRPr="00A41823" w:rsidRDefault="00C81348" w:rsidP="00217B1C">
            <w:pPr>
              <w:pStyle w:val="RepTableBold"/>
              <w:rPr>
                <w:sz w:val="18"/>
                <w:szCs w:val="18"/>
                <w:lang w:val="en-GB"/>
              </w:rPr>
            </w:pPr>
            <w:r w:rsidRPr="00A41823">
              <w:rPr>
                <w:sz w:val="18"/>
                <w:szCs w:val="18"/>
                <w:lang w:val="en-GB"/>
              </w:rPr>
              <w:t>Vehicle/Dilution</w:t>
            </w:r>
          </w:p>
        </w:tc>
        <w:tc>
          <w:tcPr>
            <w:tcW w:w="3013" w:type="pct"/>
          </w:tcPr>
          <w:p w14:paraId="26A10B65" w14:textId="77777777" w:rsidR="00C81348" w:rsidRPr="00A41823" w:rsidRDefault="00CA6921" w:rsidP="00CA6921">
            <w:pPr>
              <w:rPr>
                <w:sz w:val="18"/>
                <w:szCs w:val="18"/>
              </w:rPr>
            </w:pPr>
            <w:r w:rsidRPr="00A41823">
              <w:rPr>
                <w:sz w:val="18"/>
                <w:szCs w:val="18"/>
              </w:rPr>
              <w:t xml:space="preserve">Due to the physical properties of the test item as supplied, suitable atmospheres could not be produced. A range of formulations and </w:t>
            </w:r>
            <w:proofErr w:type="spellStart"/>
            <w:r w:rsidRPr="00A41823">
              <w:rPr>
                <w:sz w:val="18"/>
                <w:szCs w:val="18"/>
              </w:rPr>
              <w:t>homogenisation</w:t>
            </w:r>
            <w:proofErr w:type="spellEnd"/>
            <w:r w:rsidRPr="00A41823">
              <w:rPr>
                <w:sz w:val="18"/>
                <w:szCs w:val="18"/>
              </w:rPr>
              <w:t xml:space="preserve"> techniques were therefore attempted in order to improve the physical characteristics of the test item and all data associated is retained in the raw data but not reported. Animals were exposed to a test atmosphere produced from a formulation with distilled water (TEVA </w:t>
            </w:r>
            <w:proofErr w:type="spellStart"/>
            <w:r w:rsidRPr="00A41823">
              <w:rPr>
                <w:sz w:val="18"/>
                <w:szCs w:val="18"/>
              </w:rPr>
              <w:t>Zrt</w:t>
            </w:r>
            <w:proofErr w:type="spellEnd"/>
            <w:r w:rsidRPr="00A41823">
              <w:rPr>
                <w:sz w:val="18"/>
                <w:szCs w:val="18"/>
              </w:rPr>
              <w:t xml:space="preserve">., H-2100 </w:t>
            </w:r>
            <w:proofErr w:type="spellStart"/>
            <w:r w:rsidRPr="00A41823">
              <w:rPr>
                <w:sz w:val="18"/>
                <w:szCs w:val="18"/>
              </w:rPr>
              <w:t>Gödöllő</w:t>
            </w:r>
            <w:proofErr w:type="spellEnd"/>
            <w:r w:rsidRPr="00A41823">
              <w:rPr>
                <w:sz w:val="18"/>
                <w:szCs w:val="18"/>
              </w:rPr>
              <w:t xml:space="preserve">, </w:t>
            </w:r>
            <w:proofErr w:type="spellStart"/>
            <w:r w:rsidRPr="00A41823">
              <w:rPr>
                <w:sz w:val="18"/>
                <w:szCs w:val="18"/>
              </w:rPr>
              <w:t>Táncsics</w:t>
            </w:r>
            <w:proofErr w:type="spellEnd"/>
            <w:r w:rsidRPr="00A41823">
              <w:rPr>
                <w:sz w:val="18"/>
                <w:szCs w:val="18"/>
              </w:rPr>
              <w:t xml:space="preserve"> </w:t>
            </w:r>
            <w:proofErr w:type="spellStart"/>
            <w:r w:rsidRPr="00A41823">
              <w:rPr>
                <w:sz w:val="18"/>
                <w:szCs w:val="18"/>
              </w:rPr>
              <w:t>Mihály</w:t>
            </w:r>
            <w:proofErr w:type="spellEnd"/>
            <w:r w:rsidRPr="00A41823">
              <w:rPr>
                <w:sz w:val="18"/>
                <w:szCs w:val="18"/>
              </w:rPr>
              <w:t xml:space="preserve"> u. 82, Hungary; Batch: 8490910; Expiry: September 2013). As the formulation (Cyantraniliprole FS (A17960B): distilled water, 70:30%, w/w) </w:t>
            </w:r>
            <w:r w:rsidRPr="00A41823">
              <w:rPr>
                <w:sz w:val="18"/>
                <w:szCs w:val="18"/>
              </w:rPr>
              <w:lastRenderedPageBreak/>
              <w:t>was prepared shortly before use, determination of the concentration, homogeneity and stability of the formulation were not required and were not performed.</w:t>
            </w:r>
          </w:p>
        </w:tc>
      </w:tr>
      <w:tr w:rsidR="00C81348" w:rsidRPr="00A41823" w14:paraId="476CE38F" w14:textId="77777777" w:rsidTr="00A241B7">
        <w:tc>
          <w:tcPr>
            <w:tcW w:w="1987" w:type="pct"/>
          </w:tcPr>
          <w:p w14:paraId="06A10BFC" w14:textId="77777777" w:rsidR="00C81348" w:rsidRPr="00A41823" w:rsidRDefault="00C81348" w:rsidP="00217B1C">
            <w:pPr>
              <w:pStyle w:val="RepTableBold"/>
              <w:rPr>
                <w:sz w:val="18"/>
                <w:szCs w:val="18"/>
                <w:lang w:val="en-GB"/>
              </w:rPr>
            </w:pPr>
            <w:r w:rsidRPr="00A41823">
              <w:rPr>
                <w:sz w:val="18"/>
                <w:szCs w:val="18"/>
                <w:lang w:val="en-GB"/>
              </w:rPr>
              <w:lastRenderedPageBreak/>
              <w:t>Post exposure observation period</w:t>
            </w:r>
          </w:p>
        </w:tc>
        <w:tc>
          <w:tcPr>
            <w:tcW w:w="3013" w:type="pct"/>
          </w:tcPr>
          <w:p w14:paraId="6B556E14" w14:textId="77777777" w:rsidR="00C81348" w:rsidRPr="00A41823" w:rsidRDefault="00C81348" w:rsidP="00217B1C">
            <w:pPr>
              <w:pStyle w:val="RepTable"/>
              <w:rPr>
                <w:sz w:val="18"/>
                <w:szCs w:val="18"/>
              </w:rPr>
            </w:pPr>
            <w:r w:rsidRPr="00A41823">
              <w:rPr>
                <w:sz w:val="18"/>
                <w:szCs w:val="18"/>
              </w:rPr>
              <w:t>14 days</w:t>
            </w:r>
          </w:p>
        </w:tc>
      </w:tr>
      <w:tr w:rsidR="00C81348" w:rsidRPr="00A41823" w14:paraId="38BCE67C" w14:textId="77777777" w:rsidTr="00A241B7">
        <w:tc>
          <w:tcPr>
            <w:tcW w:w="1987" w:type="pct"/>
          </w:tcPr>
          <w:p w14:paraId="3762CD2D" w14:textId="77777777" w:rsidR="00C81348" w:rsidRPr="00A41823" w:rsidRDefault="00C81348" w:rsidP="00217B1C">
            <w:pPr>
              <w:pStyle w:val="RepTableBold"/>
              <w:rPr>
                <w:sz w:val="18"/>
                <w:szCs w:val="18"/>
                <w:lang w:val="en-GB"/>
              </w:rPr>
            </w:pPr>
            <w:r w:rsidRPr="00A41823">
              <w:rPr>
                <w:sz w:val="18"/>
                <w:szCs w:val="18"/>
                <w:lang w:val="en-GB"/>
              </w:rPr>
              <w:t>Remarks</w:t>
            </w:r>
          </w:p>
        </w:tc>
        <w:tc>
          <w:tcPr>
            <w:tcW w:w="3013" w:type="pct"/>
          </w:tcPr>
          <w:p w14:paraId="64660439" w14:textId="77777777" w:rsidR="00C81348" w:rsidRPr="00A41823" w:rsidRDefault="00C81348" w:rsidP="00217B1C">
            <w:pPr>
              <w:pStyle w:val="RepTable"/>
              <w:rPr>
                <w:sz w:val="18"/>
                <w:szCs w:val="18"/>
              </w:rPr>
            </w:pPr>
            <w:r w:rsidRPr="00A41823">
              <w:rPr>
                <w:sz w:val="18"/>
                <w:szCs w:val="18"/>
              </w:rPr>
              <w:t>None</w:t>
            </w:r>
          </w:p>
        </w:tc>
      </w:tr>
    </w:tbl>
    <w:p w14:paraId="41E2EC7A" w14:textId="77777777" w:rsidR="00C81348" w:rsidRPr="00B32849" w:rsidRDefault="00C81348" w:rsidP="00600E47">
      <w:pPr>
        <w:pStyle w:val="RepNewPart"/>
        <w:spacing w:before="240"/>
      </w:pPr>
      <w:r w:rsidRPr="00B32849">
        <w:t>Results and discussions</w:t>
      </w:r>
    </w:p>
    <w:p w14:paraId="3996DE76" w14:textId="77777777" w:rsidR="00C81348" w:rsidRPr="00A41823" w:rsidRDefault="00217B1C" w:rsidP="00A41823">
      <w:pPr>
        <w:pStyle w:val="RepLabel"/>
        <w:spacing w:before="0" w:after="0"/>
        <w:rPr>
          <w:sz w:val="20"/>
          <w:szCs w:val="20"/>
        </w:rPr>
      </w:pPr>
      <w:r w:rsidRPr="00A41823">
        <w:rPr>
          <w:sz w:val="20"/>
          <w:szCs w:val="20"/>
        </w:rPr>
        <w:t>Table A </w:t>
      </w:r>
      <w:r w:rsidR="00D22144" w:rsidRPr="00A41823">
        <w:rPr>
          <w:sz w:val="20"/>
          <w:szCs w:val="20"/>
        </w:rPr>
        <w:fldChar w:fldCharType="begin"/>
      </w:r>
      <w:r w:rsidR="00D22144" w:rsidRPr="00A41823">
        <w:rPr>
          <w:sz w:val="20"/>
          <w:szCs w:val="20"/>
        </w:rPr>
        <w:instrText xml:space="preserve"> SEQ Table_A \* ARABIC </w:instrText>
      </w:r>
      <w:r w:rsidR="00D22144" w:rsidRPr="00A41823">
        <w:rPr>
          <w:sz w:val="20"/>
          <w:szCs w:val="20"/>
        </w:rPr>
        <w:fldChar w:fldCharType="separate"/>
      </w:r>
      <w:r w:rsidR="003C2813">
        <w:rPr>
          <w:noProof/>
          <w:sz w:val="20"/>
          <w:szCs w:val="20"/>
        </w:rPr>
        <w:t>5</w:t>
      </w:r>
      <w:r w:rsidR="00D22144" w:rsidRPr="00A41823">
        <w:rPr>
          <w:sz w:val="20"/>
          <w:szCs w:val="20"/>
        </w:rPr>
        <w:fldChar w:fldCharType="end"/>
      </w:r>
      <w:r w:rsidRPr="00A41823">
        <w:rPr>
          <w:sz w:val="20"/>
          <w:szCs w:val="20"/>
        </w:rPr>
        <w:t>:</w:t>
      </w:r>
      <w:r w:rsidRPr="00A41823">
        <w:rPr>
          <w:sz w:val="20"/>
          <w:szCs w:val="20"/>
        </w:rPr>
        <w:tab/>
      </w:r>
      <w:r w:rsidR="00C81348" w:rsidRPr="00A41823">
        <w:rPr>
          <w:sz w:val="20"/>
          <w:szCs w:val="20"/>
        </w:rPr>
        <w:t>Concentration(s) and exposure conditions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27"/>
        <w:gridCol w:w="2532"/>
        <w:gridCol w:w="2532"/>
        <w:gridCol w:w="2059"/>
      </w:tblGrid>
      <w:tr w:rsidR="00CA6921" w:rsidRPr="00A41823" w14:paraId="71EB327A" w14:textId="77777777" w:rsidTr="00A41823">
        <w:tc>
          <w:tcPr>
            <w:tcW w:w="1191" w:type="pct"/>
            <w:vAlign w:val="center"/>
          </w:tcPr>
          <w:p w14:paraId="6BE11C0C" w14:textId="77777777" w:rsidR="00CA6921" w:rsidRPr="00A41823" w:rsidRDefault="00CA6921" w:rsidP="00A241B7">
            <w:pPr>
              <w:pStyle w:val="RepTableHeader"/>
              <w:jc w:val="center"/>
              <w:rPr>
                <w:sz w:val="18"/>
                <w:szCs w:val="18"/>
                <w:lang w:val="en-GB"/>
              </w:rPr>
            </w:pPr>
            <w:r w:rsidRPr="00A41823">
              <w:rPr>
                <w:sz w:val="18"/>
                <w:szCs w:val="18"/>
                <w:lang w:val="en-GB"/>
              </w:rPr>
              <w:t>Target conc.</w:t>
            </w:r>
            <w:r w:rsidRPr="00A41823">
              <w:rPr>
                <w:sz w:val="18"/>
                <w:szCs w:val="18"/>
                <w:lang w:val="en-GB"/>
              </w:rPr>
              <w:br/>
              <w:t>(mg/L air)</w:t>
            </w:r>
          </w:p>
        </w:tc>
        <w:tc>
          <w:tcPr>
            <w:tcW w:w="1354" w:type="pct"/>
            <w:vAlign w:val="center"/>
          </w:tcPr>
          <w:p w14:paraId="35FDE7A1" w14:textId="77777777" w:rsidR="00CA6921" w:rsidRPr="00A41823" w:rsidRDefault="00CA6921" w:rsidP="00A241B7">
            <w:pPr>
              <w:pStyle w:val="RepTableHeader"/>
              <w:jc w:val="center"/>
              <w:rPr>
                <w:sz w:val="18"/>
                <w:szCs w:val="18"/>
                <w:lang w:val="en-GB"/>
              </w:rPr>
            </w:pPr>
            <w:r w:rsidRPr="00A41823">
              <w:rPr>
                <w:sz w:val="18"/>
                <w:szCs w:val="18"/>
                <w:lang w:val="en-GB"/>
              </w:rPr>
              <w:t xml:space="preserve">Actual conc. </w:t>
            </w:r>
            <w:r w:rsidRPr="00A41823">
              <w:rPr>
                <w:sz w:val="18"/>
                <w:szCs w:val="18"/>
                <w:lang w:val="en-GB"/>
              </w:rPr>
              <w:br/>
              <w:t>(mg/L air)</w:t>
            </w:r>
          </w:p>
        </w:tc>
        <w:tc>
          <w:tcPr>
            <w:tcW w:w="1354" w:type="pct"/>
            <w:vAlign w:val="center"/>
          </w:tcPr>
          <w:p w14:paraId="68ABDB49" w14:textId="77777777" w:rsidR="00CA6921" w:rsidRPr="00A41823" w:rsidRDefault="00CA6921" w:rsidP="00C07C99">
            <w:pPr>
              <w:pStyle w:val="RepTableHeader"/>
              <w:jc w:val="center"/>
              <w:rPr>
                <w:sz w:val="18"/>
                <w:szCs w:val="18"/>
                <w:lang w:val="en-GB"/>
              </w:rPr>
            </w:pPr>
            <w:r w:rsidRPr="00A41823">
              <w:rPr>
                <w:sz w:val="18"/>
                <w:szCs w:val="18"/>
                <w:lang w:val="en-GB"/>
              </w:rPr>
              <w:t>MMAD *</w:t>
            </w:r>
            <w:r w:rsidRPr="00A41823">
              <w:rPr>
                <w:sz w:val="18"/>
                <w:szCs w:val="18"/>
                <w:lang w:val="en-GB"/>
              </w:rPr>
              <w:br/>
              <w:t>(µm)</w:t>
            </w:r>
          </w:p>
        </w:tc>
        <w:tc>
          <w:tcPr>
            <w:tcW w:w="1101" w:type="pct"/>
            <w:vAlign w:val="center"/>
          </w:tcPr>
          <w:p w14:paraId="24086A85" w14:textId="77777777" w:rsidR="00CA6921" w:rsidRPr="00A41823" w:rsidRDefault="00CA6921" w:rsidP="00C07C99">
            <w:pPr>
              <w:pStyle w:val="RepTableHeader"/>
              <w:jc w:val="center"/>
              <w:rPr>
                <w:sz w:val="18"/>
                <w:szCs w:val="18"/>
                <w:vertAlign w:val="superscript"/>
                <w:lang w:val="en-GB"/>
              </w:rPr>
            </w:pPr>
            <w:r w:rsidRPr="00A41823">
              <w:rPr>
                <w:sz w:val="18"/>
                <w:szCs w:val="18"/>
                <w:lang w:val="en-GB"/>
              </w:rPr>
              <w:t>GSD **</w:t>
            </w:r>
            <w:r w:rsidRPr="00A41823">
              <w:rPr>
                <w:sz w:val="18"/>
                <w:szCs w:val="18"/>
                <w:lang w:val="en-GB"/>
              </w:rPr>
              <w:br/>
              <w:t>(µm)</w:t>
            </w:r>
          </w:p>
        </w:tc>
      </w:tr>
      <w:tr w:rsidR="00CA6921" w:rsidRPr="00A41823" w14:paraId="5638C5BF" w14:textId="77777777" w:rsidTr="00A41823">
        <w:tc>
          <w:tcPr>
            <w:tcW w:w="1191" w:type="pct"/>
          </w:tcPr>
          <w:p w14:paraId="66FC5B11" w14:textId="77777777" w:rsidR="00CA6921" w:rsidRPr="00A41823" w:rsidRDefault="00CA6921" w:rsidP="00C81348">
            <w:pPr>
              <w:pStyle w:val="RepTable"/>
              <w:rPr>
                <w:sz w:val="18"/>
                <w:szCs w:val="18"/>
              </w:rPr>
            </w:pPr>
            <w:r w:rsidRPr="00A41823">
              <w:rPr>
                <w:sz w:val="18"/>
                <w:szCs w:val="18"/>
              </w:rPr>
              <w:t>5.0</w:t>
            </w:r>
          </w:p>
        </w:tc>
        <w:tc>
          <w:tcPr>
            <w:tcW w:w="1354" w:type="pct"/>
          </w:tcPr>
          <w:p w14:paraId="7A3E98FA" w14:textId="77777777" w:rsidR="00CA6921" w:rsidRPr="00A41823" w:rsidRDefault="00CA6921" w:rsidP="00A241B7">
            <w:pPr>
              <w:pStyle w:val="RepTable"/>
              <w:jc w:val="center"/>
              <w:rPr>
                <w:sz w:val="18"/>
                <w:szCs w:val="18"/>
              </w:rPr>
            </w:pPr>
            <w:r w:rsidRPr="00A41823">
              <w:rPr>
                <w:sz w:val="18"/>
                <w:szCs w:val="18"/>
                <w:lang w:val="pt-BR"/>
              </w:rPr>
              <w:t xml:space="preserve">5.16 </w:t>
            </w:r>
            <w:r w:rsidRPr="00A41823">
              <w:rPr>
                <w:sz w:val="18"/>
                <w:szCs w:val="18"/>
                <w:u w:val="single"/>
                <w:lang w:val="pt-BR"/>
              </w:rPr>
              <w:t>+</w:t>
            </w:r>
            <w:r w:rsidRPr="00A41823">
              <w:rPr>
                <w:sz w:val="18"/>
                <w:szCs w:val="18"/>
                <w:lang w:val="pt-BR"/>
              </w:rPr>
              <w:t xml:space="preserve"> 0.73 mg/L</w:t>
            </w:r>
          </w:p>
        </w:tc>
        <w:tc>
          <w:tcPr>
            <w:tcW w:w="1354" w:type="pct"/>
          </w:tcPr>
          <w:p w14:paraId="4E7FAE0C" w14:textId="77777777" w:rsidR="00CA6921" w:rsidRPr="00A41823" w:rsidRDefault="00CA6921" w:rsidP="00A241B7">
            <w:pPr>
              <w:pStyle w:val="RepTable"/>
              <w:jc w:val="center"/>
              <w:rPr>
                <w:sz w:val="18"/>
                <w:szCs w:val="18"/>
              </w:rPr>
            </w:pPr>
            <w:r w:rsidRPr="00A41823">
              <w:rPr>
                <w:sz w:val="18"/>
                <w:szCs w:val="18"/>
              </w:rPr>
              <w:t>4.38</w:t>
            </w:r>
          </w:p>
        </w:tc>
        <w:tc>
          <w:tcPr>
            <w:tcW w:w="1101" w:type="pct"/>
          </w:tcPr>
          <w:p w14:paraId="1344ECB0" w14:textId="77777777" w:rsidR="00CA6921" w:rsidRPr="00A41823" w:rsidRDefault="00CA6921" w:rsidP="00CA6921">
            <w:pPr>
              <w:pStyle w:val="RepTable"/>
              <w:jc w:val="center"/>
              <w:rPr>
                <w:sz w:val="18"/>
                <w:szCs w:val="18"/>
              </w:rPr>
            </w:pPr>
            <w:r w:rsidRPr="00A41823">
              <w:rPr>
                <w:sz w:val="18"/>
                <w:szCs w:val="18"/>
              </w:rPr>
              <w:t>2.16</w:t>
            </w:r>
          </w:p>
        </w:tc>
      </w:tr>
    </w:tbl>
    <w:p w14:paraId="5B0717DD" w14:textId="77777777" w:rsidR="00C81348" w:rsidRPr="00B32849" w:rsidRDefault="00C07C99" w:rsidP="00217B1C">
      <w:pPr>
        <w:pStyle w:val="RepTableFootnote"/>
        <w:rPr>
          <w:lang w:val="en-GB"/>
        </w:rPr>
      </w:pPr>
      <w:r w:rsidRPr="00B32849">
        <w:rPr>
          <w:lang w:val="en-GB"/>
        </w:rPr>
        <w:t>*</w:t>
      </w:r>
      <w:r w:rsidR="00C81348" w:rsidRPr="00B32849">
        <w:rPr>
          <w:lang w:val="en-GB"/>
        </w:rPr>
        <w:tab/>
        <w:t>MMAD = Mass Median Aerodynamic Diameter</w:t>
      </w:r>
    </w:p>
    <w:p w14:paraId="3A2B4D35" w14:textId="77777777" w:rsidR="00C81348" w:rsidRDefault="00C07C99" w:rsidP="00217B1C">
      <w:pPr>
        <w:pStyle w:val="RepTableFootnote"/>
        <w:rPr>
          <w:lang w:val="en-GB"/>
        </w:rPr>
      </w:pPr>
      <w:r w:rsidRPr="00B32849">
        <w:rPr>
          <w:lang w:val="en-GB"/>
        </w:rPr>
        <w:t>**</w:t>
      </w:r>
      <w:r w:rsidR="00C81348" w:rsidRPr="00B32849">
        <w:rPr>
          <w:lang w:val="en-GB"/>
        </w:rPr>
        <w:tab/>
        <w:t>GSD = Geometric Standard Deviation</w:t>
      </w:r>
    </w:p>
    <w:p w14:paraId="2A3DAE84" w14:textId="77777777" w:rsidR="00A41823" w:rsidRPr="00A41823" w:rsidRDefault="00A41823" w:rsidP="00A41823">
      <w:pPr>
        <w:pStyle w:val="RepStandard"/>
      </w:pPr>
    </w:p>
    <w:p w14:paraId="1B5CC3A4" w14:textId="77777777" w:rsidR="00C81348" w:rsidRPr="00A41823" w:rsidRDefault="0079387A" w:rsidP="00A41823">
      <w:pPr>
        <w:pStyle w:val="RepLabel"/>
        <w:spacing w:before="0" w:after="0"/>
        <w:rPr>
          <w:sz w:val="20"/>
          <w:szCs w:val="20"/>
        </w:rPr>
      </w:pPr>
      <w:r w:rsidRPr="00A41823">
        <w:rPr>
          <w:sz w:val="20"/>
          <w:szCs w:val="20"/>
        </w:rPr>
        <w:t>Table A </w:t>
      </w:r>
      <w:r w:rsidR="00D22144" w:rsidRPr="00A41823">
        <w:rPr>
          <w:sz w:val="20"/>
          <w:szCs w:val="20"/>
        </w:rPr>
        <w:fldChar w:fldCharType="begin"/>
      </w:r>
      <w:r w:rsidR="00D22144" w:rsidRPr="00A41823">
        <w:rPr>
          <w:sz w:val="20"/>
          <w:szCs w:val="20"/>
        </w:rPr>
        <w:instrText xml:space="preserve"> SEQ Table_A \* ARABIC </w:instrText>
      </w:r>
      <w:r w:rsidR="00D22144" w:rsidRPr="00A41823">
        <w:rPr>
          <w:sz w:val="20"/>
          <w:szCs w:val="20"/>
        </w:rPr>
        <w:fldChar w:fldCharType="separate"/>
      </w:r>
      <w:r w:rsidR="003C2813">
        <w:rPr>
          <w:noProof/>
          <w:sz w:val="20"/>
          <w:szCs w:val="20"/>
        </w:rPr>
        <w:t>6</w:t>
      </w:r>
      <w:r w:rsidR="00D22144" w:rsidRPr="00A41823">
        <w:rPr>
          <w:sz w:val="20"/>
          <w:szCs w:val="20"/>
        </w:rPr>
        <w:fldChar w:fldCharType="end"/>
      </w:r>
      <w:r w:rsidR="00C81348" w:rsidRPr="00A41823">
        <w:rPr>
          <w:sz w:val="20"/>
          <w:szCs w:val="20"/>
        </w:rPr>
        <w:t>:</w:t>
      </w:r>
      <w:r w:rsidR="00C81348" w:rsidRPr="00A41823">
        <w:rPr>
          <w:sz w:val="20"/>
          <w:szCs w:val="20"/>
        </w:rPr>
        <w:tab/>
        <w:t xml:space="preserve">Results of acute inhalation toxicity study in rats of </w:t>
      </w:r>
      <w:r w:rsidR="00905E62" w:rsidRPr="00A41823">
        <w:rPr>
          <w:sz w:val="20"/>
          <w:szCs w:val="20"/>
        </w:rPr>
        <w:t>A17960B</w:t>
      </w:r>
      <w:r w:rsidR="00C81348" w:rsidRPr="00A41823">
        <w:rPr>
          <w:sz w:val="20"/>
          <w:szCs w:val="20"/>
        </w:rPr>
        <w:t>/</w:t>
      </w:r>
      <w:proofErr w:type="spellStart"/>
      <w:r w:rsidR="00905E62" w:rsidRPr="00A41823">
        <w:rPr>
          <w:sz w:val="20"/>
          <w:szCs w:val="20"/>
        </w:rPr>
        <w:t>Fortenza</w:t>
      </w:r>
      <w:proofErr w:type="spellEnd"/>
      <w:r w:rsidR="00905E62" w:rsidRPr="00A41823">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16"/>
        <w:gridCol w:w="2207"/>
        <w:gridCol w:w="1922"/>
        <w:gridCol w:w="1801"/>
        <w:gridCol w:w="1904"/>
      </w:tblGrid>
      <w:tr w:rsidR="00C81348" w:rsidRPr="00A41823" w14:paraId="41288B69" w14:textId="77777777" w:rsidTr="00A241B7">
        <w:trPr>
          <w:tblHeader/>
        </w:trPr>
        <w:tc>
          <w:tcPr>
            <w:tcW w:w="811" w:type="pct"/>
          </w:tcPr>
          <w:p w14:paraId="50CA1B35"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Concentration</w:t>
            </w:r>
            <w:r w:rsidRPr="00A41823">
              <w:rPr>
                <w:sz w:val="18"/>
                <w:szCs w:val="18"/>
                <w:lang w:val="en-GB"/>
              </w:rPr>
              <w:br/>
            </w:r>
            <w:r w:rsidR="00E772FF" w:rsidRPr="00A41823">
              <w:rPr>
                <w:sz w:val="18"/>
                <w:szCs w:val="18"/>
                <w:lang w:val="en-GB"/>
              </w:rPr>
              <w:t>(</w:t>
            </w:r>
            <w:r w:rsidRPr="00A41823">
              <w:rPr>
                <w:sz w:val="18"/>
                <w:szCs w:val="18"/>
                <w:lang w:val="en-GB"/>
              </w:rPr>
              <w:t>mg/L air</w:t>
            </w:r>
            <w:r w:rsidR="00E772FF" w:rsidRPr="00A41823">
              <w:rPr>
                <w:sz w:val="18"/>
                <w:szCs w:val="18"/>
                <w:lang w:val="en-GB"/>
              </w:rPr>
              <w:t>)</w:t>
            </w:r>
          </w:p>
        </w:tc>
        <w:tc>
          <w:tcPr>
            <w:tcW w:w="1180" w:type="pct"/>
          </w:tcPr>
          <w:p w14:paraId="748295AB" w14:textId="77777777" w:rsidR="00C81348" w:rsidRPr="00A41823" w:rsidRDefault="00C81348" w:rsidP="00C07C99">
            <w:pPr>
              <w:pStyle w:val="RepTableHeader"/>
              <w:spacing w:before="0" w:after="0"/>
              <w:jc w:val="center"/>
              <w:rPr>
                <w:sz w:val="18"/>
                <w:szCs w:val="18"/>
                <w:lang w:val="en-GB"/>
              </w:rPr>
            </w:pPr>
            <w:r w:rsidRPr="00A41823">
              <w:rPr>
                <w:sz w:val="18"/>
                <w:szCs w:val="18"/>
                <w:lang w:val="en-GB"/>
              </w:rPr>
              <w:t xml:space="preserve">Toxicological results </w:t>
            </w:r>
            <w:r w:rsidR="00C07C99" w:rsidRPr="00A41823">
              <w:rPr>
                <w:sz w:val="18"/>
                <w:szCs w:val="18"/>
                <w:lang w:val="en-GB"/>
              </w:rPr>
              <w:t>*</w:t>
            </w:r>
          </w:p>
        </w:tc>
        <w:tc>
          <w:tcPr>
            <w:tcW w:w="1028" w:type="pct"/>
          </w:tcPr>
          <w:p w14:paraId="50B4C405"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Duration of signs</w:t>
            </w:r>
          </w:p>
        </w:tc>
        <w:tc>
          <w:tcPr>
            <w:tcW w:w="963" w:type="pct"/>
          </w:tcPr>
          <w:p w14:paraId="41D0DA3E"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Time of death</w:t>
            </w:r>
          </w:p>
        </w:tc>
        <w:tc>
          <w:tcPr>
            <w:tcW w:w="1017" w:type="pct"/>
          </w:tcPr>
          <w:p w14:paraId="045161FB"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LC</w:t>
            </w:r>
            <w:r w:rsidRPr="00A41823">
              <w:rPr>
                <w:sz w:val="18"/>
                <w:szCs w:val="18"/>
                <w:vertAlign w:val="subscript"/>
                <w:lang w:val="en-GB"/>
              </w:rPr>
              <w:t>50</w:t>
            </w:r>
            <w:r w:rsidRPr="00A41823">
              <w:rPr>
                <w:sz w:val="18"/>
                <w:szCs w:val="18"/>
                <w:lang w:val="en-GB"/>
              </w:rPr>
              <w:t xml:space="preserve"> </w:t>
            </w:r>
            <w:r w:rsidR="00E772FF" w:rsidRPr="00A41823">
              <w:rPr>
                <w:sz w:val="18"/>
                <w:szCs w:val="18"/>
                <w:lang w:val="en-GB"/>
              </w:rPr>
              <w:t>(</w:t>
            </w:r>
            <w:r w:rsidRPr="00A41823">
              <w:rPr>
                <w:sz w:val="18"/>
                <w:szCs w:val="18"/>
                <w:lang w:val="en-GB"/>
              </w:rPr>
              <w:t>mg/L air</w:t>
            </w:r>
            <w:r w:rsidR="00E772FF" w:rsidRPr="00A41823">
              <w:rPr>
                <w:sz w:val="18"/>
                <w:szCs w:val="18"/>
                <w:lang w:val="en-GB"/>
              </w:rPr>
              <w:t>)</w:t>
            </w:r>
            <w:r w:rsidRPr="00A41823">
              <w:rPr>
                <w:sz w:val="18"/>
                <w:szCs w:val="18"/>
                <w:lang w:val="en-GB"/>
              </w:rPr>
              <w:br/>
              <w:t>(14 days)</w:t>
            </w:r>
          </w:p>
        </w:tc>
      </w:tr>
      <w:tr w:rsidR="00C81348" w:rsidRPr="00A41823" w14:paraId="011822D9" w14:textId="77777777" w:rsidTr="00A241B7">
        <w:tc>
          <w:tcPr>
            <w:tcW w:w="5000" w:type="pct"/>
            <w:gridSpan w:val="5"/>
          </w:tcPr>
          <w:p w14:paraId="4B7921F2" w14:textId="77777777" w:rsidR="00C81348" w:rsidRPr="00A41823" w:rsidRDefault="00C81348" w:rsidP="00A241B7">
            <w:pPr>
              <w:pStyle w:val="RepTable"/>
              <w:jc w:val="center"/>
              <w:rPr>
                <w:sz w:val="18"/>
                <w:szCs w:val="18"/>
                <w:lang w:eastAsia="en-US"/>
              </w:rPr>
            </w:pPr>
            <w:r w:rsidRPr="00A41823">
              <w:rPr>
                <w:sz w:val="18"/>
                <w:szCs w:val="18"/>
              </w:rPr>
              <w:t>Male rats</w:t>
            </w:r>
          </w:p>
        </w:tc>
      </w:tr>
      <w:tr w:rsidR="00C81348" w:rsidRPr="00A41823" w14:paraId="7F0F67F3" w14:textId="77777777" w:rsidTr="00A241B7">
        <w:tc>
          <w:tcPr>
            <w:tcW w:w="811" w:type="pct"/>
          </w:tcPr>
          <w:p w14:paraId="15FDA1D2" w14:textId="77777777" w:rsidR="00C81348" w:rsidRPr="00A41823" w:rsidRDefault="00B710BF" w:rsidP="00217B1C">
            <w:pPr>
              <w:pStyle w:val="RepTable"/>
              <w:rPr>
                <w:sz w:val="18"/>
                <w:szCs w:val="18"/>
                <w:highlight w:val="yellow"/>
              </w:rPr>
            </w:pPr>
            <w:r w:rsidRPr="00A41823">
              <w:rPr>
                <w:sz w:val="18"/>
                <w:szCs w:val="18"/>
              </w:rPr>
              <w:t>5.16</w:t>
            </w:r>
          </w:p>
        </w:tc>
        <w:tc>
          <w:tcPr>
            <w:tcW w:w="1180" w:type="pct"/>
          </w:tcPr>
          <w:p w14:paraId="3E35B79A" w14:textId="77777777" w:rsidR="00C81348" w:rsidRPr="00A41823" w:rsidRDefault="002A57B3" w:rsidP="00A241B7">
            <w:pPr>
              <w:pStyle w:val="RepTable"/>
              <w:jc w:val="center"/>
              <w:rPr>
                <w:sz w:val="18"/>
                <w:szCs w:val="18"/>
                <w:lang w:eastAsia="en-US"/>
              </w:rPr>
            </w:pPr>
            <w:r w:rsidRPr="00A41823">
              <w:rPr>
                <w:sz w:val="18"/>
                <w:szCs w:val="18"/>
              </w:rPr>
              <w:t>0</w:t>
            </w:r>
            <w:r w:rsidR="00C81348" w:rsidRPr="00A41823">
              <w:rPr>
                <w:sz w:val="18"/>
                <w:szCs w:val="18"/>
              </w:rPr>
              <w:t>/</w:t>
            </w:r>
            <w:r w:rsidR="00F23CC6" w:rsidRPr="00A41823">
              <w:rPr>
                <w:sz w:val="18"/>
                <w:szCs w:val="18"/>
              </w:rPr>
              <w:t>5</w:t>
            </w:r>
            <w:r w:rsidR="00C81348" w:rsidRPr="00A41823">
              <w:rPr>
                <w:sz w:val="18"/>
                <w:szCs w:val="18"/>
              </w:rPr>
              <w:t>/</w:t>
            </w:r>
            <w:r w:rsidR="00371442" w:rsidRPr="00A41823">
              <w:rPr>
                <w:sz w:val="18"/>
                <w:szCs w:val="18"/>
              </w:rPr>
              <w:t>5</w:t>
            </w:r>
          </w:p>
        </w:tc>
        <w:tc>
          <w:tcPr>
            <w:tcW w:w="1028" w:type="pct"/>
          </w:tcPr>
          <w:p w14:paraId="2DD16AC5" w14:textId="77777777" w:rsidR="00C81348" w:rsidRPr="00A41823" w:rsidRDefault="00F23CC6" w:rsidP="00A241B7">
            <w:pPr>
              <w:pStyle w:val="RepTable"/>
              <w:jc w:val="center"/>
              <w:rPr>
                <w:sz w:val="18"/>
                <w:szCs w:val="18"/>
                <w:lang w:eastAsia="en-US"/>
              </w:rPr>
            </w:pPr>
            <w:r w:rsidRPr="00A41823">
              <w:rPr>
                <w:sz w:val="18"/>
                <w:szCs w:val="18"/>
              </w:rPr>
              <w:t>1 day</w:t>
            </w:r>
          </w:p>
        </w:tc>
        <w:tc>
          <w:tcPr>
            <w:tcW w:w="963" w:type="pct"/>
          </w:tcPr>
          <w:p w14:paraId="55F9E53A" w14:textId="77777777" w:rsidR="00C81348" w:rsidRPr="00A41823" w:rsidRDefault="00E263BA" w:rsidP="00A241B7">
            <w:pPr>
              <w:pStyle w:val="RepTable"/>
              <w:jc w:val="center"/>
              <w:rPr>
                <w:sz w:val="18"/>
                <w:szCs w:val="18"/>
                <w:lang w:eastAsia="en-US"/>
              </w:rPr>
            </w:pPr>
            <w:r w:rsidRPr="00A41823">
              <w:rPr>
                <w:sz w:val="18"/>
                <w:szCs w:val="18"/>
              </w:rPr>
              <w:t>Day 14</w:t>
            </w:r>
          </w:p>
        </w:tc>
        <w:tc>
          <w:tcPr>
            <w:tcW w:w="1017" w:type="pct"/>
          </w:tcPr>
          <w:p w14:paraId="6EDBBDDB" w14:textId="77777777" w:rsidR="00C81348" w:rsidRPr="00A41823" w:rsidRDefault="00E263BA" w:rsidP="00A241B7">
            <w:pPr>
              <w:pStyle w:val="RepTable"/>
              <w:jc w:val="center"/>
              <w:rPr>
                <w:sz w:val="18"/>
                <w:szCs w:val="18"/>
                <w:highlight w:val="yellow"/>
                <w:lang w:eastAsia="en-US"/>
              </w:rPr>
            </w:pPr>
            <w:r w:rsidRPr="00A41823">
              <w:rPr>
                <w:sz w:val="18"/>
                <w:szCs w:val="18"/>
              </w:rPr>
              <w:t>&gt;5.16</w:t>
            </w:r>
          </w:p>
        </w:tc>
      </w:tr>
      <w:tr w:rsidR="00C81348" w:rsidRPr="00A41823" w14:paraId="4E11147F" w14:textId="77777777" w:rsidTr="00A241B7">
        <w:tc>
          <w:tcPr>
            <w:tcW w:w="5000" w:type="pct"/>
            <w:gridSpan w:val="5"/>
          </w:tcPr>
          <w:p w14:paraId="0D13DCFA" w14:textId="77777777" w:rsidR="00C81348" w:rsidRPr="00A41823" w:rsidRDefault="00C81348" w:rsidP="00A241B7">
            <w:pPr>
              <w:pStyle w:val="RepTable"/>
              <w:jc w:val="center"/>
              <w:rPr>
                <w:sz w:val="18"/>
                <w:szCs w:val="18"/>
                <w:lang w:eastAsia="en-US"/>
              </w:rPr>
            </w:pPr>
            <w:r w:rsidRPr="00A41823">
              <w:rPr>
                <w:sz w:val="18"/>
                <w:szCs w:val="18"/>
              </w:rPr>
              <w:t>Female rats</w:t>
            </w:r>
          </w:p>
        </w:tc>
      </w:tr>
      <w:tr w:rsidR="00C81348" w:rsidRPr="00A41823" w14:paraId="702B7BC7" w14:textId="77777777" w:rsidTr="00A241B7">
        <w:tc>
          <w:tcPr>
            <w:tcW w:w="811" w:type="pct"/>
          </w:tcPr>
          <w:p w14:paraId="004C3664" w14:textId="77777777" w:rsidR="00C81348" w:rsidRPr="00A41823" w:rsidRDefault="000174DF" w:rsidP="00217B1C">
            <w:pPr>
              <w:pStyle w:val="RepTable"/>
              <w:rPr>
                <w:sz w:val="18"/>
                <w:szCs w:val="18"/>
              </w:rPr>
            </w:pPr>
            <w:r w:rsidRPr="00A41823">
              <w:rPr>
                <w:sz w:val="18"/>
                <w:szCs w:val="18"/>
              </w:rPr>
              <w:t>5.16</w:t>
            </w:r>
          </w:p>
        </w:tc>
        <w:tc>
          <w:tcPr>
            <w:tcW w:w="1180" w:type="pct"/>
          </w:tcPr>
          <w:p w14:paraId="06CF3D2C" w14:textId="77777777" w:rsidR="00C81348" w:rsidRPr="00A41823" w:rsidRDefault="002A57B3" w:rsidP="00A241B7">
            <w:pPr>
              <w:pStyle w:val="RepTable"/>
              <w:jc w:val="center"/>
              <w:rPr>
                <w:sz w:val="18"/>
                <w:szCs w:val="18"/>
                <w:lang w:eastAsia="en-US"/>
              </w:rPr>
            </w:pPr>
            <w:r w:rsidRPr="00A41823">
              <w:rPr>
                <w:sz w:val="18"/>
                <w:szCs w:val="18"/>
              </w:rPr>
              <w:t>0</w:t>
            </w:r>
            <w:r w:rsidR="00C81348" w:rsidRPr="00A41823">
              <w:rPr>
                <w:sz w:val="18"/>
                <w:szCs w:val="18"/>
              </w:rPr>
              <w:t>/</w:t>
            </w:r>
            <w:r w:rsidR="00F23CC6" w:rsidRPr="00A41823">
              <w:rPr>
                <w:sz w:val="18"/>
                <w:szCs w:val="18"/>
              </w:rPr>
              <w:t>5</w:t>
            </w:r>
            <w:r w:rsidR="00C81348" w:rsidRPr="00A41823">
              <w:rPr>
                <w:sz w:val="18"/>
                <w:szCs w:val="18"/>
              </w:rPr>
              <w:t>/</w:t>
            </w:r>
            <w:r w:rsidR="00371442" w:rsidRPr="00A41823">
              <w:rPr>
                <w:sz w:val="18"/>
                <w:szCs w:val="18"/>
              </w:rPr>
              <w:t>5</w:t>
            </w:r>
          </w:p>
        </w:tc>
        <w:tc>
          <w:tcPr>
            <w:tcW w:w="1028" w:type="pct"/>
          </w:tcPr>
          <w:p w14:paraId="576A8638" w14:textId="77777777" w:rsidR="00C81348" w:rsidRPr="00A41823" w:rsidRDefault="00F23CC6" w:rsidP="00F23CC6">
            <w:pPr>
              <w:pStyle w:val="RepTable"/>
              <w:jc w:val="center"/>
              <w:rPr>
                <w:sz w:val="18"/>
                <w:szCs w:val="18"/>
                <w:lang w:eastAsia="en-US"/>
              </w:rPr>
            </w:pPr>
            <w:r w:rsidRPr="00A41823">
              <w:rPr>
                <w:sz w:val="18"/>
                <w:szCs w:val="18"/>
              </w:rPr>
              <w:t>1 day</w:t>
            </w:r>
          </w:p>
        </w:tc>
        <w:tc>
          <w:tcPr>
            <w:tcW w:w="963" w:type="pct"/>
          </w:tcPr>
          <w:p w14:paraId="2CABF444" w14:textId="77777777" w:rsidR="00C81348" w:rsidRPr="00A41823" w:rsidRDefault="00E263BA" w:rsidP="00A241B7">
            <w:pPr>
              <w:pStyle w:val="RepTable"/>
              <w:jc w:val="center"/>
              <w:rPr>
                <w:sz w:val="18"/>
                <w:szCs w:val="18"/>
                <w:lang w:eastAsia="en-US"/>
              </w:rPr>
            </w:pPr>
            <w:r w:rsidRPr="00A41823">
              <w:rPr>
                <w:sz w:val="18"/>
                <w:szCs w:val="18"/>
              </w:rPr>
              <w:t>Day 14</w:t>
            </w:r>
          </w:p>
        </w:tc>
        <w:tc>
          <w:tcPr>
            <w:tcW w:w="1017" w:type="pct"/>
          </w:tcPr>
          <w:p w14:paraId="5BC6AEC4" w14:textId="77777777" w:rsidR="00C81348" w:rsidRPr="00A41823" w:rsidRDefault="00E263BA" w:rsidP="00A241B7">
            <w:pPr>
              <w:pStyle w:val="RepTable"/>
              <w:jc w:val="center"/>
              <w:rPr>
                <w:sz w:val="18"/>
                <w:szCs w:val="18"/>
                <w:lang w:eastAsia="en-US"/>
              </w:rPr>
            </w:pPr>
            <w:r w:rsidRPr="00A41823">
              <w:rPr>
                <w:sz w:val="18"/>
                <w:szCs w:val="18"/>
              </w:rPr>
              <w:t>&gt;5.16</w:t>
            </w:r>
          </w:p>
        </w:tc>
      </w:tr>
    </w:tbl>
    <w:p w14:paraId="4F3874AF" w14:textId="77777777" w:rsidR="00C81348" w:rsidRDefault="00C07C99" w:rsidP="00217B1C">
      <w:pPr>
        <w:pStyle w:val="RepTableFootnote"/>
        <w:rPr>
          <w:lang w:val="en-GB"/>
        </w:rPr>
      </w:pPr>
      <w:r w:rsidRPr="00B32849">
        <w:rPr>
          <w:sz w:val="20"/>
          <w:lang w:val="en-GB"/>
        </w:rPr>
        <w:t>*</w:t>
      </w:r>
      <w:r w:rsidR="00C81348" w:rsidRPr="00B32849">
        <w:rPr>
          <w:lang w:val="en-GB"/>
        </w:rPr>
        <w:t xml:space="preserve"> </w:t>
      </w:r>
      <w:r w:rsidR="00217B1C" w:rsidRPr="00B32849">
        <w:rPr>
          <w:lang w:val="en-GB"/>
        </w:rPr>
        <w:tab/>
      </w:r>
      <w:r w:rsidR="00C81348" w:rsidRPr="00B32849">
        <w:rPr>
          <w:lang w:val="en-GB"/>
        </w:rPr>
        <w:t>Number of animals which died/number of animals with clinical signs/number of animals used</w:t>
      </w:r>
    </w:p>
    <w:p w14:paraId="43E12CEC" w14:textId="77777777" w:rsidR="00A41823" w:rsidRPr="00A41823" w:rsidRDefault="00A41823" w:rsidP="00A41823">
      <w:pPr>
        <w:pStyle w:val="RepStandard"/>
      </w:pPr>
    </w:p>
    <w:p w14:paraId="30854149" w14:textId="77777777" w:rsidR="00C81348" w:rsidRPr="00A41823" w:rsidRDefault="0079387A" w:rsidP="00A41823">
      <w:pPr>
        <w:pStyle w:val="RepLabel"/>
        <w:spacing w:before="0" w:after="0"/>
        <w:jc w:val="both"/>
        <w:rPr>
          <w:sz w:val="20"/>
          <w:szCs w:val="20"/>
        </w:rPr>
      </w:pPr>
      <w:r w:rsidRPr="00A41823">
        <w:rPr>
          <w:sz w:val="20"/>
          <w:szCs w:val="20"/>
        </w:rPr>
        <w:t>Table A </w:t>
      </w:r>
      <w:r w:rsidR="00D22144" w:rsidRPr="00A41823">
        <w:rPr>
          <w:sz w:val="20"/>
          <w:szCs w:val="20"/>
        </w:rPr>
        <w:fldChar w:fldCharType="begin"/>
      </w:r>
      <w:r w:rsidR="00D22144" w:rsidRPr="00A41823">
        <w:rPr>
          <w:sz w:val="20"/>
          <w:szCs w:val="20"/>
        </w:rPr>
        <w:instrText xml:space="preserve"> SEQ Table_A \* ARABIC </w:instrText>
      </w:r>
      <w:r w:rsidR="00D22144" w:rsidRPr="00A41823">
        <w:rPr>
          <w:sz w:val="20"/>
          <w:szCs w:val="20"/>
        </w:rPr>
        <w:fldChar w:fldCharType="separate"/>
      </w:r>
      <w:r w:rsidR="003C2813">
        <w:rPr>
          <w:noProof/>
          <w:sz w:val="20"/>
          <w:szCs w:val="20"/>
        </w:rPr>
        <w:t>7</w:t>
      </w:r>
      <w:r w:rsidR="00D22144" w:rsidRPr="00A41823">
        <w:rPr>
          <w:sz w:val="20"/>
          <w:szCs w:val="20"/>
        </w:rPr>
        <w:fldChar w:fldCharType="end"/>
      </w:r>
      <w:r w:rsidR="00C81348" w:rsidRPr="00A41823">
        <w:rPr>
          <w:sz w:val="20"/>
          <w:szCs w:val="20"/>
        </w:rPr>
        <w:t>:</w:t>
      </w:r>
      <w:r w:rsidR="00C81348" w:rsidRPr="00A41823">
        <w:rPr>
          <w:sz w:val="20"/>
          <w:szCs w:val="20"/>
        </w:rPr>
        <w:tab/>
        <w:t xml:space="preserve">Summary of findings of acute inhalation toxicity study in rats of </w:t>
      </w:r>
      <w:r w:rsidR="00905E62" w:rsidRPr="00A41823">
        <w:rPr>
          <w:sz w:val="20"/>
          <w:szCs w:val="20"/>
        </w:rPr>
        <w:t>A17960B</w:t>
      </w:r>
      <w:r w:rsidR="00C81348" w:rsidRPr="00A41823">
        <w:rPr>
          <w:sz w:val="20"/>
          <w:szCs w:val="20"/>
        </w:rPr>
        <w:t>/</w:t>
      </w:r>
      <w:proofErr w:type="spellStart"/>
      <w:r w:rsidR="00905E62" w:rsidRPr="00A41823">
        <w:rPr>
          <w:sz w:val="20"/>
          <w:szCs w:val="20"/>
        </w:rPr>
        <w:t>Fortenza</w:t>
      </w:r>
      <w:proofErr w:type="spellEnd"/>
      <w:r w:rsidR="00905E62" w:rsidRPr="00A41823">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0"/>
        <w:gridCol w:w="7660"/>
      </w:tblGrid>
      <w:tr w:rsidR="00C81348" w:rsidRPr="00A41823" w14:paraId="1AC86A95" w14:textId="77777777" w:rsidTr="00A241B7">
        <w:tc>
          <w:tcPr>
            <w:tcW w:w="904" w:type="pct"/>
          </w:tcPr>
          <w:p w14:paraId="03266869" w14:textId="77777777" w:rsidR="00C81348" w:rsidRPr="00A41823" w:rsidRDefault="009F554F" w:rsidP="00217B1C">
            <w:pPr>
              <w:pStyle w:val="RepTableBold"/>
              <w:rPr>
                <w:sz w:val="18"/>
                <w:szCs w:val="18"/>
                <w:lang w:val="en-GB"/>
              </w:rPr>
            </w:pPr>
            <w:r w:rsidRPr="00A41823">
              <w:rPr>
                <w:sz w:val="18"/>
                <w:szCs w:val="18"/>
                <w:lang w:val="en-GB"/>
              </w:rPr>
              <w:t>Mortality</w:t>
            </w:r>
          </w:p>
        </w:tc>
        <w:tc>
          <w:tcPr>
            <w:tcW w:w="4096" w:type="pct"/>
          </w:tcPr>
          <w:p w14:paraId="73804448" w14:textId="77777777" w:rsidR="00C81348" w:rsidRPr="00A41823" w:rsidRDefault="00C81348" w:rsidP="00217B1C">
            <w:pPr>
              <w:pStyle w:val="RepTable"/>
              <w:rPr>
                <w:sz w:val="18"/>
                <w:szCs w:val="18"/>
              </w:rPr>
            </w:pPr>
            <w:r w:rsidRPr="00A41823">
              <w:rPr>
                <w:sz w:val="18"/>
                <w:szCs w:val="18"/>
              </w:rPr>
              <w:t>No mortality occurred.</w:t>
            </w:r>
          </w:p>
        </w:tc>
      </w:tr>
      <w:tr w:rsidR="00C81348" w:rsidRPr="00A41823" w14:paraId="6DB9C728" w14:textId="77777777" w:rsidTr="00A241B7">
        <w:tc>
          <w:tcPr>
            <w:tcW w:w="904" w:type="pct"/>
          </w:tcPr>
          <w:p w14:paraId="15AD9A3E" w14:textId="77777777" w:rsidR="00C81348" w:rsidRPr="00A41823" w:rsidRDefault="009F554F" w:rsidP="00217B1C">
            <w:pPr>
              <w:pStyle w:val="RepTableBold"/>
              <w:rPr>
                <w:sz w:val="18"/>
                <w:szCs w:val="18"/>
                <w:lang w:val="en-GB"/>
              </w:rPr>
            </w:pPr>
            <w:r w:rsidRPr="00A41823">
              <w:rPr>
                <w:sz w:val="18"/>
                <w:szCs w:val="18"/>
                <w:lang w:val="en-GB"/>
              </w:rPr>
              <w:t>Clinical signs</w:t>
            </w:r>
          </w:p>
        </w:tc>
        <w:tc>
          <w:tcPr>
            <w:tcW w:w="4096" w:type="pct"/>
          </w:tcPr>
          <w:p w14:paraId="4002F445" w14:textId="77777777" w:rsidR="000174DF" w:rsidRPr="00A41823" w:rsidRDefault="000174DF" w:rsidP="000174DF">
            <w:pPr>
              <w:rPr>
                <w:sz w:val="18"/>
                <w:szCs w:val="18"/>
              </w:rPr>
            </w:pPr>
            <w:r w:rsidRPr="00A41823">
              <w:rPr>
                <w:sz w:val="18"/>
                <w:szCs w:val="18"/>
              </w:rPr>
              <w:t>Wet fur and fur staining were commonly recorded on the day of exposure. These observations were considered to be related to the restraint and exposure procedures and, in isolation, were considered not to be toxicologically significant.</w:t>
            </w:r>
          </w:p>
          <w:p w14:paraId="4C61DA4D" w14:textId="77777777" w:rsidR="000174DF" w:rsidRPr="00A41823" w:rsidRDefault="000174DF" w:rsidP="000174DF">
            <w:pPr>
              <w:rPr>
                <w:sz w:val="18"/>
                <w:szCs w:val="18"/>
              </w:rPr>
            </w:pPr>
            <w:r w:rsidRPr="00A41823">
              <w:rPr>
                <w:sz w:val="18"/>
                <w:szCs w:val="18"/>
              </w:rPr>
              <w:t xml:space="preserve">In the three sighting exposures, the following significant clinical signs were recorded on the day of exposure: </w:t>
            </w:r>
            <w:proofErr w:type="spellStart"/>
            <w:r w:rsidRPr="00A41823">
              <w:rPr>
                <w:sz w:val="18"/>
                <w:szCs w:val="18"/>
              </w:rPr>
              <w:t>laboured</w:t>
            </w:r>
            <w:proofErr w:type="spellEnd"/>
            <w:r w:rsidRPr="00A41823">
              <w:rPr>
                <w:sz w:val="18"/>
                <w:szCs w:val="18"/>
              </w:rPr>
              <w:t xml:space="preserve"> respiration, respiratory rate increase and scab. Clinical signs ceased from Day 1 in all sighting groups.</w:t>
            </w:r>
          </w:p>
          <w:p w14:paraId="610090A4" w14:textId="77777777" w:rsidR="00C81348" w:rsidRPr="00A41823" w:rsidRDefault="000174DF" w:rsidP="000174DF">
            <w:pPr>
              <w:rPr>
                <w:sz w:val="18"/>
                <w:szCs w:val="18"/>
                <w:highlight w:val="yellow"/>
              </w:rPr>
            </w:pPr>
            <w:r w:rsidRPr="00A41823">
              <w:rPr>
                <w:sz w:val="18"/>
                <w:szCs w:val="18"/>
              </w:rPr>
              <w:t xml:space="preserve">In the main study at a target aerosol concentration of 5 mg/L, significant clinical signs were recorded on day of and the day following exposure. These were: </w:t>
            </w:r>
            <w:proofErr w:type="spellStart"/>
            <w:r w:rsidRPr="00A41823">
              <w:rPr>
                <w:sz w:val="18"/>
                <w:szCs w:val="18"/>
              </w:rPr>
              <w:t>laboured</w:t>
            </w:r>
            <w:proofErr w:type="spellEnd"/>
            <w:r w:rsidRPr="00A41823">
              <w:rPr>
                <w:sz w:val="18"/>
                <w:szCs w:val="18"/>
              </w:rPr>
              <w:t xml:space="preserve"> respiration and increased respiratory rate. All animals recovered and no significant clinical signs were noted from Day 2 of the observation period.</w:t>
            </w:r>
          </w:p>
        </w:tc>
      </w:tr>
      <w:tr w:rsidR="00C81348" w:rsidRPr="00A41823" w14:paraId="38BB5E06" w14:textId="77777777" w:rsidTr="00A241B7">
        <w:tc>
          <w:tcPr>
            <w:tcW w:w="904" w:type="pct"/>
          </w:tcPr>
          <w:p w14:paraId="0B1A32BC" w14:textId="77777777" w:rsidR="00C81348" w:rsidRPr="00A41823" w:rsidRDefault="009F554F" w:rsidP="00217B1C">
            <w:pPr>
              <w:pStyle w:val="RepTableBold"/>
              <w:rPr>
                <w:sz w:val="18"/>
                <w:szCs w:val="18"/>
                <w:lang w:val="en-GB"/>
              </w:rPr>
            </w:pPr>
            <w:r w:rsidRPr="00A41823">
              <w:rPr>
                <w:sz w:val="18"/>
                <w:szCs w:val="18"/>
                <w:lang w:val="en-GB"/>
              </w:rPr>
              <w:t>Body weight</w:t>
            </w:r>
          </w:p>
        </w:tc>
        <w:tc>
          <w:tcPr>
            <w:tcW w:w="4096" w:type="pct"/>
          </w:tcPr>
          <w:p w14:paraId="07190AAD" w14:textId="77777777" w:rsidR="000174DF" w:rsidRPr="00A41823" w:rsidRDefault="000174DF" w:rsidP="000174DF">
            <w:pPr>
              <w:rPr>
                <w:sz w:val="18"/>
                <w:szCs w:val="18"/>
              </w:rPr>
            </w:pPr>
            <w:r w:rsidRPr="00A41823">
              <w:rPr>
                <w:sz w:val="18"/>
                <w:szCs w:val="18"/>
              </w:rPr>
              <w:t>In the three sighting groups, normal bodyweight gain was noted for all animals from Day 1 to the end of the observation period, with the exception of four females where slight bodyweight loss (5204 ♀ - Group 0.1; 5201♀, 5205 ♀ - Group 0.2, 5513 ♀ - Group 0.3) was recorded during the first week of the observation period.</w:t>
            </w:r>
          </w:p>
          <w:p w14:paraId="66BB410C" w14:textId="77777777" w:rsidR="00C81348" w:rsidRPr="00A41823" w:rsidRDefault="000174DF" w:rsidP="000174DF">
            <w:pPr>
              <w:rPr>
                <w:sz w:val="18"/>
                <w:szCs w:val="18"/>
              </w:rPr>
            </w:pPr>
            <w:r w:rsidRPr="00A41823">
              <w:rPr>
                <w:sz w:val="18"/>
                <w:szCs w:val="18"/>
              </w:rPr>
              <w:t>Normal bodyweight gain was recorded in the main group during the whole observation period.</w:t>
            </w:r>
          </w:p>
        </w:tc>
      </w:tr>
      <w:tr w:rsidR="00C81348" w:rsidRPr="00A41823" w14:paraId="22168C30" w14:textId="77777777" w:rsidTr="00A241B7">
        <w:tc>
          <w:tcPr>
            <w:tcW w:w="904" w:type="pct"/>
          </w:tcPr>
          <w:p w14:paraId="0712DEE8" w14:textId="77777777" w:rsidR="00C81348" w:rsidRPr="00A41823" w:rsidRDefault="00C81348" w:rsidP="00217B1C">
            <w:pPr>
              <w:pStyle w:val="RepTableBold"/>
              <w:rPr>
                <w:sz w:val="18"/>
                <w:szCs w:val="18"/>
                <w:lang w:val="en-GB"/>
              </w:rPr>
            </w:pPr>
            <w:r w:rsidRPr="00A41823">
              <w:rPr>
                <w:sz w:val="18"/>
                <w:szCs w:val="18"/>
                <w:lang w:val="en-GB"/>
              </w:rPr>
              <w:t>Macroscopic ex</w:t>
            </w:r>
            <w:r w:rsidR="009F554F" w:rsidRPr="00A41823">
              <w:rPr>
                <w:sz w:val="18"/>
                <w:szCs w:val="18"/>
                <w:lang w:val="en-GB"/>
              </w:rPr>
              <w:t>amination</w:t>
            </w:r>
          </w:p>
        </w:tc>
        <w:tc>
          <w:tcPr>
            <w:tcW w:w="4096" w:type="pct"/>
          </w:tcPr>
          <w:p w14:paraId="79FE0BC5" w14:textId="77777777" w:rsidR="00C81348" w:rsidRPr="00A41823" w:rsidRDefault="000174DF" w:rsidP="00217B1C">
            <w:pPr>
              <w:pStyle w:val="RepTable"/>
              <w:rPr>
                <w:sz w:val="18"/>
                <w:szCs w:val="18"/>
                <w:highlight w:val="yellow"/>
              </w:rPr>
            </w:pPr>
            <w:r w:rsidRPr="00A41823">
              <w:rPr>
                <w:sz w:val="18"/>
                <w:szCs w:val="18"/>
              </w:rPr>
              <w:t xml:space="preserve">At necropsy, there were no test item related macroscopic findings after a single four hour nose-only exposure to </w:t>
            </w:r>
            <w:r w:rsidRPr="00A41823">
              <w:rPr>
                <w:color w:val="000000"/>
                <w:sz w:val="18"/>
                <w:szCs w:val="18"/>
              </w:rPr>
              <w:t xml:space="preserve">Cyantraniliprole FS (A17960B) </w:t>
            </w:r>
            <w:r w:rsidRPr="00A41823">
              <w:rPr>
                <w:sz w:val="18"/>
                <w:szCs w:val="18"/>
              </w:rPr>
              <w:t>to Wistar RjHan: (WI) strain rats at 1.17, 2.85 and 5.03 mg/L in the sighting exposure phase and at 5.16 mg/L in the main study.</w:t>
            </w:r>
          </w:p>
        </w:tc>
      </w:tr>
    </w:tbl>
    <w:p w14:paraId="560CDE95" w14:textId="77777777" w:rsidR="00C81348" w:rsidRPr="00B32849" w:rsidRDefault="00C81348" w:rsidP="00600E47">
      <w:pPr>
        <w:pStyle w:val="RepNewPart"/>
        <w:spacing w:before="240"/>
      </w:pPr>
      <w:r w:rsidRPr="00B32849">
        <w:t>Conclusion</w:t>
      </w:r>
    </w:p>
    <w:p w14:paraId="46C3EF77" w14:textId="77777777" w:rsidR="00C81348" w:rsidRPr="00B32849" w:rsidRDefault="00C81348" w:rsidP="00C81348">
      <w:pPr>
        <w:pStyle w:val="RepStandard"/>
      </w:pPr>
      <w:r w:rsidRPr="00B32849">
        <w:t>Under the experimental conditions, the inhalation LC</w:t>
      </w:r>
      <w:r w:rsidRPr="00B32849">
        <w:rPr>
          <w:vertAlign w:val="subscript"/>
        </w:rPr>
        <w:t>50</w:t>
      </w:r>
      <w:r w:rsidRPr="00B32849">
        <w:t xml:space="preserve"> of </w:t>
      </w:r>
      <w:r w:rsidR="00905E62" w:rsidRPr="00E263BA">
        <w:t>A17960B</w:t>
      </w:r>
      <w:r w:rsidRPr="00E263BA">
        <w:t>/</w:t>
      </w:r>
      <w:proofErr w:type="spellStart"/>
      <w:r w:rsidR="00905E62" w:rsidRPr="00E263BA">
        <w:t>Fortenza</w:t>
      </w:r>
      <w:proofErr w:type="spellEnd"/>
      <w:r w:rsidR="00905E62" w:rsidRPr="00E263BA">
        <w:t xml:space="preserve"> </w:t>
      </w:r>
      <w:r w:rsidRPr="00E263BA">
        <w:t xml:space="preserve">is higher than </w:t>
      </w:r>
      <w:r w:rsidR="00E263BA" w:rsidRPr="00E263BA">
        <w:t>5.16</w:t>
      </w:r>
      <w:r w:rsidRPr="00E263BA">
        <w:t xml:space="preserve"> mg/L air in rats. Thus, no classification is required </w:t>
      </w:r>
      <w:r w:rsidRPr="00E263BA">
        <w:rPr>
          <w:bCs/>
        </w:rPr>
        <w:t>according to R</w:t>
      </w:r>
      <w:r w:rsidRPr="00B32849">
        <w:rPr>
          <w:bCs/>
        </w:rPr>
        <w:t>egulation (EC) No. 1272/2008.</w:t>
      </w:r>
      <w:bookmarkStart w:id="931" w:name="A_I_TOX_E"/>
      <w:bookmarkEnd w:id="931"/>
    </w:p>
    <w:p w14:paraId="65C6934D" w14:textId="77777777" w:rsidR="00C81348" w:rsidRPr="00B32849" w:rsidRDefault="00C81348" w:rsidP="00A41823">
      <w:pPr>
        <w:pStyle w:val="RepAppendix2"/>
        <w:spacing w:before="240" w:after="120"/>
      </w:pPr>
      <w:bookmarkStart w:id="932" w:name="_Toc240611795"/>
      <w:bookmarkStart w:id="933" w:name="_Toc300147937"/>
      <w:bookmarkStart w:id="934" w:name="_Toc304462631"/>
      <w:bookmarkStart w:id="935" w:name="_Toc314067823"/>
      <w:bookmarkStart w:id="936" w:name="_Toc314122112"/>
      <w:bookmarkStart w:id="937" w:name="_Toc314129285"/>
      <w:bookmarkStart w:id="938" w:name="_Toc314142404"/>
      <w:bookmarkStart w:id="939" w:name="_Toc314557414"/>
      <w:bookmarkStart w:id="940" w:name="_Toc314557672"/>
      <w:bookmarkStart w:id="941" w:name="_Toc328552271"/>
      <w:bookmarkStart w:id="942" w:name="_Toc332020620"/>
      <w:bookmarkStart w:id="943" w:name="_Toc332203464"/>
      <w:bookmarkStart w:id="944" w:name="_Toc332207017"/>
      <w:bookmarkStart w:id="945" w:name="_Toc332296185"/>
      <w:bookmarkStart w:id="946" w:name="_Toc336434752"/>
      <w:bookmarkStart w:id="947" w:name="_Toc397516904"/>
      <w:bookmarkStart w:id="948" w:name="_Toc398627881"/>
      <w:bookmarkStart w:id="949" w:name="_Toc399335739"/>
      <w:bookmarkStart w:id="950" w:name="_Toc399764877"/>
      <w:bookmarkStart w:id="951" w:name="_Toc412562671"/>
      <w:bookmarkStart w:id="952" w:name="_Toc412562748"/>
      <w:bookmarkStart w:id="953" w:name="_Toc413662740"/>
      <w:bookmarkStart w:id="954" w:name="_Toc413673597"/>
      <w:bookmarkStart w:id="955" w:name="_Toc413673695"/>
      <w:bookmarkStart w:id="956" w:name="_Toc413673766"/>
      <w:bookmarkStart w:id="957" w:name="_Toc413928665"/>
      <w:bookmarkStart w:id="958" w:name="_Toc413936279"/>
      <w:bookmarkStart w:id="959" w:name="_Toc413937990"/>
      <w:bookmarkStart w:id="960" w:name="_Toc414026717"/>
      <w:bookmarkStart w:id="961" w:name="_Toc414974096"/>
      <w:bookmarkStart w:id="962" w:name="_Toc450900970"/>
      <w:bookmarkStart w:id="963" w:name="_Toc450920636"/>
      <w:bookmarkStart w:id="964" w:name="_Toc450923757"/>
      <w:bookmarkStart w:id="965" w:name="_Toc454460990"/>
      <w:bookmarkStart w:id="966" w:name="_Toc454462826"/>
      <w:bookmarkStart w:id="967" w:name="_Toc46415848"/>
      <w:r w:rsidRPr="00B32849">
        <w:t>Skin irritation</w:t>
      </w:r>
      <w:bookmarkEnd w:id="910"/>
      <w:bookmarkEnd w:id="932"/>
      <w:bookmarkEnd w:id="933"/>
      <w:bookmarkEnd w:id="934"/>
      <w:bookmarkEnd w:id="935"/>
      <w:bookmarkEnd w:id="936"/>
      <w:bookmarkEnd w:id="937"/>
      <w:bookmarkEnd w:id="938"/>
      <w:bookmarkEnd w:id="939"/>
      <w:bookmarkEnd w:id="940"/>
      <w:r w:rsidRPr="00B32849">
        <w:t xml:space="preserve"> (KCP 7.1.4)</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46"/>
        <w:gridCol w:w="7304"/>
      </w:tblGrid>
      <w:tr w:rsidR="00217B1C" w:rsidRPr="00D30FC4" w14:paraId="63C3B439" w14:textId="77777777" w:rsidTr="000B7005">
        <w:tc>
          <w:tcPr>
            <w:tcW w:w="1094" w:type="pct"/>
            <w:shd w:val="clear" w:color="auto" w:fill="D9D9D9"/>
          </w:tcPr>
          <w:p w14:paraId="0E0DE078" w14:textId="77777777" w:rsidR="00217B1C" w:rsidRPr="00D30FC4" w:rsidRDefault="00217B1C" w:rsidP="00217B1C">
            <w:pPr>
              <w:pStyle w:val="RepStandard"/>
              <w:rPr>
                <w:rFonts w:eastAsia="Batang"/>
                <w:sz w:val="20"/>
                <w:szCs w:val="20"/>
              </w:rPr>
            </w:pPr>
            <w:bookmarkStart w:id="968" w:name="Hautreiz_A"/>
            <w:bookmarkStart w:id="969" w:name="_Toc111951388"/>
            <w:bookmarkEnd w:id="968"/>
            <w:r w:rsidRPr="00D30FC4">
              <w:rPr>
                <w:sz w:val="20"/>
                <w:szCs w:val="20"/>
              </w:rPr>
              <w:lastRenderedPageBreak/>
              <w:t xml:space="preserve">Comments of </w:t>
            </w:r>
            <w:proofErr w:type="spellStart"/>
            <w:r w:rsidRPr="00D30FC4">
              <w:rPr>
                <w:sz w:val="20"/>
                <w:szCs w:val="20"/>
              </w:rPr>
              <w:t>zRMS</w:t>
            </w:r>
            <w:proofErr w:type="spellEnd"/>
            <w:r w:rsidRPr="00D30FC4">
              <w:rPr>
                <w:sz w:val="20"/>
                <w:szCs w:val="20"/>
              </w:rPr>
              <w:t>:</w:t>
            </w:r>
          </w:p>
        </w:tc>
        <w:tc>
          <w:tcPr>
            <w:tcW w:w="3906" w:type="pct"/>
            <w:shd w:val="clear" w:color="auto" w:fill="D9D9D9"/>
          </w:tcPr>
          <w:p w14:paraId="456919DC" w14:textId="77777777" w:rsidR="00D30FC4" w:rsidRPr="00D30FC4" w:rsidRDefault="00D30FC4" w:rsidP="00D30FC4">
            <w:pPr>
              <w:pStyle w:val="RepStandard"/>
              <w:rPr>
                <w:sz w:val="20"/>
                <w:szCs w:val="20"/>
              </w:rPr>
            </w:pPr>
            <w:r w:rsidRPr="00D30FC4">
              <w:rPr>
                <w:sz w:val="20"/>
                <w:szCs w:val="20"/>
              </w:rPr>
              <w:t xml:space="preserve">This study follows the data requirements for the active substance laid down in Regulation (EC) No. 544/2011 and the data requirements for the plant protection product laid down in Regulation (EC) No. 284/2013. </w:t>
            </w:r>
          </w:p>
          <w:p w14:paraId="6C11E496" w14:textId="77777777" w:rsidR="00D30FC4" w:rsidRPr="00D30FC4" w:rsidRDefault="00D30FC4" w:rsidP="00D30FC4">
            <w:pPr>
              <w:pStyle w:val="RepStandard"/>
              <w:rPr>
                <w:sz w:val="20"/>
                <w:szCs w:val="20"/>
              </w:rPr>
            </w:pPr>
            <w:r w:rsidRPr="00D30FC4">
              <w:rPr>
                <w:sz w:val="20"/>
                <w:szCs w:val="20"/>
              </w:rPr>
              <w:t xml:space="preserve">The study was performed according to the OECD Test Guideline 404. These data  meets the current data requirements Regulation (EU) No 284/2013. Deviations from the study protocol has been identified. </w:t>
            </w:r>
            <w:r w:rsidRPr="00D30FC4">
              <w:rPr>
                <w:sz w:val="20"/>
                <w:szCs w:val="20"/>
                <w:lang w:val="en-US"/>
              </w:rPr>
              <w:t>This deviation has no impact on the outcome of the study.</w:t>
            </w:r>
            <w:r w:rsidRPr="00D30FC4">
              <w:rPr>
                <w:sz w:val="20"/>
                <w:szCs w:val="20"/>
              </w:rPr>
              <w:t xml:space="preserve"> Study is acceptable.</w:t>
            </w:r>
          </w:p>
          <w:p w14:paraId="057B3C44" w14:textId="77777777" w:rsidR="00217B1C" w:rsidRPr="00D30FC4" w:rsidRDefault="00D30FC4" w:rsidP="00D30FC4">
            <w:pPr>
              <w:pStyle w:val="RepStandard"/>
              <w:rPr>
                <w:rFonts w:eastAsia="Batang"/>
                <w:sz w:val="20"/>
                <w:szCs w:val="20"/>
              </w:rPr>
            </w:pPr>
            <w:r w:rsidRPr="00D30FC4">
              <w:rPr>
                <w:sz w:val="20"/>
                <w:szCs w:val="20"/>
              </w:rPr>
              <w:t>Classification is not required according to CLP Regulation (EC) No 1272/2008.</w:t>
            </w:r>
          </w:p>
        </w:tc>
      </w:tr>
    </w:tbl>
    <w:p w14:paraId="65E5DF66" w14:textId="77777777" w:rsidR="00101110" w:rsidRPr="00D54CF3" w:rsidRDefault="00101110" w:rsidP="00A41823">
      <w:pPr>
        <w:pStyle w:val="RepAppendix3"/>
        <w:numPr>
          <w:ilvl w:val="2"/>
          <w:numId w:val="13"/>
        </w:numPr>
        <w:tabs>
          <w:tab w:val="num" w:pos="1985"/>
        </w:tabs>
        <w:spacing w:before="240" w:after="120"/>
      </w:pPr>
      <w:bookmarkStart w:id="970" w:name="_Toc496167402"/>
      <w:bookmarkStart w:id="971" w:name="_Toc454462827"/>
      <w:bookmarkStart w:id="972" w:name="_Toc454460991"/>
      <w:bookmarkStart w:id="973" w:name="_Toc450923758"/>
      <w:bookmarkStart w:id="974" w:name="_Toc450920637"/>
      <w:bookmarkStart w:id="975" w:name="_Toc450900971"/>
      <w:bookmarkStart w:id="976" w:name="_Toc414974097"/>
      <w:bookmarkStart w:id="977" w:name="_Toc414026718"/>
      <w:bookmarkStart w:id="978" w:name="_Toc413937991"/>
      <w:bookmarkStart w:id="979" w:name="_Toc413936280"/>
      <w:bookmarkStart w:id="980" w:name="_Toc413928666"/>
      <w:bookmarkStart w:id="981" w:name="_Toc413673767"/>
      <w:bookmarkStart w:id="982" w:name="_Toc413673696"/>
      <w:bookmarkStart w:id="983" w:name="_Toc413673598"/>
      <w:r w:rsidRPr="00D54CF3">
        <w:t xml:space="preserve">Study </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r w:rsidR="00134BF3" w:rsidRPr="00D54CF3">
        <w:t>1</w:t>
      </w:r>
      <w:r w:rsidRPr="00D54CF3">
        <w:t xml:space="preserve"> </w:t>
      </w:r>
      <w:r w:rsidRPr="00D54CF3">
        <w:rPr>
          <w:i/>
        </w:rPr>
        <w:t>(in-vivo)</w:t>
      </w:r>
    </w:p>
    <w:tbl>
      <w:tblPr>
        <w:tblW w:w="5000" w:type="pct"/>
        <w:tblCellMar>
          <w:top w:w="57" w:type="dxa"/>
          <w:left w:w="57" w:type="dxa"/>
          <w:bottom w:w="57" w:type="dxa"/>
          <w:right w:w="57" w:type="dxa"/>
        </w:tblCellMar>
        <w:tblLook w:val="01E0" w:firstRow="1" w:lastRow="1" w:firstColumn="1" w:lastColumn="1" w:noHBand="0" w:noVBand="0"/>
      </w:tblPr>
      <w:tblGrid>
        <w:gridCol w:w="2514"/>
        <w:gridCol w:w="6846"/>
      </w:tblGrid>
      <w:tr w:rsidR="00101110" w14:paraId="21A7142E" w14:textId="77777777" w:rsidTr="00101110">
        <w:tc>
          <w:tcPr>
            <w:tcW w:w="1343" w:type="pct"/>
            <w:hideMark/>
          </w:tcPr>
          <w:p w14:paraId="3EB82D16" w14:textId="77777777" w:rsidR="00101110" w:rsidRDefault="00101110">
            <w:pPr>
              <w:pStyle w:val="RepStandard"/>
              <w:rPr>
                <w:lang w:val="de-DE"/>
              </w:rPr>
            </w:pPr>
            <w:r>
              <w:rPr>
                <w:lang w:val="de-DE"/>
              </w:rPr>
              <w:t>Reference</w:t>
            </w:r>
          </w:p>
        </w:tc>
        <w:tc>
          <w:tcPr>
            <w:tcW w:w="3657" w:type="pct"/>
            <w:hideMark/>
          </w:tcPr>
          <w:p w14:paraId="3AA68773" w14:textId="77777777" w:rsidR="00101110" w:rsidRDefault="0021205B">
            <w:pPr>
              <w:pStyle w:val="RepStandard"/>
              <w:rPr>
                <w:highlight w:val="yellow"/>
                <w:lang w:val="de-DE"/>
              </w:rPr>
            </w:pPr>
            <w:r>
              <w:rPr>
                <w:lang w:val="de-DE"/>
              </w:rPr>
              <w:t xml:space="preserve">KCP </w:t>
            </w:r>
            <w:r w:rsidR="00101110">
              <w:rPr>
                <w:lang w:val="de-DE"/>
              </w:rPr>
              <w:t>7.1.4</w:t>
            </w:r>
          </w:p>
        </w:tc>
      </w:tr>
      <w:tr w:rsidR="00101110" w:rsidRPr="005776D2" w14:paraId="4A46FE09" w14:textId="77777777" w:rsidTr="00101110">
        <w:tc>
          <w:tcPr>
            <w:tcW w:w="1343" w:type="pct"/>
            <w:hideMark/>
          </w:tcPr>
          <w:p w14:paraId="21BDF48A" w14:textId="77777777" w:rsidR="00101110" w:rsidRDefault="00101110">
            <w:pPr>
              <w:pStyle w:val="RepStandard"/>
              <w:rPr>
                <w:lang w:val="de-DE"/>
              </w:rPr>
            </w:pPr>
            <w:r>
              <w:rPr>
                <w:lang w:val="de-DE"/>
              </w:rPr>
              <w:t>Report</w:t>
            </w:r>
          </w:p>
        </w:tc>
        <w:tc>
          <w:tcPr>
            <w:tcW w:w="3657" w:type="pct"/>
            <w:hideMark/>
          </w:tcPr>
          <w:p w14:paraId="0F5B2515" w14:textId="77777777" w:rsidR="00101110" w:rsidRDefault="00677FC0">
            <w:pPr>
              <w:pStyle w:val="RepStandard"/>
              <w:rPr>
                <w:szCs w:val="20"/>
              </w:rPr>
            </w:pPr>
            <w:r w:rsidRPr="00F55ABF">
              <w:rPr>
                <w:szCs w:val="20"/>
              </w:rPr>
              <w:t>Cyantraniliprole FS (A17960B) - Acute Skin Irritation Study in the Rabbits.</w:t>
            </w:r>
          </w:p>
          <w:p w14:paraId="36AA4D07" w14:textId="6BC65BDA" w:rsidR="00677FC0" w:rsidRPr="00BC4B7E" w:rsidRDefault="00CE1844">
            <w:pPr>
              <w:pStyle w:val="RepStandard"/>
              <w:rPr>
                <w:szCs w:val="20"/>
                <w:lang w:val="pl-PL"/>
              </w:rPr>
            </w:pPr>
            <w:proofErr w:type="spellStart"/>
            <w:r>
              <w:rPr>
                <w:szCs w:val="20"/>
                <w:lang w:val="pl-PL"/>
              </w:rPr>
              <w:t>Xxxxxxx</w:t>
            </w:r>
            <w:proofErr w:type="spellEnd"/>
            <w:r w:rsidR="00677FC0" w:rsidRPr="00BC4B7E">
              <w:rPr>
                <w:szCs w:val="20"/>
                <w:lang w:val="pl-PL"/>
              </w:rPr>
              <w:t>, 2011</w:t>
            </w:r>
            <w:r w:rsidR="0074691E" w:rsidRPr="00BC4B7E">
              <w:rPr>
                <w:szCs w:val="20"/>
                <w:lang w:val="pl-PL"/>
              </w:rPr>
              <w:t>a</w:t>
            </w:r>
          </w:p>
          <w:p w14:paraId="3E59DA70" w14:textId="77777777" w:rsidR="00677FC0" w:rsidRPr="00BC4B7E" w:rsidRDefault="00677FC0">
            <w:pPr>
              <w:pStyle w:val="RepStandard"/>
              <w:rPr>
                <w:szCs w:val="20"/>
                <w:lang w:val="pl-PL"/>
              </w:rPr>
            </w:pPr>
            <w:r w:rsidRPr="00BC4B7E">
              <w:rPr>
                <w:szCs w:val="20"/>
                <w:lang w:val="pl-PL"/>
              </w:rPr>
              <w:t>11/015-006N</w:t>
            </w:r>
          </w:p>
          <w:p w14:paraId="181DCCD0" w14:textId="77777777" w:rsidR="00677FC0" w:rsidRPr="00BC4B7E" w:rsidRDefault="00677FC0">
            <w:pPr>
              <w:pStyle w:val="RepStandard"/>
              <w:rPr>
                <w:highlight w:val="yellow"/>
                <w:lang w:val="pl-PL"/>
              </w:rPr>
            </w:pPr>
            <w:r w:rsidRPr="00BC4B7E">
              <w:rPr>
                <w:szCs w:val="20"/>
                <w:lang w:val="pl-PL"/>
              </w:rPr>
              <w:t>A17960B_10011</w:t>
            </w:r>
          </w:p>
        </w:tc>
      </w:tr>
      <w:tr w:rsidR="00101110" w14:paraId="22DA7AE9" w14:textId="77777777" w:rsidTr="00101110">
        <w:tc>
          <w:tcPr>
            <w:tcW w:w="1343" w:type="pct"/>
            <w:hideMark/>
          </w:tcPr>
          <w:p w14:paraId="208C7B22" w14:textId="77777777" w:rsidR="00101110" w:rsidRDefault="00101110">
            <w:pPr>
              <w:pStyle w:val="RepStandard"/>
              <w:rPr>
                <w:lang w:val="de-DE"/>
              </w:rPr>
            </w:pPr>
            <w:r>
              <w:rPr>
                <w:lang w:val="de-DE"/>
              </w:rPr>
              <w:t>Guideline(s)</w:t>
            </w:r>
          </w:p>
        </w:tc>
        <w:tc>
          <w:tcPr>
            <w:tcW w:w="3657" w:type="pct"/>
            <w:hideMark/>
          </w:tcPr>
          <w:p w14:paraId="485C955A" w14:textId="77777777" w:rsidR="00101110" w:rsidRDefault="00677FC0">
            <w:pPr>
              <w:pStyle w:val="RepStandard"/>
              <w:rPr>
                <w:highlight w:val="yellow"/>
                <w:lang w:val="de-DE"/>
              </w:rPr>
            </w:pPr>
            <w:r>
              <w:t xml:space="preserve">Acute Skin Irritation (rabbit) </w:t>
            </w:r>
            <w:r w:rsidRPr="00516EAA">
              <w:t>OECD 40</w:t>
            </w:r>
            <w:r>
              <w:t>4 (2002</w:t>
            </w:r>
            <w:r w:rsidRPr="00516EAA">
              <w:t>)</w:t>
            </w:r>
            <w:r w:rsidRPr="00C1491F">
              <w:t xml:space="preserve">: </w:t>
            </w:r>
            <w:r w:rsidRPr="00FA4356">
              <w:t>OPPTS 870.2500</w:t>
            </w:r>
            <w:r>
              <w:t xml:space="preserve"> (1998); EC No 440/2008, B.4 (2008).</w:t>
            </w:r>
          </w:p>
        </w:tc>
      </w:tr>
      <w:tr w:rsidR="00101110" w14:paraId="537CFDA0" w14:textId="77777777" w:rsidTr="00101110">
        <w:tc>
          <w:tcPr>
            <w:tcW w:w="1343" w:type="pct"/>
            <w:hideMark/>
          </w:tcPr>
          <w:p w14:paraId="32A9EE9F" w14:textId="77777777" w:rsidR="00101110" w:rsidRDefault="00101110">
            <w:pPr>
              <w:pStyle w:val="RepStandard"/>
              <w:rPr>
                <w:lang w:val="de-DE"/>
              </w:rPr>
            </w:pPr>
            <w:proofErr w:type="spellStart"/>
            <w:r>
              <w:rPr>
                <w:lang w:val="de-DE"/>
              </w:rPr>
              <w:t>Deviations</w:t>
            </w:r>
            <w:proofErr w:type="spellEnd"/>
          </w:p>
        </w:tc>
        <w:tc>
          <w:tcPr>
            <w:tcW w:w="3657" w:type="pct"/>
            <w:hideMark/>
          </w:tcPr>
          <w:p w14:paraId="3C342985" w14:textId="77777777" w:rsidR="00677FC0" w:rsidRDefault="00677FC0" w:rsidP="00677FC0">
            <w:r w:rsidRPr="00715C10">
              <w:t>On occasion</w:t>
            </w:r>
            <w:r>
              <w:t xml:space="preserve"> during the study</w:t>
            </w:r>
            <w:r w:rsidRPr="006B74B7">
              <w:t xml:space="preserve"> the </w:t>
            </w:r>
            <w:r>
              <w:t>humidity (30-70%)</w:t>
            </w:r>
            <w:r w:rsidRPr="006B74B7">
              <w:t xml:space="preserve"> was recorded out of the target range. The actual range was at the </w:t>
            </w:r>
            <w:r>
              <w:t>humidity 24-44</w:t>
            </w:r>
            <w:r w:rsidRPr="007717D3">
              <w:t xml:space="preserve"> %</w:t>
            </w:r>
            <w:r>
              <w:t>.</w:t>
            </w:r>
          </w:p>
          <w:p w14:paraId="3829B267" w14:textId="77777777" w:rsidR="00677FC0" w:rsidRDefault="00677FC0" w:rsidP="00677FC0"/>
          <w:p w14:paraId="32ADE027" w14:textId="77777777" w:rsidR="00101110" w:rsidRPr="002B0C33" w:rsidRDefault="00677FC0" w:rsidP="00677FC0">
            <w:pPr>
              <w:rPr>
                <w:highlight w:val="yellow"/>
                <w:lang w:val="en-GB"/>
              </w:rPr>
            </w:pPr>
            <w:r>
              <w:t>The animals arrived on 02 March 2011 instead of 16 February 2011 as it was indicated in the Study Plan.</w:t>
            </w:r>
          </w:p>
        </w:tc>
      </w:tr>
      <w:tr w:rsidR="00101110" w14:paraId="1C40EE90" w14:textId="77777777" w:rsidTr="00101110">
        <w:tc>
          <w:tcPr>
            <w:tcW w:w="1343" w:type="pct"/>
            <w:hideMark/>
          </w:tcPr>
          <w:p w14:paraId="7D1ACB92" w14:textId="77777777" w:rsidR="00101110" w:rsidRDefault="00101110">
            <w:pPr>
              <w:pStyle w:val="RepStandard"/>
              <w:rPr>
                <w:lang w:val="de-DE"/>
              </w:rPr>
            </w:pPr>
            <w:r>
              <w:rPr>
                <w:lang w:val="de-DE"/>
              </w:rPr>
              <w:t>GLP</w:t>
            </w:r>
          </w:p>
        </w:tc>
        <w:tc>
          <w:tcPr>
            <w:tcW w:w="3657" w:type="pct"/>
            <w:hideMark/>
          </w:tcPr>
          <w:p w14:paraId="0800A830" w14:textId="77777777" w:rsidR="00101110" w:rsidRDefault="00677FC0">
            <w:pPr>
              <w:pStyle w:val="RepStandard"/>
              <w:rPr>
                <w:highlight w:val="yellow"/>
                <w:lang w:val="de-DE"/>
              </w:rPr>
            </w:pPr>
            <w:r w:rsidRPr="00677FC0">
              <w:rPr>
                <w:lang w:val="de-DE"/>
              </w:rPr>
              <w:t>Yes</w:t>
            </w:r>
          </w:p>
        </w:tc>
      </w:tr>
      <w:tr w:rsidR="00101110" w14:paraId="21F590A3" w14:textId="77777777" w:rsidTr="00101110">
        <w:tc>
          <w:tcPr>
            <w:tcW w:w="1343" w:type="pct"/>
            <w:hideMark/>
          </w:tcPr>
          <w:p w14:paraId="020CDBD7" w14:textId="77777777" w:rsidR="00101110" w:rsidRDefault="00101110">
            <w:pPr>
              <w:pStyle w:val="RepStandard"/>
              <w:rPr>
                <w:lang w:val="de-DE"/>
              </w:rPr>
            </w:pPr>
            <w:proofErr w:type="spellStart"/>
            <w:r>
              <w:rPr>
                <w:lang w:val="de-DE"/>
              </w:rPr>
              <w:t>Acceptability</w:t>
            </w:r>
            <w:proofErr w:type="spellEnd"/>
          </w:p>
        </w:tc>
        <w:tc>
          <w:tcPr>
            <w:tcW w:w="3657" w:type="pct"/>
            <w:hideMark/>
          </w:tcPr>
          <w:p w14:paraId="425A6C32" w14:textId="77777777" w:rsidR="00101110" w:rsidRDefault="00101110">
            <w:pPr>
              <w:pStyle w:val="RepStandard"/>
              <w:rPr>
                <w:lang w:val="de-DE"/>
              </w:rPr>
            </w:pPr>
            <w:r>
              <w:rPr>
                <w:lang w:val="de-DE"/>
              </w:rPr>
              <w:t xml:space="preserve">Yes </w:t>
            </w:r>
          </w:p>
        </w:tc>
      </w:tr>
      <w:tr w:rsidR="00101110" w14:paraId="0E73CAEF" w14:textId="77777777" w:rsidTr="00101110">
        <w:tc>
          <w:tcPr>
            <w:tcW w:w="1343" w:type="pct"/>
            <w:hideMark/>
          </w:tcPr>
          <w:p w14:paraId="64BA78DB" w14:textId="77777777" w:rsidR="00101110" w:rsidRDefault="00101110">
            <w:pPr>
              <w:pStyle w:val="RepStandard"/>
              <w:rPr>
                <w:lang w:val="de-DE"/>
              </w:rPr>
            </w:pPr>
            <w:proofErr w:type="spellStart"/>
            <w:r>
              <w:rPr>
                <w:lang w:val="de-DE"/>
              </w:rPr>
              <w:t>Duplication</w:t>
            </w:r>
            <w:proofErr w:type="spellEnd"/>
            <w:r>
              <w:rPr>
                <w:lang w:val="de-DE"/>
              </w:rPr>
              <w:t xml:space="preserve"> </w:t>
            </w:r>
            <w:r>
              <w:rPr>
                <w:lang w:val="de-DE"/>
              </w:rPr>
              <w:br/>
              <w:t>(</w:t>
            </w:r>
            <w:proofErr w:type="spellStart"/>
            <w:r>
              <w:rPr>
                <w:lang w:val="de-DE"/>
              </w:rPr>
              <w:t>if</w:t>
            </w:r>
            <w:proofErr w:type="spellEnd"/>
            <w:r>
              <w:rPr>
                <w:lang w:val="de-DE"/>
              </w:rPr>
              <w:t xml:space="preserve"> </w:t>
            </w:r>
            <w:proofErr w:type="spellStart"/>
            <w:r>
              <w:rPr>
                <w:lang w:val="de-DE"/>
              </w:rPr>
              <w:t>vertebrate</w:t>
            </w:r>
            <w:proofErr w:type="spellEnd"/>
            <w:r>
              <w:rPr>
                <w:lang w:val="de-DE"/>
              </w:rPr>
              <w:t xml:space="preserve"> </w:t>
            </w:r>
            <w:proofErr w:type="spellStart"/>
            <w:r>
              <w:rPr>
                <w:lang w:val="de-DE"/>
              </w:rPr>
              <w:t>study</w:t>
            </w:r>
            <w:proofErr w:type="spellEnd"/>
            <w:r>
              <w:rPr>
                <w:lang w:val="de-DE"/>
              </w:rPr>
              <w:t>)</w:t>
            </w:r>
          </w:p>
        </w:tc>
        <w:tc>
          <w:tcPr>
            <w:tcW w:w="3657" w:type="pct"/>
            <w:hideMark/>
          </w:tcPr>
          <w:p w14:paraId="60BB59E0" w14:textId="77777777" w:rsidR="00101110" w:rsidRDefault="00101110">
            <w:pPr>
              <w:pStyle w:val="RepStandard"/>
              <w:rPr>
                <w:lang w:val="de-DE"/>
              </w:rPr>
            </w:pPr>
            <w:proofErr w:type="spellStart"/>
            <w:r>
              <w:rPr>
                <w:lang w:val="de-DE"/>
              </w:rPr>
              <w:t>No</w:t>
            </w:r>
            <w:proofErr w:type="spellEnd"/>
          </w:p>
        </w:tc>
      </w:tr>
    </w:tbl>
    <w:p w14:paraId="0B3CDD2A" w14:textId="77777777" w:rsidR="00B10D43" w:rsidRDefault="00B10D43" w:rsidP="00600E47">
      <w:pPr>
        <w:pStyle w:val="RepNewPart"/>
        <w:spacing w:before="240"/>
      </w:pPr>
      <w:r>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6"/>
        <w:gridCol w:w="5634"/>
      </w:tblGrid>
      <w:tr w:rsidR="00101110" w:rsidRPr="00A41823" w14:paraId="7D62AA5D" w14:textId="77777777" w:rsidTr="00101110">
        <w:tc>
          <w:tcPr>
            <w:tcW w:w="1987" w:type="pct"/>
            <w:tcBorders>
              <w:top w:val="single" w:sz="4" w:space="0" w:color="auto"/>
              <w:left w:val="single" w:sz="4" w:space="0" w:color="auto"/>
              <w:bottom w:val="single" w:sz="4" w:space="0" w:color="auto"/>
              <w:right w:val="single" w:sz="4" w:space="0" w:color="auto"/>
            </w:tcBorders>
            <w:hideMark/>
          </w:tcPr>
          <w:p w14:paraId="38FD396C" w14:textId="77777777" w:rsidR="00101110" w:rsidRPr="00A41823" w:rsidRDefault="00101110">
            <w:pPr>
              <w:pStyle w:val="RepTable"/>
              <w:rPr>
                <w:b/>
                <w:bCs/>
                <w:sz w:val="18"/>
                <w:szCs w:val="18"/>
              </w:rPr>
            </w:pPr>
            <w:r w:rsidRPr="00A41823">
              <w:rPr>
                <w:b/>
                <w:bCs/>
                <w:sz w:val="18"/>
                <w:szCs w:val="18"/>
              </w:rPr>
              <w:t>Test material (Lot/Batch No.)</w:t>
            </w:r>
          </w:p>
        </w:tc>
        <w:tc>
          <w:tcPr>
            <w:tcW w:w="3013" w:type="pct"/>
            <w:tcBorders>
              <w:top w:val="single" w:sz="4" w:space="0" w:color="auto"/>
              <w:left w:val="single" w:sz="4" w:space="0" w:color="auto"/>
              <w:bottom w:val="single" w:sz="4" w:space="0" w:color="auto"/>
              <w:right w:val="single" w:sz="4" w:space="0" w:color="auto"/>
            </w:tcBorders>
            <w:hideMark/>
          </w:tcPr>
          <w:p w14:paraId="6590C1AB" w14:textId="77777777" w:rsidR="00101110" w:rsidRPr="00A41823" w:rsidRDefault="00905E62">
            <w:pPr>
              <w:pStyle w:val="RepTable"/>
              <w:rPr>
                <w:sz w:val="18"/>
                <w:szCs w:val="18"/>
                <w:lang w:val="de-DE"/>
              </w:rPr>
            </w:pPr>
            <w:r w:rsidRPr="00A41823">
              <w:rPr>
                <w:sz w:val="18"/>
                <w:szCs w:val="18"/>
                <w:lang w:val="de-DE"/>
              </w:rPr>
              <w:t>A17960B</w:t>
            </w:r>
            <w:r w:rsidR="00101110" w:rsidRPr="00A41823">
              <w:rPr>
                <w:sz w:val="18"/>
                <w:szCs w:val="18"/>
                <w:lang w:val="de-DE"/>
              </w:rPr>
              <w:t>/</w:t>
            </w:r>
            <w:r w:rsidRPr="00A41823">
              <w:rPr>
                <w:sz w:val="18"/>
                <w:szCs w:val="18"/>
                <w:lang w:val="de-DE"/>
              </w:rPr>
              <w:t xml:space="preserve">Fortenza </w:t>
            </w:r>
            <w:r w:rsidR="00101110" w:rsidRPr="00A41823">
              <w:rPr>
                <w:sz w:val="18"/>
                <w:szCs w:val="18"/>
                <w:lang w:val="de-DE"/>
              </w:rPr>
              <w:t xml:space="preserve"> (</w:t>
            </w:r>
            <w:r w:rsidR="00677FC0" w:rsidRPr="00A41823">
              <w:rPr>
                <w:sz w:val="18"/>
                <w:szCs w:val="18"/>
              </w:rPr>
              <w:t>SMU1AP002)</w:t>
            </w:r>
          </w:p>
        </w:tc>
      </w:tr>
      <w:tr w:rsidR="00101110" w:rsidRPr="00A41823" w14:paraId="1A0462CB" w14:textId="77777777" w:rsidTr="00101110">
        <w:tc>
          <w:tcPr>
            <w:tcW w:w="1987" w:type="pct"/>
            <w:tcBorders>
              <w:top w:val="single" w:sz="4" w:space="0" w:color="auto"/>
              <w:left w:val="single" w:sz="4" w:space="0" w:color="auto"/>
              <w:bottom w:val="single" w:sz="4" w:space="0" w:color="auto"/>
              <w:right w:val="single" w:sz="4" w:space="0" w:color="auto"/>
            </w:tcBorders>
            <w:hideMark/>
          </w:tcPr>
          <w:p w14:paraId="4D2EAB8B" w14:textId="77777777" w:rsidR="00101110" w:rsidRPr="00A41823" w:rsidRDefault="00101110">
            <w:pPr>
              <w:pStyle w:val="RepTable"/>
              <w:rPr>
                <w:b/>
                <w:bCs/>
                <w:sz w:val="18"/>
                <w:szCs w:val="18"/>
                <w:lang w:val="de-DE"/>
              </w:rPr>
            </w:pPr>
            <w:r w:rsidRPr="00A41823">
              <w:rPr>
                <w:b/>
                <w:bCs/>
                <w:sz w:val="18"/>
                <w:szCs w:val="18"/>
                <w:lang w:val="de-DE"/>
              </w:rPr>
              <w:t>Species</w:t>
            </w:r>
          </w:p>
        </w:tc>
        <w:tc>
          <w:tcPr>
            <w:tcW w:w="3013" w:type="pct"/>
            <w:tcBorders>
              <w:top w:val="single" w:sz="4" w:space="0" w:color="auto"/>
              <w:left w:val="single" w:sz="4" w:space="0" w:color="auto"/>
              <w:bottom w:val="single" w:sz="4" w:space="0" w:color="auto"/>
              <w:right w:val="single" w:sz="4" w:space="0" w:color="auto"/>
            </w:tcBorders>
            <w:hideMark/>
          </w:tcPr>
          <w:p w14:paraId="1277D3C8" w14:textId="77777777" w:rsidR="00101110" w:rsidRPr="00A41823" w:rsidRDefault="00101110">
            <w:pPr>
              <w:pStyle w:val="RepTable"/>
              <w:rPr>
                <w:sz w:val="18"/>
                <w:szCs w:val="18"/>
                <w:lang w:val="de-DE"/>
              </w:rPr>
            </w:pPr>
            <w:r w:rsidRPr="00A41823">
              <w:rPr>
                <w:sz w:val="18"/>
                <w:szCs w:val="18"/>
                <w:lang w:val="de-DE"/>
              </w:rPr>
              <w:t>Rabbit, New Zealand White</w:t>
            </w:r>
          </w:p>
        </w:tc>
      </w:tr>
      <w:tr w:rsidR="00101110" w:rsidRPr="00A41823" w14:paraId="0788E5A5" w14:textId="77777777" w:rsidTr="00101110">
        <w:tc>
          <w:tcPr>
            <w:tcW w:w="1987" w:type="pct"/>
            <w:tcBorders>
              <w:top w:val="single" w:sz="4" w:space="0" w:color="auto"/>
              <w:left w:val="single" w:sz="4" w:space="0" w:color="auto"/>
              <w:bottom w:val="single" w:sz="4" w:space="0" w:color="auto"/>
              <w:right w:val="single" w:sz="4" w:space="0" w:color="auto"/>
            </w:tcBorders>
            <w:hideMark/>
          </w:tcPr>
          <w:p w14:paraId="354ED5FF" w14:textId="77777777" w:rsidR="00101110" w:rsidRPr="00A41823" w:rsidRDefault="00101110">
            <w:pPr>
              <w:pStyle w:val="RepTable"/>
              <w:rPr>
                <w:b/>
                <w:bCs/>
                <w:sz w:val="18"/>
                <w:szCs w:val="18"/>
              </w:rPr>
            </w:pPr>
            <w:r w:rsidRPr="00A41823">
              <w:rPr>
                <w:b/>
                <w:bCs/>
                <w:sz w:val="18"/>
                <w:szCs w:val="18"/>
              </w:rPr>
              <w:t>No. of animals (group size)</w:t>
            </w:r>
          </w:p>
        </w:tc>
        <w:tc>
          <w:tcPr>
            <w:tcW w:w="3013" w:type="pct"/>
            <w:tcBorders>
              <w:top w:val="single" w:sz="4" w:space="0" w:color="auto"/>
              <w:left w:val="single" w:sz="4" w:space="0" w:color="auto"/>
              <w:bottom w:val="single" w:sz="4" w:space="0" w:color="auto"/>
              <w:right w:val="single" w:sz="4" w:space="0" w:color="auto"/>
            </w:tcBorders>
            <w:hideMark/>
          </w:tcPr>
          <w:p w14:paraId="2C745FB8" w14:textId="77777777" w:rsidR="00101110" w:rsidRPr="00A41823" w:rsidRDefault="00677FC0">
            <w:pPr>
              <w:pStyle w:val="RepTable"/>
              <w:rPr>
                <w:sz w:val="18"/>
                <w:szCs w:val="18"/>
                <w:lang w:val="de-DE"/>
              </w:rPr>
            </w:pPr>
            <w:r w:rsidRPr="00A41823">
              <w:rPr>
                <w:sz w:val="18"/>
                <w:szCs w:val="18"/>
                <w:lang w:val="de-DE"/>
              </w:rPr>
              <w:t>3 (</w:t>
            </w:r>
            <w:r w:rsidR="00101110" w:rsidRPr="00A41823">
              <w:rPr>
                <w:sz w:val="18"/>
                <w:szCs w:val="18"/>
                <w:lang w:val="de-DE"/>
              </w:rPr>
              <w:t>males</w:t>
            </w:r>
            <w:r w:rsidRPr="00A41823">
              <w:rPr>
                <w:sz w:val="18"/>
                <w:szCs w:val="18"/>
                <w:lang w:val="de-DE"/>
              </w:rPr>
              <w:t>)</w:t>
            </w:r>
          </w:p>
        </w:tc>
      </w:tr>
      <w:tr w:rsidR="00101110" w:rsidRPr="00A41823" w14:paraId="7E65A6D8" w14:textId="77777777" w:rsidTr="00101110">
        <w:tc>
          <w:tcPr>
            <w:tcW w:w="1987" w:type="pct"/>
            <w:tcBorders>
              <w:top w:val="single" w:sz="4" w:space="0" w:color="auto"/>
              <w:left w:val="single" w:sz="4" w:space="0" w:color="auto"/>
              <w:bottom w:val="single" w:sz="4" w:space="0" w:color="auto"/>
              <w:right w:val="single" w:sz="4" w:space="0" w:color="auto"/>
            </w:tcBorders>
            <w:hideMark/>
          </w:tcPr>
          <w:p w14:paraId="29DEAF94" w14:textId="77777777" w:rsidR="00101110" w:rsidRPr="00A41823" w:rsidRDefault="00101110">
            <w:pPr>
              <w:pStyle w:val="RepTable"/>
              <w:rPr>
                <w:b/>
                <w:bCs/>
                <w:sz w:val="18"/>
                <w:szCs w:val="18"/>
              </w:rPr>
            </w:pPr>
            <w:r w:rsidRPr="00A41823">
              <w:rPr>
                <w:b/>
                <w:bCs/>
                <w:sz w:val="18"/>
                <w:szCs w:val="18"/>
              </w:rPr>
              <w:t>Initial test using one animal</w:t>
            </w:r>
          </w:p>
        </w:tc>
        <w:tc>
          <w:tcPr>
            <w:tcW w:w="3013" w:type="pct"/>
            <w:tcBorders>
              <w:top w:val="single" w:sz="4" w:space="0" w:color="auto"/>
              <w:left w:val="single" w:sz="4" w:space="0" w:color="auto"/>
              <w:bottom w:val="single" w:sz="4" w:space="0" w:color="auto"/>
              <w:right w:val="single" w:sz="4" w:space="0" w:color="auto"/>
            </w:tcBorders>
            <w:hideMark/>
          </w:tcPr>
          <w:p w14:paraId="5F0282ED" w14:textId="77777777" w:rsidR="00101110" w:rsidRPr="00A41823" w:rsidRDefault="00677FC0">
            <w:pPr>
              <w:pStyle w:val="RepTable"/>
              <w:rPr>
                <w:sz w:val="18"/>
                <w:szCs w:val="18"/>
                <w:lang w:val="de-DE"/>
              </w:rPr>
            </w:pPr>
            <w:r w:rsidRPr="00A41823">
              <w:rPr>
                <w:sz w:val="18"/>
                <w:szCs w:val="18"/>
                <w:lang w:val="de-DE"/>
              </w:rPr>
              <w:t>Yes</w:t>
            </w:r>
          </w:p>
        </w:tc>
      </w:tr>
      <w:tr w:rsidR="00101110" w:rsidRPr="00A41823" w14:paraId="3801EB82" w14:textId="77777777" w:rsidTr="00101110">
        <w:tc>
          <w:tcPr>
            <w:tcW w:w="1987" w:type="pct"/>
            <w:tcBorders>
              <w:top w:val="single" w:sz="4" w:space="0" w:color="auto"/>
              <w:left w:val="single" w:sz="4" w:space="0" w:color="auto"/>
              <w:bottom w:val="single" w:sz="4" w:space="0" w:color="auto"/>
              <w:right w:val="single" w:sz="4" w:space="0" w:color="auto"/>
            </w:tcBorders>
            <w:hideMark/>
          </w:tcPr>
          <w:p w14:paraId="1CBEAA20" w14:textId="77777777" w:rsidR="00101110" w:rsidRPr="00A41823" w:rsidRDefault="00101110">
            <w:pPr>
              <w:pStyle w:val="RepTable"/>
              <w:rPr>
                <w:b/>
                <w:bCs/>
                <w:sz w:val="18"/>
                <w:szCs w:val="18"/>
                <w:lang w:val="de-DE"/>
              </w:rPr>
            </w:pPr>
            <w:r w:rsidRPr="00A41823">
              <w:rPr>
                <w:b/>
                <w:bCs/>
                <w:sz w:val="18"/>
                <w:szCs w:val="18"/>
                <w:lang w:val="de-DE"/>
              </w:rPr>
              <w:t>Exposure</w:t>
            </w:r>
          </w:p>
        </w:tc>
        <w:tc>
          <w:tcPr>
            <w:tcW w:w="3013" w:type="pct"/>
            <w:tcBorders>
              <w:top w:val="single" w:sz="4" w:space="0" w:color="auto"/>
              <w:left w:val="single" w:sz="4" w:space="0" w:color="auto"/>
              <w:bottom w:val="single" w:sz="4" w:space="0" w:color="auto"/>
              <w:right w:val="single" w:sz="4" w:space="0" w:color="auto"/>
            </w:tcBorders>
            <w:hideMark/>
          </w:tcPr>
          <w:p w14:paraId="599158A1" w14:textId="77777777" w:rsidR="00101110" w:rsidRPr="00A41823" w:rsidRDefault="00101110">
            <w:pPr>
              <w:pStyle w:val="RepTable"/>
              <w:rPr>
                <w:sz w:val="18"/>
                <w:szCs w:val="18"/>
                <w:lang w:val="de-DE"/>
              </w:rPr>
            </w:pPr>
            <w:r w:rsidRPr="00A41823">
              <w:rPr>
                <w:sz w:val="18"/>
                <w:szCs w:val="18"/>
                <w:lang w:val="de-DE"/>
              </w:rPr>
              <w:t>0.5 mL (4 hours, semi-occlusive)</w:t>
            </w:r>
          </w:p>
        </w:tc>
      </w:tr>
      <w:tr w:rsidR="00101110" w:rsidRPr="00A41823" w14:paraId="72A414C9" w14:textId="77777777" w:rsidTr="00101110">
        <w:tc>
          <w:tcPr>
            <w:tcW w:w="1987" w:type="pct"/>
            <w:tcBorders>
              <w:top w:val="single" w:sz="4" w:space="0" w:color="auto"/>
              <w:left w:val="single" w:sz="4" w:space="0" w:color="auto"/>
              <w:bottom w:val="single" w:sz="4" w:space="0" w:color="auto"/>
              <w:right w:val="single" w:sz="4" w:space="0" w:color="auto"/>
            </w:tcBorders>
            <w:hideMark/>
          </w:tcPr>
          <w:p w14:paraId="3CB4BDF5" w14:textId="77777777" w:rsidR="00101110" w:rsidRPr="00A41823" w:rsidRDefault="00101110">
            <w:pPr>
              <w:pStyle w:val="RepTable"/>
              <w:rPr>
                <w:b/>
                <w:bCs/>
                <w:sz w:val="18"/>
                <w:szCs w:val="18"/>
                <w:lang w:val="de-DE"/>
              </w:rPr>
            </w:pPr>
            <w:r w:rsidRPr="00A41823">
              <w:rPr>
                <w:b/>
                <w:bCs/>
                <w:sz w:val="18"/>
                <w:szCs w:val="18"/>
                <w:lang w:val="de-DE"/>
              </w:rPr>
              <w:t>Vehicle/Dilution</w:t>
            </w:r>
          </w:p>
        </w:tc>
        <w:tc>
          <w:tcPr>
            <w:tcW w:w="3013" w:type="pct"/>
            <w:tcBorders>
              <w:top w:val="single" w:sz="4" w:space="0" w:color="auto"/>
              <w:left w:val="single" w:sz="4" w:space="0" w:color="auto"/>
              <w:bottom w:val="single" w:sz="4" w:space="0" w:color="auto"/>
              <w:right w:val="single" w:sz="4" w:space="0" w:color="auto"/>
            </w:tcBorders>
            <w:hideMark/>
          </w:tcPr>
          <w:p w14:paraId="7CE830C6" w14:textId="77777777" w:rsidR="00101110" w:rsidRPr="00A41823" w:rsidRDefault="00101110">
            <w:pPr>
              <w:pStyle w:val="RepTable"/>
              <w:rPr>
                <w:sz w:val="18"/>
                <w:szCs w:val="18"/>
                <w:lang w:val="de-DE"/>
              </w:rPr>
            </w:pPr>
            <w:r w:rsidRPr="00A41823">
              <w:rPr>
                <w:sz w:val="18"/>
                <w:szCs w:val="18"/>
                <w:lang w:val="de-DE"/>
              </w:rPr>
              <w:t>None</w:t>
            </w:r>
          </w:p>
        </w:tc>
      </w:tr>
      <w:tr w:rsidR="00101110" w:rsidRPr="00A41823" w14:paraId="3C74EE28" w14:textId="77777777" w:rsidTr="00101110">
        <w:tc>
          <w:tcPr>
            <w:tcW w:w="1987" w:type="pct"/>
            <w:tcBorders>
              <w:top w:val="single" w:sz="4" w:space="0" w:color="auto"/>
              <w:left w:val="single" w:sz="4" w:space="0" w:color="auto"/>
              <w:bottom w:val="single" w:sz="4" w:space="0" w:color="auto"/>
              <w:right w:val="single" w:sz="4" w:space="0" w:color="auto"/>
            </w:tcBorders>
            <w:hideMark/>
          </w:tcPr>
          <w:p w14:paraId="1BBE62C6" w14:textId="77777777" w:rsidR="00101110" w:rsidRPr="00A41823" w:rsidRDefault="00101110">
            <w:pPr>
              <w:pStyle w:val="RepTable"/>
              <w:rPr>
                <w:b/>
                <w:bCs/>
                <w:sz w:val="18"/>
                <w:szCs w:val="18"/>
                <w:lang w:val="de-DE"/>
              </w:rPr>
            </w:pPr>
            <w:r w:rsidRPr="00A41823">
              <w:rPr>
                <w:b/>
                <w:bCs/>
                <w:sz w:val="18"/>
                <w:szCs w:val="18"/>
                <w:lang w:val="de-DE"/>
              </w:rPr>
              <w:t>Post exposure observation period</w:t>
            </w:r>
          </w:p>
        </w:tc>
        <w:tc>
          <w:tcPr>
            <w:tcW w:w="3013" w:type="pct"/>
            <w:tcBorders>
              <w:top w:val="single" w:sz="4" w:space="0" w:color="auto"/>
              <w:left w:val="single" w:sz="4" w:space="0" w:color="auto"/>
              <w:bottom w:val="single" w:sz="4" w:space="0" w:color="auto"/>
              <w:right w:val="single" w:sz="4" w:space="0" w:color="auto"/>
            </w:tcBorders>
            <w:hideMark/>
          </w:tcPr>
          <w:p w14:paraId="71E0143A" w14:textId="77777777" w:rsidR="00101110" w:rsidRPr="00A41823" w:rsidRDefault="00677FC0">
            <w:pPr>
              <w:pStyle w:val="RepTable"/>
              <w:rPr>
                <w:sz w:val="18"/>
                <w:szCs w:val="18"/>
                <w:lang w:val="de-DE"/>
              </w:rPr>
            </w:pPr>
            <w:r w:rsidRPr="00A41823">
              <w:rPr>
                <w:sz w:val="18"/>
                <w:szCs w:val="18"/>
                <w:lang w:val="de-DE"/>
              </w:rPr>
              <w:t>3</w:t>
            </w:r>
            <w:r w:rsidR="00101110" w:rsidRPr="00A41823">
              <w:rPr>
                <w:sz w:val="18"/>
                <w:szCs w:val="18"/>
                <w:lang w:val="de-DE"/>
              </w:rPr>
              <w:t xml:space="preserve"> days</w:t>
            </w:r>
          </w:p>
        </w:tc>
      </w:tr>
      <w:tr w:rsidR="00101110" w:rsidRPr="00A41823" w14:paraId="1B74F2DB" w14:textId="77777777" w:rsidTr="00101110">
        <w:tc>
          <w:tcPr>
            <w:tcW w:w="1987" w:type="pct"/>
            <w:tcBorders>
              <w:top w:val="single" w:sz="4" w:space="0" w:color="auto"/>
              <w:left w:val="single" w:sz="4" w:space="0" w:color="auto"/>
              <w:bottom w:val="single" w:sz="4" w:space="0" w:color="auto"/>
              <w:right w:val="single" w:sz="4" w:space="0" w:color="auto"/>
            </w:tcBorders>
            <w:hideMark/>
          </w:tcPr>
          <w:p w14:paraId="6CE13C63" w14:textId="77777777" w:rsidR="00101110" w:rsidRPr="00A41823" w:rsidRDefault="00101110">
            <w:pPr>
              <w:pStyle w:val="RepTable"/>
              <w:rPr>
                <w:b/>
                <w:bCs/>
                <w:sz w:val="18"/>
                <w:szCs w:val="18"/>
                <w:lang w:val="de-DE"/>
              </w:rPr>
            </w:pPr>
            <w:r w:rsidRPr="00A41823">
              <w:rPr>
                <w:b/>
                <w:bCs/>
                <w:sz w:val="18"/>
                <w:szCs w:val="18"/>
                <w:lang w:val="de-DE"/>
              </w:rPr>
              <w:t>Remarks</w:t>
            </w:r>
          </w:p>
        </w:tc>
        <w:tc>
          <w:tcPr>
            <w:tcW w:w="3013" w:type="pct"/>
            <w:tcBorders>
              <w:top w:val="single" w:sz="4" w:space="0" w:color="auto"/>
              <w:left w:val="single" w:sz="4" w:space="0" w:color="auto"/>
              <w:bottom w:val="single" w:sz="4" w:space="0" w:color="auto"/>
              <w:right w:val="single" w:sz="4" w:space="0" w:color="auto"/>
            </w:tcBorders>
            <w:hideMark/>
          </w:tcPr>
          <w:p w14:paraId="17D68339" w14:textId="77777777" w:rsidR="00101110" w:rsidRPr="00A41823" w:rsidRDefault="00101110">
            <w:pPr>
              <w:pStyle w:val="RepTable"/>
              <w:rPr>
                <w:sz w:val="18"/>
                <w:szCs w:val="18"/>
                <w:lang w:val="de-DE"/>
              </w:rPr>
            </w:pPr>
            <w:r w:rsidRPr="00A41823">
              <w:rPr>
                <w:sz w:val="18"/>
                <w:szCs w:val="18"/>
                <w:lang w:val="de-DE"/>
              </w:rPr>
              <w:t>None</w:t>
            </w:r>
          </w:p>
        </w:tc>
      </w:tr>
    </w:tbl>
    <w:p w14:paraId="70958A88" w14:textId="77777777" w:rsidR="00101110" w:rsidRDefault="00101110" w:rsidP="00600E47">
      <w:pPr>
        <w:pStyle w:val="RepNewPart"/>
        <w:spacing w:before="240"/>
      </w:pPr>
      <w:bookmarkStart w:id="984" w:name="_Toc314122114"/>
      <w:bookmarkStart w:id="985" w:name="_Toc314067825"/>
      <w:r>
        <w:t>Results and discussions</w:t>
      </w:r>
      <w:bookmarkEnd w:id="984"/>
      <w:bookmarkEnd w:id="985"/>
    </w:p>
    <w:p w14:paraId="33F06E7B" w14:textId="77777777" w:rsidR="00101110" w:rsidRPr="00A41823" w:rsidRDefault="00101110" w:rsidP="00A41823">
      <w:pPr>
        <w:pStyle w:val="RepLabel"/>
        <w:spacing w:before="0" w:after="0"/>
        <w:rPr>
          <w:sz w:val="20"/>
          <w:szCs w:val="20"/>
        </w:rPr>
      </w:pPr>
      <w:r w:rsidRPr="00A41823">
        <w:rPr>
          <w:sz w:val="20"/>
          <w:szCs w:val="20"/>
        </w:rPr>
        <w:t>Table A </w:t>
      </w:r>
      <w:r w:rsidRPr="00A41823">
        <w:rPr>
          <w:sz w:val="20"/>
          <w:szCs w:val="20"/>
        </w:rPr>
        <w:fldChar w:fldCharType="begin"/>
      </w:r>
      <w:r w:rsidRPr="00A41823">
        <w:rPr>
          <w:sz w:val="20"/>
          <w:szCs w:val="20"/>
        </w:rPr>
        <w:instrText xml:space="preserve"> SEQ Table_A \* ARABIC </w:instrText>
      </w:r>
      <w:r w:rsidRPr="00A41823">
        <w:rPr>
          <w:sz w:val="20"/>
          <w:szCs w:val="20"/>
        </w:rPr>
        <w:fldChar w:fldCharType="separate"/>
      </w:r>
      <w:r w:rsidR="003C2813">
        <w:rPr>
          <w:noProof/>
          <w:sz w:val="20"/>
          <w:szCs w:val="20"/>
        </w:rPr>
        <w:t>8</w:t>
      </w:r>
      <w:r w:rsidRPr="00A41823">
        <w:rPr>
          <w:sz w:val="20"/>
          <w:szCs w:val="20"/>
        </w:rPr>
        <w:fldChar w:fldCharType="end"/>
      </w:r>
      <w:r w:rsidR="00C86652" w:rsidRPr="00A41823">
        <w:rPr>
          <w:sz w:val="20"/>
          <w:szCs w:val="20"/>
        </w:rPr>
        <w:t xml:space="preserve">: </w:t>
      </w:r>
      <w:r w:rsidRPr="00A41823">
        <w:rPr>
          <w:sz w:val="20"/>
          <w:szCs w:val="20"/>
        </w:rPr>
        <w:t xml:space="preserve">Skin irritation of </w:t>
      </w:r>
      <w:r w:rsidR="00905E62" w:rsidRPr="00A41823">
        <w:rPr>
          <w:sz w:val="20"/>
          <w:szCs w:val="20"/>
        </w:rPr>
        <w:t>A17960B</w:t>
      </w:r>
      <w:r w:rsidRPr="00A41823">
        <w:rPr>
          <w:sz w:val="20"/>
          <w:szCs w:val="20"/>
        </w:rPr>
        <w:t>/</w:t>
      </w:r>
      <w:proofErr w:type="spellStart"/>
      <w:r w:rsidR="00905E62" w:rsidRPr="00A41823">
        <w:rPr>
          <w:sz w:val="20"/>
          <w:szCs w:val="20"/>
        </w:rPr>
        <w:t>Fortenza</w:t>
      </w:r>
      <w:proofErr w:type="spellEnd"/>
      <w:r w:rsidR="00905E62" w:rsidRPr="00A41823">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60"/>
        <w:gridCol w:w="2355"/>
        <w:gridCol w:w="806"/>
        <w:gridCol w:w="813"/>
        <w:gridCol w:w="815"/>
        <w:gridCol w:w="804"/>
        <w:gridCol w:w="1438"/>
        <w:gridCol w:w="1359"/>
      </w:tblGrid>
      <w:tr w:rsidR="00101110" w:rsidRPr="00A41823" w14:paraId="7B1BA3B8" w14:textId="77777777" w:rsidTr="00101110">
        <w:tc>
          <w:tcPr>
            <w:tcW w:w="513" w:type="pct"/>
            <w:vMerge w:val="restart"/>
            <w:tcBorders>
              <w:top w:val="single" w:sz="4" w:space="0" w:color="auto"/>
              <w:left w:val="single" w:sz="4" w:space="0" w:color="auto"/>
              <w:bottom w:val="single" w:sz="4" w:space="0" w:color="auto"/>
              <w:right w:val="single" w:sz="4" w:space="0" w:color="auto"/>
            </w:tcBorders>
            <w:vAlign w:val="center"/>
            <w:hideMark/>
          </w:tcPr>
          <w:p w14:paraId="29CB2DE4" w14:textId="77777777" w:rsidR="00101110" w:rsidRPr="00A41823" w:rsidRDefault="00101110">
            <w:pPr>
              <w:pStyle w:val="RepTableHeader"/>
              <w:spacing w:before="0" w:after="0"/>
              <w:jc w:val="center"/>
              <w:rPr>
                <w:sz w:val="18"/>
                <w:szCs w:val="18"/>
                <w:lang w:val="en-GB"/>
              </w:rPr>
            </w:pPr>
            <w:r w:rsidRPr="00A41823">
              <w:rPr>
                <w:sz w:val="18"/>
                <w:szCs w:val="18"/>
                <w:lang w:val="en-GB"/>
              </w:rPr>
              <w:t>Animal No.</w:t>
            </w:r>
          </w:p>
        </w:tc>
        <w:tc>
          <w:tcPr>
            <w:tcW w:w="1259" w:type="pct"/>
            <w:vMerge w:val="restart"/>
            <w:tcBorders>
              <w:top w:val="single" w:sz="4" w:space="0" w:color="auto"/>
              <w:left w:val="single" w:sz="4" w:space="0" w:color="auto"/>
              <w:bottom w:val="single" w:sz="4" w:space="0" w:color="auto"/>
              <w:right w:val="single" w:sz="4" w:space="0" w:color="auto"/>
            </w:tcBorders>
            <w:vAlign w:val="center"/>
          </w:tcPr>
          <w:p w14:paraId="72AC490F" w14:textId="77777777" w:rsidR="00101110" w:rsidRPr="00A41823" w:rsidRDefault="00101110">
            <w:pPr>
              <w:pStyle w:val="RepTableHeader"/>
              <w:spacing w:before="0" w:after="0"/>
              <w:jc w:val="center"/>
              <w:rPr>
                <w:sz w:val="18"/>
                <w:szCs w:val="18"/>
                <w:lang w:val="en-GB"/>
              </w:rPr>
            </w:pPr>
          </w:p>
        </w:tc>
        <w:tc>
          <w:tcPr>
            <w:tcW w:w="1731" w:type="pct"/>
            <w:gridSpan w:val="4"/>
            <w:tcBorders>
              <w:top w:val="single" w:sz="4" w:space="0" w:color="auto"/>
              <w:left w:val="single" w:sz="4" w:space="0" w:color="auto"/>
              <w:bottom w:val="single" w:sz="4" w:space="0" w:color="auto"/>
              <w:right w:val="single" w:sz="4" w:space="0" w:color="auto"/>
            </w:tcBorders>
            <w:vAlign w:val="center"/>
            <w:hideMark/>
          </w:tcPr>
          <w:p w14:paraId="567BBE5B" w14:textId="77777777" w:rsidR="00101110" w:rsidRPr="00A41823" w:rsidRDefault="00101110">
            <w:pPr>
              <w:pStyle w:val="RepTableHeader"/>
              <w:spacing w:before="0" w:after="0"/>
              <w:jc w:val="center"/>
              <w:rPr>
                <w:sz w:val="18"/>
                <w:szCs w:val="18"/>
                <w:lang w:val="en-GB"/>
              </w:rPr>
            </w:pPr>
            <w:r w:rsidRPr="00A41823">
              <w:rPr>
                <w:sz w:val="18"/>
                <w:szCs w:val="18"/>
                <w:lang w:val="en-GB"/>
              </w:rPr>
              <w:t>Scores after treatment *</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64429747" w14:textId="77777777" w:rsidR="00101110" w:rsidRPr="00A41823" w:rsidRDefault="00101110">
            <w:pPr>
              <w:pStyle w:val="RepTableHeader"/>
              <w:tabs>
                <w:tab w:val="num" w:pos="1492"/>
              </w:tabs>
              <w:spacing w:before="0" w:after="0"/>
              <w:jc w:val="center"/>
              <w:rPr>
                <w:rFonts w:ascii="Arial" w:hAnsi="Arial"/>
                <w:caps/>
                <w:sz w:val="18"/>
                <w:szCs w:val="18"/>
                <w:lang w:val="en-GB"/>
              </w:rPr>
            </w:pPr>
            <w:r w:rsidRPr="00A41823">
              <w:rPr>
                <w:sz w:val="18"/>
                <w:szCs w:val="18"/>
                <w:lang w:val="en-GB"/>
              </w:rPr>
              <w:t>Mean scores</w:t>
            </w:r>
            <w:r w:rsidRPr="00A41823">
              <w:rPr>
                <w:sz w:val="18"/>
                <w:szCs w:val="18"/>
                <w:lang w:val="en-GB"/>
              </w:rPr>
              <w:br/>
              <w:t>(24-72 h)</w:t>
            </w: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69B2600C" w14:textId="77777777" w:rsidR="00101110" w:rsidRPr="00A41823" w:rsidRDefault="00101110">
            <w:pPr>
              <w:pStyle w:val="RepTableHeader"/>
              <w:tabs>
                <w:tab w:val="num" w:pos="1492"/>
              </w:tabs>
              <w:spacing w:before="0" w:after="0"/>
              <w:jc w:val="center"/>
              <w:rPr>
                <w:rFonts w:ascii="Arial" w:hAnsi="Arial"/>
                <w:caps/>
                <w:sz w:val="18"/>
                <w:szCs w:val="18"/>
                <w:lang w:val="en-GB"/>
              </w:rPr>
            </w:pPr>
            <w:r w:rsidRPr="00A41823">
              <w:rPr>
                <w:sz w:val="18"/>
                <w:szCs w:val="18"/>
                <w:lang w:val="en-GB"/>
              </w:rPr>
              <w:t>Reversible</w:t>
            </w:r>
            <w:r w:rsidRPr="00A41823">
              <w:rPr>
                <w:sz w:val="18"/>
                <w:szCs w:val="18"/>
                <w:lang w:val="en-GB"/>
              </w:rPr>
              <w:br/>
              <w:t>(day)</w:t>
            </w:r>
          </w:p>
        </w:tc>
      </w:tr>
      <w:tr w:rsidR="00101110" w:rsidRPr="00A41823" w14:paraId="130B970C" w14:textId="77777777" w:rsidTr="00101110">
        <w:tc>
          <w:tcPr>
            <w:tcW w:w="0" w:type="auto"/>
            <w:vMerge/>
            <w:tcBorders>
              <w:top w:val="single" w:sz="4" w:space="0" w:color="auto"/>
              <w:left w:val="single" w:sz="4" w:space="0" w:color="auto"/>
              <w:bottom w:val="single" w:sz="4" w:space="0" w:color="auto"/>
              <w:right w:val="single" w:sz="4" w:space="0" w:color="auto"/>
            </w:tcBorders>
            <w:vAlign w:val="center"/>
            <w:hideMark/>
          </w:tcPr>
          <w:p w14:paraId="6E64B13E" w14:textId="77777777" w:rsidR="00101110" w:rsidRPr="00A41823" w:rsidRDefault="00101110">
            <w:pPr>
              <w:rPr>
                <w:b/>
                <w:sz w:val="18"/>
                <w:szCs w:val="18"/>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08AD7" w14:textId="77777777" w:rsidR="00101110" w:rsidRPr="00A41823" w:rsidRDefault="00101110">
            <w:pPr>
              <w:rPr>
                <w:b/>
                <w:sz w:val="18"/>
                <w:szCs w:val="18"/>
                <w:lang w:val="en-GB"/>
              </w:rPr>
            </w:pPr>
          </w:p>
        </w:tc>
        <w:tc>
          <w:tcPr>
            <w:tcW w:w="431" w:type="pct"/>
            <w:tcBorders>
              <w:top w:val="single" w:sz="4" w:space="0" w:color="auto"/>
              <w:left w:val="single" w:sz="4" w:space="0" w:color="auto"/>
              <w:bottom w:val="single" w:sz="4" w:space="0" w:color="auto"/>
              <w:right w:val="single" w:sz="4" w:space="0" w:color="auto"/>
            </w:tcBorders>
            <w:hideMark/>
          </w:tcPr>
          <w:p w14:paraId="520B228F" w14:textId="77777777" w:rsidR="00101110" w:rsidRPr="00A41823" w:rsidRDefault="00101110">
            <w:pPr>
              <w:pStyle w:val="RepTableHeader"/>
              <w:spacing w:before="0" w:after="0"/>
              <w:jc w:val="center"/>
              <w:rPr>
                <w:sz w:val="18"/>
                <w:szCs w:val="18"/>
                <w:lang w:val="en-GB"/>
              </w:rPr>
            </w:pPr>
            <w:r w:rsidRPr="00A41823">
              <w:rPr>
                <w:sz w:val="18"/>
                <w:szCs w:val="18"/>
                <w:lang w:val="en-GB"/>
              </w:rPr>
              <w:t>1 h</w:t>
            </w:r>
          </w:p>
        </w:tc>
        <w:tc>
          <w:tcPr>
            <w:tcW w:w="435" w:type="pct"/>
            <w:tcBorders>
              <w:top w:val="single" w:sz="4" w:space="0" w:color="auto"/>
              <w:left w:val="single" w:sz="4" w:space="0" w:color="auto"/>
              <w:bottom w:val="single" w:sz="4" w:space="0" w:color="auto"/>
              <w:right w:val="single" w:sz="4" w:space="0" w:color="auto"/>
            </w:tcBorders>
            <w:hideMark/>
          </w:tcPr>
          <w:p w14:paraId="1039BA98" w14:textId="77777777" w:rsidR="00101110" w:rsidRPr="00A41823" w:rsidRDefault="00101110">
            <w:pPr>
              <w:pStyle w:val="RepTableHeader"/>
              <w:spacing w:before="0" w:after="0"/>
              <w:jc w:val="center"/>
              <w:rPr>
                <w:sz w:val="18"/>
                <w:szCs w:val="18"/>
                <w:lang w:val="en-GB"/>
              </w:rPr>
            </w:pPr>
            <w:r w:rsidRPr="00A41823">
              <w:rPr>
                <w:sz w:val="18"/>
                <w:szCs w:val="18"/>
                <w:lang w:val="en-GB"/>
              </w:rPr>
              <w:t>24 h</w:t>
            </w:r>
          </w:p>
        </w:tc>
        <w:tc>
          <w:tcPr>
            <w:tcW w:w="436" w:type="pct"/>
            <w:tcBorders>
              <w:top w:val="single" w:sz="4" w:space="0" w:color="auto"/>
              <w:left w:val="single" w:sz="4" w:space="0" w:color="auto"/>
              <w:bottom w:val="single" w:sz="4" w:space="0" w:color="auto"/>
              <w:right w:val="single" w:sz="4" w:space="0" w:color="auto"/>
            </w:tcBorders>
            <w:hideMark/>
          </w:tcPr>
          <w:p w14:paraId="11B80940" w14:textId="77777777" w:rsidR="00101110" w:rsidRPr="00A41823" w:rsidRDefault="00101110">
            <w:pPr>
              <w:pStyle w:val="RepTableHeader"/>
              <w:spacing w:before="0" w:after="0"/>
              <w:jc w:val="center"/>
              <w:rPr>
                <w:sz w:val="18"/>
                <w:szCs w:val="18"/>
                <w:lang w:val="en-GB"/>
              </w:rPr>
            </w:pPr>
            <w:r w:rsidRPr="00A41823">
              <w:rPr>
                <w:sz w:val="18"/>
                <w:szCs w:val="18"/>
                <w:lang w:val="en-GB"/>
              </w:rPr>
              <w:t>48 h</w:t>
            </w:r>
          </w:p>
        </w:tc>
        <w:tc>
          <w:tcPr>
            <w:tcW w:w="430" w:type="pct"/>
            <w:tcBorders>
              <w:top w:val="single" w:sz="4" w:space="0" w:color="auto"/>
              <w:left w:val="single" w:sz="4" w:space="0" w:color="auto"/>
              <w:bottom w:val="single" w:sz="4" w:space="0" w:color="auto"/>
              <w:right w:val="single" w:sz="4" w:space="0" w:color="auto"/>
            </w:tcBorders>
            <w:hideMark/>
          </w:tcPr>
          <w:p w14:paraId="5C47A049" w14:textId="77777777" w:rsidR="00101110" w:rsidRPr="00A41823" w:rsidRDefault="00101110">
            <w:pPr>
              <w:pStyle w:val="RepTableHeader"/>
              <w:spacing w:before="0" w:after="0"/>
              <w:jc w:val="center"/>
              <w:rPr>
                <w:sz w:val="18"/>
                <w:szCs w:val="18"/>
                <w:lang w:val="en-GB"/>
              </w:rPr>
            </w:pPr>
            <w:r w:rsidRPr="00A41823">
              <w:rPr>
                <w:sz w:val="18"/>
                <w:szCs w:val="18"/>
                <w:lang w:val="en-GB"/>
              </w:rPr>
              <w:t>72 h</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CE7A9" w14:textId="77777777" w:rsidR="00101110" w:rsidRPr="00A41823" w:rsidRDefault="00101110">
            <w:pPr>
              <w:rPr>
                <w:rFonts w:ascii="Arial" w:hAnsi="Arial"/>
                <w:b/>
                <w:caps/>
                <w:sz w:val="18"/>
                <w:szCs w:val="18"/>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021C0" w14:textId="77777777" w:rsidR="00101110" w:rsidRPr="00A41823" w:rsidRDefault="00101110">
            <w:pPr>
              <w:rPr>
                <w:rFonts w:ascii="Arial" w:hAnsi="Arial"/>
                <w:b/>
                <w:caps/>
                <w:sz w:val="18"/>
                <w:szCs w:val="18"/>
                <w:lang w:val="en-GB"/>
              </w:rPr>
            </w:pPr>
          </w:p>
        </w:tc>
      </w:tr>
      <w:tr w:rsidR="00101110" w:rsidRPr="00A41823" w14:paraId="6B6E666D" w14:textId="77777777" w:rsidTr="00101110">
        <w:tc>
          <w:tcPr>
            <w:tcW w:w="513" w:type="pct"/>
            <w:tcBorders>
              <w:top w:val="single" w:sz="4" w:space="0" w:color="auto"/>
              <w:left w:val="single" w:sz="4" w:space="0" w:color="auto"/>
              <w:bottom w:val="single" w:sz="4" w:space="0" w:color="auto"/>
              <w:right w:val="single" w:sz="4" w:space="0" w:color="auto"/>
            </w:tcBorders>
            <w:hideMark/>
          </w:tcPr>
          <w:p w14:paraId="3EAE6819" w14:textId="77777777" w:rsidR="00101110" w:rsidRPr="00A41823" w:rsidRDefault="00677FC0">
            <w:pPr>
              <w:pStyle w:val="RepTable"/>
              <w:rPr>
                <w:sz w:val="18"/>
                <w:szCs w:val="18"/>
                <w:lang w:val="de-DE"/>
              </w:rPr>
            </w:pPr>
            <w:r w:rsidRPr="00A41823">
              <w:rPr>
                <w:sz w:val="18"/>
                <w:szCs w:val="18"/>
                <w:lang w:val="de-DE"/>
              </w:rPr>
              <w:t>00793</w:t>
            </w:r>
          </w:p>
        </w:tc>
        <w:tc>
          <w:tcPr>
            <w:tcW w:w="1259" w:type="pct"/>
            <w:tcBorders>
              <w:top w:val="single" w:sz="4" w:space="0" w:color="auto"/>
              <w:left w:val="single" w:sz="4" w:space="0" w:color="auto"/>
              <w:bottom w:val="single" w:sz="4" w:space="0" w:color="auto"/>
              <w:right w:val="single" w:sz="4" w:space="0" w:color="auto"/>
            </w:tcBorders>
            <w:hideMark/>
          </w:tcPr>
          <w:p w14:paraId="43DC5E86" w14:textId="77777777" w:rsidR="00101110" w:rsidRPr="00A41823" w:rsidRDefault="00101110">
            <w:pPr>
              <w:pStyle w:val="RepTable"/>
              <w:rPr>
                <w:sz w:val="18"/>
                <w:szCs w:val="18"/>
                <w:lang w:val="de-DE"/>
              </w:rPr>
            </w:pPr>
            <w:r w:rsidRPr="00A41823">
              <w:rPr>
                <w:sz w:val="18"/>
                <w:szCs w:val="18"/>
                <w:lang w:val="de-DE"/>
              </w:rPr>
              <w:t xml:space="preserve">Erythema </w:t>
            </w:r>
            <w:r w:rsidRPr="00A41823">
              <w:rPr>
                <w:sz w:val="18"/>
                <w:szCs w:val="18"/>
                <w:lang w:val="de-DE"/>
              </w:rPr>
              <w:br/>
              <w:t xml:space="preserve">Oedema </w:t>
            </w:r>
          </w:p>
        </w:tc>
        <w:tc>
          <w:tcPr>
            <w:tcW w:w="431" w:type="pct"/>
            <w:tcBorders>
              <w:top w:val="single" w:sz="4" w:space="0" w:color="auto"/>
              <w:left w:val="single" w:sz="4" w:space="0" w:color="auto"/>
              <w:bottom w:val="single" w:sz="4" w:space="0" w:color="auto"/>
              <w:right w:val="single" w:sz="4" w:space="0" w:color="auto"/>
            </w:tcBorders>
          </w:tcPr>
          <w:p w14:paraId="7823138B" w14:textId="77777777" w:rsidR="00101110" w:rsidRPr="00A41823" w:rsidRDefault="00677FC0">
            <w:pPr>
              <w:pStyle w:val="RepTable"/>
              <w:jc w:val="center"/>
              <w:rPr>
                <w:sz w:val="18"/>
                <w:szCs w:val="18"/>
                <w:lang w:val="de-DE" w:eastAsia="en-US"/>
              </w:rPr>
            </w:pPr>
            <w:r w:rsidRPr="00A41823">
              <w:rPr>
                <w:sz w:val="18"/>
                <w:szCs w:val="18"/>
                <w:lang w:val="de-DE" w:eastAsia="en-US"/>
              </w:rPr>
              <w:t>0</w:t>
            </w:r>
          </w:p>
          <w:p w14:paraId="74B1A5AB" w14:textId="77777777" w:rsidR="00677FC0" w:rsidRPr="00A41823" w:rsidRDefault="00677FC0">
            <w:pPr>
              <w:pStyle w:val="RepTable"/>
              <w:jc w:val="center"/>
              <w:rPr>
                <w:sz w:val="18"/>
                <w:szCs w:val="18"/>
                <w:lang w:val="de-DE" w:eastAsia="en-US"/>
              </w:rPr>
            </w:pPr>
            <w:r w:rsidRPr="00A41823">
              <w:rPr>
                <w:sz w:val="18"/>
                <w:szCs w:val="18"/>
                <w:lang w:val="de-DE" w:eastAsia="en-US"/>
              </w:rPr>
              <w:t>0</w:t>
            </w:r>
          </w:p>
        </w:tc>
        <w:tc>
          <w:tcPr>
            <w:tcW w:w="435" w:type="pct"/>
            <w:tcBorders>
              <w:top w:val="single" w:sz="4" w:space="0" w:color="auto"/>
              <w:left w:val="single" w:sz="4" w:space="0" w:color="auto"/>
              <w:bottom w:val="single" w:sz="4" w:space="0" w:color="auto"/>
              <w:right w:val="single" w:sz="4" w:space="0" w:color="auto"/>
            </w:tcBorders>
          </w:tcPr>
          <w:p w14:paraId="5E2D79CB"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11A65783"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436" w:type="pct"/>
            <w:tcBorders>
              <w:top w:val="single" w:sz="4" w:space="0" w:color="auto"/>
              <w:left w:val="single" w:sz="4" w:space="0" w:color="auto"/>
              <w:bottom w:val="single" w:sz="4" w:space="0" w:color="auto"/>
              <w:right w:val="single" w:sz="4" w:space="0" w:color="auto"/>
            </w:tcBorders>
          </w:tcPr>
          <w:p w14:paraId="3577EC3F"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54AEF471"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430" w:type="pct"/>
            <w:tcBorders>
              <w:top w:val="single" w:sz="4" w:space="0" w:color="auto"/>
              <w:left w:val="single" w:sz="4" w:space="0" w:color="auto"/>
              <w:bottom w:val="single" w:sz="4" w:space="0" w:color="auto"/>
              <w:right w:val="single" w:sz="4" w:space="0" w:color="auto"/>
            </w:tcBorders>
          </w:tcPr>
          <w:p w14:paraId="56E47ECC"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16E13998"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769" w:type="pct"/>
            <w:tcBorders>
              <w:top w:val="single" w:sz="4" w:space="0" w:color="auto"/>
              <w:left w:val="single" w:sz="4" w:space="0" w:color="auto"/>
              <w:bottom w:val="single" w:sz="4" w:space="0" w:color="auto"/>
              <w:right w:val="single" w:sz="4" w:space="0" w:color="auto"/>
            </w:tcBorders>
          </w:tcPr>
          <w:p w14:paraId="596B3BC2"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01E05C85"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728" w:type="pct"/>
            <w:tcBorders>
              <w:top w:val="single" w:sz="4" w:space="0" w:color="auto"/>
              <w:left w:val="single" w:sz="4" w:space="0" w:color="auto"/>
              <w:bottom w:val="single" w:sz="4" w:space="0" w:color="auto"/>
              <w:right w:val="single" w:sz="4" w:space="0" w:color="auto"/>
            </w:tcBorders>
          </w:tcPr>
          <w:p w14:paraId="174A0208" w14:textId="77777777" w:rsidR="00101110" w:rsidRPr="00A41823" w:rsidRDefault="00677FC0">
            <w:pPr>
              <w:pStyle w:val="RepTable"/>
              <w:jc w:val="center"/>
              <w:rPr>
                <w:sz w:val="18"/>
                <w:szCs w:val="18"/>
                <w:lang w:val="de-DE" w:eastAsia="en-US"/>
              </w:rPr>
            </w:pPr>
            <w:r w:rsidRPr="00A41823">
              <w:rPr>
                <w:sz w:val="18"/>
                <w:szCs w:val="18"/>
                <w:lang w:val="de-DE" w:eastAsia="en-US"/>
              </w:rPr>
              <w:t>-</w:t>
            </w:r>
          </w:p>
          <w:p w14:paraId="0D3CAABA" w14:textId="77777777" w:rsidR="00677FC0" w:rsidRPr="00A41823" w:rsidRDefault="00677FC0">
            <w:pPr>
              <w:pStyle w:val="RepTable"/>
              <w:jc w:val="center"/>
              <w:rPr>
                <w:sz w:val="18"/>
                <w:szCs w:val="18"/>
                <w:lang w:val="de-DE" w:eastAsia="en-US"/>
              </w:rPr>
            </w:pPr>
            <w:r w:rsidRPr="00A41823">
              <w:rPr>
                <w:sz w:val="18"/>
                <w:szCs w:val="18"/>
                <w:lang w:val="de-DE" w:eastAsia="en-US"/>
              </w:rPr>
              <w:t>-</w:t>
            </w:r>
          </w:p>
        </w:tc>
      </w:tr>
      <w:tr w:rsidR="00101110" w:rsidRPr="00A41823" w14:paraId="51F0EB3E" w14:textId="77777777" w:rsidTr="00101110">
        <w:tc>
          <w:tcPr>
            <w:tcW w:w="513" w:type="pct"/>
            <w:tcBorders>
              <w:top w:val="single" w:sz="4" w:space="0" w:color="auto"/>
              <w:left w:val="single" w:sz="4" w:space="0" w:color="auto"/>
              <w:bottom w:val="single" w:sz="4" w:space="0" w:color="auto"/>
              <w:right w:val="single" w:sz="4" w:space="0" w:color="auto"/>
            </w:tcBorders>
            <w:hideMark/>
          </w:tcPr>
          <w:p w14:paraId="055C6108" w14:textId="77777777" w:rsidR="00101110" w:rsidRPr="00A41823" w:rsidRDefault="00677FC0">
            <w:pPr>
              <w:pStyle w:val="RepTable"/>
              <w:rPr>
                <w:sz w:val="18"/>
                <w:szCs w:val="18"/>
                <w:lang w:val="de-DE"/>
              </w:rPr>
            </w:pPr>
            <w:r w:rsidRPr="00A41823">
              <w:rPr>
                <w:sz w:val="18"/>
                <w:szCs w:val="18"/>
                <w:lang w:val="de-DE"/>
              </w:rPr>
              <w:lastRenderedPageBreak/>
              <w:t>00789</w:t>
            </w:r>
          </w:p>
        </w:tc>
        <w:tc>
          <w:tcPr>
            <w:tcW w:w="1259" w:type="pct"/>
            <w:tcBorders>
              <w:top w:val="single" w:sz="4" w:space="0" w:color="auto"/>
              <w:left w:val="single" w:sz="4" w:space="0" w:color="auto"/>
              <w:bottom w:val="single" w:sz="4" w:space="0" w:color="auto"/>
              <w:right w:val="single" w:sz="4" w:space="0" w:color="auto"/>
            </w:tcBorders>
            <w:hideMark/>
          </w:tcPr>
          <w:p w14:paraId="44032614" w14:textId="77777777" w:rsidR="00101110" w:rsidRPr="00A41823" w:rsidRDefault="00101110">
            <w:pPr>
              <w:pStyle w:val="RepTable"/>
              <w:rPr>
                <w:sz w:val="18"/>
                <w:szCs w:val="18"/>
                <w:lang w:val="de-DE"/>
              </w:rPr>
            </w:pPr>
            <w:r w:rsidRPr="00A41823">
              <w:rPr>
                <w:sz w:val="18"/>
                <w:szCs w:val="18"/>
                <w:lang w:val="de-DE"/>
              </w:rPr>
              <w:t xml:space="preserve">Erythema </w:t>
            </w:r>
            <w:r w:rsidRPr="00A41823">
              <w:rPr>
                <w:sz w:val="18"/>
                <w:szCs w:val="18"/>
                <w:lang w:val="de-DE"/>
              </w:rPr>
              <w:br/>
              <w:t xml:space="preserve">Oedema </w:t>
            </w:r>
          </w:p>
        </w:tc>
        <w:tc>
          <w:tcPr>
            <w:tcW w:w="431" w:type="pct"/>
            <w:tcBorders>
              <w:top w:val="single" w:sz="4" w:space="0" w:color="auto"/>
              <w:left w:val="single" w:sz="4" w:space="0" w:color="auto"/>
              <w:bottom w:val="single" w:sz="4" w:space="0" w:color="auto"/>
              <w:right w:val="single" w:sz="4" w:space="0" w:color="auto"/>
            </w:tcBorders>
          </w:tcPr>
          <w:p w14:paraId="47D8B39E"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5F6F92E2"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435" w:type="pct"/>
            <w:tcBorders>
              <w:top w:val="single" w:sz="4" w:space="0" w:color="auto"/>
              <w:left w:val="single" w:sz="4" w:space="0" w:color="auto"/>
              <w:bottom w:val="single" w:sz="4" w:space="0" w:color="auto"/>
              <w:right w:val="single" w:sz="4" w:space="0" w:color="auto"/>
            </w:tcBorders>
          </w:tcPr>
          <w:p w14:paraId="5662C3D0"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25FEE8FE"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436" w:type="pct"/>
            <w:tcBorders>
              <w:top w:val="single" w:sz="4" w:space="0" w:color="auto"/>
              <w:left w:val="single" w:sz="4" w:space="0" w:color="auto"/>
              <w:bottom w:val="single" w:sz="4" w:space="0" w:color="auto"/>
              <w:right w:val="single" w:sz="4" w:space="0" w:color="auto"/>
            </w:tcBorders>
          </w:tcPr>
          <w:p w14:paraId="3F3D175D"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25B62261"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430" w:type="pct"/>
            <w:tcBorders>
              <w:top w:val="single" w:sz="4" w:space="0" w:color="auto"/>
              <w:left w:val="single" w:sz="4" w:space="0" w:color="auto"/>
              <w:bottom w:val="single" w:sz="4" w:space="0" w:color="auto"/>
              <w:right w:val="single" w:sz="4" w:space="0" w:color="auto"/>
            </w:tcBorders>
          </w:tcPr>
          <w:p w14:paraId="5751A3AD"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720105C7"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769" w:type="pct"/>
            <w:tcBorders>
              <w:top w:val="single" w:sz="4" w:space="0" w:color="auto"/>
              <w:left w:val="single" w:sz="4" w:space="0" w:color="auto"/>
              <w:bottom w:val="single" w:sz="4" w:space="0" w:color="auto"/>
              <w:right w:val="single" w:sz="4" w:space="0" w:color="auto"/>
            </w:tcBorders>
          </w:tcPr>
          <w:p w14:paraId="2C478CA5"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4FEB5867"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728" w:type="pct"/>
            <w:tcBorders>
              <w:top w:val="single" w:sz="4" w:space="0" w:color="auto"/>
              <w:left w:val="single" w:sz="4" w:space="0" w:color="auto"/>
              <w:bottom w:val="single" w:sz="4" w:space="0" w:color="auto"/>
              <w:right w:val="single" w:sz="4" w:space="0" w:color="auto"/>
            </w:tcBorders>
          </w:tcPr>
          <w:p w14:paraId="12AB45AE" w14:textId="77777777" w:rsidR="00101110" w:rsidRPr="00A41823" w:rsidRDefault="00677FC0">
            <w:pPr>
              <w:pStyle w:val="RepTable"/>
              <w:jc w:val="center"/>
              <w:rPr>
                <w:sz w:val="18"/>
                <w:szCs w:val="18"/>
                <w:lang w:val="de-DE" w:eastAsia="en-US"/>
              </w:rPr>
            </w:pPr>
            <w:r w:rsidRPr="00A41823">
              <w:rPr>
                <w:sz w:val="18"/>
                <w:szCs w:val="18"/>
                <w:lang w:val="de-DE" w:eastAsia="en-US"/>
              </w:rPr>
              <w:t>-</w:t>
            </w:r>
          </w:p>
          <w:p w14:paraId="4F9CEB04" w14:textId="77777777" w:rsidR="00677FC0" w:rsidRPr="00A41823" w:rsidRDefault="00677FC0">
            <w:pPr>
              <w:pStyle w:val="RepTable"/>
              <w:jc w:val="center"/>
              <w:rPr>
                <w:sz w:val="18"/>
                <w:szCs w:val="18"/>
                <w:lang w:val="de-DE" w:eastAsia="en-US"/>
              </w:rPr>
            </w:pPr>
            <w:r w:rsidRPr="00A41823">
              <w:rPr>
                <w:sz w:val="18"/>
                <w:szCs w:val="18"/>
                <w:lang w:val="de-DE" w:eastAsia="en-US"/>
              </w:rPr>
              <w:t>-</w:t>
            </w:r>
          </w:p>
        </w:tc>
      </w:tr>
      <w:tr w:rsidR="00101110" w:rsidRPr="00A41823" w14:paraId="777950C2" w14:textId="77777777" w:rsidTr="00101110">
        <w:tc>
          <w:tcPr>
            <w:tcW w:w="513" w:type="pct"/>
            <w:tcBorders>
              <w:top w:val="single" w:sz="4" w:space="0" w:color="auto"/>
              <w:left w:val="single" w:sz="4" w:space="0" w:color="auto"/>
              <w:bottom w:val="single" w:sz="4" w:space="0" w:color="auto"/>
              <w:right w:val="single" w:sz="4" w:space="0" w:color="auto"/>
            </w:tcBorders>
            <w:hideMark/>
          </w:tcPr>
          <w:p w14:paraId="227D8DDB" w14:textId="77777777" w:rsidR="00101110" w:rsidRPr="00A41823" w:rsidRDefault="00677FC0">
            <w:pPr>
              <w:pStyle w:val="RepTable"/>
              <w:rPr>
                <w:sz w:val="18"/>
                <w:szCs w:val="18"/>
                <w:lang w:val="de-DE"/>
              </w:rPr>
            </w:pPr>
            <w:r w:rsidRPr="00A41823">
              <w:rPr>
                <w:sz w:val="18"/>
                <w:szCs w:val="18"/>
                <w:lang w:val="de-DE"/>
              </w:rPr>
              <w:t>00790</w:t>
            </w:r>
          </w:p>
        </w:tc>
        <w:tc>
          <w:tcPr>
            <w:tcW w:w="1259" w:type="pct"/>
            <w:tcBorders>
              <w:top w:val="single" w:sz="4" w:space="0" w:color="auto"/>
              <w:left w:val="single" w:sz="4" w:space="0" w:color="auto"/>
              <w:bottom w:val="single" w:sz="4" w:space="0" w:color="auto"/>
              <w:right w:val="single" w:sz="4" w:space="0" w:color="auto"/>
            </w:tcBorders>
            <w:hideMark/>
          </w:tcPr>
          <w:p w14:paraId="45B7C65A" w14:textId="77777777" w:rsidR="00101110" w:rsidRPr="00A41823" w:rsidRDefault="00101110">
            <w:pPr>
              <w:pStyle w:val="RepTable"/>
              <w:rPr>
                <w:sz w:val="18"/>
                <w:szCs w:val="18"/>
                <w:lang w:val="de-DE"/>
              </w:rPr>
            </w:pPr>
            <w:r w:rsidRPr="00A41823">
              <w:rPr>
                <w:sz w:val="18"/>
                <w:szCs w:val="18"/>
                <w:lang w:val="de-DE"/>
              </w:rPr>
              <w:t xml:space="preserve">Erythema </w:t>
            </w:r>
            <w:r w:rsidRPr="00A41823">
              <w:rPr>
                <w:sz w:val="18"/>
                <w:szCs w:val="18"/>
                <w:lang w:val="de-DE"/>
              </w:rPr>
              <w:br/>
              <w:t xml:space="preserve">Oedema </w:t>
            </w:r>
          </w:p>
        </w:tc>
        <w:tc>
          <w:tcPr>
            <w:tcW w:w="431" w:type="pct"/>
            <w:tcBorders>
              <w:top w:val="single" w:sz="4" w:space="0" w:color="auto"/>
              <w:left w:val="single" w:sz="4" w:space="0" w:color="auto"/>
              <w:bottom w:val="single" w:sz="4" w:space="0" w:color="auto"/>
              <w:right w:val="single" w:sz="4" w:space="0" w:color="auto"/>
            </w:tcBorders>
          </w:tcPr>
          <w:p w14:paraId="36414296"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00A450CF"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435" w:type="pct"/>
            <w:tcBorders>
              <w:top w:val="single" w:sz="4" w:space="0" w:color="auto"/>
              <w:left w:val="single" w:sz="4" w:space="0" w:color="auto"/>
              <w:bottom w:val="single" w:sz="4" w:space="0" w:color="auto"/>
              <w:right w:val="single" w:sz="4" w:space="0" w:color="auto"/>
            </w:tcBorders>
          </w:tcPr>
          <w:p w14:paraId="3ABCC049"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76297501"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436" w:type="pct"/>
            <w:tcBorders>
              <w:top w:val="single" w:sz="4" w:space="0" w:color="auto"/>
              <w:left w:val="single" w:sz="4" w:space="0" w:color="auto"/>
              <w:bottom w:val="single" w:sz="4" w:space="0" w:color="auto"/>
              <w:right w:val="single" w:sz="4" w:space="0" w:color="auto"/>
            </w:tcBorders>
          </w:tcPr>
          <w:p w14:paraId="2F7A8D6B"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0B9004A3"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430" w:type="pct"/>
            <w:tcBorders>
              <w:top w:val="single" w:sz="4" w:space="0" w:color="auto"/>
              <w:left w:val="single" w:sz="4" w:space="0" w:color="auto"/>
              <w:bottom w:val="single" w:sz="4" w:space="0" w:color="auto"/>
              <w:right w:val="single" w:sz="4" w:space="0" w:color="auto"/>
            </w:tcBorders>
          </w:tcPr>
          <w:p w14:paraId="2F0E8E9F"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5C824672"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769" w:type="pct"/>
            <w:tcBorders>
              <w:top w:val="single" w:sz="4" w:space="0" w:color="auto"/>
              <w:left w:val="single" w:sz="4" w:space="0" w:color="auto"/>
              <w:bottom w:val="single" w:sz="4" w:space="0" w:color="auto"/>
              <w:right w:val="single" w:sz="4" w:space="0" w:color="auto"/>
            </w:tcBorders>
          </w:tcPr>
          <w:p w14:paraId="0CD577B5" w14:textId="77777777" w:rsidR="00677FC0" w:rsidRPr="00A41823" w:rsidRDefault="00677FC0" w:rsidP="00677FC0">
            <w:pPr>
              <w:pStyle w:val="RepTable"/>
              <w:jc w:val="center"/>
              <w:rPr>
                <w:sz w:val="18"/>
                <w:szCs w:val="18"/>
                <w:lang w:val="de-DE" w:eastAsia="en-US"/>
              </w:rPr>
            </w:pPr>
            <w:r w:rsidRPr="00A41823">
              <w:rPr>
                <w:sz w:val="18"/>
                <w:szCs w:val="18"/>
                <w:lang w:val="de-DE" w:eastAsia="en-US"/>
              </w:rPr>
              <w:t>0</w:t>
            </w:r>
          </w:p>
          <w:p w14:paraId="745E0AA1" w14:textId="77777777" w:rsidR="00101110" w:rsidRPr="00A41823" w:rsidRDefault="00677FC0" w:rsidP="00677FC0">
            <w:pPr>
              <w:pStyle w:val="RepTable"/>
              <w:jc w:val="center"/>
              <w:rPr>
                <w:sz w:val="18"/>
                <w:szCs w:val="18"/>
                <w:lang w:val="de-DE" w:eastAsia="en-US"/>
              </w:rPr>
            </w:pPr>
            <w:r w:rsidRPr="00A41823">
              <w:rPr>
                <w:sz w:val="18"/>
                <w:szCs w:val="18"/>
                <w:lang w:val="de-DE" w:eastAsia="en-US"/>
              </w:rPr>
              <w:t>0</w:t>
            </w:r>
          </w:p>
        </w:tc>
        <w:tc>
          <w:tcPr>
            <w:tcW w:w="728" w:type="pct"/>
            <w:tcBorders>
              <w:top w:val="single" w:sz="4" w:space="0" w:color="auto"/>
              <w:left w:val="single" w:sz="4" w:space="0" w:color="auto"/>
              <w:bottom w:val="single" w:sz="4" w:space="0" w:color="auto"/>
              <w:right w:val="single" w:sz="4" w:space="0" w:color="auto"/>
            </w:tcBorders>
          </w:tcPr>
          <w:p w14:paraId="56CAC550" w14:textId="77777777" w:rsidR="00101110" w:rsidRPr="00A41823" w:rsidRDefault="00677FC0">
            <w:pPr>
              <w:pStyle w:val="RepTable"/>
              <w:jc w:val="center"/>
              <w:rPr>
                <w:sz w:val="18"/>
                <w:szCs w:val="18"/>
                <w:lang w:val="de-DE" w:eastAsia="en-US"/>
              </w:rPr>
            </w:pPr>
            <w:r w:rsidRPr="00A41823">
              <w:rPr>
                <w:sz w:val="18"/>
                <w:szCs w:val="18"/>
                <w:lang w:val="de-DE" w:eastAsia="en-US"/>
              </w:rPr>
              <w:t>-</w:t>
            </w:r>
          </w:p>
          <w:p w14:paraId="3C006D99" w14:textId="77777777" w:rsidR="00677FC0" w:rsidRPr="00A41823" w:rsidRDefault="00677FC0">
            <w:pPr>
              <w:pStyle w:val="RepTable"/>
              <w:jc w:val="center"/>
              <w:rPr>
                <w:sz w:val="18"/>
                <w:szCs w:val="18"/>
                <w:lang w:val="de-DE" w:eastAsia="en-US"/>
              </w:rPr>
            </w:pPr>
            <w:r w:rsidRPr="00A41823">
              <w:rPr>
                <w:sz w:val="18"/>
                <w:szCs w:val="18"/>
                <w:lang w:val="de-DE" w:eastAsia="en-US"/>
              </w:rPr>
              <w:t>-</w:t>
            </w:r>
          </w:p>
        </w:tc>
      </w:tr>
    </w:tbl>
    <w:p w14:paraId="041C1BF0" w14:textId="77777777" w:rsidR="00101110" w:rsidRDefault="00101110" w:rsidP="00101110">
      <w:pPr>
        <w:pStyle w:val="RepTableFootnote"/>
        <w:rPr>
          <w:lang w:val="en-GB"/>
        </w:rPr>
      </w:pPr>
      <w:r>
        <w:rPr>
          <w:lang w:val="en-GB"/>
        </w:rPr>
        <w:t>*</w:t>
      </w:r>
      <w:r>
        <w:rPr>
          <w:lang w:val="en-GB"/>
        </w:rPr>
        <w:tab/>
        <w:t xml:space="preserve">scores in the range of 0 to </w:t>
      </w:r>
      <w:r w:rsidR="00677FC0" w:rsidRPr="00677FC0">
        <w:rPr>
          <w:lang w:val="en-GB"/>
        </w:rPr>
        <w:t>4</w:t>
      </w:r>
    </w:p>
    <w:p w14:paraId="45688A99" w14:textId="77777777" w:rsidR="00101110" w:rsidRDefault="00101110" w:rsidP="00101110">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0"/>
        <w:gridCol w:w="7570"/>
      </w:tblGrid>
      <w:tr w:rsidR="00101110" w:rsidRPr="00A41823" w14:paraId="78C139BE" w14:textId="77777777" w:rsidTr="00101110">
        <w:tc>
          <w:tcPr>
            <w:tcW w:w="952" w:type="pct"/>
            <w:tcBorders>
              <w:top w:val="single" w:sz="4" w:space="0" w:color="auto"/>
              <w:left w:val="single" w:sz="4" w:space="0" w:color="auto"/>
              <w:bottom w:val="single" w:sz="4" w:space="0" w:color="auto"/>
              <w:right w:val="single" w:sz="4" w:space="0" w:color="auto"/>
            </w:tcBorders>
            <w:hideMark/>
          </w:tcPr>
          <w:p w14:paraId="5699E333" w14:textId="77777777" w:rsidR="00101110" w:rsidRPr="00A41823" w:rsidRDefault="00101110">
            <w:pPr>
              <w:pStyle w:val="RepTableBold"/>
              <w:rPr>
                <w:sz w:val="18"/>
                <w:szCs w:val="18"/>
                <w:lang w:val="en-GB" w:eastAsia="en-US"/>
              </w:rPr>
            </w:pPr>
            <w:r w:rsidRPr="00A41823">
              <w:rPr>
                <w:sz w:val="18"/>
                <w:szCs w:val="18"/>
                <w:lang w:val="en-GB" w:eastAsia="en-US"/>
              </w:rPr>
              <w:t>Clinical signs:</w:t>
            </w:r>
          </w:p>
        </w:tc>
        <w:tc>
          <w:tcPr>
            <w:tcW w:w="4048" w:type="pct"/>
            <w:tcBorders>
              <w:top w:val="single" w:sz="4" w:space="0" w:color="auto"/>
              <w:left w:val="single" w:sz="4" w:space="0" w:color="auto"/>
              <w:bottom w:val="single" w:sz="4" w:space="0" w:color="auto"/>
              <w:right w:val="single" w:sz="4" w:space="0" w:color="auto"/>
            </w:tcBorders>
            <w:hideMark/>
          </w:tcPr>
          <w:p w14:paraId="68AE10A3" w14:textId="77777777" w:rsidR="00101110" w:rsidRPr="00A41823" w:rsidRDefault="00101110">
            <w:pPr>
              <w:pStyle w:val="RepTable"/>
              <w:rPr>
                <w:sz w:val="18"/>
                <w:szCs w:val="18"/>
              </w:rPr>
            </w:pPr>
            <w:r w:rsidRPr="00A41823">
              <w:rPr>
                <w:sz w:val="18"/>
                <w:szCs w:val="18"/>
              </w:rPr>
              <w:t>No clinical s</w:t>
            </w:r>
            <w:r w:rsidR="00677FC0" w:rsidRPr="00A41823">
              <w:rPr>
                <w:sz w:val="18"/>
                <w:szCs w:val="18"/>
              </w:rPr>
              <w:t>igns of toxicity were observed.</w:t>
            </w:r>
          </w:p>
        </w:tc>
      </w:tr>
    </w:tbl>
    <w:p w14:paraId="27D129E2" w14:textId="77777777" w:rsidR="00101110" w:rsidRDefault="00101110" w:rsidP="00600E47">
      <w:pPr>
        <w:pStyle w:val="RepNewPart"/>
        <w:spacing w:before="240"/>
      </w:pPr>
      <w:bookmarkStart w:id="986" w:name="_Toc314122115"/>
      <w:bookmarkStart w:id="987" w:name="_Toc314067826"/>
      <w:r>
        <w:t>Conclusion</w:t>
      </w:r>
      <w:bookmarkEnd w:id="986"/>
      <w:bookmarkEnd w:id="987"/>
    </w:p>
    <w:p w14:paraId="1E408052" w14:textId="77777777" w:rsidR="00101110" w:rsidRDefault="00101110" w:rsidP="00101110">
      <w:pPr>
        <w:pStyle w:val="RepStandard"/>
      </w:pPr>
      <w:r>
        <w:t xml:space="preserve">Under the experimental </w:t>
      </w:r>
      <w:r w:rsidRPr="00677FC0">
        <w:t xml:space="preserve">conditions, </w:t>
      </w:r>
      <w:r w:rsidR="00905E62" w:rsidRPr="00677FC0">
        <w:t>A17960B</w:t>
      </w:r>
      <w:r w:rsidRPr="00677FC0">
        <w:t>/</w:t>
      </w:r>
      <w:proofErr w:type="spellStart"/>
      <w:r w:rsidR="00905E62" w:rsidRPr="00677FC0">
        <w:t>Fortenza</w:t>
      </w:r>
      <w:proofErr w:type="spellEnd"/>
      <w:r w:rsidR="00905E62" w:rsidRPr="00677FC0">
        <w:t xml:space="preserve"> </w:t>
      </w:r>
      <w:r w:rsidRPr="00677FC0">
        <w:t>is not a skin irritant. Thus, no classification</w:t>
      </w:r>
      <w:r>
        <w:t xml:space="preserve"> is required </w:t>
      </w:r>
      <w:r>
        <w:rPr>
          <w:bCs/>
        </w:rPr>
        <w:t>according to Regulation (EC) No. 1272/2008.</w:t>
      </w:r>
    </w:p>
    <w:p w14:paraId="2B878CA0" w14:textId="77777777" w:rsidR="00C81348" w:rsidRPr="00D54CF3" w:rsidRDefault="00C81348" w:rsidP="00A41823">
      <w:pPr>
        <w:pStyle w:val="RepAppendix2"/>
        <w:spacing w:before="240" w:after="120"/>
      </w:pPr>
      <w:bookmarkStart w:id="988" w:name="_Toc240611796"/>
      <w:bookmarkStart w:id="989" w:name="_Toc300147938"/>
      <w:bookmarkStart w:id="990" w:name="_Toc304462632"/>
      <w:bookmarkStart w:id="991" w:name="_Toc314067827"/>
      <w:bookmarkStart w:id="992" w:name="_Toc314122116"/>
      <w:bookmarkStart w:id="993" w:name="_Toc314129287"/>
      <w:bookmarkStart w:id="994" w:name="_Toc314142405"/>
      <w:bookmarkStart w:id="995" w:name="_Toc314557416"/>
      <w:bookmarkStart w:id="996" w:name="_Toc314557674"/>
      <w:bookmarkStart w:id="997" w:name="_Toc328552273"/>
      <w:bookmarkStart w:id="998" w:name="_Toc332020622"/>
      <w:bookmarkStart w:id="999" w:name="_Toc332203466"/>
      <w:bookmarkStart w:id="1000" w:name="_Toc332207019"/>
      <w:bookmarkStart w:id="1001" w:name="_Toc332296187"/>
      <w:bookmarkStart w:id="1002" w:name="_Toc336434754"/>
      <w:bookmarkStart w:id="1003" w:name="_Toc397516906"/>
      <w:bookmarkStart w:id="1004" w:name="_Toc398627882"/>
      <w:bookmarkStart w:id="1005" w:name="_Toc399335741"/>
      <w:bookmarkStart w:id="1006" w:name="_Toc399764878"/>
      <w:bookmarkStart w:id="1007" w:name="_Toc412562673"/>
      <w:bookmarkStart w:id="1008" w:name="_Toc412562750"/>
      <w:bookmarkStart w:id="1009" w:name="_Toc413662742"/>
      <w:bookmarkStart w:id="1010" w:name="_Toc413673599"/>
      <w:bookmarkStart w:id="1011" w:name="_Toc413673697"/>
      <w:bookmarkStart w:id="1012" w:name="_Toc413673768"/>
      <w:bookmarkStart w:id="1013" w:name="_Toc413928667"/>
      <w:bookmarkStart w:id="1014" w:name="_Toc413936281"/>
      <w:bookmarkStart w:id="1015" w:name="_Toc413937992"/>
      <w:bookmarkStart w:id="1016" w:name="_Toc414026719"/>
      <w:bookmarkStart w:id="1017" w:name="_Toc414974098"/>
      <w:bookmarkStart w:id="1018" w:name="_Toc450900972"/>
      <w:bookmarkStart w:id="1019" w:name="_Toc450920638"/>
      <w:bookmarkStart w:id="1020" w:name="_Toc450923759"/>
      <w:bookmarkStart w:id="1021" w:name="_Toc454460992"/>
      <w:bookmarkStart w:id="1022" w:name="_Toc454462828"/>
      <w:bookmarkStart w:id="1023" w:name="_Toc46415849"/>
      <w:r w:rsidRPr="00B32849">
        <w:t xml:space="preserve">Eye </w:t>
      </w:r>
      <w:r w:rsidRPr="00D54CF3">
        <w:t>irritation</w:t>
      </w:r>
      <w:bookmarkEnd w:id="969"/>
      <w:bookmarkEnd w:id="988"/>
      <w:bookmarkEnd w:id="989"/>
      <w:bookmarkEnd w:id="990"/>
      <w:bookmarkEnd w:id="991"/>
      <w:bookmarkEnd w:id="992"/>
      <w:bookmarkEnd w:id="993"/>
      <w:bookmarkEnd w:id="994"/>
      <w:bookmarkEnd w:id="995"/>
      <w:bookmarkEnd w:id="996"/>
      <w:r w:rsidRPr="00D54CF3">
        <w:t xml:space="preserve"> (KCP 7.1.5)</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46"/>
        <w:gridCol w:w="7304"/>
      </w:tblGrid>
      <w:tr w:rsidR="00217B1C" w:rsidRPr="00A41823" w14:paraId="0BE470C8" w14:textId="77777777" w:rsidTr="000B7005">
        <w:tc>
          <w:tcPr>
            <w:tcW w:w="1094" w:type="pct"/>
            <w:shd w:val="clear" w:color="auto" w:fill="D9D9D9"/>
          </w:tcPr>
          <w:p w14:paraId="0A2AB0DE" w14:textId="77777777" w:rsidR="00217B1C" w:rsidRPr="00A41823" w:rsidRDefault="00217B1C" w:rsidP="00217B1C">
            <w:pPr>
              <w:pStyle w:val="RepStandard"/>
              <w:rPr>
                <w:rFonts w:eastAsia="Batang"/>
                <w:sz w:val="20"/>
                <w:szCs w:val="20"/>
              </w:rPr>
            </w:pPr>
            <w:bookmarkStart w:id="1024" w:name="Augenreiz_A"/>
            <w:bookmarkStart w:id="1025" w:name="_Toc111951389"/>
            <w:bookmarkStart w:id="1026" w:name="_Toc240611797"/>
            <w:bookmarkEnd w:id="1024"/>
            <w:r w:rsidRPr="00A41823">
              <w:rPr>
                <w:sz w:val="20"/>
                <w:szCs w:val="20"/>
              </w:rPr>
              <w:t xml:space="preserve">Comments of </w:t>
            </w:r>
            <w:proofErr w:type="spellStart"/>
            <w:r w:rsidRPr="00A41823">
              <w:rPr>
                <w:sz w:val="20"/>
                <w:szCs w:val="20"/>
              </w:rPr>
              <w:t>zRMS</w:t>
            </w:r>
            <w:proofErr w:type="spellEnd"/>
            <w:r w:rsidRPr="00A41823">
              <w:rPr>
                <w:sz w:val="20"/>
                <w:szCs w:val="20"/>
              </w:rPr>
              <w:t>:</w:t>
            </w:r>
          </w:p>
        </w:tc>
        <w:tc>
          <w:tcPr>
            <w:tcW w:w="3906" w:type="pct"/>
            <w:shd w:val="clear" w:color="auto" w:fill="D9D9D9"/>
          </w:tcPr>
          <w:p w14:paraId="22CFE6DA" w14:textId="77777777" w:rsidR="00D30FC4" w:rsidRPr="000D2940" w:rsidRDefault="00D30FC4" w:rsidP="00D30FC4">
            <w:pPr>
              <w:widowControl w:val="0"/>
              <w:jc w:val="both"/>
              <w:rPr>
                <w:sz w:val="20"/>
                <w:szCs w:val="20"/>
                <w:lang w:val="en-GB"/>
              </w:rPr>
            </w:pPr>
            <w:r w:rsidRPr="000D2940">
              <w:rPr>
                <w:sz w:val="20"/>
                <w:szCs w:val="20"/>
                <w:lang w:val="en-GB"/>
              </w:rPr>
              <w:t xml:space="preserve">This study follows the data requirements for the active substance laid down in Regulation (EC) No. 544/2011 and the data requirements for the plant protection product laid down in Regulation (EC) No. 284/2013. </w:t>
            </w:r>
          </w:p>
          <w:p w14:paraId="1CD8077F" w14:textId="77777777" w:rsidR="00D30FC4" w:rsidRPr="000D2940" w:rsidRDefault="00D30FC4" w:rsidP="00D30FC4">
            <w:pPr>
              <w:widowControl w:val="0"/>
              <w:jc w:val="both"/>
              <w:rPr>
                <w:sz w:val="20"/>
                <w:szCs w:val="20"/>
              </w:rPr>
            </w:pPr>
            <w:r w:rsidRPr="000D2940">
              <w:rPr>
                <w:sz w:val="20"/>
                <w:szCs w:val="20"/>
                <w:lang w:val="en-GB"/>
              </w:rPr>
              <w:t>The study was performed according to the OECD Test Guideline 405. These data  meets the current data requirements Regulation (EU) No 284/2013. There is no deviations from the study protocol</w:t>
            </w:r>
            <w:r w:rsidRPr="000D2940">
              <w:rPr>
                <w:sz w:val="20"/>
                <w:szCs w:val="20"/>
              </w:rPr>
              <w:t>.</w:t>
            </w:r>
            <w:r w:rsidRPr="000D2940">
              <w:rPr>
                <w:sz w:val="20"/>
                <w:szCs w:val="20"/>
                <w:lang w:val="en-GB"/>
              </w:rPr>
              <w:t xml:space="preserve"> </w:t>
            </w:r>
            <w:r w:rsidRPr="000D2940">
              <w:rPr>
                <w:bCs/>
                <w:sz w:val="20"/>
                <w:szCs w:val="20"/>
                <w:lang w:val="en-GB"/>
              </w:rPr>
              <w:t>Study is acceptable.</w:t>
            </w:r>
          </w:p>
          <w:p w14:paraId="26A465DC" w14:textId="77777777" w:rsidR="00217B1C" w:rsidRPr="00A41823" w:rsidRDefault="00D30FC4" w:rsidP="00D30FC4">
            <w:pPr>
              <w:pStyle w:val="RepStandard"/>
              <w:rPr>
                <w:rFonts w:eastAsia="Batang"/>
                <w:sz w:val="20"/>
                <w:szCs w:val="20"/>
              </w:rPr>
            </w:pPr>
            <w:r w:rsidRPr="000D2940">
              <w:rPr>
                <w:sz w:val="20"/>
                <w:szCs w:val="20"/>
              </w:rPr>
              <w:t>Classification is not required according to CLP Regulation (EC) No 1272/2008.</w:t>
            </w:r>
          </w:p>
        </w:tc>
      </w:tr>
    </w:tbl>
    <w:p w14:paraId="55C7638D" w14:textId="77777777" w:rsidR="003675A3" w:rsidRPr="00D54CF3" w:rsidRDefault="00677FC0" w:rsidP="00A41823">
      <w:pPr>
        <w:pStyle w:val="RepAppendix3"/>
        <w:numPr>
          <w:ilvl w:val="2"/>
          <w:numId w:val="13"/>
        </w:numPr>
        <w:tabs>
          <w:tab w:val="num" w:pos="1985"/>
        </w:tabs>
        <w:spacing w:before="240" w:after="120"/>
      </w:pPr>
      <w:r w:rsidRPr="00D54CF3">
        <w:t>Study 1</w:t>
      </w:r>
      <w:r w:rsidR="003675A3" w:rsidRPr="00D54CF3">
        <w:t xml:space="preserve"> </w:t>
      </w:r>
      <w:r w:rsidR="003675A3" w:rsidRPr="00D54CF3">
        <w:rPr>
          <w:i/>
        </w:rPr>
        <w:t>(in-vivo)</w:t>
      </w:r>
    </w:p>
    <w:tbl>
      <w:tblPr>
        <w:tblW w:w="5000" w:type="pct"/>
        <w:tblCellMar>
          <w:top w:w="57" w:type="dxa"/>
          <w:left w:w="57" w:type="dxa"/>
          <w:bottom w:w="57" w:type="dxa"/>
          <w:right w:w="57" w:type="dxa"/>
        </w:tblCellMar>
        <w:tblLook w:val="01E0" w:firstRow="1" w:lastRow="1" w:firstColumn="1" w:lastColumn="1" w:noHBand="0" w:noVBand="0"/>
      </w:tblPr>
      <w:tblGrid>
        <w:gridCol w:w="2514"/>
        <w:gridCol w:w="6846"/>
      </w:tblGrid>
      <w:tr w:rsidR="00EB6096" w:rsidRPr="00B32849" w14:paraId="11959C57" w14:textId="77777777" w:rsidTr="00EB6096">
        <w:tc>
          <w:tcPr>
            <w:tcW w:w="1343" w:type="pct"/>
          </w:tcPr>
          <w:p w14:paraId="5D42E938" w14:textId="77777777" w:rsidR="00EB6096" w:rsidRPr="00B32849" w:rsidRDefault="009F554F" w:rsidP="00961BA5">
            <w:pPr>
              <w:pStyle w:val="RepStandard"/>
            </w:pPr>
            <w:r>
              <w:t>Reference</w:t>
            </w:r>
          </w:p>
        </w:tc>
        <w:tc>
          <w:tcPr>
            <w:tcW w:w="3657" w:type="pct"/>
          </w:tcPr>
          <w:p w14:paraId="6AF9F0BE" w14:textId="77777777" w:rsidR="00EB6096" w:rsidRPr="00B32849" w:rsidRDefault="0021205B" w:rsidP="00961BA5">
            <w:pPr>
              <w:pStyle w:val="RepStandard"/>
              <w:rPr>
                <w:highlight w:val="yellow"/>
              </w:rPr>
            </w:pPr>
            <w:r>
              <w:t xml:space="preserve">KCP </w:t>
            </w:r>
            <w:r w:rsidR="00554B0E" w:rsidRPr="003675A3">
              <w:t>7.1.5</w:t>
            </w:r>
          </w:p>
        </w:tc>
      </w:tr>
      <w:tr w:rsidR="00EB6096" w:rsidRPr="00B32849" w14:paraId="24CD4124" w14:textId="77777777" w:rsidTr="00EB6096">
        <w:tc>
          <w:tcPr>
            <w:tcW w:w="1343" w:type="pct"/>
          </w:tcPr>
          <w:p w14:paraId="339B7E10" w14:textId="77777777" w:rsidR="00EB6096" w:rsidRPr="00B32849" w:rsidRDefault="00EB6096" w:rsidP="00961BA5">
            <w:pPr>
              <w:pStyle w:val="RepStandard"/>
            </w:pPr>
            <w:r w:rsidRPr="00B32849">
              <w:t>Report</w:t>
            </w:r>
          </w:p>
        </w:tc>
        <w:tc>
          <w:tcPr>
            <w:tcW w:w="3657" w:type="pct"/>
          </w:tcPr>
          <w:p w14:paraId="6F3FF816" w14:textId="77777777" w:rsidR="00EB6096" w:rsidRDefault="00D0602F" w:rsidP="00961BA5">
            <w:pPr>
              <w:pStyle w:val="RepStandard"/>
              <w:rPr>
                <w:rFonts w:cs="Arial"/>
              </w:rPr>
            </w:pPr>
            <w:r w:rsidRPr="00757D71">
              <w:t>Cyantraniliprole FS (A17960B)</w:t>
            </w:r>
            <w:r w:rsidRPr="00757D71">
              <w:rPr>
                <w:rFonts w:cs="Arial"/>
              </w:rPr>
              <w:t xml:space="preserve"> – Acute Eye Irritation Study</w:t>
            </w:r>
            <w:r w:rsidRPr="00757D71">
              <w:rPr>
                <w:color w:val="000000"/>
              </w:rPr>
              <w:t xml:space="preserve"> </w:t>
            </w:r>
            <w:r w:rsidRPr="00E60DD0">
              <w:rPr>
                <w:rFonts w:cs="Arial"/>
              </w:rPr>
              <w:t>in Rabbits.</w:t>
            </w:r>
          </w:p>
          <w:p w14:paraId="041D60C0" w14:textId="75BF5C05" w:rsidR="00D0602F" w:rsidRDefault="00CE1844" w:rsidP="00961BA5">
            <w:pPr>
              <w:pStyle w:val="RepStandard"/>
              <w:rPr>
                <w:rFonts w:cs="Arial"/>
              </w:rPr>
            </w:pPr>
            <w:proofErr w:type="spellStart"/>
            <w:r>
              <w:rPr>
                <w:rFonts w:cs="Arial"/>
              </w:rPr>
              <w:t>Xxxxxxx</w:t>
            </w:r>
            <w:proofErr w:type="spellEnd"/>
            <w:r w:rsidR="00D0602F">
              <w:rPr>
                <w:rFonts w:cs="Arial"/>
              </w:rPr>
              <w:t>, 2011</w:t>
            </w:r>
          </w:p>
          <w:p w14:paraId="761569DB" w14:textId="77777777" w:rsidR="00D0602F" w:rsidRDefault="00D0602F" w:rsidP="00961BA5">
            <w:pPr>
              <w:pStyle w:val="RepStandard"/>
              <w:rPr>
                <w:rFonts w:cs="Arial"/>
              </w:rPr>
            </w:pPr>
            <w:r>
              <w:rPr>
                <w:rFonts w:cs="Arial"/>
              </w:rPr>
              <w:t>Aa/015-005N</w:t>
            </w:r>
          </w:p>
          <w:p w14:paraId="2E8AFB08" w14:textId="77777777" w:rsidR="00D0602F" w:rsidRPr="00B32849" w:rsidRDefault="00D0602F" w:rsidP="00961BA5">
            <w:pPr>
              <w:pStyle w:val="RepStandard"/>
              <w:rPr>
                <w:highlight w:val="yellow"/>
              </w:rPr>
            </w:pPr>
            <w:r>
              <w:rPr>
                <w:rFonts w:cs="Arial"/>
              </w:rPr>
              <w:t>A17960B_10032</w:t>
            </w:r>
          </w:p>
        </w:tc>
      </w:tr>
      <w:tr w:rsidR="00EB6096" w:rsidRPr="00B32849" w14:paraId="04C02D02" w14:textId="77777777" w:rsidTr="00EB6096">
        <w:tc>
          <w:tcPr>
            <w:tcW w:w="1343" w:type="pct"/>
          </w:tcPr>
          <w:p w14:paraId="7148D6BF" w14:textId="77777777" w:rsidR="00EB6096" w:rsidRPr="00B32849" w:rsidRDefault="009F554F" w:rsidP="00961BA5">
            <w:pPr>
              <w:pStyle w:val="RepStandard"/>
            </w:pPr>
            <w:r>
              <w:t>Guideline(s)</w:t>
            </w:r>
          </w:p>
        </w:tc>
        <w:tc>
          <w:tcPr>
            <w:tcW w:w="3657" w:type="pct"/>
          </w:tcPr>
          <w:p w14:paraId="126340F8" w14:textId="77777777" w:rsidR="00EB6096" w:rsidRPr="00D0602F" w:rsidRDefault="00D0602F" w:rsidP="00D0602F">
            <w:r>
              <w:t xml:space="preserve">Acute Eye Irritation (rabbit) </w:t>
            </w:r>
            <w:r w:rsidRPr="009A2408">
              <w:t>OECD Test Guideline 405 (2004)</w:t>
            </w:r>
            <w:r>
              <w:t xml:space="preserve">: </w:t>
            </w:r>
            <w:r w:rsidRPr="009A2408">
              <w:t>EPA OPPTS 870.2400 (1998)</w:t>
            </w:r>
            <w:r>
              <w:t xml:space="preserve">: </w:t>
            </w:r>
            <w:r w:rsidRPr="00F35B1F">
              <w:t>EC No 440/2008, B.</w:t>
            </w:r>
            <w:r>
              <w:t>5 (2008)</w:t>
            </w:r>
          </w:p>
        </w:tc>
      </w:tr>
      <w:tr w:rsidR="00EB6096" w:rsidRPr="00B32849" w14:paraId="63C66938" w14:textId="77777777" w:rsidTr="00EB6096">
        <w:tc>
          <w:tcPr>
            <w:tcW w:w="1343" w:type="pct"/>
          </w:tcPr>
          <w:p w14:paraId="5B8B6112" w14:textId="77777777" w:rsidR="00EB6096" w:rsidRPr="00B32849" w:rsidRDefault="009F554F" w:rsidP="00961BA5">
            <w:pPr>
              <w:pStyle w:val="RepStandard"/>
            </w:pPr>
            <w:r>
              <w:t>Deviations</w:t>
            </w:r>
          </w:p>
        </w:tc>
        <w:tc>
          <w:tcPr>
            <w:tcW w:w="3657" w:type="pct"/>
          </w:tcPr>
          <w:p w14:paraId="0D17C3FD" w14:textId="77777777" w:rsidR="00EB6096" w:rsidRPr="00D0602F" w:rsidRDefault="00D0602F" w:rsidP="00961BA5">
            <w:pPr>
              <w:pStyle w:val="RepStandard"/>
            </w:pPr>
            <w:r w:rsidRPr="00D0602F">
              <w:t>No</w:t>
            </w:r>
          </w:p>
        </w:tc>
      </w:tr>
      <w:tr w:rsidR="00EB6096" w:rsidRPr="00B32849" w14:paraId="186FCE8B" w14:textId="77777777" w:rsidTr="00EB6096">
        <w:tc>
          <w:tcPr>
            <w:tcW w:w="1343" w:type="pct"/>
          </w:tcPr>
          <w:p w14:paraId="4DBF7EE8" w14:textId="77777777" w:rsidR="00EB6096" w:rsidRDefault="009F554F" w:rsidP="00961BA5">
            <w:pPr>
              <w:pStyle w:val="RepStandard"/>
            </w:pPr>
            <w:r>
              <w:t>GLP</w:t>
            </w:r>
          </w:p>
          <w:p w14:paraId="467463E5" w14:textId="77777777" w:rsidR="00D0602F" w:rsidRPr="00B32849" w:rsidRDefault="00D0602F" w:rsidP="00961BA5">
            <w:pPr>
              <w:pStyle w:val="RepStandard"/>
            </w:pPr>
          </w:p>
        </w:tc>
        <w:tc>
          <w:tcPr>
            <w:tcW w:w="3657" w:type="pct"/>
          </w:tcPr>
          <w:p w14:paraId="7A292B51" w14:textId="77777777" w:rsidR="00EB6096" w:rsidRPr="00D0602F" w:rsidRDefault="00D0602F" w:rsidP="00961BA5">
            <w:pPr>
              <w:pStyle w:val="RepStandard"/>
            </w:pPr>
            <w:r w:rsidRPr="00D0602F">
              <w:t>Yes</w:t>
            </w:r>
          </w:p>
        </w:tc>
      </w:tr>
      <w:tr w:rsidR="00EB6096" w:rsidRPr="00B32849" w14:paraId="000F74C5" w14:textId="77777777" w:rsidTr="00EB6096">
        <w:tc>
          <w:tcPr>
            <w:tcW w:w="1343" w:type="pct"/>
          </w:tcPr>
          <w:p w14:paraId="145377C0" w14:textId="77777777" w:rsidR="00EB6096" w:rsidRPr="00B32849" w:rsidRDefault="009F554F" w:rsidP="00961BA5">
            <w:pPr>
              <w:pStyle w:val="RepStandard"/>
            </w:pPr>
            <w:r>
              <w:t>Acceptability</w:t>
            </w:r>
          </w:p>
        </w:tc>
        <w:tc>
          <w:tcPr>
            <w:tcW w:w="3657" w:type="pct"/>
          </w:tcPr>
          <w:p w14:paraId="6125BEA4" w14:textId="77777777" w:rsidR="00EB6096" w:rsidRPr="003675A3" w:rsidRDefault="003675A3" w:rsidP="00961BA5">
            <w:pPr>
              <w:pStyle w:val="RepStandard"/>
            </w:pPr>
            <w:r w:rsidRPr="003675A3">
              <w:t>Yes</w:t>
            </w:r>
          </w:p>
        </w:tc>
      </w:tr>
      <w:tr w:rsidR="00EB6096" w:rsidRPr="00B32849" w14:paraId="4934C60D" w14:textId="77777777" w:rsidTr="00EB6096">
        <w:tc>
          <w:tcPr>
            <w:tcW w:w="1343" w:type="pct"/>
          </w:tcPr>
          <w:p w14:paraId="6BFF5F36" w14:textId="77777777" w:rsidR="00EB6096" w:rsidRPr="00B32849" w:rsidRDefault="00EB6096" w:rsidP="00961BA5">
            <w:pPr>
              <w:pStyle w:val="RepStandard"/>
            </w:pPr>
            <w:r w:rsidRPr="00B32849">
              <w:t xml:space="preserve">Duplication </w:t>
            </w:r>
            <w:r w:rsidRPr="00B32849">
              <w:br/>
              <w:t>(if vertebrate study)</w:t>
            </w:r>
          </w:p>
        </w:tc>
        <w:tc>
          <w:tcPr>
            <w:tcW w:w="3657" w:type="pct"/>
          </w:tcPr>
          <w:p w14:paraId="3EF49CEB" w14:textId="77777777" w:rsidR="00EB6096" w:rsidRPr="003675A3" w:rsidRDefault="003675A3" w:rsidP="00961BA5">
            <w:pPr>
              <w:pStyle w:val="RepStandard"/>
            </w:pPr>
            <w:r w:rsidRPr="003675A3">
              <w:t>No</w:t>
            </w:r>
          </w:p>
        </w:tc>
      </w:tr>
    </w:tbl>
    <w:p w14:paraId="089EC308" w14:textId="77777777" w:rsidR="00217B1C" w:rsidRPr="00B32849" w:rsidRDefault="00217B1C" w:rsidP="00600E47">
      <w:pPr>
        <w:pStyle w:val="RepNewPart"/>
        <w:spacing w:before="240"/>
      </w:pPr>
      <w:r w:rsidRPr="00B32849">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6"/>
        <w:gridCol w:w="5634"/>
      </w:tblGrid>
      <w:tr w:rsidR="00C81348" w:rsidRPr="00A41823" w14:paraId="7C66C752" w14:textId="77777777" w:rsidTr="00946FBC">
        <w:tc>
          <w:tcPr>
            <w:tcW w:w="1987" w:type="pct"/>
          </w:tcPr>
          <w:p w14:paraId="4DACC95F" w14:textId="77777777" w:rsidR="00C81348" w:rsidRPr="00A41823" w:rsidRDefault="00C81348" w:rsidP="000247DD">
            <w:pPr>
              <w:pStyle w:val="RepTable"/>
              <w:rPr>
                <w:sz w:val="18"/>
                <w:szCs w:val="18"/>
              </w:rPr>
            </w:pPr>
            <w:r w:rsidRPr="00A41823">
              <w:rPr>
                <w:sz w:val="18"/>
                <w:szCs w:val="18"/>
              </w:rPr>
              <w:t>Test material (Lot/Batch No.)</w:t>
            </w:r>
          </w:p>
        </w:tc>
        <w:tc>
          <w:tcPr>
            <w:tcW w:w="3013" w:type="pct"/>
          </w:tcPr>
          <w:p w14:paraId="78B61594" w14:textId="77777777" w:rsidR="00C81348" w:rsidRPr="00A41823" w:rsidRDefault="00905E62" w:rsidP="000247DD">
            <w:pPr>
              <w:pStyle w:val="RepTable"/>
              <w:rPr>
                <w:sz w:val="18"/>
                <w:szCs w:val="18"/>
                <w:highlight w:val="yellow"/>
              </w:rPr>
            </w:pPr>
            <w:r w:rsidRPr="00A41823">
              <w:rPr>
                <w:sz w:val="18"/>
                <w:szCs w:val="18"/>
              </w:rPr>
              <w:t>A17960B</w:t>
            </w:r>
            <w:r w:rsidR="00C81348" w:rsidRPr="00A41823">
              <w:rPr>
                <w:sz w:val="18"/>
                <w:szCs w:val="18"/>
              </w:rPr>
              <w:t>/</w:t>
            </w:r>
            <w:r w:rsidRPr="00A41823">
              <w:rPr>
                <w:sz w:val="18"/>
                <w:szCs w:val="18"/>
              </w:rPr>
              <w:t xml:space="preserve">Fortenza </w:t>
            </w:r>
            <w:r w:rsidR="00C81348" w:rsidRPr="00A41823">
              <w:rPr>
                <w:sz w:val="18"/>
                <w:szCs w:val="18"/>
              </w:rPr>
              <w:t xml:space="preserve"> (</w:t>
            </w:r>
            <w:r w:rsidR="00D0602F" w:rsidRPr="00A41823">
              <w:rPr>
                <w:sz w:val="18"/>
                <w:szCs w:val="18"/>
              </w:rPr>
              <w:t>SMU1AP002</w:t>
            </w:r>
          </w:p>
        </w:tc>
      </w:tr>
      <w:tr w:rsidR="00C81348" w:rsidRPr="00A41823" w14:paraId="6A2A5B85" w14:textId="77777777" w:rsidTr="00946FBC">
        <w:tc>
          <w:tcPr>
            <w:tcW w:w="1987" w:type="pct"/>
          </w:tcPr>
          <w:p w14:paraId="0DF99F09" w14:textId="77777777" w:rsidR="00C81348" w:rsidRPr="00A41823" w:rsidRDefault="00C81348" w:rsidP="000247DD">
            <w:pPr>
              <w:pStyle w:val="RepTable"/>
              <w:rPr>
                <w:sz w:val="18"/>
                <w:szCs w:val="18"/>
              </w:rPr>
            </w:pPr>
            <w:r w:rsidRPr="00A41823">
              <w:rPr>
                <w:sz w:val="18"/>
                <w:szCs w:val="18"/>
              </w:rPr>
              <w:t>Species</w:t>
            </w:r>
          </w:p>
        </w:tc>
        <w:tc>
          <w:tcPr>
            <w:tcW w:w="3013" w:type="pct"/>
          </w:tcPr>
          <w:p w14:paraId="3C56D4B1" w14:textId="77777777" w:rsidR="00C81348" w:rsidRPr="00A41823" w:rsidRDefault="00C81348" w:rsidP="000247DD">
            <w:pPr>
              <w:pStyle w:val="RepTable"/>
              <w:rPr>
                <w:sz w:val="18"/>
                <w:szCs w:val="18"/>
                <w:highlight w:val="yellow"/>
              </w:rPr>
            </w:pPr>
            <w:r w:rsidRPr="00A41823">
              <w:rPr>
                <w:sz w:val="18"/>
                <w:szCs w:val="18"/>
              </w:rPr>
              <w:t>Rabbit, New Zealand White</w:t>
            </w:r>
          </w:p>
        </w:tc>
      </w:tr>
      <w:tr w:rsidR="00C81348" w:rsidRPr="00A41823" w14:paraId="45A14923" w14:textId="77777777" w:rsidTr="00946FBC">
        <w:tc>
          <w:tcPr>
            <w:tcW w:w="1987" w:type="pct"/>
          </w:tcPr>
          <w:p w14:paraId="7605F99F" w14:textId="77777777" w:rsidR="00C81348" w:rsidRPr="00A41823" w:rsidRDefault="00C81348" w:rsidP="000247DD">
            <w:pPr>
              <w:pStyle w:val="RepTable"/>
              <w:rPr>
                <w:sz w:val="18"/>
                <w:szCs w:val="18"/>
              </w:rPr>
            </w:pPr>
            <w:r w:rsidRPr="00A41823">
              <w:rPr>
                <w:sz w:val="18"/>
                <w:szCs w:val="18"/>
              </w:rPr>
              <w:t>No. of animals (group size)</w:t>
            </w:r>
          </w:p>
        </w:tc>
        <w:tc>
          <w:tcPr>
            <w:tcW w:w="3013" w:type="pct"/>
          </w:tcPr>
          <w:p w14:paraId="5E462FB6" w14:textId="77777777" w:rsidR="00C81348" w:rsidRPr="00A41823" w:rsidRDefault="0042264E" w:rsidP="000247DD">
            <w:pPr>
              <w:pStyle w:val="RepTable"/>
              <w:rPr>
                <w:sz w:val="18"/>
                <w:szCs w:val="18"/>
              </w:rPr>
            </w:pPr>
            <w:r w:rsidRPr="00A41823">
              <w:rPr>
                <w:sz w:val="18"/>
                <w:szCs w:val="18"/>
              </w:rPr>
              <w:t>3 (male</w:t>
            </w:r>
            <w:r w:rsidR="00D0602F" w:rsidRPr="00A41823">
              <w:rPr>
                <w:sz w:val="18"/>
                <w:szCs w:val="18"/>
              </w:rPr>
              <w:t>)</w:t>
            </w:r>
          </w:p>
        </w:tc>
      </w:tr>
      <w:tr w:rsidR="00C81348" w:rsidRPr="00A41823" w14:paraId="6E4E5E67" w14:textId="77777777" w:rsidTr="00946FBC">
        <w:tc>
          <w:tcPr>
            <w:tcW w:w="1987" w:type="pct"/>
          </w:tcPr>
          <w:p w14:paraId="577F8C65" w14:textId="77777777" w:rsidR="00C81348" w:rsidRPr="00A41823" w:rsidRDefault="00C81348" w:rsidP="000247DD">
            <w:pPr>
              <w:pStyle w:val="RepTable"/>
              <w:rPr>
                <w:sz w:val="18"/>
                <w:szCs w:val="18"/>
              </w:rPr>
            </w:pPr>
            <w:r w:rsidRPr="00A41823">
              <w:rPr>
                <w:sz w:val="18"/>
                <w:szCs w:val="18"/>
              </w:rPr>
              <w:t>Initial test using one animal</w:t>
            </w:r>
          </w:p>
        </w:tc>
        <w:tc>
          <w:tcPr>
            <w:tcW w:w="3013" w:type="pct"/>
          </w:tcPr>
          <w:p w14:paraId="5339DFDF" w14:textId="77777777" w:rsidR="00C81348" w:rsidRPr="00A41823" w:rsidRDefault="0042264E" w:rsidP="000247DD">
            <w:pPr>
              <w:pStyle w:val="RepTable"/>
              <w:rPr>
                <w:sz w:val="18"/>
                <w:szCs w:val="18"/>
              </w:rPr>
            </w:pPr>
            <w:r w:rsidRPr="00A41823">
              <w:rPr>
                <w:sz w:val="18"/>
                <w:szCs w:val="18"/>
              </w:rPr>
              <w:t>Yes</w:t>
            </w:r>
          </w:p>
        </w:tc>
      </w:tr>
      <w:tr w:rsidR="00C81348" w:rsidRPr="00A41823" w14:paraId="77421FC2" w14:textId="77777777" w:rsidTr="00946FBC">
        <w:tc>
          <w:tcPr>
            <w:tcW w:w="1987" w:type="pct"/>
          </w:tcPr>
          <w:p w14:paraId="4F8880F0" w14:textId="77777777" w:rsidR="00C81348" w:rsidRPr="00A41823" w:rsidRDefault="00C81348" w:rsidP="000247DD">
            <w:pPr>
              <w:pStyle w:val="RepTable"/>
              <w:rPr>
                <w:sz w:val="18"/>
                <w:szCs w:val="18"/>
              </w:rPr>
            </w:pPr>
            <w:r w:rsidRPr="00A41823">
              <w:rPr>
                <w:sz w:val="18"/>
                <w:szCs w:val="18"/>
              </w:rPr>
              <w:t>Exposure</w:t>
            </w:r>
          </w:p>
        </w:tc>
        <w:tc>
          <w:tcPr>
            <w:tcW w:w="3013" w:type="pct"/>
          </w:tcPr>
          <w:p w14:paraId="42C76A34" w14:textId="77777777" w:rsidR="00C81348" w:rsidRPr="00A41823" w:rsidRDefault="00C81348" w:rsidP="00D0602F">
            <w:pPr>
              <w:pStyle w:val="RepTable"/>
              <w:rPr>
                <w:sz w:val="18"/>
                <w:szCs w:val="18"/>
              </w:rPr>
            </w:pPr>
            <w:r w:rsidRPr="00A41823">
              <w:rPr>
                <w:sz w:val="18"/>
                <w:szCs w:val="18"/>
              </w:rPr>
              <w:t>0.1 mL (single instillation in conjunctival sac)</w:t>
            </w:r>
          </w:p>
        </w:tc>
      </w:tr>
      <w:tr w:rsidR="00C81348" w:rsidRPr="00A41823" w14:paraId="5624D244" w14:textId="77777777" w:rsidTr="00946FBC">
        <w:tc>
          <w:tcPr>
            <w:tcW w:w="1987" w:type="pct"/>
          </w:tcPr>
          <w:p w14:paraId="3EC951A2" w14:textId="77777777" w:rsidR="00C81348" w:rsidRPr="00A41823" w:rsidRDefault="00C81348" w:rsidP="000247DD">
            <w:pPr>
              <w:pStyle w:val="RepTable"/>
              <w:rPr>
                <w:sz w:val="18"/>
                <w:szCs w:val="18"/>
              </w:rPr>
            </w:pPr>
            <w:r w:rsidRPr="00A41823">
              <w:rPr>
                <w:sz w:val="18"/>
                <w:szCs w:val="18"/>
              </w:rPr>
              <w:t>Irrigation (time point)</w:t>
            </w:r>
          </w:p>
        </w:tc>
        <w:tc>
          <w:tcPr>
            <w:tcW w:w="3013" w:type="pct"/>
          </w:tcPr>
          <w:p w14:paraId="4C4D8CF1" w14:textId="77777777" w:rsidR="00C81348" w:rsidRPr="00A41823" w:rsidRDefault="00D0602F" w:rsidP="000247DD">
            <w:pPr>
              <w:pStyle w:val="RepTable"/>
              <w:rPr>
                <w:sz w:val="18"/>
                <w:szCs w:val="18"/>
              </w:rPr>
            </w:pPr>
            <w:r w:rsidRPr="00A41823">
              <w:rPr>
                <w:sz w:val="18"/>
                <w:szCs w:val="18"/>
              </w:rPr>
              <w:t>Yes</w:t>
            </w:r>
          </w:p>
        </w:tc>
      </w:tr>
      <w:tr w:rsidR="00C81348" w:rsidRPr="00A41823" w14:paraId="03FEC984" w14:textId="77777777" w:rsidTr="00946FBC">
        <w:tc>
          <w:tcPr>
            <w:tcW w:w="1987" w:type="pct"/>
          </w:tcPr>
          <w:p w14:paraId="5DA356F0" w14:textId="77777777" w:rsidR="00C81348" w:rsidRPr="00A41823" w:rsidRDefault="00C81348" w:rsidP="000247DD">
            <w:pPr>
              <w:pStyle w:val="RepTable"/>
              <w:rPr>
                <w:sz w:val="18"/>
                <w:szCs w:val="18"/>
              </w:rPr>
            </w:pPr>
            <w:r w:rsidRPr="00A41823">
              <w:rPr>
                <w:sz w:val="18"/>
                <w:szCs w:val="18"/>
              </w:rPr>
              <w:lastRenderedPageBreak/>
              <w:t>Vehicle/Dilution</w:t>
            </w:r>
          </w:p>
        </w:tc>
        <w:tc>
          <w:tcPr>
            <w:tcW w:w="3013" w:type="pct"/>
          </w:tcPr>
          <w:p w14:paraId="5E4B2607" w14:textId="77777777" w:rsidR="00C81348" w:rsidRPr="00A41823" w:rsidRDefault="00C81348" w:rsidP="000247DD">
            <w:pPr>
              <w:pStyle w:val="RepTable"/>
              <w:rPr>
                <w:sz w:val="18"/>
                <w:szCs w:val="18"/>
                <w:highlight w:val="yellow"/>
              </w:rPr>
            </w:pPr>
            <w:r w:rsidRPr="00A41823">
              <w:rPr>
                <w:sz w:val="18"/>
                <w:szCs w:val="18"/>
              </w:rPr>
              <w:t>None</w:t>
            </w:r>
          </w:p>
        </w:tc>
      </w:tr>
      <w:tr w:rsidR="00C81348" w:rsidRPr="00A41823" w14:paraId="4DE9AAB2" w14:textId="77777777" w:rsidTr="00946FBC">
        <w:tc>
          <w:tcPr>
            <w:tcW w:w="1987" w:type="pct"/>
          </w:tcPr>
          <w:p w14:paraId="608580CD" w14:textId="77777777" w:rsidR="00C81348" w:rsidRPr="00A41823" w:rsidRDefault="00C81348" w:rsidP="000247DD">
            <w:pPr>
              <w:pStyle w:val="RepTable"/>
              <w:rPr>
                <w:sz w:val="18"/>
                <w:szCs w:val="18"/>
              </w:rPr>
            </w:pPr>
            <w:r w:rsidRPr="00A41823">
              <w:rPr>
                <w:sz w:val="18"/>
                <w:szCs w:val="18"/>
              </w:rPr>
              <w:t>Post exposure observation period</w:t>
            </w:r>
          </w:p>
        </w:tc>
        <w:tc>
          <w:tcPr>
            <w:tcW w:w="3013" w:type="pct"/>
          </w:tcPr>
          <w:p w14:paraId="7CAB2CFC" w14:textId="77777777" w:rsidR="00C81348" w:rsidRPr="00A41823" w:rsidRDefault="00C81348" w:rsidP="000247DD">
            <w:pPr>
              <w:pStyle w:val="RepTable"/>
              <w:rPr>
                <w:sz w:val="18"/>
                <w:szCs w:val="18"/>
              </w:rPr>
            </w:pPr>
            <w:r w:rsidRPr="00A41823">
              <w:rPr>
                <w:sz w:val="18"/>
                <w:szCs w:val="18"/>
              </w:rPr>
              <w:t>14 days</w:t>
            </w:r>
          </w:p>
        </w:tc>
      </w:tr>
      <w:tr w:rsidR="00C81348" w:rsidRPr="00A41823" w14:paraId="4294C527" w14:textId="77777777" w:rsidTr="00946FBC">
        <w:tc>
          <w:tcPr>
            <w:tcW w:w="1987" w:type="pct"/>
          </w:tcPr>
          <w:p w14:paraId="18463EEA" w14:textId="77777777" w:rsidR="00C81348" w:rsidRPr="00A41823" w:rsidRDefault="00C81348" w:rsidP="000247DD">
            <w:pPr>
              <w:pStyle w:val="RepTable"/>
              <w:rPr>
                <w:sz w:val="18"/>
                <w:szCs w:val="18"/>
              </w:rPr>
            </w:pPr>
            <w:r w:rsidRPr="00A41823">
              <w:rPr>
                <w:sz w:val="18"/>
                <w:szCs w:val="18"/>
              </w:rPr>
              <w:t>Remarks</w:t>
            </w:r>
          </w:p>
        </w:tc>
        <w:tc>
          <w:tcPr>
            <w:tcW w:w="3013" w:type="pct"/>
          </w:tcPr>
          <w:p w14:paraId="59E85F16" w14:textId="77777777" w:rsidR="00C81348" w:rsidRPr="00A41823" w:rsidRDefault="00C81348" w:rsidP="000247DD">
            <w:pPr>
              <w:pStyle w:val="RepTable"/>
              <w:rPr>
                <w:sz w:val="18"/>
                <w:szCs w:val="18"/>
              </w:rPr>
            </w:pPr>
            <w:r w:rsidRPr="00A41823">
              <w:rPr>
                <w:sz w:val="18"/>
                <w:szCs w:val="18"/>
              </w:rPr>
              <w:t>None</w:t>
            </w:r>
          </w:p>
        </w:tc>
      </w:tr>
    </w:tbl>
    <w:p w14:paraId="605C542A" w14:textId="77777777" w:rsidR="00C81348" w:rsidRPr="00D0602F" w:rsidRDefault="00C81348" w:rsidP="00600E47">
      <w:pPr>
        <w:pStyle w:val="RepNewPart"/>
        <w:spacing w:before="240"/>
      </w:pPr>
      <w:bookmarkStart w:id="1027" w:name="_Toc314067829"/>
      <w:bookmarkStart w:id="1028" w:name="_Toc314122118"/>
      <w:r w:rsidRPr="00D0602F">
        <w:t>Results and discussions</w:t>
      </w:r>
      <w:bookmarkEnd w:id="1027"/>
      <w:bookmarkEnd w:id="1028"/>
    </w:p>
    <w:p w14:paraId="5115B7C8" w14:textId="77777777" w:rsidR="00C81348" w:rsidRPr="00A41823" w:rsidRDefault="0079387A" w:rsidP="00A41823">
      <w:pPr>
        <w:pStyle w:val="RepLabel"/>
        <w:spacing w:before="0" w:after="0"/>
        <w:rPr>
          <w:sz w:val="20"/>
          <w:szCs w:val="20"/>
        </w:rPr>
      </w:pPr>
      <w:r w:rsidRPr="00A41823">
        <w:rPr>
          <w:sz w:val="20"/>
          <w:szCs w:val="20"/>
        </w:rPr>
        <w:t>Table A </w:t>
      </w:r>
      <w:r w:rsidR="00D22144" w:rsidRPr="00A41823">
        <w:rPr>
          <w:sz w:val="20"/>
          <w:szCs w:val="20"/>
        </w:rPr>
        <w:fldChar w:fldCharType="begin"/>
      </w:r>
      <w:r w:rsidR="00D22144" w:rsidRPr="00A41823">
        <w:rPr>
          <w:sz w:val="20"/>
          <w:szCs w:val="20"/>
        </w:rPr>
        <w:instrText xml:space="preserve"> SEQ Table_A \* ARABIC </w:instrText>
      </w:r>
      <w:r w:rsidR="00D22144" w:rsidRPr="00A41823">
        <w:rPr>
          <w:sz w:val="20"/>
          <w:szCs w:val="20"/>
        </w:rPr>
        <w:fldChar w:fldCharType="separate"/>
      </w:r>
      <w:r w:rsidR="003C2813">
        <w:rPr>
          <w:noProof/>
          <w:sz w:val="20"/>
          <w:szCs w:val="20"/>
        </w:rPr>
        <w:t>9</w:t>
      </w:r>
      <w:r w:rsidR="00D22144" w:rsidRPr="00A41823">
        <w:rPr>
          <w:sz w:val="20"/>
          <w:szCs w:val="20"/>
        </w:rPr>
        <w:fldChar w:fldCharType="end"/>
      </w:r>
      <w:r w:rsidR="00C86652" w:rsidRPr="00A41823">
        <w:rPr>
          <w:sz w:val="20"/>
          <w:szCs w:val="20"/>
        </w:rPr>
        <w:t xml:space="preserve">: </w:t>
      </w:r>
      <w:r w:rsidR="00C81348" w:rsidRPr="00A41823">
        <w:rPr>
          <w:sz w:val="20"/>
          <w:szCs w:val="20"/>
        </w:rPr>
        <w:t xml:space="preserve">Eye irritation of </w:t>
      </w:r>
      <w:r w:rsidR="00905E62" w:rsidRPr="00A41823">
        <w:rPr>
          <w:sz w:val="20"/>
          <w:szCs w:val="20"/>
        </w:rPr>
        <w:t>A17960B</w:t>
      </w:r>
      <w:r w:rsidR="00C81348" w:rsidRPr="00A41823">
        <w:rPr>
          <w:sz w:val="20"/>
          <w:szCs w:val="20"/>
        </w:rPr>
        <w:t>/</w:t>
      </w:r>
      <w:proofErr w:type="spellStart"/>
      <w:r w:rsidR="00905E62" w:rsidRPr="00A41823">
        <w:rPr>
          <w:sz w:val="20"/>
          <w:szCs w:val="20"/>
        </w:rPr>
        <w:t>Fortenza</w:t>
      </w:r>
      <w:proofErr w:type="spellEnd"/>
      <w:r w:rsidR="00905E62" w:rsidRPr="00A41823">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55"/>
        <w:gridCol w:w="2328"/>
        <w:gridCol w:w="776"/>
        <w:gridCol w:w="787"/>
        <w:gridCol w:w="789"/>
        <w:gridCol w:w="791"/>
        <w:gridCol w:w="1399"/>
        <w:gridCol w:w="1425"/>
      </w:tblGrid>
      <w:tr w:rsidR="00C81348" w:rsidRPr="00A41823" w14:paraId="3234F9F6" w14:textId="77777777" w:rsidTr="00A241B7">
        <w:tc>
          <w:tcPr>
            <w:tcW w:w="564" w:type="pct"/>
            <w:vMerge w:val="restart"/>
            <w:vAlign w:val="center"/>
          </w:tcPr>
          <w:p w14:paraId="49385C68"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Animal No.</w:t>
            </w:r>
          </w:p>
        </w:tc>
        <w:tc>
          <w:tcPr>
            <w:tcW w:w="1245" w:type="pct"/>
            <w:vMerge w:val="restart"/>
            <w:vAlign w:val="center"/>
          </w:tcPr>
          <w:p w14:paraId="123DD913" w14:textId="77777777" w:rsidR="00C81348" w:rsidRPr="00A41823" w:rsidRDefault="00C81348" w:rsidP="00A241B7">
            <w:pPr>
              <w:pStyle w:val="RepTableHeader"/>
              <w:spacing w:before="0" w:after="0"/>
              <w:jc w:val="center"/>
              <w:rPr>
                <w:sz w:val="18"/>
                <w:szCs w:val="18"/>
                <w:lang w:val="en-GB"/>
              </w:rPr>
            </w:pPr>
          </w:p>
        </w:tc>
        <w:tc>
          <w:tcPr>
            <w:tcW w:w="1681" w:type="pct"/>
            <w:gridSpan w:val="4"/>
            <w:vAlign w:val="center"/>
          </w:tcPr>
          <w:p w14:paraId="69BD78D4" w14:textId="77777777" w:rsidR="00C81348" w:rsidRPr="00A41823" w:rsidRDefault="00C81348" w:rsidP="00C07C99">
            <w:pPr>
              <w:pStyle w:val="RepTableHeader"/>
              <w:spacing w:before="0" w:after="0"/>
              <w:jc w:val="center"/>
              <w:rPr>
                <w:sz w:val="18"/>
                <w:szCs w:val="18"/>
                <w:lang w:val="en-GB"/>
              </w:rPr>
            </w:pPr>
            <w:r w:rsidRPr="00A41823">
              <w:rPr>
                <w:sz w:val="18"/>
                <w:szCs w:val="18"/>
                <w:lang w:val="en-GB"/>
              </w:rPr>
              <w:t xml:space="preserve">Scores after treatment </w:t>
            </w:r>
            <w:r w:rsidR="00C07C99" w:rsidRPr="00A41823">
              <w:rPr>
                <w:sz w:val="18"/>
                <w:szCs w:val="18"/>
                <w:lang w:val="en-GB"/>
              </w:rPr>
              <w:t>*</w:t>
            </w:r>
          </w:p>
        </w:tc>
        <w:tc>
          <w:tcPr>
            <w:tcW w:w="748" w:type="pct"/>
            <w:vMerge w:val="restart"/>
            <w:vAlign w:val="center"/>
          </w:tcPr>
          <w:p w14:paraId="24D14F6F"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Mean scores</w:t>
            </w:r>
            <w:r w:rsidRPr="00A41823">
              <w:rPr>
                <w:sz w:val="18"/>
                <w:szCs w:val="18"/>
                <w:lang w:val="en-GB"/>
              </w:rPr>
              <w:br/>
              <w:t>(24-72 h)</w:t>
            </w:r>
          </w:p>
        </w:tc>
        <w:tc>
          <w:tcPr>
            <w:tcW w:w="762" w:type="pct"/>
            <w:vMerge w:val="restart"/>
            <w:vAlign w:val="center"/>
          </w:tcPr>
          <w:p w14:paraId="0CE116D1"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Reversible</w:t>
            </w:r>
            <w:r w:rsidRPr="00A41823">
              <w:rPr>
                <w:sz w:val="18"/>
                <w:szCs w:val="18"/>
                <w:lang w:val="en-GB"/>
              </w:rPr>
              <w:br/>
            </w:r>
            <w:r w:rsidR="00E772FF" w:rsidRPr="00A41823">
              <w:rPr>
                <w:sz w:val="18"/>
                <w:szCs w:val="18"/>
                <w:lang w:val="en-GB"/>
              </w:rPr>
              <w:t>(</w:t>
            </w:r>
            <w:r w:rsidRPr="00A41823">
              <w:rPr>
                <w:sz w:val="18"/>
                <w:szCs w:val="18"/>
                <w:lang w:val="en-GB"/>
              </w:rPr>
              <w:t>day</w:t>
            </w:r>
            <w:r w:rsidR="00E772FF" w:rsidRPr="00A41823">
              <w:rPr>
                <w:sz w:val="18"/>
                <w:szCs w:val="18"/>
                <w:lang w:val="en-GB"/>
              </w:rPr>
              <w:t>)</w:t>
            </w:r>
          </w:p>
        </w:tc>
      </w:tr>
      <w:tr w:rsidR="00C81348" w:rsidRPr="00A41823" w14:paraId="27848212" w14:textId="77777777" w:rsidTr="00A241B7">
        <w:tc>
          <w:tcPr>
            <w:tcW w:w="564" w:type="pct"/>
            <w:vMerge/>
          </w:tcPr>
          <w:p w14:paraId="35662863" w14:textId="77777777" w:rsidR="00C81348" w:rsidRPr="00A41823" w:rsidRDefault="00C81348" w:rsidP="00A241B7">
            <w:pPr>
              <w:pStyle w:val="RepTableHeader"/>
              <w:spacing w:before="0" w:after="0"/>
              <w:rPr>
                <w:rFonts w:ascii="Arial" w:hAnsi="Arial"/>
                <w:caps/>
                <w:sz w:val="18"/>
                <w:szCs w:val="18"/>
                <w:lang w:val="en-GB"/>
              </w:rPr>
            </w:pPr>
          </w:p>
        </w:tc>
        <w:tc>
          <w:tcPr>
            <w:tcW w:w="1245" w:type="pct"/>
            <w:vMerge/>
          </w:tcPr>
          <w:p w14:paraId="2B282586" w14:textId="77777777" w:rsidR="00C81348" w:rsidRPr="00A41823" w:rsidRDefault="00C81348" w:rsidP="00A241B7">
            <w:pPr>
              <w:pStyle w:val="RepTableHeader"/>
              <w:spacing w:before="0" w:after="0"/>
              <w:rPr>
                <w:sz w:val="18"/>
                <w:szCs w:val="18"/>
                <w:lang w:val="en-GB"/>
              </w:rPr>
            </w:pPr>
          </w:p>
        </w:tc>
        <w:tc>
          <w:tcPr>
            <w:tcW w:w="415" w:type="pct"/>
          </w:tcPr>
          <w:p w14:paraId="3E344B10"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1 h</w:t>
            </w:r>
          </w:p>
        </w:tc>
        <w:tc>
          <w:tcPr>
            <w:tcW w:w="421" w:type="pct"/>
          </w:tcPr>
          <w:p w14:paraId="7730864B"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24 h</w:t>
            </w:r>
          </w:p>
        </w:tc>
        <w:tc>
          <w:tcPr>
            <w:tcW w:w="422" w:type="pct"/>
          </w:tcPr>
          <w:p w14:paraId="1B9CD127"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48 h</w:t>
            </w:r>
          </w:p>
        </w:tc>
        <w:tc>
          <w:tcPr>
            <w:tcW w:w="422" w:type="pct"/>
          </w:tcPr>
          <w:p w14:paraId="6A1079D7" w14:textId="77777777" w:rsidR="00C81348" w:rsidRPr="00A41823" w:rsidRDefault="00C81348" w:rsidP="00A241B7">
            <w:pPr>
              <w:pStyle w:val="RepTableHeader"/>
              <w:spacing w:before="0" w:after="0"/>
              <w:jc w:val="center"/>
              <w:rPr>
                <w:sz w:val="18"/>
                <w:szCs w:val="18"/>
                <w:lang w:val="en-GB"/>
              </w:rPr>
            </w:pPr>
            <w:r w:rsidRPr="00A41823">
              <w:rPr>
                <w:sz w:val="18"/>
                <w:szCs w:val="18"/>
                <w:lang w:val="en-GB"/>
              </w:rPr>
              <w:t>72 h</w:t>
            </w:r>
          </w:p>
        </w:tc>
        <w:tc>
          <w:tcPr>
            <w:tcW w:w="748" w:type="pct"/>
            <w:vMerge/>
          </w:tcPr>
          <w:p w14:paraId="151F218C" w14:textId="77777777" w:rsidR="00C81348" w:rsidRPr="00A41823" w:rsidRDefault="00C81348" w:rsidP="00A241B7">
            <w:pPr>
              <w:pStyle w:val="RepTableHeader"/>
              <w:spacing w:before="0" w:after="0"/>
              <w:jc w:val="center"/>
              <w:rPr>
                <w:sz w:val="18"/>
                <w:szCs w:val="18"/>
                <w:lang w:val="en-GB"/>
              </w:rPr>
            </w:pPr>
          </w:p>
        </w:tc>
        <w:tc>
          <w:tcPr>
            <w:tcW w:w="762" w:type="pct"/>
            <w:vMerge/>
          </w:tcPr>
          <w:p w14:paraId="6656B5AC" w14:textId="77777777" w:rsidR="00C81348" w:rsidRPr="00A41823" w:rsidRDefault="00C81348" w:rsidP="00A241B7">
            <w:pPr>
              <w:pStyle w:val="RepTableHeader"/>
              <w:spacing w:before="0" w:after="0"/>
              <w:jc w:val="center"/>
              <w:rPr>
                <w:sz w:val="18"/>
                <w:szCs w:val="18"/>
                <w:lang w:val="en-GB"/>
              </w:rPr>
            </w:pPr>
          </w:p>
        </w:tc>
      </w:tr>
      <w:tr w:rsidR="00C81348" w:rsidRPr="00A41823" w14:paraId="293F12E4" w14:textId="77777777" w:rsidTr="00A241B7">
        <w:tc>
          <w:tcPr>
            <w:tcW w:w="564" w:type="pct"/>
          </w:tcPr>
          <w:p w14:paraId="217EA650" w14:textId="77777777" w:rsidR="00C81348" w:rsidRPr="00A41823" w:rsidRDefault="00D0602F" w:rsidP="00C81348">
            <w:pPr>
              <w:pStyle w:val="RepTable"/>
              <w:rPr>
                <w:sz w:val="18"/>
                <w:szCs w:val="18"/>
              </w:rPr>
            </w:pPr>
            <w:r w:rsidRPr="00A41823">
              <w:rPr>
                <w:sz w:val="18"/>
                <w:szCs w:val="18"/>
              </w:rPr>
              <w:t>00014</w:t>
            </w:r>
          </w:p>
        </w:tc>
        <w:tc>
          <w:tcPr>
            <w:tcW w:w="1245" w:type="pct"/>
          </w:tcPr>
          <w:p w14:paraId="12BF0044" w14:textId="77777777" w:rsidR="00C81348" w:rsidRPr="00A41823" w:rsidRDefault="00C81348" w:rsidP="00C81348">
            <w:pPr>
              <w:pStyle w:val="RepTable"/>
              <w:rPr>
                <w:sz w:val="18"/>
                <w:szCs w:val="18"/>
              </w:rPr>
            </w:pPr>
            <w:r w:rsidRPr="00A41823">
              <w:rPr>
                <w:sz w:val="18"/>
                <w:szCs w:val="18"/>
              </w:rPr>
              <w:t>Corneal opacity</w:t>
            </w:r>
          </w:p>
          <w:p w14:paraId="4479E2D5" w14:textId="77777777" w:rsidR="00C81348" w:rsidRPr="00A41823" w:rsidRDefault="00C81348" w:rsidP="00C81348">
            <w:pPr>
              <w:pStyle w:val="RepTable"/>
              <w:rPr>
                <w:sz w:val="18"/>
                <w:szCs w:val="18"/>
              </w:rPr>
            </w:pPr>
            <w:r w:rsidRPr="00A41823">
              <w:rPr>
                <w:sz w:val="18"/>
                <w:szCs w:val="18"/>
              </w:rPr>
              <w:t>Iritis</w:t>
            </w:r>
          </w:p>
          <w:p w14:paraId="12FFCCB7" w14:textId="77777777" w:rsidR="00C81348" w:rsidRPr="00A41823" w:rsidRDefault="00C81348" w:rsidP="00C81348">
            <w:pPr>
              <w:pStyle w:val="RepTable"/>
              <w:rPr>
                <w:sz w:val="18"/>
                <w:szCs w:val="18"/>
              </w:rPr>
            </w:pPr>
            <w:r w:rsidRPr="00A41823">
              <w:rPr>
                <w:sz w:val="18"/>
                <w:szCs w:val="18"/>
              </w:rPr>
              <w:t>Redness conjunctivae</w:t>
            </w:r>
          </w:p>
          <w:p w14:paraId="7A5D38F5" w14:textId="77777777" w:rsidR="00C81348" w:rsidRPr="00A41823" w:rsidRDefault="00C81348" w:rsidP="00C81348">
            <w:pPr>
              <w:pStyle w:val="RepTable"/>
              <w:rPr>
                <w:sz w:val="18"/>
                <w:szCs w:val="18"/>
              </w:rPr>
            </w:pPr>
            <w:r w:rsidRPr="00A41823">
              <w:rPr>
                <w:sz w:val="18"/>
                <w:szCs w:val="18"/>
              </w:rPr>
              <w:t>Chemosis conjunctivae</w:t>
            </w:r>
          </w:p>
        </w:tc>
        <w:tc>
          <w:tcPr>
            <w:tcW w:w="415" w:type="pct"/>
          </w:tcPr>
          <w:p w14:paraId="655EFCD9"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0816F5C4"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73DF0703" w14:textId="77777777" w:rsidR="00854B06" w:rsidRPr="00A41823" w:rsidRDefault="00854B06" w:rsidP="00A241B7">
            <w:pPr>
              <w:pStyle w:val="RepTable"/>
              <w:jc w:val="center"/>
              <w:rPr>
                <w:sz w:val="18"/>
                <w:szCs w:val="18"/>
                <w:lang w:eastAsia="en-US"/>
              </w:rPr>
            </w:pPr>
            <w:r w:rsidRPr="00A41823">
              <w:rPr>
                <w:sz w:val="18"/>
                <w:szCs w:val="18"/>
                <w:lang w:eastAsia="en-US"/>
              </w:rPr>
              <w:t>2</w:t>
            </w:r>
          </w:p>
          <w:p w14:paraId="4E1D01BD" w14:textId="77777777" w:rsidR="00854B06" w:rsidRPr="00A41823" w:rsidRDefault="00854B06" w:rsidP="00A241B7">
            <w:pPr>
              <w:pStyle w:val="RepTable"/>
              <w:jc w:val="center"/>
              <w:rPr>
                <w:sz w:val="18"/>
                <w:szCs w:val="18"/>
                <w:lang w:eastAsia="en-US"/>
              </w:rPr>
            </w:pPr>
            <w:r w:rsidRPr="00A41823">
              <w:rPr>
                <w:sz w:val="18"/>
                <w:szCs w:val="18"/>
                <w:lang w:eastAsia="en-US"/>
              </w:rPr>
              <w:t>1</w:t>
            </w:r>
          </w:p>
        </w:tc>
        <w:tc>
          <w:tcPr>
            <w:tcW w:w="421" w:type="pct"/>
          </w:tcPr>
          <w:p w14:paraId="49D88F0B"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13F47B9B"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25369E49" w14:textId="77777777" w:rsidR="00854B06" w:rsidRPr="00A41823" w:rsidRDefault="00854B06" w:rsidP="00A241B7">
            <w:pPr>
              <w:pStyle w:val="RepTable"/>
              <w:jc w:val="center"/>
              <w:rPr>
                <w:sz w:val="18"/>
                <w:szCs w:val="18"/>
                <w:lang w:eastAsia="en-US"/>
              </w:rPr>
            </w:pPr>
            <w:r w:rsidRPr="00A41823">
              <w:rPr>
                <w:sz w:val="18"/>
                <w:szCs w:val="18"/>
                <w:lang w:eastAsia="en-US"/>
              </w:rPr>
              <w:t>2</w:t>
            </w:r>
          </w:p>
          <w:p w14:paraId="3B631A1B" w14:textId="77777777" w:rsidR="00854B06" w:rsidRPr="00A41823" w:rsidRDefault="00854B06" w:rsidP="00A241B7">
            <w:pPr>
              <w:pStyle w:val="RepTable"/>
              <w:jc w:val="center"/>
              <w:rPr>
                <w:sz w:val="18"/>
                <w:szCs w:val="18"/>
                <w:lang w:eastAsia="en-US"/>
              </w:rPr>
            </w:pPr>
            <w:r w:rsidRPr="00A41823">
              <w:rPr>
                <w:sz w:val="18"/>
                <w:szCs w:val="18"/>
                <w:lang w:eastAsia="en-US"/>
              </w:rPr>
              <w:t>1</w:t>
            </w:r>
          </w:p>
        </w:tc>
        <w:tc>
          <w:tcPr>
            <w:tcW w:w="422" w:type="pct"/>
          </w:tcPr>
          <w:p w14:paraId="63ED5180"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225C9795"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5530012D" w14:textId="77777777" w:rsidR="00854B06" w:rsidRPr="00A41823" w:rsidRDefault="00854B06" w:rsidP="00A241B7">
            <w:pPr>
              <w:pStyle w:val="RepTable"/>
              <w:jc w:val="center"/>
              <w:rPr>
                <w:sz w:val="18"/>
                <w:szCs w:val="18"/>
                <w:lang w:eastAsia="en-US"/>
              </w:rPr>
            </w:pPr>
            <w:r w:rsidRPr="00A41823">
              <w:rPr>
                <w:sz w:val="18"/>
                <w:szCs w:val="18"/>
                <w:lang w:eastAsia="en-US"/>
              </w:rPr>
              <w:t>1</w:t>
            </w:r>
          </w:p>
          <w:p w14:paraId="2DA9F138" w14:textId="77777777" w:rsidR="00854B06" w:rsidRPr="00A41823" w:rsidRDefault="00854B06" w:rsidP="00A241B7">
            <w:pPr>
              <w:pStyle w:val="RepTable"/>
              <w:jc w:val="center"/>
              <w:rPr>
                <w:sz w:val="18"/>
                <w:szCs w:val="18"/>
                <w:lang w:eastAsia="en-US"/>
              </w:rPr>
            </w:pPr>
            <w:r w:rsidRPr="00A41823">
              <w:rPr>
                <w:sz w:val="18"/>
                <w:szCs w:val="18"/>
                <w:lang w:eastAsia="en-US"/>
              </w:rPr>
              <w:t>0</w:t>
            </w:r>
          </w:p>
        </w:tc>
        <w:tc>
          <w:tcPr>
            <w:tcW w:w="422" w:type="pct"/>
          </w:tcPr>
          <w:p w14:paraId="6B97AAF6"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3486935B"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29CFEACB" w14:textId="77777777" w:rsidR="00854B06" w:rsidRPr="00A41823" w:rsidRDefault="00854B06" w:rsidP="00A241B7">
            <w:pPr>
              <w:pStyle w:val="RepTable"/>
              <w:jc w:val="center"/>
              <w:rPr>
                <w:sz w:val="18"/>
                <w:szCs w:val="18"/>
                <w:lang w:eastAsia="en-US"/>
              </w:rPr>
            </w:pPr>
            <w:r w:rsidRPr="00A41823">
              <w:rPr>
                <w:sz w:val="18"/>
                <w:szCs w:val="18"/>
                <w:lang w:eastAsia="en-US"/>
              </w:rPr>
              <w:t>1</w:t>
            </w:r>
          </w:p>
          <w:p w14:paraId="286F3455" w14:textId="77777777" w:rsidR="00854B06" w:rsidRPr="00A41823" w:rsidRDefault="00854B06" w:rsidP="00A241B7">
            <w:pPr>
              <w:pStyle w:val="RepTable"/>
              <w:jc w:val="center"/>
              <w:rPr>
                <w:sz w:val="18"/>
                <w:szCs w:val="18"/>
                <w:lang w:eastAsia="en-US"/>
              </w:rPr>
            </w:pPr>
            <w:r w:rsidRPr="00A41823">
              <w:rPr>
                <w:sz w:val="18"/>
                <w:szCs w:val="18"/>
                <w:lang w:eastAsia="en-US"/>
              </w:rPr>
              <w:t>0</w:t>
            </w:r>
          </w:p>
        </w:tc>
        <w:tc>
          <w:tcPr>
            <w:tcW w:w="748" w:type="pct"/>
          </w:tcPr>
          <w:p w14:paraId="4D375866"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5F4731BF"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494C4D6B" w14:textId="77777777" w:rsidR="00854B06" w:rsidRPr="00A41823" w:rsidRDefault="00854B06" w:rsidP="00A241B7">
            <w:pPr>
              <w:pStyle w:val="RepTable"/>
              <w:jc w:val="center"/>
              <w:rPr>
                <w:sz w:val="18"/>
                <w:szCs w:val="18"/>
                <w:lang w:eastAsia="en-US"/>
              </w:rPr>
            </w:pPr>
            <w:r w:rsidRPr="00A41823">
              <w:rPr>
                <w:sz w:val="18"/>
                <w:szCs w:val="18"/>
                <w:lang w:eastAsia="en-US"/>
              </w:rPr>
              <w:t>1.33</w:t>
            </w:r>
          </w:p>
          <w:p w14:paraId="0F42E455" w14:textId="77777777" w:rsidR="00854B06" w:rsidRPr="00A41823" w:rsidRDefault="00854B06" w:rsidP="00A241B7">
            <w:pPr>
              <w:pStyle w:val="RepTable"/>
              <w:jc w:val="center"/>
              <w:rPr>
                <w:sz w:val="18"/>
                <w:szCs w:val="18"/>
                <w:lang w:eastAsia="en-US"/>
              </w:rPr>
            </w:pPr>
            <w:r w:rsidRPr="00A41823">
              <w:rPr>
                <w:sz w:val="18"/>
                <w:szCs w:val="18"/>
                <w:lang w:eastAsia="en-US"/>
              </w:rPr>
              <w:t>0.33</w:t>
            </w:r>
          </w:p>
        </w:tc>
        <w:tc>
          <w:tcPr>
            <w:tcW w:w="762" w:type="pct"/>
          </w:tcPr>
          <w:p w14:paraId="143E37EB" w14:textId="77777777" w:rsidR="00C81348" w:rsidRPr="00A41823" w:rsidRDefault="00854B06" w:rsidP="00A241B7">
            <w:pPr>
              <w:pStyle w:val="RepTable"/>
              <w:jc w:val="center"/>
              <w:rPr>
                <w:sz w:val="18"/>
                <w:szCs w:val="18"/>
                <w:lang w:eastAsia="en-US"/>
              </w:rPr>
            </w:pPr>
            <w:r w:rsidRPr="00A41823">
              <w:rPr>
                <w:sz w:val="18"/>
                <w:szCs w:val="18"/>
                <w:lang w:eastAsia="en-US"/>
              </w:rPr>
              <w:t>-</w:t>
            </w:r>
          </w:p>
          <w:p w14:paraId="31F3FE33" w14:textId="77777777" w:rsidR="00854B06" w:rsidRPr="00A41823" w:rsidRDefault="00854B06" w:rsidP="00A241B7">
            <w:pPr>
              <w:pStyle w:val="RepTable"/>
              <w:jc w:val="center"/>
              <w:rPr>
                <w:sz w:val="18"/>
                <w:szCs w:val="18"/>
                <w:lang w:eastAsia="en-US"/>
              </w:rPr>
            </w:pPr>
            <w:r w:rsidRPr="00A41823">
              <w:rPr>
                <w:sz w:val="18"/>
                <w:szCs w:val="18"/>
                <w:lang w:eastAsia="en-US"/>
              </w:rPr>
              <w:t>-</w:t>
            </w:r>
          </w:p>
          <w:p w14:paraId="786BBD78" w14:textId="77777777" w:rsidR="00854B06" w:rsidRPr="00A41823" w:rsidRDefault="00854B06" w:rsidP="00A241B7">
            <w:pPr>
              <w:pStyle w:val="RepTable"/>
              <w:jc w:val="center"/>
              <w:rPr>
                <w:sz w:val="18"/>
                <w:szCs w:val="18"/>
                <w:lang w:eastAsia="en-US"/>
              </w:rPr>
            </w:pPr>
            <w:r w:rsidRPr="00A41823">
              <w:rPr>
                <w:sz w:val="18"/>
                <w:szCs w:val="18"/>
                <w:lang w:eastAsia="en-US"/>
              </w:rPr>
              <w:t>Week 2</w:t>
            </w:r>
          </w:p>
          <w:p w14:paraId="5850A7B8" w14:textId="77777777" w:rsidR="00854B06" w:rsidRPr="00A41823" w:rsidRDefault="00854B06" w:rsidP="00A241B7">
            <w:pPr>
              <w:pStyle w:val="RepTable"/>
              <w:jc w:val="center"/>
              <w:rPr>
                <w:sz w:val="18"/>
                <w:szCs w:val="18"/>
                <w:lang w:eastAsia="en-US"/>
              </w:rPr>
            </w:pPr>
            <w:r w:rsidRPr="00A41823">
              <w:rPr>
                <w:sz w:val="18"/>
                <w:szCs w:val="18"/>
                <w:lang w:eastAsia="en-US"/>
              </w:rPr>
              <w:t>2</w:t>
            </w:r>
          </w:p>
        </w:tc>
      </w:tr>
      <w:tr w:rsidR="00C81348" w:rsidRPr="00A41823" w14:paraId="0D641796" w14:textId="77777777" w:rsidTr="00A241B7">
        <w:tc>
          <w:tcPr>
            <w:tcW w:w="564" w:type="pct"/>
          </w:tcPr>
          <w:p w14:paraId="73C46E85" w14:textId="77777777" w:rsidR="00C81348" w:rsidRPr="00A41823" w:rsidRDefault="00D0602F" w:rsidP="00C81348">
            <w:pPr>
              <w:pStyle w:val="RepTable"/>
              <w:rPr>
                <w:sz w:val="18"/>
                <w:szCs w:val="18"/>
              </w:rPr>
            </w:pPr>
            <w:r w:rsidRPr="00A41823">
              <w:rPr>
                <w:sz w:val="18"/>
                <w:szCs w:val="18"/>
              </w:rPr>
              <w:t>00022</w:t>
            </w:r>
          </w:p>
        </w:tc>
        <w:tc>
          <w:tcPr>
            <w:tcW w:w="1245" w:type="pct"/>
          </w:tcPr>
          <w:p w14:paraId="51D0DF46" w14:textId="77777777" w:rsidR="00C81348" w:rsidRPr="00A41823" w:rsidRDefault="00C81348" w:rsidP="00C81348">
            <w:pPr>
              <w:pStyle w:val="RepTable"/>
              <w:rPr>
                <w:sz w:val="18"/>
                <w:szCs w:val="18"/>
              </w:rPr>
            </w:pPr>
            <w:r w:rsidRPr="00A41823">
              <w:rPr>
                <w:sz w:val="18"/>
                <w:szCs w:val="18"/>
              </w:rPr>
              <w:t>Corneal opacity</w:t>
            </w:r>
          </w:p>
          <w:p w14:paraId="55125D1D" w14:textId="77777777" w:rsidR="00C81348" w:rsidRPr="00A41823" w:rsidRDefault="00C81348" w:rsidP="00C81348">
            <w:pPr>
              <w:pStyle w:val="RepTable"/>
              <w:rPr>
                <w:sz w:val="18"/>
                <w:szCs w:val="18"/>
              </w:rPr>
            </w:pPr>
            <w:r w:rsidRPr="00A41823">
              <w:rPr>
                <w:sz w:val="18"/>
                <w:szCs w:val="18"/>
              </w:rPr>
              <w:t>Iritis</w:t>
            </w:r>
          </w:p>
          <w:p w14:paraId="3C8B15D3" w14:textId="77777777" w:rsidR="00C81348" w:rsidRPr="00A41823" w:rsidRDefault="00C81348" w:rsidP="00C81348">
            <w:pPr>
              <w:pStyle w:val="RepTable"/>
              <w:rPr>
                <w:sz w:val="18"/>
                <w:szCs w:val="18"/>
              </w:rPr>
            </w:pPr>
            <w:r w:rsidRPr="00A41823">
              <w:rPr>
                <w:sz w:val="18"/>
                <w:szCs w:val="18"/>
              </w:rPr>
              <w:t>Redness conjunctivae</w:t>
            </w:r>
          </w:p>
          <w:p w14:paraId="3ED115E5" w14:textId="77777777" w:rsidR="00C81348" w:rsidRPr="00A41823" w:rsidRDefault="00C81348" w:rsidP="00C81348">
            <w:pPr>
              <w:pStyle w:val="RepTable"/>
              <w:rPr>
                <w:sz w:val="18"/>
                <w:szCs w:val="18"/>
              </w:rPr>
            </w:pPr>
            <w:r w:rsidRPr="00A41823">
              <w:rPr>
                <w:sz w:val="18"/>
                <w:szCs w:val="18"/>
              </w:rPr>
              <w:t>Chemosis conjunctivae</w:t>
            </w:r>
          </w:p>
        </w:tc>
        <w:tc>
          <w:tcPr>
            <w:tcW w:w="415" w:type="pct"/>
          </w:tcPr>
          <w:p w14:paraId="7641CEA6"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55A1BC0D"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38B82167" w14:textId="77777777" w:rsidR="00854B06" w:rsidRPr="00A41823" w:rsidRDefault="00854B06" w:rsidP="00A241B7">
            <w:pPr>
              <w:pStyle w:val="RepTable"/>
              <w:jc w:val="center"/>
              <w:rPr>
                <w:sz w:val="18"/>
                <w:szCs w:val="18"/>
                <w:lang w:eastAsia="en-US"/>
              </w:rPr>
            </w:pPr>
            <w:r w:rsidRPr="00A41823">
              <w:rPr>
                <w:sz w:val="18"/>
                <w:szCs w:val="18"/>
                <w:lang w:eastAsia="en-US"/>
              </w:rPr>
              <w:t>2</w:t>
            </w:r>
          </w:p>
          <w:p w14:paraId="0AE64EBA" w14:textId="77777777" w:rsidR="00854B06" w:rsidRPr="00A41823" w:rsidRDefault="00854B06" w:rsidP="00A241B7">
            <w:pPr>
              <w:pStyle w:val="RepTable"/>
              <w:jc w:val="center"/>
              <w:rPr>
                <w:sz w:val="18"/>
                <w:szCs w:val="18"/>
                <w:lang w:eastAsia="en-US"/>
              </w:rPr>
            </w:pPr>
            <w:r w:rsidRPr="00A41823">
              <w:rPr>
                <w:sz w:val="18"/>
                <w:szCs w:val="18"/>
                <w:lang w:eastAsia="en-US"/>
              </w:rPr>
              <w:t>1</w:t>
            </w:r>
          </w:p>
        </w:tc>
        <w:tc>
          <w:tcPr>
            <w:tcW w:w="421" w:type="pct"/>
          </w:tcPr>
          <w:p w14:paraId="4066F509"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48D32E57"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68A591CD" w14:textId="77777777" w:rsidR="00854B06" w:rsidRPr="00A41823" w:rsidRDefault="00854B06" w:rsidP="00A241B7">
            <w:pPr>
              <w:pStyle w:val="RepTable"/>
              <w:jc w:val="center"/>
              <w:rPr>
                <w:sz w:val="18"/>
                <w:szCs w:val="18"/>
                <w:lang w:eastAsia="en-US"/>
              </w:rPr>
            </w:pPr>
            <w:r w:rsidRPr="00A41823">
              <w:rPr>
                <w:sz w:val="18"/>
                <w:szCs w:val="18"/>
                <w:lang w:eastAsia="en-US"/>
              </w:rPr>
              <w:t>1</w:t>
            </w:r>
          </w:p>
          <w:p w14:paraId="32D74947" w14:textId="77777777" w:rsidR="00854B06" w:rsidRPr="00A41823" w:rsidRDefault="00854B06" w:rsidP="00A241B7">
            <w:pPr>
              <w:pStyle w:val="RepTable"/>
              <w:jc w:val="center"/>
              <w:rPr>
                <w:sz w:val="18"/>
                <w:szCs w:val="18"/>
                <w:lang w:eastAsia="en-US"/>
              </w:rPr>
            </w:pPr>
            <w:r w:rsidRPr="00A41823">
              <w:rPr>
                <w:sz w:val="18"/>
                <w:szCs w:val="18"/>
                <w:lang w:eastAsia="en-US"/>
              </w:rPr>
              <w:t>0</w:t>
            </w:r>
          </w:p>
        </w:tc>
        <w:tc>
          <w:tcPr>
            <w:tcW w:w="422" w:type="pct"/>
          </w:tcPr>
          <w:p w14:paraId="0823008A"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41D85625"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236DA322" w14:textId="77777777" w:rsidR="00854B06" w:rsidRPr="00A41823" w:rsidRDefault="00854B06" w:rsidP="00A241B7">
            <w:pPr>
              <w:pStyle w:val="RepTable"/>
              <w:jc w:val="center"/>
              <w:rPr>
                <w:sz w:val="18"/>
                <w:szCs w:val="18"/>
                <w:lang w:eastAsia="en-US"/>
              </w:rPr>
            </w:pPr>
            <w:r w:rsidRPr="00A41823">
              <w:rPr>
                <w:sz w:val="18"/>
                <w:szCs w:val="18"/>
                <w:lang w:eastAsia="en-US"/>
              </w:rPr>
              <w:t>1</w:t>
            </w:r>
          </w:p>
          <w:p w14:paraId="40181316" w14:textId="77777777" w:rsidR="00854B06" w:rsidRPr="00A41823" w:rsidRDefault="00854B06" w:rsidP="00A241B7">
            <w:pPr>
              <w:pStyle w:val="RepTable"/>
              <w:jc w:val="center"/>
              <w:rPr>
                <w:sz w:val="18"/>
                <w:szCs w:val="18"/>
                <w:lang w:eastAsia="en-US"/>
              </w:rPr>
            </w:pPr>
            <w:r w:rsidRPr="00A41823">
              <w:rPr>
                <w:sz w:val="18"/>
                <w:szCs w:val="18"/>
                <w:lang w:eastAsia="en-US"/>
              </w:rPr>
              <w:t>0</w:t>
            </w:r>
          </w:p>
        </w:tc>
        <w:tc>
          <w:tcPr>
            <w:tcW w:w="422" w:type="pct"/>
          </w:tcPr>
          <w:p w14:paraId="76A1149F"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1CA10B9A"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6946E5E4" w14:textId="77777777" w:rsidR="00854B06" w:rsidRPr="00A41823" w:rsidRDefault="00854B06" w:rsidP="00A241B7">
            <w:pPr>
              <w:pStyle w:val="RepTable"/>
              <w:jc w:val="center"/>
              <w:rPr>
                <w:sz w:val="18"/>
                <w:szCs w:val="18"/>
                <w:lang w:eastAsia="en-US"/>
              </w:rPr>
            </w:pPr>
            <w:r w:rsidRPr="00A41823">
              <w:rPr>
                <w:sz w:val="18"/>
                <w:szCs w:val="18"/>
                <w:lang w:eastAsia="en-US"/>
              </w:rPr>
              <w:t>1</w:t>
            </w:r>
          </w:p>
          <w:p w14:paraId="5FEE3896" w14:textId="77777777" w:rsidR="00854B06" w:rsidRPr="00A41823" w:rsidRDefault="00854B06" w:rsidP="00A241B7">
            <w:pPr>
              <w:pStyle w:val="RepTable"/>
              <w:jc w:val="center"/>
              <w:rPr>
                <w:sz w:val="18"/>
                <w:szCs w:val="18"/>
                <w:lang w:eastAsia="en-US"/>
              </w:rPr>
            </w:pPr>
            <w:r w:rsidRPr="00A41823">
              <w:rPr>
                <w:sz w:val="18"/>
                <w:szCs w:val="18"/>
                <w:lang w:eastAsia="en-US"/>
              </w:rPr>
              <w:t>0</w:t>
            </w:r>
          </w:p>
        </w:tc>
        <w:tc>
          <w:tcPr>
            <w:tcW w:w="748" w:type="pct"/>
          </w:tcPr>
          <w:p w14:paraId="50FDCDC0"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33CB10DF"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105317DA" w14:textId="77777777" w:rsidR="00854B06" w:rsidRPr="00A41823" w:rsidRDefault="00854B06" w:rsidP="00A241B7">
            <w:pPr>
              <w:pStyle w:val="RepTable"/>
              <w:jc w:val="center"/>
              <w:rPr>
                <w:sz w:val="18"/>
                <w:szCs w:val="18"/>
                <w:lang w:eastAsia="en-US"/>
              </w:rPr>
            </w:pPr>
            <w:r w:rsidRPr="00A41823">
              <w:rPr>
                <w:sz w:val="18"/>
                <w:szCs w:val="18"/>
                <w:lang w:eastAsia="en-US"/>
              </w:rPr>
              <w:t>1</w:t>
            </w:r>
          </w:p>
          <w:p w14:paraId="5EC6BBB1" w14:textId="77777777" w:rsidR="00854B06" w:rsidRPr="00A41823" w:rsidRDefault="00854B06" w:rsidP="00A241B7">
            <w:pPr>
              <w:pStyle w:val="RepTable"/>
              <w:jc w:val="center"/>
              <w:rPr>
                <w:sz w:val="18"/>
                <w:szCs w:val="18"/>
                <w:lang w:eastAsia="en-US"/>
              </w:rPr>
            </w:pPr>
            <w:r w:rsidRPr="00A41823">
              <w:rPr>
                <w:sz w:val="18"/>
                <w:szCs w:val="18"/>
                <w:lang w:eastAsia="en-US"/>
              </w:rPr>
              <w:t>0</w:t>
            </w:r>
          </w:p>
        </w:tc>
        <w:tc>
          <w:tcPr>
            <w:tcW w:w="762" w:type="pct"/>
          </w:tcPr>
          <w:p w14:paraId="091B69AB" w14:textId="77777777" w:rsidR="00C81348" w:rsidRPr="00A41823" w:rsidRDefault="00854B06" w:rsidP="00A241B7">
            <w:pPr>
              <w:pStyle w:val="RepTable"/>
              <w:jc w:val="center"/>
              <w:rPr>
                <w:sz w:val="18"/>
                <w:szCs w:val="18"/>
                <w:lang w:eastAsia="en-US"/>
              </w:rPr>
            </w:pPr>
            <w:r w:rsidRPr="00A41823">
              <w:rPr>
                <w:sz w:val="18"/>
                <w:szCs w:val="18"/>
                <w:lang w:eastAsia="en-US"/>
              </w:rPr>
              <w:t>-</w:t>
            </w:r>
          </w:p>
          <w:p w14:paraId="7BB17BF7" w14:textId="77777777" w:rsidR="00854B06" w:rsidRPr="00A41823" w:rsidRDefault="00854B06" w:rsidP="00A241B7">
            <w:pPr>
              <w:pStyle w:val="RepTable"/>
              <w:jc w:val="center"/>
              <w:rPr>
                <w:sz w:val="18"/>
                <w:szCs w:val="18"/>
                <w:lang w:eastAsia="en-US"/>
              </w:rPr>
            </w:pPr>
            <w:r w:rsidRPr="00A41823">
              <w:rPr>
                <w:sz w:val="18"/>
                <w:szCs w:val="18"/>
                <w:lang w:eastAsia="en-US"/>
              </w:rPr>
              <w:t>-</w:t>
            </w:r>
          </w:p>
          <w:p w14:paraId="62EDB16F" w14:textId="77777777" w:rsidR="00854B06" w:rsidRPr="00A41823" w:rsidRDefault="00854B06" w:rsidP="00A241B7">
            <w:pPr>
              <w:pStyle w:val="RepTable"/>
              <w:jc w:val="center"/>
              <w:rPr>
                <w:sz w:val="18"/>
                <w:szCs w:val="18"/>
                <w:lang w:eastAsia="en-US"/>
              </w:rPr>
            </w:pPr>
            <w:r w:rsidRPr="00A41823">
              <w:rPr>
                <w:sz w:val="18"/>
                <w:szCs w:val="18"/>
                <w:lang w:eastAsia="en-US"/>
              </w:rPr>
              <w:t>Week 2</w:t>
            </w:r>
          </w:p>
          <w:p w14:paraId="53BCCF28" w14:textId="77777777" w:rsidR="00854B06" w:rsidRPr="00A41823" w:rsidRDefault="00854B06" w:rsidP="00A241B7">
            <w:pPr>
              <w:pStyle w:val="RepTable"/>
              <w:jc w:val="center"/>
              <w:rPr>
                <w:sz w:val="18"/>
                <w:szCs w:val="18"/>
                <w:lang w:eastAsia="en-US"/>
              </w:rPr>
            </w:pPr>
            <w:r w:rsidRPr="00A41823">
              <w:rPr>
                <w:sz w:val="18"/>
                <w:szCs w:val="18"/>
                <w:lang w:eastAsia="en-US"/>
              </w:rPr>
              <w:t>Day 1</w:t>
            </w:r>
          </w:p>
        </w:tc>
      </w:tr>
      <w:tr w:rsidR="00C81348" w:rsidRPr="00A41823" w14:paraId="205F8360" w14:textId="77777777" w:rsidTr="00A241B7">
        <w:tc>
          <w:tcPr>
            <w:tcW w:w="564" w:type="pct"/>
          </w:tcPr>
          <w:p w14:paraId="53E9981A" w14:textId="77777777" w:rsidR="00C81348" w:rsidRPr="00A41823" w:rsidRDefault="00D0602F" w:rsidP="00C81348">
            <w:pPr>
              <w:pStyle w:val="RepTable"/>
              <w:rPr>
                <w:sz w:val="18"/>
                <w:szCs w:val="18"/>
              </w:rPr>
            </w:pPr>
            <w:r w:rsidRPr="00A41823">
              <w:rPr>
                <w:sz w:val="18"/>
                <w:szCs w:val="18"/>
              </w:rPr>
              <w:t>00023</w:t>
            </w:r>
          </w:p>
        </w:tc>
        <w:tc>
          <w:tcPr>
            <w:tcW w:w="1245" w:type="pct"/>
          </w:tcPr>
          <w:p w14:paraId="437D09A4" w14:textId="77777777" w:rsidR="00C81348" w:rsidRPr="00A41823" w:rsidRDefault="00C81348" w:rsidP="00C81348">
            <w:pPr>
              <w:pStyle w:val="RepTable"/>
              <w:rPr>
                <w:sz w:val="18"/>
                <w:szCs w:val="18"/>
              </w:rPr>
            </w:pPr>
            <w:r w:rsidRPr="00A41823">
              <w:rPr>
                <w:sz w:val="18"/>
                <w:szCs w:val="18"/>
              </w:rPr>
              <w:t>Corneal opacity</w:t>
            </w:r>
          </w:p>
          <w:p w14:paraId="2EE7BD82" w14:textId="77777777" w:rsidR="00C81348" w:rsidRPr="00A41823" w:rsidRDefault="00C81348" w:rsidP="00C81348">
            <w:pPr>
              <w:pStyle w:val="RepTable"/>
              <w:rPr>
                <w:sz w:val="18"/>
                <w:szCs w:val="18"/>
              </w:rPr>
            </w:pPr>
            <w:r w:rsidRPr="00A41823">
              <w:rPr>
                <w:sz w:val="18"/>
                <w:szCs w:val="18"/>
              </w:rPr>
              <w:t>Iritis</w:t>
            </w:r>
          </w:p>
          <w:p w14:paraId="0B5DF168" w14:textId="77777777" w:rsidR="00C81348" w:rsidRPr="00A41823" w:rsidRDefault="00C81348" w:rsidP="00C81348">
            <w:pPr>
              <w:pStyle w:val="RepTable"/>
              <w:rPr>
                <w:sz w:val="18"/>
                <w:szCs w:val="18"/>
              </w:rPr>
            </w:pPr>
            <w:r w:rsidRPr="00A41823">
              <w:rPr>
                <w:sz w:val="18"/>
                <w:szCs w:val="18"/>
              </w:rPr>
              <w:t>Redness conjunctivae</w:t>
            </w:r>
          </w:p>
          <w:p w14:paraId="2E02D9B5" w14:textId="77777777" w:rsidR="00C81348" w:rsidRPr="00A41823" w:rsidRDefault="00C81348" w:rsidP="00C81348">
            <w:pPr>
              <w:pStyle w:val="RepTable"/>
              <w:rPr>
                <w:sz w:val="18"/>
                <w:szCs w:val="18"/>
              </w:rPr>
            </w:pPr>
            <w:r w:rsidRPr="00A41823">
              <w:rPr>
                <w:sz w:val="18"/>
                <w:szCs w:val="18"/>
              </w:rPr>
              <w:t>Chemosis conjunctivae</w:t>
            </w:r>
          </w:p>
        </w:tc>
        <w:tc>
          <w:tcPr>
            <w:tcW w:w="415" w:type="pct"/>
          </w:tcPr>
          <w:p w14:paraId="3E66ADB3"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042287AB"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3BBB6438" w14:textId="77777777" w:rsidR="00854B06" w:rsidRPr="00A41823" w:rsidRDefault="00854B06" w:rsidP="00A241B7">
            <w:pPr>
              <w:pStyle w:val="RepTable"/>
              <w:jc w:val="center"/>
              <w:rPr>
                <w:sz w:val="18"/>
                <w:szCs w:val="18"/>
                <w:lang w:eastAsia="en-US"/>
              </w:rPr>
            </w:pPr>
            <w:r w:rsidRPr="00A41823">
              <w:rPr>
                <w:sz w:val="18"/>
                <w:szCs w:val="18"/>
                <w:lang w:eastAsia="en-US"/>
              </w:rPr>
              <w:t>2</w:t>
            </w:r>
          </w:p>
          <w:p w14:paraId="1F007B8F" w14:textId="77777777" w:rsidR="00854B06" w:rsidRPr="00A41823" w:rsidRDefault="00723590" w:rsidP="00A241B7">
            <w:pPr>
              <w:pStyle w:val="RepTable"/>
              <w:jc w:val="center"/>
              <w:rPr>
                <w:sz w:val="18"/>
                <w:szCs w:val="18"/>
                <w:lang w:eastAsia="en-US"/>
              </w:rPr>
            </w:pPr>
            <w:r w:rsidRPr="00A41823">
              <w:rPr>
                <w:sz w:val="18"/>
                <w:szCs w:val="18"/>
                <w:lang w:eastAsia="en-US"/>
              </w:rPr>
              <w:t>1</w:t>
            </w:r>
          </w:p>
        </w:tc>
        <w:tc>
          <w:tcPr>
            <w:tcW w:w="421" w:type="pct"/>
          </w:tcPr>
          <w:p w14:paraId="7090CDCD"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7E341BCB"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301B315C" w14:textId="77777777" w:rsidR="00854B06" w:rsidRPr="00A41823" w:rsidRDefault="00854B06" w:rsidP="00A241B7">
            <w:pPr>
              <w:pStyle w:val="RepTable"/>
              <w:jc w:val="center"/>
              <w:rPr>
                <w:sz w:val="18"/>
                <w:szCs w:val="18"/>
                <w:lang w:eastAsia="en-US"/>
              </w:rPr>
            </w:pPr>
            <w:r w:rsidRPr="00A41823">
              <w:rPr>
                <w:sz w:val="18"/>
                <w:szCs w:val="18"/>
                <w:lang w:eastAsia="en-US"/>
              </w:rPr>
              <w:t>2</w:t>
            </w:r>
          </w:p>
          <w:p w14:paraId="1E415E95" w14:textId="77777777" w:rsidR="00854B06" w:rsidRPr="00A41823" w:rsidRDefault="00723590" w:rsidP="00A241B7">
            <w:pPr>
              <w:pStyle w:val="RepTable"/>
              <w:jc w:val="center"/>
              <w:rPr>
                <w:sz w:val="18"/>
                <w:szCs w:val="18"/>
                <w:lang w:eastAsia="en-US"/>
              </w:rPr>
            </w:pPr>
            <w:r w:rsidRPr="00A41823">
              <w:rPr>
                <w:sz w:val="18"/>
                <w:szCs w:val="18"/>
                <w:lang w:eastAsia="en-US"/>
              </w:rPr>
              <w:t>0</w:t>
            </w:r>
          </w:p>
        </w:tc>
        <w:tc>
          <w:tcPr>
            <w:tcW w:w="422" w:type="pct"/>
          </w:tcPr>
          <w:p w14:paraId="4CD62A88"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4F2A8A48"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2E07D50F" w14:textId="77777777" w:rsidR="00854B06" w:rsidRPr="00A41823" w:rsidRDefault="00854B06" w:rsidP="00A241B7">
            <w:pPr>
              <w:pStyle w:val="RepTable"/>
              <w:jc w:val="center"/>
              <w:rPr>
                <w:sz w:val="18"/>
                <w:szCs w:val="18"/>
                <w:lang w:eastAsia="en-US"/>
              </w:rPr>
            </w:pPr>
            <w:r w:rsidRPr="00A41823">
              <w:rPr>
                <w:sz w:val="18"/>
                <w:szCs w:val="18"/>
                <w:lang w:eastAsia="en-US"/>
              </w:rPr>
              <w:t>1</w:t>
            </w:r>
          </w:p>
          <w:p w14:paraId="7D855F50" w14:textId="77777777" w:rsidR="00854B06" w:rsidRPr="00A41823" w:rsidRDefault="00723590" w:rsidP="00A241B7">
            <w:pPr>
              <w:pStyle w:val="RepTable"/>
              <w:jc w:val="center"/>
              <w:rPr>
                <w:sz w:val="18"/>
                <w:szCs w:val="18"/>
                <w:lang w:eastAsia="en-US"/>
              </w:rPr>
            </w:pPr>
            <w:r w:rsidRPr="00A41823">
              <w:rPr>
                <w:sz w:val="18"/>
                <w:szCs w:val="18"/>
                <w:lang w:eastAsia="en-US"/>
              </w:rPr>
              <w:t>0</w:t>
            </w:r>
          </w:p>
        </w:tc>
        <w:tc>
          <w:tcPr>
            <w:tcW w:w="422" w:type="pct"/>
          </w:tcPr>
          <w:p w14:paraId="00A6691E"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0B1B4A7D"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310565CB" w14:textId="77777777" w:rsidR="00854B06" w:rsidRPr="00A41823" w:rsidRDefault="00854B06" w:rsidP="00A241B7">
            <w:pPr>
              <w:pStyle w:val="RepTable"/>
              <w:jc w:val="center"/>
              <w:rPr>
                <w:sz w:val="18"/>
                <w:szCs w:val="18"/>
                <w:lang w:eastAsia="en-US"/>
              </w:rPr>
            </w:pPr>
            <w:r w:rsidRPr="00A41823">
              <w:rPr>
                <w:sz w:val="18"/>
                <w:szCs w:val="18"/>
                <w:lang w:eastAsia="en-US"/>
              </w:rPr>
              <w:t>1</w:t>
            </w:r>
          </w:p>
          <w:p w14:paraId="371EED8F" w14:textId="77777777" w:rsidR="00854B06" w:rsidRPr="00A41823" w:rsidRDefault="00723590" w:rsidP="00A241B7">
            <w:pPr>
              <w:pStyle w:val="RepTable"/>
              <w:jc w:val="center"/>
              <w:rPr>
                <w:sz w:val="18"/>
                <w:szCs w:val="18"/>
                <w:lang w:eastAsia="en-US"/>
              </w:rPr>
            </w:pPr>
            <w:r w:rsidRPr="00A41823">
              <w:rPr>
                <w:sz w:val="18"/>
                <w:szCs w:val="18"/>
                <w:lang w:eastAsia="en-US"/>
              </w:rPr>
              <w:t>0</w:t>
            </w:r>
          </w:p>
        </w:tc>
        <w:tc>
          <w:tcPr>
            <w:tcW w:w="748" w:type="pct"/>
          </w:tcPr>
          <w:p w14:paraId="388C49C0" w14:textId="77777777" w:rsidR="00C81348" w:rsidRPr="00A41823" w:rsidRDefault="00854B06" w:rsidP="00A241B7">
            <w:pPr>
              <w:pStyle w:val="RepTable"/>
              <w:jc w:val="center"/>
              <w:rPr>
                <w:sz w:val="18"/>
                <w:szCs w:val="18"/>
                <w:lang w:eastAsia="en-US"/>
              </w:rPr>
            </w:pPr>
            <w:r w:rsidRPr="00A41823">
              <w:rPr>
                <w:sz w:val="18"/>
                <w:szCs w:val="18"/>
                <w:lang w:eastAsia="en-US"/>
              </w:rPr>
              <w:t>0</w:t>
            </w:r>
          </w:p>
          <w:p w14:paraId="78F60EC8" w14:textId="77777777" w:rsidR="00854B06" w:rsidRPr="00A41823" w:rsidRDefault="00854B06" w:rsidP="00A241B7">
            <w:pPr>
              <w:pStyle w:val="RepTable"/>
              <w:jc w:val="center"/>
              <w:rPr>
                <w:sz w:val="18"/>
                <w:szCs w:val="18"/>
                <w:lang w:eastAsia="en-US"/>
              </w:rPr>
            </w:pPr>
            <w:r w:rsidRPr="00A41823">
              <w:rPr>
                <w:sz w:val="18"/>
                <w:szCs w:val="18"/>
                <w:lang w:eastAsia="en-US"/>
              </w:rPr>
              <w:t>0</w:t>
            </w:r>
          </w:p>
          <w:p w14:paraId="12A20C2A" w14:textId="77777777" w:rsidR="00854B06" w:rsidRPr="00A41823" w:rsidRDefault="00854B06" w:rsidP="00A241B7">
            <w:pPr>
              <w:pStyle w:val="RepTable"/>
              <w:jc w:val="center"/>
              <w:rPr>
                <w:sz w:val="18"/>
                <w:szCs w:val="18"/>
                <w:lang w:eastAsia="en-US"/>
              </w:rPr>
            </w:pPr>
            <w:r w:rsidRPr="00A41823">
              <w:rPr>
                <w:sz w:val="18"/>
                <w:szCs w:val="18"/>
                <w:lang w:eastAsia="en-US"/>
              </w:rPr>
              <w:t>1.33</w:t>
            </w:r>
          </w:p>
          <w:p w14:paraId="6DB96452" w14:textId="77777777" w:rsidR="00854B06" w:rsidRPr="00A41823" w:rsidRDefault="00723590" w:rsidP="00A241B7">
            <w:pPr>
              <w:pStyle w:val="RepTable"/>
              <w:jc w:val="center"/>
              <w:rPr>
                <w:sz w:val="18"/>
                <w:szCs w:val="18"/>
                <w:lang w:eastAsia="en-US"/>
              </w:rPr>
            </w:pPr>
            <w:r w:rsidRPr="00A41823">
              <w:rPr>
                <w:sz w:val="18"/>
                <w:szCs w:val="18"/>
                <w:lang w:eastAsia="en-US"/>
              </w:rPr>
              <w:t>0</w:t>
            </w:r>
          </w:p>
        </w:tc>
        <w:tc>
          <w:tcPr>
            <w:tcW w:w="762" w:type="pct"/>
          </w:tcPr>
          <w:p w14:paraId="7C4A9F69" w14:textId="77777777" w:rsidR="00C81348" w:rsidRPr="00A41823" w:rsidRDefault="00854B06" w:rsidP="00A241B7">
            <w:pPr>
              <w:pStyle w:val="RepTable"/>
              <w:jc w:val="center"/>
              <w:rPr>
                <w:sz w:val="18"/>
                <w:szCs w:val="18"/>
                <w:lang w:eastAsia="en-US"/>
              </w:rPr>
            </w:pPr>
            <w:r w:rsidRPr="00A41823">
              <w:rPr>
                <w:sz w:val="18"/>
                <w:szCs w:val="18"/>
                <w:lang w:eastAsia="en-US"/>
              </w:rPr>
              <w:t>-</w:t>
            </w:r>
          </w:p>
          <w:p w14:paraId="55D288A3" w14:textId="77777777" w:rsidR="00854B06" w:rsidRPr="00A41823" w:rsidRDefault="00854B06" w:rsidP="00A241B7">
            <w:pPr>
              <w:pStyle w:val="RepTable"/>
              <w:jc w:val="center"/>
              <w:rPr>
                <w:sz w:val="18"/>
                <w:szCs w:val="18"/>
                <w:lang w:eastAsia="en-US"/>
              </w:rPr>
            </w:pPr>
            <w:r w:rsidRPr="00A41823">
              <w:rPr>
                <w:sz w:val="18"/>
                <w:szCs w:val="18"/>
                <w:lang w:eastAsia="en-US"/>
              </w:rPr>
              <w:t>-</w:t>
            </w:r>
          </w:p>
          <w:p w14:paraId="08D0BB0C" w14:textId="77777777" w:rsidR="00854B06" w:rsidRPr="00A41823" w:rsidRDefault="00854B06" w:rsidP="00A241B7">
            <w:pPr>
              <w:pStyle w:val="RepTable"/>
              <w:jc w:val="center"/>
              <w:rPr>
                <w:sz w:val="18"/>
                <w:szCs w:val="18"/>
                <w:lang w:eastAsia="en-US"/>
              </w:rPr>
            </w:pPr>
            <w:r w:rsidRPr="00A41823">
              <w:rPr>
                <w:sz w:val="18"/>
                <w:szCs w:val="18"/>
                <w:lang w:eastAsia="en-US"/>
              </w:rPr>
              <w:t>Week 2</w:t>
            </w:r>
          </w:p>
          <w:p w14:paraId="4AA46911" w14:textId="77777777" w:rsidR="00854B06" w:rsidRPr="00A41823" w:rsidRDefault="00723590" w:rsidP="00723590">
            <w:pPr>
              <w:pStyle w:val="RepTable"/>
              <w:jc w:val="center"/>
              <w:rPr>
                <w:sz w:val="18"/>
                <w:szCs w:val="18"/>
                <w:lang w:eastAsia="en-US"/>
              </w:rPr>
            </w:pPr>
            <w:r w:rsidRPr="00A41823">
              <w:rPr>
                <w:sz w:val="18"/>
                <w:szCs w:val="18"/>
                <w:lang w:eastAsia="en-US"/>
              </w:rPr>
              <w:t>Day 1</w:t>
            </w:r>
          </w:p>
        </w:tc>
      </w:tr>
    </w:tbl>
    <w:p w14:paraId="0B3FB752" w14:textId="77777777" w:rsidR="00C81348" w:rsidRPr="00B32849" w:rsidRDefault="00C07C99" w:rsidP="00217B1C">
      <w:pPr>
        <w:pStyle w:val="RepTableFootnote"/>
        <w:rPr>
          <w:lang w:val="en-GB"/>
        </w:rPr>
      </w:pPr>
      <w:r w:rsidRPr="00B32849">
        <w:rPr>
          <w:lang w:val="en-GB"/>
        </w:rPr>
        <w:t>*</w:t>
      </w:r>
      <w:r w:rsidR="0042264E">
        <w:rPr>
          <w:lang w:val="en-GB"/>
        </w:rPr>
        <w:tab/>
        <w:t>scores in the range of 0 to 4</w:t>
      </w:r>
      <w:r w:rsidR="00C81348" w:rsidRPr="00B32849">
        <w:rPr>
          <w:lang w:val="en-GB"/>
        </w:rPr>
        <w:t xml:space="preserve"> for cornea </w:t>
      </w:r>
      <w:r w:rsidR="00C81348" w:rsidRPr="0042264E">
        <w:rPr>
          <w:lang w:val="en-GB"/>
        </w:rPr>
        <w:t xml:space="preserve">opacity and chemosis, 0 to </w:t>
      </w:r>
      <w:r w:rsidR="0042264E" w:rsidRPr="0042264E">
        <w:rPr>
          <w:lang w:val="en-GB"/>
        </w:rPr>
        <w:t>3</w:t>
      </w:r>
      <w:r w:rsidR="00C81348" w:rsidRPr="0042264E">
        <w:rPr>
          <w:lang w:val="en-GB"/>
        </w:rPr>
        <w:t xml:space="preserve"> for redness of conjunctivae and 0 to </w:t>
      </w:r>
      <w:r w:rsidR="0042264E" w:rsidRPr="0042264E">
        <w:rPr>
          <w:lang w:val="en-GB"/>
        </w:rPr>
        <w:t>2</w:t>
      </w:r>
      <w:r w:rsidR="00C81348" w:rsidRPr="0042264E">
        <w:rPr>
          <w:lang w:val="en-GB"/>
        </w:rPr>
        <w:t xml:space="preserve"> for</w:t>
      </w:r>
      <w:r w:rsidR="00C81348" w:rsidRPr="00B32849">
        <w:rPr>
          <w:lang w:val="en-GB"/>
        </w:rPr>
        <w:t xml:space="preserve"> iritis</w:t>
      </w:r>
    </w:p>
    <w:p w14:paraId="2668762B" w14:textId="77777777" w:rsidR="00217B1C" w:rsidRPr="00B32849" w:rsidRDefault="00217B1C" w:rsidP="00217B1C">
      <w:pPr>
        <w:pStyle w:val="RepStandard"/>
      </w:pPr>
      <w:bookmarkStart w:id="1029" w:name="_Toc314067830"/>
      <w:bookmarkStart w:id="1030" w:name="_Toc314122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78"/>
        <w:gridCol w:w="7572"/>
      </w:tblGrid>
      <w:tr w:rsidR="00217B1C" w:rsidRPr="00A41823" w14:paraId="3B6DEA94" w14:textId="77777777" w:rsidTr="00A41823">
        <w:tc>
          <w:tcPr>
            <w:tcW w:w="951" w:type="pct"/>
          </w:tcPr>
          <w:p w14:paraId="108A1E00" w14:textId="77777777" w:rsidR="00217B1C" w:rsidRPr="00A41823" w:rsidRDefault="00217B1C" w:rsidP="00217B1C">
            <w:pPr>
              <w:pStyle w:val="RepTableBold"/>
              <w:rPr>
                <w:sz w:val="18"/>
                <w:szCs w:val="18"/>
                <w:lang w:val="en-GB" w:eastAsia="en-US"/>
              </w:rPr>
            </w:pPr>
            <w:r w:rsidRPr="00A41823">
              <w:rPr>
                <w:sz w:val="18"/>
                <w:szCs w:val="18"/>
                <w:lang w:val="en-GB" w:eastAsia="en-US"/>
              </w:rPr>
              <w:t>Clinical signs:</w:t>
            </w:r>
          </w:p>
        </w:tc>
        <w:tc>
          <w:tcPr>
            <w:tcW w:w="4049" w:type="pct"/>
          </w:tcPr>
          <w:p w14:paraId="1DAD9954" w14:textId="77777777" w:rsidR="00D0602F" w:rsidRPr="00A41823" w:rsidRDefault="00D0602F" w:rsidP="00A41823">
            <w:pPr>
              <w:jc w:val="both"/>
              <w:rPr>
                <w:sz w:val="18"/>
                <w:szCs w:val="18"/>
              </w:rPr>
            </w:pPr>
            <w:r w:rsidRPr="00A41823">
              <w:rPr>
                <w:sz w:val="18"/>
                <w:szCs w:val="18"/>
              </w:rPr>
              <w:t xml:space="preserve">Conjunctival redness, chemosis and conjunctival discharge were observed in all rabbits, 1 hour after application. Conjunctival redness and discharge persisted in all animals at the 24, 48 and 72 hours observation. At the 24 hour observation, one rabbit was recorded with conjunctival chemosis, which fully reverse before the 48 hours observation. One week after treatment, all rabbits showed slight redness and two animals displayed conjunctival discharge. No other signs were observed and all animals were symptom free 2 weeks after treatment.  </w:t>
            </w:r>
          </w:p>
          <w:p w14:paraId="27DFEF41" w14:textId="77777777" w:rsidR="00D0602F" w:rsidRPr="00A41823" w:rsidRDefault="00D0602F" w:rsidP="00A41823">
            <w:pPr>
              <w:jc w:val="both"/>
              <w:rPr>
                <w:sz w:val="18"/>
                <w:szCs w:val="18"/>
              </w:rPr>
            </w:pPr>
            <w:r w:rsidRPr="00A41823">
              <w:rPr>
                <w:sz w:val="18"/>
                <w:szCs w:val="18"/>
              </w:rPr>
              <w:t>Fluorescein staining was positive in one animal at 24 hours after the treatment but no more positive response was found during the observation period.</w:t>
            </w:r>
          </w:p>
          <w:p w14:paraId="54EA4BE1" w14:textId="77777777" w:rsidR="00217B1C" w:rsidRPr="00A41823" w:rsidRDefault="00D0602F" w:rsidP="00A41823">
            <w:pPr>
              <w:jc w:val="both"/>
              <w:rPr>
                <w:sz w:val="18"/>
                <w:szCs w:val="18"/>
              </w:rPr>
            </w:pPr>
            <w:r w:rsidRPr="00A41823">
              <w:rPr>
                <w:sz w:val="18"/>
                <w:szCs w:val="18"/>
              </w:rPr>
              <w:t>Three days after treatment, increased salivation and erosion of the oral-nasal area were observed in all animals. Additionally, wet fur, redness, oedema and inflammation of the ventral area of the neck were recorded in 1/3 rabbit.</w:t>
            </w:r>
          </w:p>
        </w:tc>
      </w:tr>
    </w:tbl>
    <w:p w14:paraId="02CD0291" w14:textId="77777777" w:rsidR="00217B1C" w:rsidRPr="00B32849" w:rsidRDefault="00217B1C" w:rsidP="00217B1C">
      <w:pPr>
        <w:pStyle w:val="RepStandard"/>
      </w:pPr>
    </w:p>
    <w:p w14:paraId="0DE81D24" w14:textId="77777777" w:rsidR="00C81348" w:rsidRPr="00B32849" w:rsidRDefault="00C81348" w:rsidP="00C81348">
      <w:pPr>
        <w:pStyle w:val="RepNewPart"/>
        <w:spacing w:before="0"/>
      </w:pPr>
      <w:r w:rsidRPr="00B32849">
        <w:t>Conclusion</w:t>
      </w:r>
      <w:bookmarkEnd w:id="1029"/>
      <w:bookmarkEnd w:id="1030"/>
    </w:p>
    <w:p w14:paraId="1CB2A4DB" w14:textId="77777777" w:rsidR="008E0ED5" w:rsidRPr="00B32849" w:rsidRDefault="00C81348" w:rsidP="008E0ED5">
      <w:pPr>
        <w:pStyle w:val="RepStandard"/>
      </w:pPr>
      <w:r w:rsidRPr="00B32849">
        <w:t xml:space="preserve">Under the experimental conditions, </w:t>
      </w:r>
      <w:r w:rsidR="00905E62" w:rsidRPr="00D0602F">
        <w:t>A17960B</w:t>
      </w:r>
      <w:r w:rsidRPr="00D0602F">
        <w:t>/</w:t>
      </w:r>
      <w:proofErr w:type="spellStart"/>
      <w:r w:rsidR="00905E62" w:rsidRPr="00D0602F">
        <w:t>Fortenza</w:t>
      </w:r>
      <w:proofErr w:type="spellEnd"/>
      <w:r w:rsidR="00905E62" w:rsidRPr="00D0602F">
        <w:t xml:space="preserve"> </w:t>
      </w:r>
      <w:r w:rsidRPr="00D0602F">
        <w:t>is not an eye irritant. Thus, no classification</w:t>
      </w:r>
      <w:r w:rsidRPr="00B32849">
        <w:t xml:space="preserve"> is required </w:t>
      </w:r>
      <w:r w:rsidRPr="00B32849">
        <w:rPr>
          <w:bCs/>
        </w:rPr>
        <w:t>according to Regulation (EC) No. 1272/2008.</w:t>
      </w:r>
    </w:p>
    <w:p w14:paraId="0C6B2793" w14:textId="77777777" w:rsidR="00C81348" w:rsidRPr="00B32849" w:rsidRDefault="00C81348" w:rsidP="00A41823">
      <w:pPr>
        <w:pStyle w:val="RepAppendix2"/>
        <w:spacing w:before="240" w:after="120"/>
      </w:pPr>
      <w:bookmarkStart w:id="1031" w:name="_Toc300147939"/>
      <w:bookmarkStart w:id="1032" w:name="_Toc304462633"/>
      <w:bookmarkStart w:id="1033" w:name="_Toc314067831"/>
      <w:bookmarkStart w:id="1034" w:name="_Toc314122120"/>
      <w:bookmarkStart w:id="1035" w:name="_Toc314129289"/>
      <w:bookmarkStart w:id="1036" w:name="_Ref314138474"/>
      <w:bookmarkStart w:id="1037" w:name="_Toc314142406"/>
      <w:bookmarkStart w:id="1038" w:name="_Toc314557418"/>
      <w:bookmarkStart w:id="1039" w:name="_Toc314557676"/>
      <w:bookmarkStart w:id="1040" w:name="_Toc328552275"/>
      <w:bookmarkStart w:id="1041" w:name="_Toc332020624"/>
      <w:bookmarkStart w:id="1042" w:name="_Toc332203468"/>
      <w:bookmarkStart w:id="1043" w:name="_Toc332207021"/>
      <w:bookmarkStart w:id="1044" w:name="_Toc332296189"/>
      <w:bookmarkStart w:id="1045" w:name="_Toc336434756"/>
      <w:bookmarkStart w:id="1046" w:name="_Toc397516908"/>
      <w:bookmarkStart w:id="1047" w:name="_Toc398627883"/>
      <w:bookmarkStart w:id="1048" w:name="_Toc399335743"/>
      <w:bookmarkStart w:id="1049" w:name="_Toc399764879"/>
      <w:bookmarkStart w:id="1050" w:name="_Toc412562675"/>
      <w:bookmarkStart w:id="1051" w:name="_Toc412562752"/>
      <w:bookmarkStart w:id="1052" w:name="_Toc413662744"/>
      <w:bookmarkStart w:id="1053" w:name="_Toc413673601"/>
      <w:bookmarkStart w:id="1054" w:name="_Toc413673699"/>
      <w:bookmarkStart w:id="1055" w:name="_Toc413673770"/>
      <w:bookmarkStart w:id="1056" w:name="_Toc413928669"/>
      <w:bookmarkStart w:id="1057" w:name="_Toc413936283"/>
      <w:bookmarkStart w:id="1058" w:name="_Toc413937994"/>
      <w:bookmarkStart w:id="1059" w:name="_Toc414026721"/>
      <w:bookmarkStart w:id="1060" w:name="_Toc414974100"/>
      <w:bookmarkStart w:id="1061" w:name="_Toc450900974"/>
      <w:bookmarkStart w:id="1062" w:name="_Toc450920640"/>
      <w:bookmarkStart w:id="1063" w:name="_Toc450923761"/>
      <w:bookmarkStart w:id="1064" w:name="_Toc454460994"/>
      <w:bookmarkStart w:id="1065" w:name="_Toc454462830"/>
      <w:bookmarkStart w:id="1066" w:name="_Toc46415850"/>
      <w:r w:rsidRPr="00B32849">
        <w:t>Skin sensitisation</w:t>
      </w:r>
      <w:bookmarkEnd w:id="1025"/>
      <w:bookmarkEnd w:id="1026"/>
      <w:bookmarkEnd w:id="1031"/>
      <w:bookmarkEnd w:id="1032"/>
      <w:bookmarkEnd w:id="1033"/>
      <w:bookmarkEnd w:id="1034"/>
      <w:bookmarkEnd w:id="1035"/>
      <w:bookmarkEnd w:id="1036"/>
      <w:bookmarkEnd w:id="1037"/>
      <w:bookmarkEnd w:id="1038"/>
      <w:bookmarkEnd w:id="1039"/>
      <w:r w:rsidRPr="00B32849">
        <w:t xml:space="preserve"> (KCP 7.1.6)</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2046"/>
        <w:gridCol w:w="7304"/>
      </w:tblGrid>
      <w:tr w:rsidR="00217B1C" w:rsidRPr="00A41823" w14:paraId="1E958DB9" w14:textId="77777777" w:rsidTr="000B7005">
        <w:tc>
          <w:tcPr>
            <w:tcW w:w="1094" w:type="pct"/>
            <w:shd w:val="clear" w:color="auto" w:fill="D9D9D9"/>
          </w:tcPr>
          <w:p w14:paraId="05D9E6DB" w14:textId="77777777" w:rsidR="00217B1C" w:rsidRPr="00A41823" w:rsidRDefault="00217B1C" w:rsidP="00217B1C">
            <w:pPr>
              <w:pStyle w:val="RepStandard"/>
              <w:rPr>
                <w:rFonts w:eastAsia="Batang"/>
                <w:sz w:val="20"/>
                <w:szCs w:val="20"/>
              </w:rPr>
            </w:pPr>
            <w:bookmarkStart w:id="1067" w:name="Sens_A"/>
            <w:bookmarkEnd w:id="1067"/>
            <w:r w:rsidRPr="00A41823">
              <w:rPr>
                <w:sz w:val="20"/>
                <w:szCs w:val="20"/>
              </w:rPr>
              <w:t xml:space="preserve">Comments of </w:t>
            </w:r>
            <w:proofErr w:type="spellStart"/>
            <w:r w:rsidRPr="00A41823">
              <w:rPr>
                <w:sz w:val="20"/>
                <w:szCs w:val="20"/>
              </w:rPr>
              <w:t>zRMS</w:t>
            </w:r>
            <w:proofErr w:type="spellEnd"/>
            <w:r w:rsidRPr="00A41823">
              <w:rPr>
                <w:sz w:val="20"/>
                <w:szCs w:val="20"/>
              </w:rPr>
              <w:t>:</w:t>
            </w:r>
          </w:p>
        </w:tc>
        <w:tc>
          <w:tcPr>
            <w:tcW w:w="3906" w:type="pct"/>
            <w:shd w:val="clear" w:color="auto" w:fill="D9D9D9"/>
          </w:tcPr>
          <w:p w14:paraId="137A18BB" w14:textId="77777777" w:rsidR="00D30FC4" w:rsidRPr="000D2940" w:rsidRDefault="00D30FC4" w:rsidP="00D30FC4">
            <w:pPr>
              <w:pStyle w:val="RepStandard"/>
              <w:rPr>
                <w:sz w:val="20"/>
                <w:szCs w:val="20"/>
              </w:rPr>
            </w:pPr>
            <w:r w:rsidRPr="000D2940">
              <w:rPr>
                <w:sz w:val="20"/>
                <w:szCs w:val="20"/>
              </w:rPr>
              <w:t xml:space="preserve">This study follows the data requirements for the active substance laid down in Regulation (EC) No. 544/2011 and the data requirements for the plant protection product laid down in Regulation (EC) No. 284/2013. </w:t>
            </w:r>
          </w:p>
          <w:p w14:paraId="4E13881D" w14:textId="77777777" w:rsidR="00D30FC4" w:rsidRPr="000D2940" w:rsidRDefault="00D30FC4" w:rsidP="00D30FC4">
            <w:pPr>
              <w:pStyle w:val="RepStandard"/>
              <w:rPr>
                <w:sz w:val="20"/>
                <w:szCs w:val="20"/>
              </w:rPr>
            </w:pPr>
            <w:r w:rsidRPr="000D2940">
              <w:rPr>
                <w:sz w:val="20"/>
                <w:szCs w:val="20"/>
              </w:rPr>
              <w:t xml:space="preserve">The study was performed according to the OECD Test Guideline 406. </w:t>
            </w:r>
          </w:p>
          <w:p w14:paraId="5E5993A1" w14:textId="77777777" w:rsidR="00D30FC4" w:rsidRPr="000D2940" w:rsidRDefault="00D30FC4" w:rsidP="00D30FC4">
            <w:pPr>
              <w:pStyle w:val="RepStandard"/>
              <w:rPr>
                <w:sz w:val="20"/>
                <w:szCs w:val="20"/>
              </w:rPr>
            </w:pPr>
            <w:r w:rsidRPr="000D2940">
              <w:rPr>
                <w:sz w:val="20"/>
                <w:szCs w:val="20"/>
              </w:rPr>
              <w:t>Results of this is modified Buehler test (9 applications) are confirmed by the calculation method using the generic and specific concentration limits of components of a mixture classified as a skin sensitizer that trigger classification of the mixture. The generic concentration limits can be found in Annex I: table 3.4.5 of the CLP Guidance to Regulation (EC) No 1272/2008, whilst the specific concentration limits are as per the Harmonised classification - Annex VI of Regulation (EC) No 1272/2008 (CLP Regulation).</w:t>
            </w:r>
          </w:p>
          <w:p w14:paraId="2D817230" w14:textId="77777777" w:rsidR="00D30FC4" w:rsidRPr="000D2940" w:rsidRDefault="00D30FC4" w:rsidP="00D30FC4">
            <w:pPr>
              <w:pStyle w:val="RepStandard"/>
              <w:rPr>
                <w:sz w:val="20"/>
                <w:szCs w:val="20"/>
              </w:rPr>
            </w:pPr>
            <w:r w:rsidRPr="000D2940">
              <w:rPr>
                <w:sz w:val="20"/>
                <w:szCs w:val="20"/>
              </w:rPr>
              <w:t>The relevant material in this formulation that has been classified as skin sensitizers is:</w:t>
            </w:r>
          </w:p>
          <w:p w14:paraId="5A066816" w14:textId="77777777" w:rsidR="00D30FC4" w:rsidRPr="000D2940" w:rsidRDefault="00D30FC4" w:rsidP="00D30FC4">
            <w:pPr>
              <w:pStyle w:val="RepStandard"/>
              <w:rPr>
                <w:sz w:val="20"/>
                <w:szCs w:val="20"/>
              </w:rPr>
            </w:pPr>
            <w:r w:rsidRPr="000D2940">
              <w:rPr>
                <w:sz w:val="20"/>
                <w:szCs w:val="20"/>
              </w:rPr>
              <w:lastRenderedPageBreak/>
              <w:t>•1,2-benzisothiazol-3-one, which is present at 20% in PROXEL GXL and at 0.037% in the formulation.</w:t>
            </w:r>
          </w:p>
          <w:p w14:paraId="42D40D3A" w14:textId="77777777" w:rsidR="00D30FC4" w:rsidRPr="000D2940" w:rsidRDefault="00D30FC4" w:rsidP="00D30FC4">
            <w:pPr>
              <w:pStyle w:val="RepStandard"/>
              <w:rPr>
                <w:sz w:val="20"/>
                <w:szCs w:val="20"/>
              </w:rPr>
            </w:pPr>
            <w:r w:rsidRPr="000D2940">
              <w:rPr>
                <w:sz w:val="20"/>
                <w:szCs w:val="20"/>
              </w:rPr>
              <w:t>The concentration of 1,2-benzisothiazol-3-one in the A17960B formulation is below its concentration triggering classification threshold of ≥ 0.05%. Therefore the A17960B formulation is considered not to be a skin sensitizer.</w:t>
            </w:r>
          </w:p>
          <w:p w14:paraId="5C0C3FDD" w14:textId="77777777" w:rsidR="00D30FC4" w:rsidRPr="000D2940" w:rsidRDefault="00D30FC4" w:rsidP="00D30FC4">
            <w:pPr>
              <w:pStyle w:val="RepStandard"/>
              <w:rPr>
                <w:sz w:val="20"/>
                <w:szCs w:val="20"/>
              </w:rPr>
            </w:pPr>
            <w:r w:rsidRPr="000D2940">
              <w:rPr>
                <w:sz w:val="20"/>
                <w:szCs w:val="20"/>
              </w:rPr>
              <w:t>Study is acceptable.</w:t>
            </w:r>
          </w:p>
          <w:p w14:paraId="5CFADA4C" w14:textId="77777777" w:rsidR="00217B1C" w:rsidRPr="00A41823" w:rsidRDefault="00D30FC4" w:rsidP="00D30FC4">
            <w:pPr>
              <w:pStyle w:val="RepStandard"/>
              <w:rPr>
                <w:rFonts w:eastAsia="Batang"/>
                <w:sz w:val="20"/>
                <w:szCs w:val="20"/>
                <w:highlight w:val="yellow"/>
              </w:rPr>
            </w:pPr>
            <w:r w:rsidRPr="000D2940">
              <w:rPr>
                <w:sz w:val="20"/>
                <w:szCs w:val="20"/>
              </w:rPr>
              <w:t>Classification is not required according to CLP Regulation (EC) No 1272/2008.</w:t>
            </w:r>
          </w:p>
        </w:tc>
      </w:tr>
    </w:tbl>
    <w:p w14:paraId="6A6AAC33" w14:textId="77777777" w:rsidR="00217B1C" w:rsidRPr="00B32849" w:rsidRDefault="00217B1C" w:rsidP="00D30FC4">
      <w:pPr>
        <w:pStyle w:val="RepAppendix3"/>
        <w:spacing w:before="240" w:after="120"/>
      </w:pPr>
      <w:bookmarkStart w:id="1068" w:name="_Toc413673602"/>
      <w:bookmarkStart w:id="1069" w:name="_Toc413673700"/>
      <w:bookmarkStart w:id="1070" w:name="_Toc413673771"/>
      <w:bookmarkStart w:id="1071" w:name="_Toc413928670"/>
      <w:bookmarkStart w:id="1072" w:name="_Toc413936284"/>
      <w:bookmarkStart w:id="1073" w:name="_Toc413937995"/>
      <w:bookmarkStart w:id="1074" w:name="_Toc414026722"/>
      <w:bookmarkStart w:id="1075" w:name="_Toc414974101"/>
      <w:bookmarkStart w:id="1076" w:name="_Toc450900975"/>
      <w:bookmarkStart w:id="1077" w:name="_Toc450920641"/>
      <w:bookmarkStart w:id="1078" w:name="_Toc450923762"/>
      <w:bookmarkStart w:id="1079" w:name="_Toc454460995"/>
      <w:bookmarkStart w:id="1080" w:name="_Toc454462831"/>
      <w:r w:rsidRPr="00B32849">
        <w:lastRenderedPageBreak/>
        <w:t>Study 1</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p>
    <w:tbl>
      <w:tblPr>
        <w:tblW w:w="5000" w:type="pct"/>
        <w:tblCellMar>
          <w:top w:w="57" w:type="dxa"/>
          <w:left w:w="57" w:type="dxa"/>
          <w:bottom w:w="57" w:type="dxa"/>
          <w:right w:w="57" w:type="dxa"/>
        </w:tblCellMar>
        <w:tblLook w:val="01E0" w:firstRow="1" w:lastRow="1" w:firstColumn="1" w:lastColumn="1" w:noHBand="0" w:noVBand="0"/>
      </w:tblPr>
      <w:tblGrid>
        <w:gridCol w:w="2514"/>
        <w:gridCol w:w="6846"/>
      </w:tblGrid>
      <w:tr w:rsidR="00EB6096" w:rsidRPr="00B32849" w14:paraId="1DDF71A9" w14:textId="77777777" w:rsidTr="00EB6096">
        <w:tc>
          <w:tcPr>
            <w:tcW w:w="1343" w:type="pct"/>
          </w:tcPr>
          <w:p w14:paraId="195D10FF" w14:textId="77777777" w:rsidR="00EB6096" w:rsidRPr="00B32849" w:rsidRDefault="009F554F" w:rsidP="00961BA5">
            <w:pPr>
              <w:pStyle w:val="RepStandard"/>
            </w:pPr>
            <w:r>
              <w:t>Reference</w:t>
            </w:r>
          </w:p>
        </w:tc>
        <w:tc>
          <w:tcPr>
            <w:tcW w:w="3657" w:type="pct"/>
          </w:tcPr>
          <w:p w14:paraId="2261D2C4" w14:textId="77777777" w:rsidR="00EB6096" w:rsidRPr="00924A9F" w:rsidRDefault="0021205B" w:rsidP="00961BA5">
            <w:pPr>
              <w:pStyle w:val="RepStandard"/>
            </w:pPr>
            <w:r>
              <w:t xml:space="preserve">KCP </w:t>
            </w:r>
            <w:r w:rsidR="00554B0E" w:rsidRPr="00924A9F">
              <w:t>7.1.6</w:t>
            </w:r>
          </w:p>
        </w:tc>
      </w:tr>
      <w:tr w:rsidR="00EB6096" w:rsidRPr="00B32849" w14:paraId="7F08A07B" w14:textId="77777777" w:rsidTr="00EB6096">
        <w:tc>
          <w:tcPr>
            <w:tcW w:w="1343" w:type="pct"/>
          </w:tcPr>
          <w:p w14:paraId="20182CAC" w14:textId="77777777" w:rsidR="00EB6096" w:rsidRPr="00B32849" w:rsidRDefault="00EB6096" w:rsidP="00961BA5">
            <w:pPr>
              <w:pStyle w:val="RepStandard"/>
            </w:pPr>
            <w:r w:rsidRPr="00B32849">
              <w:t>Report</w:t>
            </w:r>
          </w:p>
        </w:tc>
        <w:tc>
          <w:tcPr>
            <w:tcW w:w="3657" w:type="pct"/>
          </w:tcPr>
          <w:p w14:paraId="5A7698E0" w14:textId="77777777" w:rsidR="00EB6096" w:rsidRPr="00924A9F" w:rsidRDefault="00924A9F" w:rsidP="00961BA5">
            <w:pPr>
              <w:pStyle w:val="RepStandard"/>
              <w:rPr>
                <w:bCs/>
                <w:color w:val="000000"/>
                <w:lang w:val="hu-HU"/>
              </w:rPr>
            </w:pPr>
            <w:r w:rsidRPr="00924A9F">
              <w:rPr>
                <w:bCs/>
                <w:color w:val="000000"/>
                <w:lang w:val="hu-HU"/>
              </w:rPr>
              <w:t>Cyantraniliprole FS (A17960B) - Skin Sensitization in Guinea Pigs by the Buehler Method (9 induction).</w:t>
            </w:r>
          </w:p>
          <w:p w14:paraId="12D3B3C7" w14:textId="13687334" w:rsidR="00924A9F" w:rsidRPr="00924A9F" w:rsidRDefault="00CE1844" w:rsidP="00961BA5">
            <w:pPr>
              <w:pStyle w:val="RepStandard"/>
            </w:pPr>
            <w:proofErr w:type="spellStart"/>
            <w:r>
              <w:t>Xxxxxxx</w:t>
            </w:r>
            <w:proofErr w:type="spellEnd"/>
            <w:r w:rsidR="00924A9F" w:rsidRPr="00924A9F">
              <w:t>, 2011</w:t>
            </w:r>
          </w:p>
          <w:p w14:paraId="5EA48A12" w14:textId="77777777" w:rsidR="00924A9F" w:rsidRPr="00924A9F" w:rsidRDefault="00924A9F" w:rsidP="00961BA5">
            <w:pPr>
              <w:pStyle w:val="RepStandard"/>
            </w:pPr>
            <w:r w:rsidRPr="00924A9F">
              <w:t>11/015-104T</w:t>
            </w:r>
          </w:p>
          <w:p w14:paraId="6951B7E4" w14:textId="77777777" w:rsidR="00924A9F" w:rsidRPr="00924A9F" w:rsidRDefault="00924A9F" w:rsidP="00961BA5">
            <w:pPr>
              <w:pStyle w:val="RepStandard"/>
            </w:pPr>
            <w:r w:rsidRPr="00924A9F">
              <w:t>A17960B_10002</w:t>
            </w:r>
          </w:p>
        </w:tc>
      </w:tr>
      <w:tr w:rsidR="00EB6096" w:rsidRPr="00B32849" w14:paraId="57978AC0" w14:textId="77777777" w:rsidTr="00EB6096">
        <w:tc>
          <w:tcPr>
            <w:tcW w:w="1343" w:type="pct"/>
          </w:tcPr>
          <w:p w14:paraId="09019C27" w14:textId="77777777" w:rsidR="00EB6096" w:rsidRPr="00B32849" w:rsidRDefault="009F554F" w:rsidP="00961BA5">
            <w:pPr>
              <w:pStyle w:val="RepStandard"/>
            </w:pPr>
            <w:r>
              <w:t>Guideline(s)</w:t>
            </w:r>
          </w:p>
        </w:tc>
        <w:tc>
          <w:tcPr>
            <w:tcW w:w="3657" w:type="pct"/>
          </w:tcPr>
          <w:p w14:paraId="1DD03540" w14:textId="77777777" w:rsidR="00EB6096" w:rsidRPr="00924A9F" w:rsidRDefault="00924A9F" w:rsidP="00924A9F">
            <w:r w:rsidRPr="00924A9F">
              <w:t xml:space="preserve">Dermal </w:t>
            </w:r>
            <w:proofErr w:type="spellStart"/>
            <w:r w:rsidRPr="00924A9F">
              <w:t>Sensitisation</w:t>
            </w:r>
            <w:proofErr w:type="spellEnd"/>
            <w:r w:rsidRPr="00924A9F">
              <w:t xml:space="preserve"> (guinea pig) OECD 406 (1992); OPPTS 870.2600 (2003); Directive 440/2008/EC B.6 (2008)</w:t>
            </w:r>
          </w:p>
        </w:tc>
      </w:tr>
      <w:tr w:rsidR="00EB6096" w:rsidRPr="00B32849" w14:paraId="28BA3399" w14:textId="77777777" w:rsidTr="00EB6096">
        <w:tc>
          <w:tcPr>
            <w:tcW w:w="1343" w:type="pct"/>
          </w:tcPr>
          <w:p w14:paraId="6BB2D1EC" w14:textId="77777777" w:rsidR="00EB6096" w:rsidRPr="00B32849" w:rsidRDefault="009F554F" w:rsidP="00961BA5">
            <w:pPr>
              <w:pStyle w:val="RepStandard"/>
            </w:pPr>
            <w:r>
              <w:t>Deviations</w:t>
            </w:r>
          </w:p>
        </w:tc>
        <w:tc>
          <w:tcPr>
            <w:tcW w:w="3657" w:type="pct"/>
          </w:tcPr>
          <w:p w14:paraId="462C3356" w14:textId="77777777" w:rsidR="00EB6096" w:rsidRPr="00924A9F" w:rsidRDefault="00924A9F" w:rsidP="00961BA5">
            <w:pPr>
              <w:pStyle w:val="RepStandard"/>
            </w:pPr>
            <w:r w:rsidRPr="00924A9F">
              <w:t>No</w:t>
            </w:r>
          </w:p>
        </w:tc>
      </w:tr>
      <w:tr w:rsidR="00EB6096" w:rsidRPr="00B32849" w14:paraId="6ABB0B66" w14:textId="77777777" w:rsidTr="00EB6096">
        <w:tc>
          <w:tcPr>
            <w:tcW w:w="1343" w:type="pct"/>
          </w:tcPr>
          <w:p w14:paraId="0A5A47C2" w14:textId="77777777" w:rsidR="00EB6096" w:rsidRPr="00B32849" w:rsidRDefault="009F554F" w:rsidP="00961BA5">
            <w:pPr>
              <w:pStyle w:val="RepStandard"/>
            </w:pPr>
            <w:r>
              <w:t>GLP</w:t>
            </w:r>
          </w:p>
        </w:tc>
        <w:tc>
          <w:tcPr>
            <w:tcW w:w="3657" w:type="pct"/>
          </w:tcPr>
          <w:p w14:paraId="447F826B" w14:textId="77777777" w:rsidR="00EB6096" w:rsidRPr="00924A9F" w:rsidRDefault="00924A9F" w:rsidP="00961BA5">
            <w:pPr>
              <w:pStyle w:val="RepStandard"/>
            </w:pPr>
            <w:r w:rsidRPr="00924A9F">
              <w:t>Yes</w:t>
            </w:r>
          </w:p>
        </w:tc>
      </w:tr>
      <w:tr w:rsidR="00EB6096" w:rsidRPr="00B32849" w14:paraId="52689C51" w14:textId="77777777" w:rsidTr="00EB6096">
        <w:tc>
          <w:tcPr>
            <w:tcW w:w="1343" w:type="pct"/>
          </w:tcPr>
          <w:p w14:paraId="24B141AA" w14:textId="77777777" w:rsidR="00EB6096" w:rsidRPr="00B32849" w:rsidRDefault="009F554F" w:rsidP="00961BA5">
            <w:pPr>
              <w:pStyle w:val="RepStandard"/>
            </w:pPr>
            <w:r>
              <w:t>Acceptability</w:t>
            </w:r>
          </w:p>
        </w:tc>
        <w:tc>
          <w:tcPr>
            <w:tcW w:w="3657" w:type="pct"/>
          </w:tcPr>
          <w:p w14:paraId="3F30E908" w14:textId="77777777" w:rsidR="00EB6096" w:rsidRPr="003675A3" w:rsidRDefault="003675A3" w:rsidP="00961BA5">
            <w:pPr>
              <w:pStyle w:val="RepStandard"/>
            </w:pPr>
            <w:r w:rsidRPr="003675A3">
              <w:t>Yes</w:t>
            </w:r>
          </w:p>
        </w:tc>
      </w:tr>
      <w:tr w:rsidR="00EB6096" w:rsidRPr="00B32849" w14:paraId="02415258" w14:textId="77777777" w:rsidTr="00EB6096">
        <w:tc>
          <w:tcPr>
            <w:tcW w:w="1343" w:type="pct"/>
          </w:tcPr>
          <w:p w14:paraId="1241A30D" w14:textId="77777777" w:rsidR="00EB6096" w:rsidRPr="00B32849" w:rsidRDefault="00EB6096" w:rsidP="00961BA5">
            <w:pPr>
              <w:pStyle w:val="RepStandard"/>
            </w:pPr>
            <w:r w:rsidRPr="00B32849">
              <w:t xml:space="preserve">Duplication </w:t>
            </w:r>
            <w:r w:rsidRPr="00B32849">
              <w:br/>
              <w:t>(if vertebrate study)</w:t>
            </w:r>
          </w:p>
        </w:tc>
        <w:tc>
          <w:tcPr>
            <w:tcW w:w="3657" w:type="pct"/>
          </w:tcPr>
          <w:p w14:paraId="7B18D21B" w14:textId="77777777" w:rsidR="00EB6096" w:rsidRPr="003675A3" w:rsidRDefault="003675A3" w:rsidP="00961BA5">
            <w:pPr>
              <w:pStyle w:val="RepStandard"/>
            </w:pPr>
            <w:r w:rsidRPr="003675A3">
              <w:t>No</w:t>
            </w:r>
          </w:p>
        </w:tc>
      </w:tr>
    </w:tbl>
    <w:p w14:paraId="1F00A940" w14:textId="77777777" w:rsidR="00217B1C" w:rsidRPr="00B32849" w:rsidRDefault="00217B1C" w:rsidP="00A75972">
      <w:pPr>
        <w:pStyle w:val="RepNewPart"/>
        <w:spacing w:before="240"/>
      </w:pPr>
      <w:r w:rsidRPr="00B32849">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6"/>
        <w:gridCol w:w="5634"/>
      </w:tblGrid>
      <w:tr w:rsidR="00C81348" w:rsidRPr="00A41823" w14:paraId="10689BC6" w14:textId="77777777" w:rsidTr="00A241B7">
        <w:tc>
          <w:tcPr>
            <w:tcW w:w="1987" w:type="pct"/>
          </w:tcPr>
          <w:p w14:paraId="7769C754" w14:textId="77777777" w:rsidR="00C81348" w:rsidRPr="00A41823" w:rsidRDefault="00C81348" w:rsidP="000247DD">
            <w:pPr>
              <w:pStyle w:val="RepTable"/>
              <w:rPr>
                <w:sz w:val="18"/>
                <w:szCs w:val="18"/>
              </w:rPr>
            </w:pPr>
            <w:r w:rsidRPr="00A41823">
              <w:rPr>
                <w:sz w:val="18"/>
                <w:szCs w:val="18"/>
              </w:rPr>
              <w:t>Test material (Lot/Batch No.)</w:t>
            </w:r>
          </w:p>
        </w:tc>
        <w:tc>
          <w:tcPr>
            <w:tcW w:w="3013" w:type="pct"/>
          </w:tcPr>
          <w:p w14:paraId="3010D282" w14:textId="77777777" w:rsidR="00C81348" w:rsidRPr="00A41823" w:rsidRDefault="00905E62" w:rsidP="000247DD">
            <w:pPr>
              <w:pStyle w:val="RepTable"/>
              <w:rPr>
                <w:sz w:val="18"/>
                <w:szCs w:val="18"/>
                <w:highlight w:val="yellow"/>
              </w:rPr>
            </w:pPr>
            <w:r w:rsidRPr="00A41823">
              <w:rPr>
                <w:sz w:val="18"/>
                <w:szCs w:val="18"/>
              </w:rPr>
              <w:t>A17960B</w:t>
            </w:r>
            <w:r w:rsidR="00C81348" w:rsidRPr="00A41823">
              <w:rPr>
                <w:sz w:val="18"/>
                <w:szCs w:val="18"/>
              </w:rPr>
              <w:t>/</w:t>
            </w:r>
            <w:r w:rsidRPr="00A41823">
              <w:rPr>
                <w:sz w:val="18"/>
                <w:szCs w:val="18"/>
              </w:rPr>
              <w:t xml:space="preserve">Fortenza </w:t>
            </w:r>
            <w:r w:rsidR="00C81348" w:rsidRPr="00A41823">
              <w:rPr>
                <w:sz w:val="18"/>
                <w:szCs w:val="18"/>
              </w:rPr>
              <w:t xml:space="preserve"> (</w:t>
            </w:r>
            <w:r w:rsidR="00924A9F" w:rsidRPr="00A41823">
              <w:rPr>
                <w:sz w:val="18"/>
                <w:szCs w:val="18"/>
              </w:rPr>
              <w:t>SMU1AP002)</w:t>
            </w:r>
          </w:p>
        </w:tc>
      </w:tr>
      <w:tr w:rsidR="00C81348" w:rsidRPr="00A41823" w14:paraId="3A62D603" w14:textId="77777777" w:rsidTr="00A241B7">
        <w:tc>
          <w:tcPr>
            <w:tcW w:w="1987" w:type="pct"/>
          </w:tcPr>
          <w:p w14:paraId="182CA68A" w14:textId="77777777" w:rsidR="00C81348" w:rsidRPr="00A41823" w:rsidRDefault="00C81348" w:rsidP="000247DD">
            <w:pPr>
              <w:pStyle w:val="RepTable"/>
              <w:rPr>
                <w:sz w:val="18"/>
                <w:szCs w:val="18"/>
              </w:rPr>
            </w:pPr>
            <w:r w:rsidRPr="00A41823">
              <w:rPr>
                <w:sz w:val="18"/>
                <w:szCs w:val="18"/>
              </w:rPr>
              <w:t>Species</w:t>
            </w:r>
          </w:p>
        </w:tc>
        <w:tc>
          <w:tcPr>
            <w:tcW w:w="3013" w:type="pct"/>
          </w:tcPr>
          <w:p w14:paraId="03FDCB09" w14:textId="77777777" w:rsidR="00C81348" w:rsidRPr="00A41823" w:rsidRDefault="00C81348" w:rsidP="000247DD">
            <w:pPr>
              <w:pStyle w:val="RepTable"/>
              <w:rPr>
                <w:sz w:val="18"/>
                <w:szCs w:val="18"/>
                <w:highlight w:val="yellow"/>
              </w:rPr>
            </w:pPr>
            <w:r w:rsidRPr="00A41823">
              <w:rPr>
                <w:sz w:val="18"/>
                <w:szCs w:val="18"/>
              </w:rPr>
              <w:t xml:space="preserve">Guinea pig, </w:t>
            </w:r>
            <w:r w:rsidR="0008165F" w:rsidRPr="00A41823">
              <w:rPr>
                <w:sz w:val="18"/>
                <w:szCs w:val="18"/>
              </w:rPr>
              <w:t>LAL/HA/BR strain</w:t>
            </w:r>
          </w:p>
        </w:tc>
      </w:tr>
      <w:tr w:rsidR="00C81348" w:rsidRPr="00A41823" w14:paraId="566F7FED" w14:textId="77777777" w:rsidTr="00A241B7">
        <w:tc>
          <w:tcPr>
            <w:tcW w:w="1987" w:type="pct"/>
          </w:tcPr>
          <w:p w14:paraId="7CB8FE56" w14:textId="77777777" w:rsidR="00C81348" w:rsidRPr="00A41823" w:rsidRDefault="00C81348" w:rsidP="000247DD">
            <w:pPr>
              <w:pStyle w:val="RepTable"/>
              <w:rPr>
                <w:sz w:val="18"/>
                <w:szCs w:val="18"/>
              </w:rPr>
            </w:pPr>
            <w:r w:rsidRPr="00A41823">
              <w:rPr>
                <w:sz w:val="18"/>
                <w:szCs w:val="18"/>
              </w:rPr>
              <w:t>No. of animals (group size)</w:t>
            </w:r>
          </w:p>
        </w:tc>
        <w:tc>
          <w:tcPr>
            <w:tcW w:w="3013" w:type="pct"/>
          </w:tcPr>
          <w:p w14:paraId="600233DC" w14:textId="77777777" w:rsidR="00C81348" w:rsidRPr="00A41823" w:rsidRDefault="00C81348" w:rsidP="000247DD">
            <w:pPr>
              <w:pStyle w:val="RepTable"/>
              <w:rPr>
                <w:sz w:val="18"/>
                <w:szCs w:val="18"/>
              </w:rPr>
            </w:pPr>
            <w:r w:rsidRPr="00A41823">
              <w:rPr>
                <w:sz w:val="18"/>
                <w:szCs w:val="18"/>
              </w:rPr>
              <w:t xml:space="preserve">Test substance group: </w:t>
            </w:r>
            <w:r w:rsidR="0008165F" w:rsidRPr="00A41823">
              <w:rPr>
                <w:sz w:val="18"/>
                <w:szCs w:val="18"/>
              </w:rPr>
              <w:t>20 fe</w:t>
            </w:r>
            <w:r w:rsidRPr="00A41823">
              <w:rPr>
                <w:sz w:val="18"/>
                <w:szCs w:val="18"/>
              </w:rPr>
              <w:t xml:space="preserve">male guinea pigs </w:t>
            </w:r>
          </w:p>
          <w:p w14:paraId="4F8C5A42" w14:textId="77777777" w:rsidR="00C81348" w:rsidRPr="00A41823" w:rsidRDefault="00C81348" w:rsidP="0008165F">
            <w:pPr>
              <w:pStyle w:val="RepTable"/>
              <w:rPr>
                <w:sz w:val="18"/>
                <w:szCs w:val="18"/>
                <w:highlight w:val="yellow"/>
              </w:rPr>
            </w:pPr>
            <w:r w:rsidRPr="00A41823">
              <w:rPr>
                <w:sz w:val="18"/>
                <w:szCs w:val="18"/>
              </w:rPr>
              <w:t>Vehic</w:t>
            </w:r>
            <w:r w:rsidR="0008165F" w:rsidRPr="00A41823">
              <w:rPr>
                <w:sz w:val="18"/>
                <w:szCs w:val="18"/>
              </w:rPr>
              <w:t>le control goup: 10</w:t>
            </w:r>
            <w:r w:rsidRPr="00A41823">
              <w:rPr>
                <w:sz w:val="18"/>
                <w:szCs w:val="18"/>
              </w:rPr>
              <w:t xml:space="preserve"> </w:t>
            </w:r>
            <w:r w:rsidR="0008165F" w:rsidRPr="00A41823">
              <w:rPr>
                <w:sz w:val="18"/>
                <w:szCs w:val="18"/>
              </w:rPr>
              <w:t>fe</w:t>
            </w:r>
            <w:r w:rsidRPr="00A41823">
              <w:rPr>
                <w:sz w:val="18"/>
                <w:szCs w:val="18"/>
              </w:rPr>
              <w:t xml:space="preserve">male guinea pigs </w:t>
            </w:r>
          </w:p>
        </w:tc>
      </w:tr>
      <w:tr w:rsidR="00C81348" w:rsidRPr="00A41823" w14:paraId="50100E47" w14:textId="77777777" w:rsidTr="00A241B7">
        <w:tc>
          <w:tcPr>
            <w:tcW w:w="1987" w:type="pct"/>
          </w:tcPr>
          <w:p w14:paraId="0E8B7ACC" w14:textId="77777777" w:rsidR="00C81348" w:rsidRPr="00A41823" w:rsidRDefault="00C81348" w:rsidP="000247DD">
            <w:pPr>
              <w:pStyle w:val="RepTable"/>
              <w:rPr>
                <w:sz w:val="18"/>
                <w:szCs w:val="18"/>
              </w:rPr>
            </w:pPr>
            <w:r w:rsidRPr="00A41823">
              <w:rPr>
                <w:sz w:val="18"/>
                <w:szCs w:val="18"/>
              </w:rPr>
              <w:t>Range finding</w:t>
            </w:r>
          </w:p>
        </w:tc>
        <w:tc>
          <w:tcPr>
            <w:tcW w:w="3013" w:type="pct"/>
          </w:tcPr>
          <w:p w14:paraId="17F29378" w14:textId="77777777" w:rsidR="00C81348" w:rsidRPr="00A41823" w:rsidRDefault="00F760A6" w:rsidP="000247DD">
            <w:pPr>
              <w:pStyle w:val="RepTable"/>
              <w:rPr>
                <w:sz w:val="18"/>
                <w:szCs w:val="18"/>
              </w:rPr>
            </w:pPr>
            <w:r w:rsidRPr="00A41823">
              <w:rPr>
                <w:sz w:val="18"/>
                <w:szCs w:val="18"/>
              </w:rPr>
              <w:t>Yes</w:t>
            </w:r>
          </w:p>
        </w:tc>
      </w:tr>
      <w:tr w:rsidR="00C81348" w:rsidRPr="00A41823" w14:paraId="40401305" w14:textId="77777777" w:rsidTr="00A241B7">
        <w:tc>
          <w:tcPr>
            <w:tcW w:w="1987" w:type="pct"/>
          </w:tcPr>
          <w:p w14:paraId="13008FAA" w14:textId="77777777" w:rsidR="00C81348" w:rsidRPr="00A41823" w:rsidRDefault="00C81348" w:rsidP="000247DD">
            <w:pPr>
              <w:pStyle w:val="RepTable"/>
              <w:rPr>
                <w:sz w:val="18"/>
                <w:szCs w:val="18"/>
              </w:rPr>
            </w:pPr>
            <w:r w:rsidRPr="00A41823">
              <w:rPr>
                <w:sz w:val="18"/>
                <w:szCs w:val="18"/>
              </w:rPr>
              <w:t>Exposure (concentration(s), no. of applications)</w:t>
            </w:r>
          </w:p>
        </w:tc>
        <w:tc>
          <w:tcPr>
            <w:tcW w:w="3013" w:type="pct"/>
          </w:tcPr>
          <w:p w14:paraId="17942661" w14:textId="77777777" w:rsidR="00C81348" w:rsidRPr="00A41823" w:rsidRDefault="00C81348" w:rsidP="000247DD">
            <w:pPr>
              <w:pStyle w:val="RepTable"/>
              <w:rPr>
                <w:sz w:val="18"/>
                <w:szCs w:val="18"/>
              </w:rPr>
            </w:pPr>
            <w:r w:rsidRPr="00A41823">
              <w:rPr>
                <w:sz w:val="18"/>
                <w:szCs w:val="18"/>
              </w:rPr>
              <w:t>Topica</w:t>
            </w:r>
            <w:r w:rsidR="0008165F" w:rsidRPr="00A41823">
              <w:rPr>
                <w:sz w:val="18"/>
                <w:szCs w:val="18"/>
              </w:rPr>
              <w:t>l inductione undiluted (</w:t>
            </w:r>
            <w:r w:rsidRPr="00A41823">
              <w:rPr>
                <w:sz w:val="18"/>
                <w:szCs w:val="18"/>
              </w:rPr>
              <w:t>9 x)</w:t>
            </w:r>
          </w:p>
          <w:p w14:paraId="299124DE" w14:textId="77777777" w:rsidR="00C81348" w:rsidRPr="00A41823" w:rsidRDefault="0008165F" w:rsidP="0008165F">
            <w:pPr>
              <w:pStyle w:val="RepTable"/>
              <w:rPr>
                <w:sz w:val="18"/>
                <w:szCs w:val="18"/>
                <w:highlight w:val="yellow"/>
              </w:rPr>
            </w:pPr>
            <w:r w:rsidRPr="00A41823">
              <w:rPr>
                <w:sz w:val="18"/>
                <w:szCs w:val="18"/>
              </w:rPr>
              <w:t>Challenge u</w:t>
            </w:r>
            <w:r w:rsidR="00C81348" w:rsidRPr="00A41823">
              <w:rPr>
                <w:sz w:val="18"/>
                <w:szCs w:val="18"/>
              </w:rPr>
              <w:t>ndiluted</w:t>
            </w:r>
            <w:r w:rsidRPr="00A41823">
              <w:rPr>
                <w:sz w:val="18"/>
                <w:szCs w:val="18"/>
              </w:rPr>
              <w:t xml:space="preserve"> test item and 50 (w/v)% in distilled water</w:t>
            </w:r>
          </w:p>
        </w:tc>
      </w:tr>
      <w:tr w:rsidR="00C81348" w:rsidRPr="00A41823" w14:paraId="4EB34AF4" w14:textId="77777777" w:rsidTr="00A241B7">
        <w:tc>
          <w:tcPr>
            <w:tcW w:w="1987" w:type="pct"/>
          </w:tcPr>
          <w:p w14:paraId="75266D65" w14:textId="77777777" w:rsidR="00C81348" w:rsidRPr="00A41823" w:rsidRDefault="00C81348" w:rsidP="000247DD">
            <w:pPr>
              <w:pStyle w:val="RepTable"/>
              <w:rPr>
                <w:sz w:val="18"/>
                <w:szCs w:val="18"/>
              </w:rPr>
            </w:pPr>
            <w:r w:rsidRPr="00A41823">
              <w:rPr>
                <w:sz w:val="18"/>
                <w:szCs w:val="18"/>
              </w:rPr>
              <w:t>Vehicle</w:t>
            </w:r>
          </w:p>
        </w:tc>
        <w:tc>
          <w:tcPr>
            <w:tcW w:w="3013" w:type="pct"/>
          </w:tcPr>
          <w:p w14:paraId="5E3FBFF0" w14:textId="77777777" w:rsidR="00C81348" w:rsidRPr="00A41823" w:rsidRDefault="0008165F" w:rsidP="0008165F">
            <w:pPr>
              <w:pStyle w:val="RepTable"/>
              <w:tabs>
                <w:tab w:val="center" w:pos="2797"/>
              </w:tabs>
              <w:rPr>
                <w:sz w:val="18"/>
                <w:szCs w:val="18"/>
                <w:highlight w:val="yellow"/>
              </w:rPr>
            </w:pPr>
            <w:r w:rsidRPr="00A41823">
              <w:rPr>
                <w:sz w:val="18"/>
                <w:szCs w:val="18"/>
              </w:rPr>
              <w:t>Distilled water</w:t>
            </w:r>
          </w:p>
        </w:tc>
      </w:tr>
      <w:tr w:rsidR="00C81348" w:rsidRPr="00A41823" w14:paraId="074F95CA" w14:textId="77777777" w:rsidTr="00A241B7">
        <w:tc>
          <w:tcPr>
            <w:tcW w:w="1987" w:type="pct"/>
          </w:tcPr>
          <w:p w14:paraId="4F4F5AA4" w14:textId="77777777" w:rsidR="00C81348" w:rsidRPr="00A41823" w:rsidRDefault="00C81348" w:rsidP="000247DD">
            <w:pPr>
              <w:pStyle w:val="RepTable"/>
              <w:rPr>
                <w:sz w:val="18"/>
                <w:szCs w:val="18"/>
              </w:rPr>
            </w:pPr>
            <w:r w:rsidRPr="00A41823">
              <w:rPr>
                <w:sz w:val="18"/>
                <w:szCs w:val="18"/>
              </w:rPr>
              <w:t>Pretreatment prior to topical application</w:t>
            </w:r>
          </w:p>
        </w:tc>
        <w:tc>
          <w:tcPr>
            <w:tcW w:w="3013" w:type="pct"/>
          </w:tcPr>
          <w:p w14:paraId="325523EA" w14:textId="77777777" w:rsidR="00C81348" w:rsidRPr="00A41823" w:rsidRDefault="00F760A6" w:rsidP="000247DD">
            <w:pPr>
              <w:pStyle w:val="RepTable"/>
              <w:rPr>
                <w:sz w:val="18"/>
                <w:szCs w:val="18"/>
              </w:rPr>
            </w:pPr>
            <w:r w:rsidRPr="00A41823">
              <w:rPr>
                <w:sz w:val="18"/>
                <w:szCs w:val="18"/>
              </w:rPr>
              <w:t>Approximately 24 hrs prior to the test, the hair was removed from the right and left flank of the animals (approximately 5 x 5 cm).</w:t>
            </w:r>
          </w:p>
        </w:tc>
      </w:tr>
      <w:tr w:rsidR="00C81348" w:rsidRPr="00A41823" w14:paraId="30097C32" w14:textId="77777777" w:rsidTr="00A241B7">
        <w:tc>
          <w:tcPr>
            <w:tcW w:w="1987" w:type="pct"/>
          </w:tcPr>
          <w:p w14:paraId="13320854" w14:textId="77777777" w:rsidR="00C81348" w:rsidRPr="00A41823" w:rsidRDefault="00C81348" w:rsidP="000247DD">
            <w:pPr>
              <w:pStyle w:val="RepTable"/>
              <w:rPr>
                <w:sz w:val="18"/>
                <w:szCs w:val="18"/>
              </w:rPr>
            </w:pPr>
            <w:r w:rsidRPr="00A41823">
              <w:rPr>
                <w:sz w:val="18"/>
                <w:szCs w:val="18"/>
              </w:rPr>
              <w:t>Reliability check</w:t>
            </w:r>
          </w:p>
        </w:tc>
        <w:tc>
          <w:tcPr>
            <w:tcW w:w="3013" w:type="pct"/>
          </w:tcPr>
          <w:p w14:paraId="01763CDC" w14:textId="77777777" w:rsidR="00C81348" w:rsidRPr="00A41823" w:rsidRDefault="0008165F" w:rsidP="000247DD">
            <w:pPr>
              <w:pStyle w:val="RepTable"/>
              <w:rPr>
                <w:sz w:val="18"/>
                <w:szCs w:val="18"/>
                <w:highlight w:val="yellow"/>
              </w:rPr>
            </w:pPr>
            <w:r w:rsidRPr="00A41823">
              <w:rPr>
                <w:sz w:val="18"/>
                <w:szCs w:val="18"/>
              </w:rPr>
              <w:t>The sensitivity and reliability of the experimental technique employed was assessed by use of 2-Mercaptobenzothiazole.</w:t>
            </w:r>
          </w:p>
        </w:tc>
      </w:tr>
      <w:tr w:rsidR="00C81348" w:rsidRPr="00A41823" w14:paraId="318389D5" w14:textId="77777777" w:rsidTr="00A241B7">
        <w:tc>
          <w:tcPr>
            <w:tcW w:w="1987" w:type="pct"/>
          </w:tcPr>
          <w:p w14:paraId="76EE4D73" w14:textId="77777777" w:rsidR="00C81348" w:rsidRPr="00A41823" w:rsidRDefault="00C81348" w:rsidP="000247DD">
            <w:pPr>
              <w:pStyle w:val="RepTable"/>
              <w:rPr>
                <w:sz w:val="18"/>
                <w:szCs w:val="18"/>
              </w:rPr>
            </w:pPr>
            <w:r w:rsidRPr="00A41823">
              <w:rPr>
                <w:sz w:val="18"/>
                <w:szCs w:val="18"/>
              </w:rPr>
              <w:t>Remarks</w:t>
            </w:r>
          </w:p>
        </w:tc>
        <w:tc>
          <w:tcPr>
            <w:tcW w:w="3013" w:type="pct"/>
          </w:tcPr>
          <w:p w14:paraId="2F1E1E77" w14:textId="77777777" w:rsidR="00C81348" w:rsidRPr="00A41823" w:rsidRDefault="00C81348" w:rsidP="000247DD">
            <w:pPr>
              <w:pStyle w:val="RepTable"/>
              <w:rPr>
                <w:sz w:val="18"/>
                <w:szCs w:val="18"/>
                <w:highlight w:val="yellow"/>
              </w:rPr>
            </w:pPr>
            <w:r w:rsidRPr="00A41823">
              <w:rPr>
                <w:sz w:val="18"/>
                <w:szCs w:val="18"/>
              </w:rPr>
              <w:t>None</w:t>
            </w:r>
          </w:p>
        </w:tc>
      </w:tr>
    </w:tbl>
    <w:p w14:paraId="1E4B789D" w14:textId="77777777" w:rsidR="00C81348" w:rsidRPr="00B32849" w:rsidRDefault="00C81348" w:rsidP="00A75972">
      <w:pPr>
        <w:pStyle w:val="RepNewPart"/>
        <w:spacing w:before="240"/>
      </w:pPr>
      <w:r w:rsidRPr="00B32849">
        <w:t>Results and discussions</w:t>
      </w:r>
    </w:p>
    <w:p w14:paraId="505ED668" w14:textId="77777777" w:rsidR="00C81348" w:rsidRPr="00A41823" w:rsidRDefault="0079387A" w:rsidP="00A41823">
      <w:pPr>
        <w:pStyle w:val="RepLabel"/>
        <w:spacing w:before="0" w:after="0"/>
        <w:rPr>
          <w:sz w:val="20"/>
          <w:szCs w:val="20"/>
        </w:rPr>
      </w:pPr>
      <w:r w:rsidRPr="00A41823">
        <w:rPr>
          <w:sz w:val="20"/>
          <w:szCs w:val="20"/>
        </w:rPr>
        <w:t>Table A </w:t>
      </w:r>
      <w:r w:rsidR="00D22144" w:rsidRPr="00A41823">
        <w:rPr>
          <w:sz w:val="20"/>
          <w:szCs w:val="20"/>
        </w:rPr>
        <w:fldChar w:fldCharType="begin"/>
      </w:r>
      <w:r w:rsidR="00D22144" w:rsidRPr="00A41823">
        <w:rPr>
          <w:sz w:val="20"/>
          <w:szCs w:val="20"/>
        </w:rPr>
        <w:instrText xml:space="preserve"> SEQ Table_A \* ARABIC </w:instrText>
      </w:r>
      <w:r w:rsidR="00D22144" w:rsidRPr="00A41823">
        <w:rPr>
          <w:sz w:val="20"/>
          <w:szCs w:val="20"/>
        </w:rPr>
        <w:fldChar w:fldCharType="separate"/>
      </w:r>
      <w:r w:rsidR="003C2813">
        <w:rPr>
          <w:noProof/>
          <w:sz w:val="20"/>
          <w:szCs w:val="20"/>
        </w:rPr>
        <w:t>10</w:t>
      </w:r>
      <w:r w:rsidR="00D22144" w:rsidRPr="00A41823">
        <w:rPr>
          <w:sz w:val="20"/>
          <w:szCs w:val="20"/>
        </w:rPr>
        <w:fldChar w:fldCharType="end"/>
      </w:r>
      <w:r w:rsidR="00C86652" w:rsidRPr="00A41823">
        <w:rPr>
          <w:sz w:val="20"/>
          <w:szCs w:val="20"/>
        </w:rPr>
        <w:t xml:space="preserve">: </w:t>
      </w:r>
      <w:r w:rsidR="00C81348" w:rsidRPr="00A41823">
        <w:rPr>
          <w:sz w:val="20"/>
          <w:szCs w:val="20"/>
        </w:rPr>
        <w:t xml:space="preserve">Results of skin sensitisation study of </w:t>
      </w:r>
      <w:r w:rsidR="00905E62" w:rsidRPr="00A41823">
        <w:rPr>
          <w:sz w:val="20"/>
          <w:szCs w:val="20"/>
        </w:rPr>
        <w:t>A17960B</w:t>
      </w:r>
      <w:r w:rsidR="00C81348" w:rsidRPr="00A41823">
        <w:rPr>
          <w:sz w:val="20"/>
          <w:szCs w:val="20"/>
        </w:rPr>
        <w:t>/</w:t>
      </w:r>
      <w:proofErr w:type="spellStart"/>
      <w:r w:rsidR="00905E62" w:rsidRPr="00A41823">
        <w:rPr>
          <w:sz w:val="20"/>
          <w:szCs w:val="20"/>
        </w:rPr>
        <w:t>Fortenza</w:t>
      </w:r>
      <w:proofErr w:type="spellEnd"/>
      <w:r w:rsidR="00905E62" w:rsidRPr="00A41823">
        <w:rPr>
          <w:sz w:val="20"/>
          <w:szCs w:val="20"/>
        </w:rPr>
        <w:t xml:space="preserve"> </w:t>
      </w:r>
    </w:p>
    <w:tbl>
      <w:tblPr>
        <w:tblW w:w="5000" w:type="pct"/>
        <w:tblBorders>
          <w:top w:val="single" w:sz="6" w:space="0" w:color="auto"/>
          <w:left w:val="single" w:sz="6" w:space="0" w:color="auto"/>
          <w:bottom w:val="single" w:sz="6" w:space="0" w:color="auto"/>
          <w:right w:val="single" w:sz="6" w:space="0" w:color="auto"/>
          <w:insideV w:val="single" w:sz="6" w:space="0" w:color="auto"/>
        </w:tblBorders>
        <w:tblCellMar>
          <w:left w:w="28" w:type="dxa"/>
          <w:right w:w="28" w:type="dxa"/>
        </w:tblCellMar>
        <w:tblLook w:val="0000" w:firstRow="0" w:lastRow="0" w:firstColumn="0" w:lastColumn="0" w:noHBand="0" w:noVBand="0"/>
      </w:tblPr>
      <w:tblGrid>
        <w:gridCol w:w="3194"/>
        <w:gridCol w:w="1544"/>
        <w:gridCol w:w="1545"/>
        <w:gridCol w:w="1544"/>
        <w:gridCol w:w="1517"/>
      </w:tblGrid>
      <w:tr w:rsidR="00694D94" w:rsidRPr="00A41823" w14:paraId="4DF6FAB4" w14:textId="77777777" w:rsidTr="00A75972">
        <w:tc>
          <w:tcPr>
            <w:tcW w:w="1709" w:type="pct"/>
            <w:tcBorders>
              <w:top w:val="single" w:sz="6" w:space="0" w:color="auto"/>
              <w:left w:val="single" w:sz="6" w:space="0" w:color="auto"/>
              <w:bottom w:val="nil"/>
              <w:right w:val="single" w:sz="6" w:space="0" w:color="auto"/>
            </w:tcBorders>
          </w:tcPr>
          <w:p w14:paraId="61543689" w14:textId="77777777" w:rsidR="00694D94" w:rsidRPr="00A41823" w:rsidRDefault="00694D94" w:rsidP="00B710BF">
            <w:pPr>
              <w:pStyle w:val="TableText9pt"/>
              <w:rPr>
                <w:szCs w:val="18"/>
              </w:rPr>
            </w:pPr>
          </w:p>
        </w:tc>
        <w:tc>
          <w:tcPr>
            <w:tcW w:w="3291" w:type="pct"/>
            <w:gridSpan w:val="4"/>
            <w:tcBorders>
              <w:top w:val="single" w:sz="6" w:space="0" w:color="auto"/>
              <w:left w:val="single" w:sz="6" w:space="0" w:color="auto"/>
              <w:bottom w:val="nil"/>
              <w:right w:val="single" w:sz="6" w:space="0" w:color="auto"/>
            </w:tcBorders>
          </w:tcPr>
          <w:p w14:paraId="76BD0F0A" w14:textId="77777777" w:rsidR="00694D94" w:rsidRPr="00A41823" w:rsidRDefault="00694D94" w:rsidP="00B710BF">
            <w:pPr>
              <w:pStyle w:val="TableText9pt"/>
              <w:rPr>
                <w:rStyle w:val="Pogrubienie"/>
                <w:szCs w:val="18"/>
              </w:rPr>
            </w:pPr>
            <w:r w:rsidRPr="00A41823">
              <w:rPr>
                <w:rStyle w:val="Pogrubienie"/>
                <w:szCs w:val="18"/>
              </w:rPr>
              <w:t>Test flank</w:t>
            </w:r>
          </w:p>
        </w:tc>
      </w:tr>
      <w:tr w:rsidR="00694D94" w:rsidRPr="00A41823" w14:paraId="305CFF3B" w14:textId="77777777" w:rsidTr="00A75972">
        <w:tc>
          <w:tcPr>
            <w:tcW w:w="1709" w:type="pct"/>
            <w:tcBorders>
              <w:top w:val="single" w:sz="6" w:space="0" w:color="auto"/>
              <w:left w:val="single" w:sz="6" w:space="0" w:color="auto"/>
              <w:bottom w:val="nil"/>
              <w:right w:val="single" w:sz="6" w:space="0" w:color="auto"/>
            </w:tcBorders>
          </w:tcPr>
          <w:p w14:paraId="16FC9FD6" w14:textId="77777777" w:rsidR="00694D94" w:rsidRPr="00A41823" w:rsidRDefault="00694D94" w:rsidP="00B710BF">
            <w:pPr>
              <w:pStyle w:val="TableText9pt"/>
              <w:rPr>
                <w:szCs w:val="18"/>
                <w:lang w:val="en-US"/>
              </w:rPr>
            </w:pPr>
          </w:p>
        </w:tc>
        <w:tc>
          <w:tcPr>
            <w:tcW w:w="1653" w:type="pct"/>
            <w:gridSpan w:val="2"/>
            <w:tcBorders>
              <w:top w:val="single" w:sz="6" w:space="0" w:color="auto"/>
              <w:left w:val="single" w:sz="6" w:space="0" w:color="auto"/>
              <w:bottom w:val="nil"/>
              <w:right w:val="single" w:sz="6" w:space="0" w:color="auto"/>
            </w:tcBorders>
          </w:tcPr>
          <w:p w14:paraId="748CA36A" w14:textId="77777777" w:rsidR="00694D94" w:rsidRPr="00A41823" w:rsidRDefault="00694D94" w:rsidP="00B710BF">
            <w:pPr>
              <w:pStyle w:val="TableText9pt"/>
              <w:rPr>
                <w:szCs w:val="18"/>
                <w:lang w:val="en-US"/>
              </w:rPr>
            </w:pPr>
            <w:r w:rsidRPr="00A41823">
              <w:rPr>
                <w:rStyle w:val="Pogrubienie"/>
                <w:szCs w:val="18"/>
              </w:rPr>
              <w:t>Challenge at 100 % (undiluted)</w:t>
            </w:r>
          </w:p>
        </w:tc>
        <w:tc>
          <w:tcPr>
            <w:tcW w:w="1638" w:type="pct"/>
            <w:gridSpan w:val="2"/>
            <w:tcBorders>
              <w:top w:val="single" w:sz="6" w:space="0" w:color="auto"/>
              <w:left w:val="single" w:sz="6" w:space="0" w:color="auto"/>
              <w:bottom w:val="nil"/>
              <w:right w:val="single" w:sz="6" w:space="0" w:color="auto"/>
            </w:tcBorders>
          </w:tcPr>
          <w:p w14:paraId="52660F12" w14:textId="77777777" w:rsidR="00694D94" w:rsidRPr="00A41823" w:rsidRDefault="00694D94" w:rsidP="00B710BF">
            <w:pPr>
              <w:pStyle w:val="TableText9pt"/>
              <w:rPr>
                <w:rStyle w:val="Pogrubienie"/>
                <w:szCs w:val="18"/>
              </w:rPr>
            </w:pPr>
            <w:r w:rsidRPr="00A41823">
              <w:rPr>
                <w:rStyle w:val="Pogrubienie"/>
                <w:szCs w:val="18"/>
              </w:rPr>
              <w:t>Challenge at 50 (w/w) %</w:t>
            </w:r>
          </w:p>
        </w:tc>
      </w:tr>
      <w:tr w:rsidR="00694D94" w:rsidRPr="00A41823" w14:paraId="7AF4585A" w14:textId="77777777" w:rsidTr="00A75972">
        <w:tc>
          <w:tcPr>
            <w:tcW w:w="1709" w:type="pct"/>
            <w:tcBorders>
              <w:top w:val="single" w:sz="6" w:space="0" w:color="auto"/>
              <w:left w:val="single" w:sz="6" w:space="0" w:color="auto"/>
              <w:bottom w:val="single" w:sz="6" w:space="0" w:color="auto"/>
              <w:right w:val="single" w:sz="6" w:space="0" w:color="auto"/>
            </w:tcBorders>
          </w:tcPr>
          <w:p w14:paraId="7AB83E2A" w14:textId="77777777" w:rsidR="00694D94" w:rsidRPr="00A41823" w:rsidRDefault="00694D94" w:rsidP="00B710BF">
            <w:pPr>
              <w:pStyle w:val="TableText9pt"/>
              <w:rPr>
                <w:szCs w:val="18"/>
                <w:lang w:val="en-US"/>
              </w:rPr>
            </w:pPr>
            <w:r w:rsidRPr="00A41823">
              <w:rPr>
                <w:rStyle w:val="Pogrubienie"/>
                <w:szCs w:val="18"/>
              </w:rPr>
              <w:t xml:space="preserve">Scored after: </w:t>
            </w:r>
          </w:p>
        </w:tc>
        <w:tc>
          <w:tcPr>
            <w:tcW w:w="826" w:type="pct"/>
            <w:tcBorders>
              <w:top w:val="single" w:sz="6" w:space="0" w:color="auto"/>
              <w:left w:val="single" w:sz="6" w:space="0" w:color="auto"/>
              <w:bottom w:val="single" w:sz="6" w:space="0" w:color="auto"/>
              <w:right w:val="single" w:sz="6" w:space="0" w:color="auto"/>
            </w:tcBorders>
          </w:tcPr>
          <w:p w14:paraId="0935D942" w14:textId="77777777" w:rsidR="00694D94" w:rsidRPr="00A41823" w:rsidRDefault="00694D94" w:rsidP="00B710BF">
            <w:pPr>
              <w:pStyle w:val="TableText9pt"/>
              <w:rPr>
                <w:szCs w:val="18"/>
                <w:lang w:val="en-US"/>
              </w:rPr>
            </w:pPr>
            <w:r w:rsidRPr="00A41823">
              <w:rPr>
                <w:rStyle w:val="Pogrubienie"/>
                <w:szCs w:val="18"/>
              </w:rPr>
              <w:t>24 hours</w:t>
            </w:r>
          </w:p>
        </w:tc>
        <w:tc>
          <w:tcPr>
            <w:tcW w:w="826" w:type="pct"/>
            <w:tcBorders>
              <w:top w:val="single" w:sz="6" w:space="0" w:color="auto"/>
              <w:left w:val="single" w:sz="6" w:space="0" w:color="auto"/>
              <w:bottom w:val="single" w:sz="6" w:space="0" w:color="auto"/>
              <w:right w:val="single" w:sz="6" w:space="0" w:color="auto"/>
            </w:tcBorders>
          </w:tcPr>
          <w:p w14:paraId="71DC6029" w14:textId="77777777" w:rsidR="00694D94" w:rsidRPr="00A41823" w:rsidRDefault="00694D94" w:rsidP="00B710BF">
            <w:pPr>
              <w:pStyle w:val="TableText9pt"/>
              <w:rPr>
                <w:szCs w:val="18"/>
                <w:lang w:val="en-US"/>
              </w:rPr>
            </w:pPr>
            <w:r w:rsidRPr="00A41823">
              <w:rPr>
                <w:rStyle w:val="Pogrubienie"/>
                <w:szCs w:val="18"/>
              </w:rPr>
              <w:t>48 hours</w:t>
            </w:r>
          </w:p>
        </w:tc>
        <w:tc>
          <w:tcPr>
            <w:tcW w:w="826" w:type="pct"/>
            <w:tcBorders>
              <w:top w:val="single" w:sz="6" w:space="0" w:color="auto"/>
              <w:left w:val="single" w:sz="6" w:space="0" w:color="auto"/>
              <w:bottom w:val="single" w:sz="6" w:space="0" w:color="auto"/>
              <w:right w:val="single" w:sz="6" w:space="0" w:color="auto"/>
            </w:tcBorders>
          </w:tcPr>
          <w:p w14:paraId="2E620506" w14:textId="77777777" w:rsidR="00694D94" w:rsidRPr="00A41823" w:rsidRDefault="00694D94" w:rsidP="00B710BF">
            <w:pPr>
              <w:pStyle w:val="TableText9pt"/>
              <w:rPr>
                <w:szCs w:val="18"/>
                <w:lang w:val="en-US"/>
              </w:rPr>
            </w:pPr>
            <w:r w:rsidRPr="00A41823">
              <w:rPr>
                <w:rStyle w:val="Pogrubienie"/>
                <w:szCs w:val="18"/>
              </w:rPr>
              <w:t>24 hours</w:t>
            </w:r>
          </w:p>
        </w:tc>
        <w:tc>
          <w:tcPr>
            <w:tcW w:w="811" w:type="pct"/>
            <w:tcBorders>
              <w:top w:val="single" w:sz="6" w:space="0" w:color="auto"/>
              <w:left w:val="single" w:sz="6" w:space="0" w:color="auto"/>
              <w:bottom w:val="single" w:sz="6" w:space="0" w:color="auto"/>
              <w:right w:val="single" w:sz="6" w:space="0" w:color="auto"/>
            </w:tcBorders>
          </w:tcPr>
          <w:p w14:paraId="0167820A" w14:textId="77777777" w:rsidR="00694D94" w:rsidRPr="00A41823" w:rsidRDefault="00694D94" w:rsidP="00B710BF">
            <w:pPr>
              <w:pStyle w:val="TableText9pt"/>
              <w:rPr>
                <w:rStyle w:val="Pogrubienie"/>
                <w:szCs w:val="18"/>
              </w:rPr>
            </w:pPr>
            <w:r w:rsidRPr="00A41823">
              <w:rPr>
                <w:rStyle w:val="Pogrubienie"/>
                <w:szCs w:val="18"/>
              </w:rPr>
              <w:t>48 hours</w:t>
            </w:r>
          </w:p>
        </w:tc>
      </w:tr>
      <w:tr w:rsidR="00694D94" w:rsidRPr="00A41823" w14:paraId="785FBF2B" w14:textId="77777777" w:rsidTr="00A75972">
        <w:tc>
          <w:tcPr>
            <w:tcW w:w="1709" w:type="pct"/>
            <w:tcBorders>
              <w:top w:val="nil"/>
              <w:left w:val="single" w:sz="6" w:space="0" w:color="auto"/>
              <w:bottom w:val="nil"/>
              <w:right w:val="single" w:sz="6" w:space="0" w:color="auto"/>
            </w:tcBorders>
          </w:tcPr>
          <w:p w14:paraId="0AEE60AC" w14:textId="77777777" w:rsidR="00694D94" w:rsidRPr="00A41823" w:rsidRDefault="00694D94" w:rsidP="00B710BF">
            <w:pPr>
              <w:pStyle w:val="TableText9pt"/>
              <w:rPr>
                <w:szCs w:val="18"/>
                <w:lang w:val="en-US"/>
              </w:rPr>
            </w:pPr>
            <w:r w:rsidRPr="00A41823">
              <w:rPr>
                <w:szCs w:val="18"/>
                <w:lang w:val="en-US"/>
              </w:rPr>
              <w:lastRenderedPageBreak/>
              <w:t>Main test – test group</w:t>
            </w:r>
          </w:p>
        </w:tc>
        <w:tc>
          <w:tcPr>
            <w:tcW w:w="826" w:type="pct"/>
            <w:tcBorders>
              <w:top w:val="nil"/>
              <w:left w:val="single" w:sz="6" w:space="0" w:color="auto"/>
              <w:bottom w:val="nil"/>
              <w:right w:val="single" w:sz="6" w:space="0" w:color="auto"/>
            </w:tcBorders>
          </w:tcPr>
          <w:p w14:paraId="75FF5BC1" w14:textId="77777777" w:rsidR="00694D94" w:rsidRPr="00A41823" w:rsidRDefault="00694D94" w:rsidP="00B710BF">
            <w:pPr>
              <w:pStyle w:val="TableText9pt"/>
              <w:rPr>
                <w:szCs w:val="18"/>
                <w:lang w:val="en-US"/>
              </w:rPr>
            </w:pPr>
            <w:r w:rsidRPr="00A41823">
              <w:rPr>
                <w:szCs w:val="18"/>
                <w:lang w:val="en-US"/>
              </w:rPr>
              <w:t>0/20</w:t>
            </w:r>
          </w:p>
        </w:tc>
        <w:tc>
          <w:tcPr>
            <w:tcW w:w="826" w:type="pct"/>
            <w:tcBorders>
              <w:top w:val="nil"/>
              <w:left w:val="single" w:sz="6" w:space="0" w:color="auto"/>
              <w:bottom w:val="nil"/>
              <w:right w:val="single" w:sz="6" w:space="0" w:color="auto"/>
            </w:tcBorders>
          </w:tcPr>
          <w:p w14:paraId="607000EF" w14:textId="77777777" w:rsidR="00694D94" w:rsidRPr="00A41823" w:rsidRDefault="00694D94" w:rsidP="00B710BF">
            <w:pPr>
              <w:pStyle w:val="TableText9pt"/>
              <w:rPr>
                <w:szCs w:val="18"/>
                <w:lang w:val="en-US"/>
              </w:rPr>
            </w:pPr>
            <w:r w:rsidRPr="00A41823">
              <w:rPr>
                <w:szCs w:val="18"/>
                <w:lang w:val="en-US"/>
              </w:rPr>
              <w:t>0/20</w:t>
            </w:r>
          </w:p>
        </w:tc>
        <w:tc>
          <w:tcPr>
            <w:tcW w:w="826" w:type="pct"/>
            <w:tcBorders>
              <w:top w:val="nil"/>
              <w:left w:val="single" w:sz="6" w:space="0" w:color="auto"/>
              <w:bottom w:val="nil"/>
              <w:right w:val="single" w:sz="6" w:space="0" w:color="auto"/>
            </w:tcBorders>
          </w:tcPr>
          <w:p w14:paraId="43E0BA8C" w14:textId="77777777" w:rsidR="00694D94" w:rsidRPr="00A41823" w:rsidRDefault="00694D94" w:rsidP="00B710BF">
            <w:pPr>
              <w:pStyle w:val="TableText9pt"/>
              <w:rPr>
                <w:szCs w:val="18"/>
                <w:lang w:val="en-US"/>
              </w:rPr>
            </w:pPr>
            <w:r w:rsidRPr="00A41823">
              <w:rPr>
                <w:szCs w:val="18"/>
                <w:lang w:val="en-US"/>
              </w:rPr>
              <w:t>0/20</w:t>
            </w:r>
          </w:p>
        </w:tc>
        <w:tc>
          <w:tcPr>
            <w:tcW w:w="811" w:type="pct"/>
            <w:tcBorders>
              <w:top w:val="nil"/>
              <w:left w:val="single" w:sz="6" w:space="0" w:color="auto"/>
              <w:bottom w:val="nil"/>
              <w:right w:val="single" w:sz="6" w:space="0" w:color="auto"/>
            </w:tcBorders>
          </w:tcPr>
          <w:p w14:paraId="1F617204" w14:textId="77777777" w:rsidR="00694D94" w:rsidRPr="00A41823" w:rsidRDefault="00694D94" w:rsidP="00B710BF">
            <w:pPr>
              <w:pStyle w:val="TableText9pt"/>
              <w:rPr>
                <w:szCs w:val="18"/>
                <w:lang w:val="en-US"/>
              </w:rPr>
            </w:pPr>
            <w:r w:rsidRPr="00A41823">
              <w:rPr>
                <w:szCs w:val="18"/>
                <w:lang w:val="en-US"/>
              </w:rPr>
              <w:t>0/20</w:t>
            </w:r>
          </w:p>
        </w:tc>
      </w:tr>
      <w:tr w:rsidR="00694D94" w:rsidRPr="00A41823" w14:paraId="465DD67A" w14:textId="77777777" w:rsidTr="00A75972">
        <w:tc>
          <w:tcPr>
            <w:tcW w:w="1709" w:type="pct"/>
            <w:tcBorders>
              <w:top w:val="nil"/>
              <w:left w:val="single" w:sz="6" w:space="0" w:color="auto"/>
              <w:bottom w:val="single" w:sz="6" w:space="0" w:color="auto"/>
              <w:right w:val="single" w:sz="6" w:space="0" w:color="auto"/>
            </w:tcBorders>
          </w:tcPr>
          <w:p w14:paraId="0C35CBE9" w14:textId="77777777" w:rsidR="00694D94" w:rsidRPr="00A41823" w:rsidRDefault="00694D94" w:rsidP="00B710BF">
            <w:pPr>
              <w:pStyle w:val="TableText9pt"/>
              <w:rPr>
                <w:szCs w:val="18"/>
                <w:lang w:val="en-US"/>
              </w:rPr>
            </w:pPr>
            <w:r w:rsidRPr="00A41823">
              <w:rPr>
                <w:szCs w:val="18"/>
                <w:lang w:val="en-US"/>
              </w:rPr>
              <w:t>Main test – negative (vehicle) control</w:t>
            </w:r>
          </w:p>
        </w:tc>
        <w:tc>
          <w:tcPr>
            <w:tcW w:w="826" w:type="pct"/>
            <w:tcBorders>
              <w:top w:val="nil"/>
              <w:left w:val="single" w:sz="6" w:space="0" w:color="auto"/>
              <w:bottom w:val="single" w:sz="6" w:space="0" w:color="auto"/>
              <w:right w:val="single" w:sz="6" w:space="0" w:color="auto"/>
            </w:tcBorders>
          </w:tcPr>
          <w:p w14:paraId="06DC63B8" w14:textId="77777777" w:rsidR="00694D94" w:rsidRPr="00A41823" w:rsidRDefault="00694D94" w:rsidP="00B710BF">
            <w:pPr>
              <w:pStyle w:val="TableText9pt"/>
              <w:rPr>
                <w:szCs w:val="18"/>
                <w:lang w:val="en-US"/>
              </w:rPr>
            </w:pPr>
            <w:r w:rsidRPr="00A41823">
              <w:rPr>
                <w:szCs w:val="18"/>
                <w:lang w:val="en-US"/>
              </w:rPr>
              <w:t>0/10</w:t>
            </w:r>
          </w:p>
        </w:tc>
        <w:tc>
          <w:tcPr>
            <w:tcW w:w="826" w:type="pct"/>
            <w:tcBorders>
              <w:top w:val="nil"/>
              <w:left w:val="single" w:sz="6" w:space="0" w:color="auto"/>
              <w:bottom w:val="single" w:sz="6" w:space="0" w:color="auto"/>
              <w:right w:val="single" w:sz="6" w:space="0" w:color="auto"/>
            </w:tcBorders>
          </w:tcPr>
          <w:p w14:paraId="4FEA348D" w14:textId="77777777" w:rsidR="00694D94" w:rsidRPr="00A41823" w:rsidRDefault="00694D94" w:rsidP="00B710BF">
            <w:pPr>
              <w:pStyle w:val="TableText9pt"/>
              <w:rPr>
                <w:szCs w:val="18"/>
                <w:lang w:val="en-US"/>
              </w:rPr>
            </w:pPr>
            <w:r w:rsidRPr="00A41823">
              <w:rPr>
                <w:szCs w:val="18"/>
                <w:lang w:val="en-US"/>
              </w:rPr>
              <w:t>0/10</w:t>
            </w:r>
          </w:p>
        </w:tc>
        <w:tc>
          <w:tcPr>
            <w:tcW w:w="826" w:type="pct"/>
            <w:tcBorders>
              <w:top w:val="nil"/>
              <w:left w:val="single" w:sz="6" w:space="0" w:color="auto"/>
              <w:bottom w:val="single" w:sz="6" w:space="0" w:color="auto"/>
              <w:right w:val="single" w:sz="6" w:space="0" w:color="auto"/>
            </w:tcBorders>
          </w:tcPr>
          <w:p w14:paraId="66EEF397" w14:textId="77777777" w:rsidR="00694D94" w:rsidRPr="00A41823" w:rsidRDefault="00694D94" w:rsidP="00B710BF">
            <w:pPr>
              <w:pStyle w:val="TableText9pt"/>
              <w:rPr>
                <w:szCs w:val="18"/>
                <w:lang w:val="en-US"/>
              </w:rPr>
            </w:pPr>
            <w:r w:rsidRPr="00A41823">
              <w:rPr>
                <w:szCs w:val="18"/>
                <w:lang w:val="en-US"/>
              </w:rPr>
              <w:t>0/10</w:t>
            </w:r>
          </w:p>
        </w:tc>
        <w:tc>
          <w:tcPr>
            <w:tcW w:w="811" w:type="pct"/>
            <w:tcBorders>
              <w:top w:val="nil"/>
              <w:left w:val="single" w:sz="6" w:space="0" w:color="auto"/>
              <w:bottom w:val="single" w:sz="6" w:space="0" w:color="auto"/>
              <w:right w:val="single" w:sz="6" w:space="0" w:color="auto"/>
            </w:tcBorders>
          </w:tcPr>
          <w:p w14:paraId="7803D70C" w14:textId="77777777" w:rsidR="00694D94" w:rsidRPr="00A41823" w:rsidRDefault="00694D94" w:rsidP="00B710BF">
            <w:pPr>
              <w:pStyle w:val="TableText9pt"/>
              <w:rPr>
                <w:szCs w:val="18"/>
                <w:lang w:val="en-US"/>
              </w:rPr>
            </w:pPr>
            <w:r w:rsidRPr="00A41823">
              <w:rPr>
                <w:szCs w:val="18"/>
                <w:lang w:val="en-US"/>
              </w:rPr>
              <w:t>0/10</w:t>
            </w:r>
          </w:p>
        </w:tc>
      </w:tr>
      <w:tr w:rsidR="00694D94" w:rsidRPr="00A41823" w14:paraId="3135CB55" w14:textId="77777777" w:rsidTr="00A75972">
        <w:tc>
          <w:tcPr>
            <w:tcW w:w="1709" w:type="pct"/>
            <w:tcBorders>
              <w:top w:val="single" w:sz="6" w:space="0" w:color="auto"/>
              <w:left w:val="single" w:sz="6" w:space="0" w:color="auto"/>
              <w:bottom w:val="nil"/>
              <w:right w:val="single" w:sz="6" w:space="0" w:color="auto"/>
            </w:tcBorders>
          </w:tcPr>
          <w:p w14:paraId="18F9EE8C" w14:textId="77777777" w:rsidR="00694D94" w:rsidRPr="00A41823" w:rsidRDefault="00694D94" w:rsidP="00B710BF">
            <w:pPr>
              <w:pStyle w:val="TableText9pt"/>
              <w:rPr>
                <w:szCs w:val="18"/>
                <w:lang w:val="en-US"/>
              </w:rPr>
            </w:pPr>
          </w:p>
        </w:tc>
        <w:tc>
          <w:tcPr>
            <w:tcW w:w="1653" w:type="pct"/>
            <w:gridSpan w:val="2"/>
            <w:tcBorders>
              <w:top w:val="single" w:sz="6" w:space="0" w:color="auto"/>
              <w:left w:val="single" w:sz="6" w:space="0" w:color="auto"/>
              <w:bottom w:val="nil"/>
              <w:right w:val="single" w:sz="6" w:space="0" w:color="auto"/>
            </w:tcBorders>
          </w:tcPr>
          <w:p w14:paraId="47413DBC" w14:textId="77777777" w:rsidR="00694D94" w:rsidRPr="00A41823" w:rsidRDefault="00694D94" w:rsidP="00B710BF">
            <w:pPr>
              <w:pStyle w:val="TableText9pt"/>
              <w:rPr>
                <w:szCs w:val="18"/>
                <w:lang w:val="en-US"/>
              </w:rPr>
            </w:pPr>
            <w:r w:rsidRPr="00A41823">
              <w:rPr>
                <w:rStyle w:val="Pogrubienie"/>
                <w:szCs w:val="18"/>
              </w:rPr>
              <w:t>24 hours</w:t>
            </w:r>
          </w:p>
        </w:tc>
        <w:tc>
          <w:tcPr>
            <w:tcW w:w="1638" w:type="pct"/>
            <w:gridSpan w:val="2"/>
            <w:tcBorders>
              <w:top w:val="single" w:sz="6" w:space="0" w:color="auto"/>
              <w:left w:val="single" w:sz="6" w:space="0" w:color="auto"/>
              <w:bottom w:val="nil"/>
              <w:right w:val="single" w:sz="6" w:space="0" w:color="auto"/>
            </w:tcBorders>
          </w:tcPr>
          <w:p w14:paraId="2CEA3D13" w14:textId="77777777" w:rsidR="00694D94" w:rsidRPr="00A41823" w:rsidRDefault="00694D94" w:rsidP="00B710BF">
            <w:pPr>
              <w:pStyle w:val="TableText9pt"/>
              <w:rPr>
                <w:rStyle w:val="Pogrubienie"/>
                <w:szCs w:val="18"/>
              </w:rPr>
            </w:pPr>
            <w:r w:rsidRPr="00A41823">
              <w:rPr>
                <w:rStyle w:val="Pogrubienie"/>
                <w:szCs w:val="18"/>
              </w:rPr>
              <w:t>48 hours</w:t>
            </w:r>
          </w:p>
        </w:tc>
      </w:tr>
      <w:tr w:rsidR="00694D94" w:rsidRPr="00A41823" w14:paraId="73E3A8BE" w14:textId="77777777" w:rsidTr="00A75972">
        <w:tc>
          <w:tcPr>
            <w:tcW w:w="1709" w:type="pct"/>
            <w:tcBorders>
              <w:top w:val="nil"/>
              <w:left w:val="single" w:sz="6" w:space="0" w:color="auto"/>
              <w:bottom w:val="nil"/>
              <w:right w:val="single" w:sz="6" w:space="0" w:color="auto"/>
            </w:tcBorders>
          </w:tcPr>
          <w:p w14:paraId="77C65604" w14:textId="77777777" w:rsidR="00694D94" w:rsidRPr="00A41823" w:rsidRDefault="00694D94" w:rsidP="00B710BF">
            <w:pPr>
              <w:pStyle w:val="TableText9pt"/>
              <w:rPr>
                <w:szCs w:val="18"/>
                <w:lang w:val="en-US"/>
              </w:rPr>
            </w:pPr>
            <w:r w:rsidRPr="00A41823">
              <w:rPr>
                <w:szCs w:val="18"/>
                <w:lang w:val="en-US"/>
              </w:rPr>
              <w:t>Positive control – test group</w:t>
            </w:r>
          </w:p>
        </w:tc>
        <w:tc>
          <w:tcPr>
            <w:tcW w:w="1653" w:type="pct"/>
            <w:gridSpan w:val="2"/>
            <w:tcBorders>
              <w:top w:val="nil"/>
              <w:left w:val="single" w:sz="6" w:space="0" w:color="auto"/>
              <w:bottom w:val="nil"/>
              <w:right w:val="single" w:sz="6" w:space="0" w:color="auto"/>
            </w:tcBorders>
          </w:tcPr>
          <w:p w14:paraId="0EDEC500" w14:textId="77777777" w:rsidR="00694D94" w:rsidRPr="00A41823" w:rsidRDefault="00694D94" w:rsidP="00B710BF">
            <w:pPr>
              <w:pStyle w:val="TableText9pt"/>
              <w:rPr>
                <w:szCs w:val="18"/>
                <w:lang w:val="en-US"/>
              </w:rPr>
            </w:pPr>
            <w:r w:rsidRPr="00A41823">
              <w:rPr>
                <w:szCs w:val="18"/>
                <w:lang w:val="en-US"/>
              </w:rPr>
              <w:t>4/20</w:t>
            </w:r>
          </w:p>
        </w:tc>
        <w:tc>
          <w:tcPr>
            <w:tcW w:w="1638" w:type="pct"/>
            <w:gridSpan w:val="2"/>
            <w:tcBorders>
              <w:top w:val="nil"/>
              <w:left w:val="single" w:sz="6" w:space="0" w:color="auto"/>
              <w:bottom w:val="nil"/>
              <w:right w:val="single" w:sz="6" w:space="0" w:color="auto"/>
            </w:tcBorders>
          </w:tcPr>
          <w:p w14:paraId="13385A0F" w14:textId="77777777" w:rsidR="00694D94" w:rsidRPr="00A41823" w:rsidRDefault="00694D94" w:rsidP="00B710BF">
            <w:pPr>
              <w:pStyle w:val="TableText9pt"/>
              <w:rPr>
                <w:szCs w:val="18"/>
                <w:lang w:val="en-US"/>
              </w:rPr>
            </w:pPr>
            <w:r w:rsidRPr="00A41823">
              <w:rPr>
                <w:szCs w:val="18"/>
                <w:lang w:val="en-US"/>
              </w:rPr>
              <w:t>4/20</w:t>
            </w:r>
          </w:p>
        </w:tc>
      </w:tr>
      <w:tr w:rsidR="00694D94" w:rsidRPr="00A41823" w14:paraId="60FD80C4" w14:textId="77777777" w:rsidTr="00A75972">
        <w:tc>
          <w:tcPr>
            <w:tcW w:w="1709" w:type="pct"/>
            <w:tcBorders>
              <w:top w:val="nil"/>
              <w:left w:val="single" w:sz="6" w:space="0" w:color="auto"/>
              <w:bottom w:val="single" w:sz="6" w:space="0" w:color="auto"/>
              <w:right w:val="single" w:sz="6" w:space="0" w:color="auto"/>
            </w:tcBorders>
          </w:tcPr>
          <w:p w14:paraId="7FCD832C" w14:textId="77777777" w:rsidR="00694D94" w:rsidRPr="00A41823" w:rsidRDefault="00694D94" w:rsidP="00B710BF">
            <w:pPr>
              <w:pStyle w:val="TableText9pt"/>
              <w:rPr>
                <w:szCs w:val="18"/>
                <w:lang w:val="en-US"/>
              </w:rPr>
            </w:pPr>
            <w:r w:rsidRPr="00A41823">
              <w:rPr>
                <w:szCs w:val="18"/>
                <w:lang w:val="en-US"/>
              </w:rPr>
              <w:t>Positive control – vehicle control</w:t>
            </w:r>
          </w:p>
        </w:tc>
        <w:tc>
          <w:tcPr>
            <w:tcW w:w="1653" w:type="pct"/>
            <w:gridSpan w:val="2"/>
            <w:tcBorders>
              <w:top w:val="nil"/>
              <w:left w:val="single" w:sz="6" w:space="0" w:color="auto"/>
              <w:bottom w:val="single" w:sz="6" w:space="0" w:color="auto"/>
              <w:right w:val="single" w:sz="6" w:space="0" w:color="auto"/>
            </w:tcBorders>
          </w:tcPr>
          <w:p w14:paraId="0A2E1C75" w14:textId="77777777" w:rsidR="00694D94" w:rsidRPr="00A41823" w:rsidRDefault="00694D94" w:rsidP="00B710BF">
            <w:pPr>
              <w:pStyle w:val="TableText9pt"/>
              <w:rPr>
                <w:szCs w:val="18"/>
                <w:lang w:val="en-US"/>
              </w:rPr>
            </w:pPr>
            <w:r w:rsidRPr="00A41823">
              <w:rPr>
                <w:szCs w:val="18"/>
                <w:lang w:val="en-US"/>
              </w:rPr>
              <w:t>0/10</w:t>
            </w:r>
          </w:p>
        </w:tc>
        <w:tc>
          <w:tcPr>
            <w:tcW w:w="1638" w:type="pct"/>
            <w:gridSpan w:val="2"/>
            <w:tcBorders>
              <w:top w:val="nil"/>
              <w:left w:val="single" w:sz="6" w:space="0" w:color="auto"/>
              <w:bottom w:val="single" w:sz="6" w:space="0" w:color="auto"/>
              <w:right w:val="single" w:sz="6" w:space="0" w:color="auto"/>
            </w:tcBorders>
          </w:tcPr>
          <w:p w14:paraId="26067685" w14:textId="77777777" w:rsidR="00694D94" w:rsidRPr="00A41823" w:rsidRDefault="00694D94" w:rsidP="00B710BF">
            <w:pPr>
              <w:pStyle w:val="TableText9pt"/>
              <w:rPr>
                <w:szCs w:val="18"/>
                <w:lang w:val="en-US"/>
              </w:rPr>
            </w:pPr>
            <w:r w:rsidRPr="00A41823">
              <w:rPr>
                <w:szCs w:val="18"/>
                <w:lang w:val="en-US"/>
              </w:rPr>
              <w:t>0/10</w:t>
            </w:r>
          </w:p>
        </w:tc>
      </w:tr>
    </w:tbl>
    <w:p w14:paraId="7841BEBC" w14:textId="77777777" w:rsidR="00217B1C" w:rsidRDefault="00217B1C" w:rsidP="00217B1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78"/>
        <w:gridCol w:w="7572"/>
      </w:tblGrid>
      <w:tr w:rsidR="00217B1C" w:rsidRPr="00A41823" w14:paraId="0AC4FFF8" w14:textId="77777777" w:rsidTr="00A75972">
        <w:tc>
          <w:tcPr>
            <w:tcW w:w="951" w:type="pct"/>
          </w:tcPr>
          <w:p w14:paraId="0D3F22D8" w14:textId="77777777" w:rsidR="00217B1C" w:rsidRPr="00A41823" w:rsidRDefault="00217B1C" w:rsidP="00D46D5F">
            <w:pPr>
              <w:pStyle w:val="RepTableBold"/>
              <w:rPr>
                <w:sz w:val="18"/>
                <w:szCs w:val="18"/>
                <w:lang w:val="en-GB"/>
              </w:rPr>
            </w:pPr>
            <w:r w:rsidRPr="00A41823">
              <w:rPr>
                <w:sz w:val="18"/>
                <w:szCs w:val="18"/>
                <w:lang w:val="en-GB"/>
              </w:rPr>
              <w:t>Clinical signs:</w:t>
            </w:r>
          </w:p>
        </w:tc>
        <w:tc>
          <w:tcPr>
            <w:tcW w:w="4049" w:type="pct"/>
          </w:tcPr>
          <w:p w14:paraId="4A28655A" w14:textId="77777777" w:rsidR="00217B1C" w:rsidRPr="00A41823" w:rsidRDefault="00217B1C" w:rsidP="0008165F">
            <w:pPr>
              <w:pStyle w:val="RepTable"/>
              <w:rPr>
                <w:sz w:val="18"/>
                <w:szCs w:val="18"/>
                <w:highlight w:val="yellow"/>
              </w:rPr>
            </w:pPr>
            <w:r w:rsidRPr="00A41823">
              <w:rPr>
                <w:sz w:val="18"/>
                <w:szCs w:val="18"/>
              </w:rPr>
              <w:t xml:space="preserve">No clinical signs of toxicity were observed. </w:t>
            </w:r>
          </w:p>
        </w:tc>
      </w:tr>
    </w:tbl>
    <w:p w14:paraId="429C9181" w14:textId="77777777" w:rsidR="00C81348" w:rsidRPr="00B32849" w:rsidRDefault="00C81348" w:rsidP="00A75972">
      <w:pPr>
        <w:pStyle w:val="RepNewPart"/>
        <w:spacing w:before="240"/>
      </w:pPr>
      <w:r w:rsidRPr="00B32849">
        <w:t>Conclusion</w:t>
      </w:r>
    </w:p>
    <w:p w14:paraId="0B86D57D" w14:textId="77777777" w:rsidR="00C81348" w:rsidRPr="00B32849" w:rsidRDefault="00C81348" w:rsidP="00D46D5F">
      <w:pPr>
        <w:pStyle w:val="RepStandard"/>
      </w:pPr>
      <w:r w:rsidRPr="00B32849">
        <w:t xml:space="preserve">Under the experimental conditions, </w:t>
      </w:r>
      <w:r w:rsidR="00905E62" w:rsidRPr="0008165F">
        <w:t>A17960B</w:t>
      </w:r>
      <w:r w:rsidRPr="0008165F">
        <w:t>/</w:t>
      </w:r>
      <w:proofErr w:type="spellStart"/>
      <w:r w:rsidR="00905E62" w:rsidRPr="0008165F">
        <w:t>Fortenza</w:t>
      </w:r>
      <w:proofErr w:type="spellEnd"/>
      <w:r w:rsidR="00905E62" w:rsidRPr="0008165F">
        <w:t xml:space="preserve"> </w:t>
      </w:r>
      <w:r w:rsidRPr="0008165F">
        <w:t>is not a skin sensitiser. Thus, no classification</w:t>
      </w:r>
      <w:r w:rsidRPr="00B32849">
        <w:t xml:space="preserve"> is required according to Regulation (EC) No. 1272/2008.</w:t>
      </w:r>
      <w:bookmarkStart w:id="1081" w:name="Sens_E"/>
      <w:bookmarkEnd w:id="1081"/>
    </w:p>
    <w:p w14:paraId="4EB8C4CC" w14:textId="77777777" w:rsidR="00C81348" w:rsidRPr="00B32849" w:rsidRDefault="00C81348" w:rsidP="00A41823">
      <w:pPr>
        <w:pStyle w:val="RepAppendix2"/>
        <w:spacing w:before="240" w:after="120"/>
      </w:pPr>
      <w:bookmarkStart w:id="1082" w:name="_Toc300147940"/>
      <w:bookmarkStart w:id="1083" w:name="_Toc304462634"/>
      <w:bookmarkStart w:id="1084" w:name="_Toc314067833"/>
      <w:bookmarkStart w:id="1085" w:name="_Toc314122122"/>
      <w:bookmarkStart w:id="1086" w:name="_Toc314129291"/>
      <w:bookmarkStart w:id="1087" w:name="_Toc314142407"/>
      <w:bookmarkStart w:id="1088" w:name="_Toc314557420"/>
      <w:bookmarkStart w:id="1089" w:name="_Toc314557678"/>
      <w:bookmarkStart w:id="1090" w:name="_Toc328552277"/>
      <w:bookmarkStart w:id="1091" w:name="_Toc332020626"/>
      <w:bookmarkStart w:id="1092" w:name="_Toc332203470"/>
      <w:bookmarkStart w:id="1093" w:name="_Toc332207023"/>
      <w:bookmarkStart w:id="1094" w:name="_Toc332296191"/>
      <w:bookmarkStart w:id="1095" w:name="_Toc336434758"/>
      <w:bookmarkStart w:id="1096" w:name="_Toc397516910"/>
      <w:bookmarkStart w:id="1097" w:name="_Toc398627884"/>
      <w:bookmarkStart w:id="1098" w:name="_Toc399335745"/>
      <w:bookmarkStart w:id="1099" w:name="_Toc399764880"/>
      <w:bookmarkStart w:id="1100" w:name="_Toc412562677"/>
      <w:bookmarkStart w:id="1101" w:name="_Toc412562754"/>
      <w:bookmarkStart w:id="1102" w:name="_Toc413662746"/>
      <w:bookmarkStart w:id="1103" w:name="_Toc413673603"/>
      <w:bookmarkStart w:id="1104" w:name="_Toc413673701"/>
      <w:bookmarkStart w:id="1105" w:name="_Toc413673772"/>
      <w:bookmarkStart w:id="1106" w:name="_Toc413928671"/>
      <w:bookmarkStart w:id="1107" w:name="_Toc413936285"/>
      <w:bookmarkStart w:id="1108" w:name="_Toc413937996"/>
      <w:bookmarkStart w:id="1109" w:name="_Toc414026723"/>
      <w:bookmarkStart w:id="1110" w:name="_Toc414974102"/>
      <w:bookmarkStart w:id="1111" w:name="_Toc450900976"/>
      <w:bookmarkStart w:id="1112" w:name="_Toc450920642"/>
      <w:bookmarkStart w:id="1113" w:name="_Toc450923763"/>
      <w:bookmarkStart w:id="1114" w:name="_Toc454460996"/>
      <w:bookmarkStart w:id="1115" w:name="_Toc454462832"/>
      <w:bookmarkStart w:id="1116" w:name="_Toc46415851"/>
      <w:r w:rsidRPr="00B32849">
        <w:t>Supplementary studies for combinations of plant protection products</w:t>
      </w:r>
      <w:bookmarkEnd w:id="1082"/>
      <w:bookmarkEnd w:id="1083"/>
      <w:bookmarkEnd w:id="1084"/>
      <w:bookmarkEnd w:id="1085"/>
      <w:bookmarkEnd w:id="1086"/>
      <w:bookmarkEnd w:id="1087"/>
      <w:bookmarkEnd w:id="1088"/>
      <w:bookmarkEnd w:id="1089"/>
      <w:r w:rsidRPr="00B32849">
        <w:t xml:space="preserve"> (KCP 7.1.7)</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14:paraId="21629C47" w14:textId="77777777" w:rsidR="008E0ED5" w:rsidRPr="00B32849" w:rsidRDefault="0021205B" w:rsidP="008E0ED5">
      <w:pPr>
        <w:pStyle w:val="RepStandard"/>
      </w:pPr>
      <w:r>
        <w:t>None</w:t>
      </w:r>
      <w:r w:rsidR="00A75972">
        <w:t>.</w:t>
      </w:r>
    </w:p>
    <w:p w14:paraId="5F122549" w14:textId="77777777" w:rsidR="00C81348" w:rsidRPr="00B32849" w:rsidRDefault="00C81348" w:rsidP="00A41823">
      <w:pPr>
        <w:pStyle w:val="RepAppendix2"/>
        <w:spacing w:before="240" w:after="120"/>
      </w:pPr>
      <w:bookmarkStart w:id="1117" w:name="_Toc304462636"/>
      <w:bookmarkStart w:id="1118" w:name="_Toc314067835"/>
      <w:bookmarkStart w:id="1119" w:name="_Toc314122124"/>
      <w:bookmarkStart w:id="1120" w:name="_Toc314129293"/>
      <w:bookmarkStart w:id="1121" w:name="_Toc314142409"/>
      <w:bookmarkStart w:id="1122" w:name="_Toc314557422"/>
      <w:bookmarkStart w:id="1123" w:name="_Toc314557680"/>
      <w:bookmarkStart w:id="1124" w:name="_Toc328552278"/>
      <w:bookmarkStart w:id="1125" w:name="_Toc332020627"/>
      <w:bookmarkStart w:id="1126" w:name="_Toc332203471"/>
      <w:bookmarkStart w:id="1127" w:name="_Toc332207024"/>
      <w:bookmarkStart w:id="1128" w:name="_Toc332296192"/>
      <w:bookmarkStart w:id="1129" w:name="_Toc336434759"/>
      <w:bookmarkStart w:id="1130" w:name="_Toc397516911"/>
      <w:bookmarkStart w:id="1131" w:name="_Toc398627885"/>
      <w:bookmarkStart w:id="1132" w:name="_Toc399335746"/>
      <w:bookmarkStart w:id="1133" w:name="_Toc399764881"/>
      <w:bookmarkStart w:id="1134" w:name="_Toc412562678"/>
      <w:bookmarkStart w:id="1135" w:name="_Toc412562755"/>
      <w:bookmarkStart w:id="1136" w:name="_Toc413662747"/>
      <w:bookmarkStart w:id="1137" w:name="_Toc413673604"/>
      <w:bookmarkStart w:id="1138" w:name="_Toc413673702"/>
      <w:bookmarkStart w:id="1139" w:name="_Toc413673773"/>
      <w:bookmarkStart w:id="1140" w:name="_Toc413928672"/>
      <w:bookmarkStart w:id="1141" w:name="_Toc413936286"/>
      <w:bookmarkStart w:id="1142" w:name="_Toc413937997"/>
      <w:bookmarkStart w:id="1143" w:name="_Toc414026724"/>
      <w:bookmarkStart w:id="1144" w:name="_Toc414974103"/>
      <w:bookmarkStart w:id="1145" w:name="_Toc450900977"/>
      <w:bookmarkStart w:id="1146" w:name="_Toc450920643"/>
      <w:bookmarkStart w:id="1147" w:name="_Toc450923764"/>
      <w:bookmarkStart w:id="1148" w:name="_Toc454460997"/>
      <w:bookmarkStart w:id="1149" w:name="_Toc454462833"/>
      <w:bookmarkStart w:id="1150" w:name="_Toc46415852"/>
      <w:r w:rsidRPr="00B32849">
        <w:t>Data on co-formulants</w:t>
      </w:r>
      <w:bookmarkEnd w:id="1117"/>
      <w:bookmarkEnd w:id="1118"/>
      <w:bookmarkEnd w:id="1119"/>
      <w:bookmarkEnd w:id="1120"/>
      <w:bookmarkEnd w:id="1121"/>
      <w:bookmarkEnd w:id="1122"/>
      <w:bookmarkEnd w:id="1123"/>
      <w:r w:rsidRPr="00B32849">
        <w:t xml:space="preserve"> (KCP 7.4)</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r w:rsidRPr="00B32849">
        <w:t xml:space="preserve"> </w:t>
      </w:r>
    </w:p>
    <w:p w14:paraId="562D4506" w14:textId="77777777" w:rsidR="00C81348" w:rsidRPr="00B32849" w:rsidRDefault="00C81348" w:rsidP="00A41823">
      <w:pPr>
        <w:pStyle w:val="RepAppendix3"/>
        <w:spacing w:before="240" w:after="120"/>
      </w:pPr>
      <w:bookmarkStart w:id="1151" w:name="_Toc304462637"/>
      <w:bookmarkStart w:id="1152" w:name="_Toc314067836"/>
      <w:bookmarkStart w:id="1153" w:name="_Toc314129294"/>
      <w:bookmarkStart w:id="1154" w:name="_Toc314557423"/>
      <w:bookmarkStart w:id="1155" w:name="_Toc314557681"/>
      <w:bookmarkStart w:id="1156" w:name="_Toc328552279"/>
      <w:bookmarkStart w:id="1157" w:name="_Toc332020628"/>
      <w:bookmarkStart w:id="1158" w:name="_Toc332203472"/>
      <w:bookmarkStart w:id="1159" w:name="_Toc332207025"/>
      <w:bookmarkStart w:id="1160" w:name="_Toc332296193"/>
      <w:bookmarkStart w:id="1161" w:name="_Toc336434760"/>
      <w:bookmarkStart w:id="1162" w:name="_Toc397516912"/>
      <w:bookmarkStart w:id="1163" w:name="_Toc399335747"/>
      <w:bookmarkStart w:id="1164" w:name="_Toc412562679"/>
      <w:bookmarkStart w:id="1165" w:name="_Toc412562756"/>
      <w:bookmarkStart w:id="1166" w:name="_Toc413662748"/>
      <w:bookmarkStart w:id="1167" w:name="_Toc413673605"/>
      <w:bookmarkStart w:id="1168" w:name="_Toc413673703"/>
      <w:bookmarkStart w:id="1169" w:name="_Toc413673774"/>
      <w:bookmarkStart w:id="1170" w:name="_Toc413928673"/>
      <w:bookmarkStart w:id="1171" w:name="_Toc413936287"/>
      <w:bookmarkStart w:id="1172" w:name="_Toc413937998"/>
      <w:bookmarkStart w:id="1173" w:name="_Toc414026725"/>
      <w:bookmarkStart w:id="1174" w:name="_Toc414974104"/>
      <w:bookmarkStart w:id="1175" w:name="_Toc450900978"/>
      <w:bookmarkStart w:id="1176" w:name="_Toc450920644"/>
      <w:bookmarkStart w:id="1177" w:name="_Toc450923765"/>
      <w:bookmarkStart w:id="1178" w:name="_Toc454460998"/>
      <w:bookmarkStart w:id="1179" w:name="_Toc454462834"/>
      <w:r w:rsidRPr="00B32849">
        <w:t>Material</w:t>
      </w:r>
      <w:r w:rsidR="00C84AED">
        <w:t xml:space="preserve"> safety data sheet for each co-</w:t>
      </w:r>
      <w:r w:rsidRPr="00B32849">
        <w:t>formulant</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14:paraId="21BDD96A" w14:textId="77777777" w:rsidR="00C81348" w:rsidRPr="00B32849" w:rsidRDefault="00C81348" w:rsidP="00D46D5F">
      <w:pPr>
        <w:pStyle w:val="RepStandard"/>
      </w:pPr>
      <w:r w:rsidRPr="00B32849">
        <w:t>Information regarding material safety data sheets of the co-formulants can be found in the confidential dossier of this submission (Registration Report - Part C).</w:t>
      </w:r>
    </w:p>
    <w:p w14:paraId="0B4A7002" w14:textId="77777777" w:rsidR="00C81348" w:rsidRPr="00B32849" w:rsidRDefault="00C81348" w:rsidP="00A41823">
      <w:pPr>
        <w:pStyle w:val="RepAppendix3"/>
        <w:spacing w:before="240" w:after="120"/>
      </w:pPr>
      <w:bookmarkStart w:id="1180" w:name="_Toc314067837"/>
      <w:bookmarkStart w:id="1181" w:name="_Toc314129295"/>
      <w:bookmarkStart w:id="1182" w:name="_Toc314557424"/>
      <w:bookmarkStart w:id="1183" w:name="_Toc314557682"/>
      <w:bookmarkStart w:id="1184" w:name="_Toc328552280"/>
      <w:bookmarkStart w:id="1185" w:name="_Toc332020629"/>
      <w:bookmarkStart w:id="1186" w:name="_Toc332203473"/>
      <w:bookmarkStart w:id="1187" w:name="_Toc332207026"/>
      <w:bookmarkStart w:id="1188" w:name="_Toc332296194"/>
      <w:bookmarkStart w:id="1189" w:name="_Toc336434761"/>
      <w:bookmarkStart w:id="1190" w:name="_Toc397516913"/>
      <w:bookmarkStart w:id="1191" w:name="_Toc399335748"/>
      <w:bookmarkStart w:id="1192" w:name="_Toc412562680"/>
      <w:bookmarkStart w:id="1193" w:name="_Toc412562757"/>
      <w:bookmarkStart w:id="1194" w:name="_Toc413662749"/>
      <w:bookmarkStart w:id="1195" w:name="_Toc413673606"/>
      <w:bookmarkStart w:id="1196" w:name="_Toc413673704"/>
      <w:bookmarkStart w:id="1197" w:name="_Toc413673775"/>
      <w:bookmarkStart w:id="1198" w:name="_Toc413928674"/>
      <w:bookmarkStart w:id="1199" w:name="_Toc413936288"/>
      <w:bookmarkStart w:id="1200" w:name="_Toc413937999"/>
      <w:bookmarkStart w:id="1201" w:name="_Toc414026726"/>
      <w:bookmarkStart w:id="1202" w:name="_Toc414974105"/>
      <w:bookmarkStart w:id="1203" w:name="_Toc450900979"/>
      <w:bookmarkStart w:id="1204" w:name="_Toc450920645"/>
      <w:bookmarkStart w:id="1205" w:name="_Toc450923766"/>
      <w:bookmarkStart w:id="1206" w:name="_Toc454460999"/>
      <w:bookmarkStart w:id="1207" w:name="_Toc454462835"/>
      <w:r w:rsidRPr="00B32849">
        <w:t>Available toxicological data for each co-formulant</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r w:rsidRPr="00B32849">
        <w:t xml:space="preserve"> </w:t>
      </w:r>
    </w:p>
    <w:p w14:paraId="41B7AE8E" w14:textId="77777777" w:rsidR="00C81348" w:rsidRPr="00B32849" w:rsidRDefault="00C81348" w:rsidP="00D46D5F">
      <w:pPr>
        <w:pStyle w:val="RepStandard"/>
      </w:pPr>
      <w:r w:rsidRPr="00B32849">
        <w:t>Available toxicological data for each co-formulant can be found in the confidential dossier of this submission (Registration Report - Part C).</w:t>
      </w:r>
    </w:p>
    <w:p w14:paraId="3EB04F68" w14:textId="77777777" w:rsidR="00C81348" w:rsidRPr="00B32849" w:rsidRDefault="00C81348" w:rsidP="00A41823">
      <w:pPr>
        <w:pStyle w:val="RepAppendix2"/>
        <w:spacing w:before="240" w:after="120"/>
      </w:pPr>
      <w:bookmarkStart w:id="1208" w:name="_Toc300147942"/>
      <w:bookmarkStart w:id="1209" w:name="_Toc304462638"/>
      <w:bookmarkStart w:id="1210" w:name="_Toc314067838"/>
      <w:bookmarkStart w:id="1211" w:name="_Toc314122125"/>
      <w:bookmarkStart w:id="1212" w:name="_Toc314129296"/>
      <w:bookmarkStart w:id="1213" w:name="_Toc314142410"/>
      <w:bookmarkStart w:id="1214" w:name="_Toc314557425"/>
      <w:bookmarkStart w:id="1215" w:name="_Toc314557683"/>
      <w:bookmarkStart w:id="1216" w:name="_Toc328552281"/>
      <w:bookmarkStart w:id="1217" w:name="_Toc332020630"/>
      <w:bookmarkStart w:id="1218" w:name="_Toc332203474"/>
      <w:bookmarkStart w:id="1219" w:name="_Toc332207027"/>
      <w:bookmarkStart w:id="1220" w:name="_Toc332296195"/>
      <w:bookmarkStart w:id="1221" w:name="_Toc336434762"/>
      <w:bookmarkStart w:id="1222" w:name="_Toc397516914"/>
      <w:bookmarkStart w:id="1223" w:name="_Toc398627886"/>
      <w:bookmarkStart w:id="1224" w:name="_Toc399335749"/>
      <w:bookmarkStart w:id="1225" w:name="_Toc399764882"/>
      <w:bookmarkStart w:id="1226" w:name="_Toc412562681"/>
      <w:bookmarkStart w:id="1227" w:name="_Toc412562758"/>
      <w:bookmarkStart w:id="1228" w:name="_Toc413662750"/>
      <w:bookmarkStart w:id="1229" w:name="_Toc413673607"/>
      <w:bookmarkStart w:id="1230" w:name="_Toc413673705"/>
      <w:bookmarkStart w:id="1231" w:name="_Toc413673776"/>
      <w:bookmarkStart w:id="1232" w:name="_Toc413928675"/>
      <w:bookmarkStart w:id="1233" w:name="_Toc413936289"/>
      <w:bookmarkStart w:id="1234" w:name="_Toc413938000"/>
      <w:bookmarkStart w:id="1235" w:name="_Toc414026727"/>
      <w:bookmarkStart w:id="1236" w:name="_Ref414444204"/>
      <w:bookmarkStart w:id="1237" w:name="_Toc414974106"/>
      <w:bookmarkStart w:id="1238" w:name="_Toc450900980"/>
      <w:bookmarkStart w:id="1239" w:name="_Toc450920646"/>
      <w:bookmarkStart w:id="1240" w:name="_Toc450923767"/>
      <w:bookmarkStart w:id="1241" w:name="_Toc454461000"/>
      <w:bookmarkStart w:id="1242" w:name="_Toc454462836"/>
      <w:bookmarkStart w:id="1243" w:name="_Toc46415853"/>
      <w:r w:rsidRPr="00B32849">
        <w:t>Studies on dermal absorption</w:t>
      </w:r>
      <w:bookmarkEnd w:id="1208"/>
      <w:bookmarkEnd w:id="1209"/>
      <w:bookmarkEnd w:id="1210"/>
      <w:bookmarkEnd w:id="1211"/>
      <w:bookmarkEnd w:id="1212"/>
      <w:bookmarkEnd w:id="1213"/>
      <w:bookmarkEnd w:id="1214"/>
      <w:bookmarkEnd w:id="1215"/>
      <w:r w:rsidRPr="00B32849">
        <w:t xml:space="preserve"> (KCP 7.3)</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14:paraId="0CE3301C" w14:textId="77777777" w:rsidR="00CE1DEC" w:rsidRPr="005B3447" w:rsidRDefault="00CE1DEC" w:rsidP="00A41823">
      <w:pPr>
        <w:pStyle w:val="RepAppendix3"/>
        <w:spacing w:before="240" w:after="120"/>
      </w:pPr>
      <w:bookmarkStart w:id="1244" w:name="_Toc454461001"/>
      <w:bookmarkStart w:id="1245" w:name="_Toc454462837"/>
      <w:r w:rsidRPr="005B3447">
        <w:t xml:space="preserve">Study 1 – </w:t>
      </w:r>
      <w:r w:rsidR="00A17529">
        <w:t>Cyantraniliprole</w:t>
      </w:r>
      <w:r w:rsidRPr="005B3447">
        <w:t xml:space="preserve"> in </w:t>
      </w:r>
      <w:r w:rsidR="00905E62">
        <w:t>A17960B</w:t>
      </w:r>
      <w:r w:rsidRPr="005B3447">
        <w:t>/</w:t>
      </w:r>
      <w:bookmarkEnd w:id="1244"/>
      <w:bookmarkEnd w:id="1245"/>
      <w:proofErr w:type="spellStart"/>
      <w:r w:rsidR="00905E62">
        <w:t>Fortenza</w:t>
      </w:r>
      <w:proofErr w:type="spellEnd"/>
      <w:r w:rsidR="00905E62">
        <w:t xml:space="preserve"> </w:t>
      </w:r>
    </w:p>
    <w:p w14:paraId="02B96829" w14:textId="77777777" w:rsidR="00CE1DEC" w:rsidRPr="00B61AE2" w:rsidRDefault="00CE1DEC" w:rsidP="00A75972">
      <w:pPr>
        <w:pStyle w:val="RepNewPart"/>
        <w:spacing w:before="240"/>
        <w:rPr>
          <w:noProof/>
          <w:lang w:eastAsia="en-US"/>
        </w:rPr>
      </w:pPr>
      <w:r w:rsidRPr="005B3447">
        <w:rPr>
          <w:noProof/>
          <w:lang w:eastAsia="en-US"/>
        </w:rPr>
        <w:t>Comparative dermal absorption, in vitro using rat and human skin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990"/>
        <w:gridCol w:w="7371"/>
      </w:tblGrid>
      <w:tr w:rsidR="00CE1DEC" w:rsidRPr="00A41823" w14:paraId="6B7B49A8" w14:textId="77777777" w:rsidTr="000B7005">
        <w:tc>
          <w:tcPr>
            <w:tcW w:w="1063" w:type="pct"/>
            <w:shd w:val="clear" w:color="auto" w:fill="D9D9D9"/>
          </w:tcPr>
          <w:p w14:paraId="1DDD9309" w14:textId="77777777" w:rsidR="00CE1DEC" w:rsidRPr="00A41823" w:rsidRDefault="00CE1DEC" w:rsidP="008834A3">
            <w:pPr>
              <w:widowControl w:val="0"/>
              <w:jc w:val="both"/>
              <w:rPr>
                <w:rFonts w:eastAsia="Batang"/>
                <w:sz w:val="20"/>
                <w:szCs w:val="20"/>
                <w:lang w:val="en-GB"/>
              </w:rPr>
            </w:pPr>
            <w:r w:rsidRPr="00A41823">
              <w:rPr>
                <w:sz w:val="20"/>
                <w:szCs w:val="20"/>
                <w:lang w:val="en-GB"/>
              </w:rPr>
              <w:t xml:space="preserve">Comments of </w:t>
            </w:r>
            <w:proofErr w:type="spellStart"/>
            <w:r w:rsidRPr="00A41823">
              <w:rPr>
                <w:sz w:val="20"/>
                <w:szCs w:val="20"/>
                <w:lang w:val="en-GB"/>
              </w:rPr>
              <w:t>zRMS</w:t>
            </w:r>
            <w:proofErr w:type="spellEnd"/>
            <w:r w:rsidRPr="00A41823">
              <w:rPr>
                <w:sz w:val="20"/>
                <w:szCs w:val="20"/>
                <w:lang w:val="en-GB"/>
              </w:rPr>
              <w:t>:</w:t>
            </w:r>
          </w:p>
        </w:tc>
        <w:tc>
          <w:tcPr>
            <w:tcW w:w="3937" w:type="pct"/>
            <w:shd w:val="clear" w:color="auto" w:fill="D9D9D9"/>
          </w:tcPr>
          <w:p w14:paraId="585E8534" w14:textId="77777777" w:rsidR="00D30FC4" w:rsidRPr="000D2940" w:rsidRDefault="00D30FC4" w:rsidP="00D30FC4">
            <w:pPr>
              <w:widowControl w:val="0"/>
              <w:jc w:val="both"/>
              <w:rPr>
                <w:rFonts w:eastAsia="Batang"/>
                <w:sz w:val="20"/>
                <w:szCs w:val="20"/>
                <w:lang w:val="en-GB"/>
              </w:rPr>
            </w:pPr>
            <w:r w:rsidRPr="000D2940">
              <w:rPr>
                <w:rFonts w:eastAsia="Batang"/>
                <w:sz w:val="20"/>
                <w:szCs w:val="20"/>
                <w:lang w:val="en-GB"/>
              </w:rPr>
              <w:t xml:space="preserve">This study follows the data requirements for the active substance laid down in Regulation (EC) No. 544/2011 and the data requirements for the plant protection product laid down in Regulation (EC) No. 284/2013. </w:t>
            </w:r>
          </w:p>
          <w:p w14:paraId="3D2910EE" w14:textId="77777777" w:rsidR="00CE1DEC" w:rsidRPr="00A41823" w:rsidRDefault="00D30FC4" w:rsidP="00D30FC4">
            <w:pPr>
              <w:widowControl w:val="0"/>
              <w:ind w:left="85"/>
              <w:jc w:val="both"/>
              <w:rPr>
                <w:rFonts w:eastAsia="Batang"/>
                <w:sz w:val="20"/>
                <w:szCs w:val="20"/>
                <w:lang w:val="en-GB"/>
              </w:rPr>
            </w:pPr>
            <w:r w:rsidRPr="000D2940">
              <w:rPr>
                <w:rFonts w:eastAsia="Batang"/>
                <w:sz w:val="20"/>
                <w:szCs w:val="20"/>
                <w:lang w:val="en-GB"/>
              </w:rPr>
              <w:t xml:space="preserve">The study was performed according to the OECD Test Guideline 428. These data  meets the current data requirements Regulation (EU) No 284/2013. There is no deviations from the study protocol. </w:t>
            </w:r>
            <w:r w:rsidRPr="000D2940">
              <w:rPr>
                <w:rFonts w:eastAsia="Batang"/>
                <w:bCs/>
                <w:sz w:val="20"/>
                <w:szCs w:val="20"/>
                <w:lang w:val="en-GB"/>
              </w:rPr>
              <w:t>Study is acceptable.</w:t>
            </w:r>
            <w:r w:rsidR="00CE1DEC" w:rsidRPr="00A41823">
              <w:rPr>
                <w:sz w:val="20"/>
                <w:szCs w:val="20"/>
                <w:highlight w:val="yellow"/>
                <w:lang w:val="en-GB"/>
              </w:rPr>
              <w:fldChar w:fldCharType="begin"/>
            </w:r>
            <w:r w:rsidR="00CE1DEC" w:rsidRPr="00A41823">
              <w:rPr>
                <w:sz w:val="20"/>
                <w:szCs w:val="20"/>
                <w:highlight w:val="yellow"/>
                <w:lang w:val="en-GB"/>
              </w:rPr>
              <w:instrText xml:space="preserve"> FORMTEXT </w:instrText>
            </w:r>
            <w:r w:rsidR="00CE1844">
              <w:rPr>
                <w:sz w:val="20"/>
                <w:szCs w:val="20"/>
                <w:highlight w:val="yellow"/>
                <w:lang w:val="en-GB"/>
              </w:rPr>
              <w:fldChar w:fldCharType="separate"/>
            </w:r>
            <w:r w:rsidR="00CE1DEC" w:rsidRPr="00A41823">
              <w:rPr>
                <w:sz w:val="20"/>
                <w:szCs w:val="20"/>
                <w:highlight w:val="yellow"/>
                <w:lang w:val="en-GB"/>
              </w:rPr>
              <w:fldChar w:fldCharType="end"/>
            </w:r>
          </w:p>
        </w:tc>
      </w:tr>
    </w:tbl>
    <w:p w14:paraId="73C5B202" w14:textId="77777777" w:rsidR="00CE1DEC" w:rsidRPr="00B61AE2" w:rsidRDefault="00CE1DEC" w:rsidP="00CE1DEC">
      <w:pPr>
        <w:rPr>
          <w:lang w:val="en-GB"/>
        </w:rPr>
      </w:pPr>
    </w:p>
    <w:tbl>
      <w:tblPr>
        <w:tblW w:w="5000" w:type="pct"/>
        <w:tblCellMar>
          <w:top w:w="57" w:type="dxa"/>
          <w:left w:w="57" w:type="dxa"/>
          <w:bottom w:w="57" w:type="dxa"/>
          <w:right w:w="57" w:type="dxa"/>
        </w:tblCellMar>
        <w:tblLook w:val="01E0" w:firstRow="1" w:lastRow="1" w:firstColumn="1" w:lastColumn="1" w:noHBand="0" w:noVBand="0"/>
      </w:tblPr>
      <w:tblGrid>
        <w:gridCol w:w="2342"/>
        <w:gridCol w:w="7018"/>
      </w:tblGrid>
      <w:tr w:rsidR="00F61E13" w:rsidRPr="00B61AE2" w14:paraId="39DA860A" w14:textId="77777777" w:rsidTr="00B710BF">
        <w:tc>
          <w:tcPr>
            <w:tcW w:w="1251" w:type="pct"/>
          </w:tcPr>
          <w:p w14:paraId="024AD9DC" w14:textId="77777777" w:rsidR="00F61E13" w:rsidRPr="00B61AE2" w:rsidRDefault="00F61E13" w:rsidP="00B710BF">
            <w:pPr>
              <w:pStyle w:val="RepStandard"/>
            </w:pPr>
            <w:r w:rsidRPr="00B61AE2">
              <w:t>Referen</w:t>
            </w:r>
            <w:r>
              <w:t>ce</w:t>
            </w:r>
          </w:p>
        </w:tc>
        <w:tc>
          <w:tcPr>
            <w:tcW w:w="3749" w:type="pct"/>
          </w:tcPr>
          <w:p w14:paraId="0C948C64" w14:textId="77777777" w:rsidR="00F61E13" w:rsidRPr="00452647" w:rsidRDefault="0021205B" w:rsidP="0074691E">
            <w:pPr>
              <w:pStyle w:val="RepStandard"/>
            </w:pPr>
            <w:r>
              <w:t>KCP 7.3</w:t>
            </w:r>
          </w:p>
        </w:tc>
      </w:tr>
      <w:tr w:rsidR="00F61E13" w:rsidRPr="00B61AE2" w14:paraId="2FA3669F" w14:textId="77777777" w:rsidTr="00B710BF">
        <w:tc>
          <w:tcPr>
            <w:tcW w:w="1251" w:type="pct"/>
          </w:tcPr>
          <w:p w14:paraId="0F54F076" w14:textId="77777777" w:rsidR="00F61E13" w:rsidRPr="00B61AE2" w:rsidRDefault="00F61E13" w:rsidP="00B710BF">
            <w:pPr>
              <w:pStyle w:val="RepStandard"/>
            </w:pPr>
            <w:r w:rsidRPr="00B61AE2">
              <w:t>Report</w:t>
            </w:r>
          </w:p>
        </w:tc>
        <w:tc>
          <w:tcPr>
            <w:tcW w:w="3749" w:type="pct"/>
          </w:tcPr>
          <w:p w14:paraId="4899AA52" w14:textId="77777777" w:rsidR="00F61E13" w:rsidRDefault="00F61E13" w:rsidP="00B710BF">
            <w:pPr>
              <w:pStyle w:val="RepStandard"/>
              <w:rPr>
                <w:b/>
                <w:color w:val="000000"/>
              </w:rPr>
            </w:pPr>
            <w:r w:rsidRPr="00F61E13">
              <w:rPr>
                <w:color w:val="000000"/>
              </w:rPr>
              <w:t xml:space="preserve">Cyantraniliprole FS (A17960B) - </w:t>
            </w:r>
            <w:r w:rsidRPr="00F61E13">
              <w:rPr>
                <w:i/>
                <w:color w:val="000000"/>
              </w:rPr>
              <w:t>In Vitro</w:t>
            </w:r>
            <w:r w:rsidRPr="00F61E13">
              <w:rPr>
                <w:color w:val="000000"/>
              </w:rPr>
              <w:t xml:space="preserve"> Absorption through </w:t>
            </w:r>
            <w:proofErr w:type="spellStart"/>
            <w:r w:rsidRPr="00F61E13">
              <w:rPr>
                <w:color w:val="000000"/>
              </w:rPr>
              <w:t>Dermatomed</w:t>
            </w:r>
            <w:proofErr w:type="spellEnd"/>
            <w:r w:rsidRPr="00F61E13">
              <w:rPr>
                <w:color w:val="000000"/>
              </w:rPr>
              <w:t xml:space="preserve"> Human Skin Using [</w:t>
            </w:r>
            <w:r w:rsidRPr="00F61E13">
              <w:rPr>
                <w:color w:val="000000"/>
                <w:vertAlign w:val="superscript"/>
              </w:rPr>
              <w:t>14</w:t>
            </w:r>
            <w:r w:rsidRPr="00F61E13">
              <w:rPr>
                <w:color w:val="000000"/>
              </w:rPr>
              <w:t>C]-Cyantraniliprole</w:t>
            </w:r>
            <w:r w:rsidRPr="00F61E13">
              <w:rPr>
                <w:b/>
                <w:color w:val="000000"/>
              </w:rPr>
              <w:t xml:space="preserve">. </w:t>
            </w:r>
          </w:p>
          <w:p w14:paraId="4A27E242" w14:textId="7B98E393" w:rsidR="00F61E13" w:rsidRDefault="00CE1844" w:rsidP="00B710BF">
            <w:pPr>
              <w:pStyle w:val="RepStandard"/>
              <w:rPr>
                <w:szCs w:val="24"/>
                <w:lang w:val="en-US"/>
              </w:rPr>
            </w:pPr>
            <w:proofErr w:type="spellStart"/>
            <w:r>
              <w:t>Xxxxxxx</w:t>
            </w:r>
            <w:proofErr w:type="spellEnd"/>
            <w:r w:rsidR="00F61E13" w:rsidRPr="00452647">
              <w:t>, 2014</w:t>
            </w:r>
            <w:r w:rsidR="00F61E13" w:rsidRPr="00452647">
              <w:rPr>
                <w:szCs w:val="24"/>
                <w:lang w:val="en-US"/>
              </w:rPr>
              <w:t xml:space="preserve">. </w:t>
            </w:r>
          </w:p>
          <w:p w14:paraId="771FC8FA" w14:textId="77777777" w:rsidR="00F61E13" w:rsidRDefault="00F61E13" w:rsidP="00F61E13">
            <w:pPr>
              <w:pStyle w:val="RepStandard"/>
              <w:rPr>
                <w:szCs w:val="24"/>
                <w:lang w:val="en-US"/>
              </w:rPr>
            </w:pPr>
            <w:r>
              <w:rPr>
                <w:szCs w:val="24"/>
                <w:lang w:val="en-US"/>
              </w:rPr>
              <w:t>JV2268-REG</w:t>
            </w:r>
          </w:p>
          <w:p w14:paraId="196E1835" w14:textId="77777777" w:rsidR="00F61E13" w:rsidRPr="00452647" w:rsidRDefault="00F61E13" w:rsidP="00F61E13">
            <w:pPr>
              <w:pStyle w:val="RepStandard"/>
            </w:pPr>
            <w:r w:rsidRPr="00452647">
              <w:rPr>
                <w:szCs w:val="24"/>
                <w:lang w:val="en-US"/>
              </w:rPr>
              <w:t>A17960B_10054</w:t>
            </w:r>
          </w:p>
        </w:tc>
      </w:tr>
      <w:tr w:rsidR="00F61E13" w:rsidRPr="00B61AE2" w14:paraId="4A4A7E04" w14:textId="77777777" w:rsidTr="00B710BF">
        <w:tc>
          <w:tcPr>
            <w:tcW w:w="1251" w:type="pct"/>
          </w:tcPr>
          <w:p w14:paraId="2AA4B289" w14:textId="77777777" w:rsidR="00F61E13" w:rsidRPr="00B61AE2" w:rsidRDefault="00F61E13" w:rsidP="00B710BF">
            <w:pPr>
              <w:pStyle w:val="RepStandard"/>
            </w:pPr>
            <w:r>
              <w:t>Guideline(s)</w:t>
            </w:r>
          </w:p>
        </w:tc>
        <w:tc>
          <w:tcPr>
            <w:tcW w:w="3749" w:type="pct"/>
          </w:tcPr>
          <w:p w14:paraId="0B620445" w14:textId="77777777" w:rsidR="00F61E13" w:rsidRPr="00452647" w:rsidRDefault="00F61E13" w:rsidP="00B710BF">
            <w:pPr>
              <w:pStyle w:val="RepStandard"/>
            </w:pPr>
            <w:r w:rsidRPr="00452647">
              <w:t>OECD 428</w:t>
            </w:r>
          </w:p>
        </w:tc>
      </w:tr>
      <w:tr w:rsidR="00F61E13" w:rsidRPr="00B61AE2" w14:paraId="35F91AE6" w14:textId="77777777" w:rsidTr="00B710BF">
        <w:tc>
          <w:tcPr>
            <w:tcW w:w="1251" w:type="pct"/>
          </w:tcPr>
          <w:p w14:paraId="26D14D13" w14:textId="77777777" w:rsidR="00F61E13" w:rsidRPr="00B61AE2" w:rsidRDefault="00F61E13" w:rsidP="00B710BF">
            <w:pPr>
              <w:pStyle w:val="RepStandard"/>
            </w:pPr>
            <w:r>
              <w:lastRenderedPageBreak/>
              <w:t>Deviations</w:t>
            </w:r>
          </w:p>
        </w:tc>
        <w:tc>
          <w:tcPr>
            <w:tcW w:w="3749" w:type="pct"/>
          </w:tcPr>
          <w:p w14:paraId="4686A1C7" w14:textId="77777777" w:rsidR="00F61E13" w:rsidRPr="00452647" w:rsidRDefault="00F61E13" w:rsidP="00B710BF">
            <w:pPr>
              <w:pStyle w:val="RepStandard"/>
            </w:pPr>
            <w:r w:rsidRPr="00452647">
              <w:t>No</w:t>
            </w:r>
          </w:p>
        </w:tc>
      </w:tr>
      <w:tr w:rsidR="00F61E13" w:rsidRPr="00B61AE2" w14:paraId="189012BE" w14:textId="77777777" w:rsidTr="00B710BF">
        <w:tc>
          <w:tcPr>
            <w:tcW w:w="1251" w:type="pct"/>
          </w:tcPr>
          <w:p w14:paraId="3089A799" w14:textId="77777777" w:rsidR="00F61E13" w:rsidRPr="00B61AE2" w:rsidRDefault="00F61E13" w:rsidP="00B710BF">
            <w:pPr>
              <w:pStyle w:val="RepStandard"/>
            </w:pPr>
            <w:r>
              <w:t>GLP</w:t>
            </w:r>
          </w:p>
        </w:tc>
        <w:tc>
          <w:tcPr>
            <w:tcW w:w="3749" w:type="pct"/>
          </w:tcPr>
          <w:p w14:paraId="2BEF5B58" w14:textId="77777777" w:rsidR="00F61E13" w:rsidRPr="00452647" w:rsidRDefault="00F61E13" w:rsidP="00B710BF">
            <w:pPr>
              <w:pStyle w:val="RepStandard"/>
            </w:pPr>
            <w:r w:rsidRPr="00452647">
              <w:t>Yes</w:t>
            </w:r>
          </w:p>
        </w:tc>
      </w:tr>
      <w:tr w:rsidR="00F61E13" w:rsidRPr="00B61AE2" w14:paraId="7FD70F37" w14:textId="77777777" w:rsidTr="00B710BF">
        <w:tc>
          <w:tcPr>
            <w:tcW w:w="1251" w:type="pct"/>
          </w:tcPr>
          <w:p w14:paraId="6A2BB958" w14:textId="77777777" w:rsidR="00F61E13" w:rsidRPr="00B61AE2" w:rsidRDefault="00F61E13" w:rsidP="00B710BF">
            <w:pPr>
              <w:pStyle w:val="RepStandard"/>
            </w:pPr>
            <w:r>
              <w:t>Acceptability</w:t>
            </w:r>
          </w:p>
        </w:tc>
        <w:tc>
          <w:tcPr>
            <w:tcW w:w="3749" w:type="pct"/>
          </w:tcPr>
          <w:p w14:paraId="2A725942" w14:textId="77777777" w:rsidR="00F61E13" w:rsidRPr="00452647" w:rsidRDefault="00F61E13" w:rsidP="00B710BF">
            <w:pPr>
              <w:pStyle w:val="RepStandard"/>
            </w:pPr>
            <w:r w:rsidRPr="00452647">
              <w:t>Yes</w:t>
            </w:r>
          </w:p>
        </w:tc>
      </w:tr>
    </w:tbl>
    <w:p w14:paraId="786FB3CD" w14:textId="77777777" w:rsidR="00F61E13" w:rsidRPr="00B61AE2" w:rsidRDefault="00F61E13" w:rsidP="00A75972">
      <w:pPr>
        <w:pStyle w:val="RepNewPart"/>
        <w:spacing w:before="240"/>
      </w:pPr>
      <w:r w:rsidRPr="00B61AE2">
        <w:t>Materials and methods</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56"/>
        <w:gridCol w:w="3129"/>
        <w:gridCol w:w="4265"/>
      </w:tblGrid>
      <w:tr w:rsidR="00F61E13" w:rsidRPr="00A41823" w14:paraId="660D3B26" w14:textId="77777777" w:rsidTr="00B710BF">
        <w:tc>
          <w:tcPr>
            <w:tcW w:w="1046" w:type="pct"/>
            <w:tcBorders>
              <w:bottom w:val="single" w:sz="4" w:space="0" w:color="auto"/>
              <w:right w:val="single" w:sz="4" w:space="0" w:color="auto"/>
            </w:tcBorders>
            <w:shd w:val="clear" w:color="auto" w:fill="auto"/>
          </w:tcPr>
          <w:p w14:paraId="7051C55E" w14:textId="77777777" w:rsidR="00F61E13" w:rsidRPr="00A41823" w:rsidRDefault="00F61E13" w:rsidP="00B710BF">
            <w:pPr>
              <w:pStyle w:val="RepTable"/>
              <w:rPr>
                <w:b/>
                <w:sz w:val="18"/>
                <w:szCs w:val="18"/>
              </w:rPr>
            </w:pPr>
            <w:r w:rsidRPr="00A41823">
              <w:rPr>
                <w:b/>
                <w:sz w:val="18"/>
                <w:szCs w:val="18"/>
              </w:rPr>
              <w:t>Test material</w:t>
            </w: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0C0D97C5" w14:textId="77777777" w:rsidR="00F61E13" w:rsidRPr="00A41823" w:rsidRDefault="00F61E13" w:rsidP="00B710BF">
            <w:pPr>
              <w:pStyle w:val="RepTable"/>
              <w:rPr>
                <w:sz w:val="18"/>
                <w:szCs w:val="18"/>
              </w:rPr>
            </w:pPr>
            <w:r w:rsidRPr="00A41823">
              <w:rPr>
                <w:sz w:val="18"/>
                <w:szCs w:val="18"/>
              </w:rPr>
              <w:t>Name (Lot/Batch No.)</w:t>
            </w:r>
          </w:p>
        </w:tc>
        <w:tc>
          <w:tcPr>
            <w:tcW w:w="2281" w:type="pct"/>
            <w:tcBorders>
              <w:top w:val="single" w:sz="4" w:space="0" w:color="auto"/>
              <w:left w:val="single" w:sz="4" w:space="0" w:color="auto"/>
              <w:bottom w:val="single" w:sz="4" w:space="0" w:color="auto"/>
            </w:tcBorders>
            <w:shd w:val="clear" w:color="auto" w:fill="auto"/>
          </w:tcPr>
          <w:p w14:paraId="00841459" w14:textId="77777777" w:rsidR="00F61E13" w:rsidRPr="00A41823" w:rsidRDefault="00F61E13" w:rsidP="00B710BF">
            <w:pPr>
              <w:pStyle w:val="RepTable"/>
              <w:rPr>
                <w:sz w:val="18"/>
                <w:szCs w:val="18"/>
              </w:rPr>
            </w:pPr>
            <w:r w:rsidRPr="00A41823">
              <w:rPr>
                <w:sz w:val="18"/>
                <w:szCs w:val="18"/>
              </w:rPr>
              <w:t>[14C]-Cyantraniliprole (1726168)</w:t>
            </w:r>
          </w:p>
        </w:tc>
      </w:tr>
      <w:tr w:rsidR="00F61E13" w:rsidRPr="00A41823" w14:paraId="4A82EC16" w14:textId="77777777" w:rsidTr="00B710BF">
        <w:tc>
          <w:tcPr>
            <w:tcW w:w="1046" w:type="pct"/>
            <w:vMerge w:val="restart"/>
            <w:tcBorders>
              <w:top w:val="single" w:sz="4" w:space="0" w:color="auto"/>
              <w:bottom w:val="nil"/>
              <w:right w:val="single" w:sz="4" w:space="0" w:color="auto"/>
            </w:tcBorders>
            <w:shd w:val="clear" w:color="auto" w:fill="auto"/>
          </w:tcPr>
          <w:p w14:paraId="24A31014" w14:textId="77777777" w:rsidR="00F61E13" w:rsidRPr="00A41823" w:rsidRDefault="00F61E13" w:rsidP="00B710BF">
            <w:pPr>
              <w:pStyle w:val="RepTable"/>
              <w:rPr>
                <w:sz w:val="18"/>
                <w:szCs w:val="18"/>
              </w:rPr>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1EAC8418" w14:textId="77777777" w:rsidR="00F61E13" w:rsidRPr="00A41823" w:rsidRDefault="00F61E13" w:rsidP="00B710BF">
            <w:pPr>
              <w:pStyle w:val="RepTable"/>
              <w:rPr>
                <w:sz w:val="18"/>
                <w:szCs w:val="18"/>
              </w:rPr>
            </w:pPr>
            <w:r w:rsidRPr="00A41823">
              <w:rPr>
                <w:sz w:val="18"/>
                <w:szCs w:val="18"/>
              </w:rPr>
              <w:t>Test preparation</w:t>
            </w:r>
          </w:p>
        </w:tc>
        <w:tc>
          <w:tcPr>
            <w:tcW w:w="2281" w:type="pct"/>
            <w:tcBorders>
              <w:top w:val="single" w:sz="4" w:space="0" w:color="auto"/>
              <w:left w:val="single" w:sz="4" w:space="0" w:color="auto"/>
              <w:bottom w:val="single" w:sz="4" w:space="0" w:color="auto"/>
            </w:tcBorders>
            <w:shd w:val="clear" w:color="auto" w:fill="auto"/>
          </w:tcPr>
          <w:p w14:paraId="5B54425E" w14:textId="77777777" w:rsidR="00F61E13" w:rsidRPr="00A41823" w:rsidRDefault="00F61E13" w:rsidP="00B710BF">
            <w:pPr>
              <w:pStyle w:val="RepTable"/>
              <w:rPr>
                <w:sz w:val="18"/>
                <w:szCs w:val="18"/>
              </w:rPr>
            </w:pPr>
            <w:r w:rsidRPr="00A41823">
              <w:rPr>
                <w:sz w:val="18"/>
                <w:szCs w:val="18"/>
              </w:rPr>
              <w:t>radioformulation</w:t>
            </w:r>
          </w:p>
        </w:tc>
      </w:tr>
      <w:tr w:rsidR="00F61E13" w:rsidRPr="00A41823" w14:paraId="5111AF94" w14:textId="77777777" w:rsidTr="00B710BF">
        <w:tc>
          <w:tcPr>
            <w:tcW w:w="1046" w:type="pct"/>
            <w:vMerge/>
            <w:tcBorders>
              <w:top w:val="nil"/>
              <w:bottom w:val="nil"/>
              <w:right w:val="single" w:sz="4" w:space="0" w:color="auto"/>
            </w:tcBorders>
            <w:shd w:val="clear" w:color="auto" w:fill="auto"/>
          </w:tcPr>
          <w:p w14:paraId="1BA7DCF7" w14:textId="77777777" w:rsidR="00F61E13" w:rsidRPr="00A41823" w:rsidRDefault="00F61E13" w:rsidP="00B710BF">
            <w:pPr>
              <w:pStyle w:val="RepTable"/>
              <w:rPr>
                <w:sz w:val="18"/>
                <w:szCs w:val="18"/>
              </w:rPr>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11D4A276" w14:textId="77777777" w:rsidR="00F61E13" w:rsidRPr="00A41823" w:rsidRDefault="00F61E13" w:rsidP="00B710BF">
            <w:pPr>
              <w:pStyle w:val="RepTable"/>
              <w:rPr>
                <w:sz w:val="18"/>
                <w:szCs w:val="18"/>
              </w:rPr>
            </w:pPr>
            <w:r w:rsidRPr="00A41823">
              <w:rPr>
                <w:sz w:val="18"/>
                <w:szCs w:val="18"/>
              </w:rPr>
              <w:t>Specific activity</w:t>
            </w:r>
          </w:p>
        </w:tc>
        <w:tc>
          <w:tcPr>
            <w:tcW w:w="2281" w:type="pct"/>
            <w:tcBorders>
              <w:top w:val="single" w:sz="4" w:space="0" w:color="auto"/>
              <w:left w:val="single" w:sz="4" w:space="0" w:color="auto"/>
              <w:bottom w:val="single" w:sz="4" w:space="0" w:color="auto"/>
            </w:tcBorders>
            <w:shd w:val="clear" w:color="auto" w:fill="auto"/>
          </w:tcPr>
          <w:p w14:paraId="25693B39" w14:textId="77777777" w:rsidR="00F61E13" w:rsidRPr="00A41823" w:rsidRDefault="00F61E13" w:rsidP="00B710BF">
            <w:pPr>
              <w:pStyle w:val="RepTable"/>
              <w:rPr>
                <w:sz w:val="18"/>
                <w:szCs w:val="18"/>
              </w:rPr>
            </w:pPr>
            <w:r w:rsidRPr="00A41823">
              <w:rPr>
                <w:sz w:val="18"/>
                <w:szCs w:val="18"/>
              </w:rPr>
              <w:t>1.63 MBq/mg (43.99μCi/mg)</w:t>
            </w:r>
          </w:p>
        </w:tc>
      </w:tr>
      <w:tr w:rsidR="00F61E13" w:rsidRPr="00A41823" w14:paraId="65EB86E0" w14:textId="77777777" w:rsidTr="00B710BF">
        <w:tc>
          <w:tcPr>
            <w:tcW w:w="1046" w:type="pct"/>
            <w:vMerge/>
            <w:tcBorders>
              <w:top w:val="nil"/>
              <w:bottom w:val="single" w:sz="4" w:space="0" w:color="auto"/>
              <w:right w:val="single" w:sz="4" w:space="0" w:color="auto"/>
            </w:tcBorders>
            <w:shd w:val="clear" w:color="auto" w:fill="auto"/>
          </w:tcPr>
          <w:p w14:paraId="2E89B19C" w14:textId="77777777" w:rsidR="00F61E13" w:rsidRPr="00A41823" w:rsidRDefault="00F61E13" w:rsidP="00B710BF">
            <w:pPr>
              <w:pStyle w:val="RepTable"/>
              <w:rPr>
                <w:sz w:val="18"/>
                <w:szCs w:val="18"/>
              </w:rPr>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736F7646" w14:textId="77777777" w:rsidR="00F61E13" w:rsidRPr="00A41823" w:rsidRDefault="00F61E13" w:rsidP="00B710BF">
            <w:pPr>
              <w:pStyle w:val="RepTable"/>
              <w:rPr>
                <w:sz w:val="18"/>
                <w:szCs w:val="18"/>
              </w:rPr>
            </w:pPr>
            <w:r w:rsidRPr="00A41823">
              <w:rPr>
                <w:sz w:val="18"/>
                <w:szCs w:val="18"/>
              </w:rPr>
              <w:t>Radiochemical purity</w:t>
            </w:r>
          </w:p>
        </w:tc>
        <w:tc>
          <w:tcPr>
            <w:tcW w:w="2281" w:type="pct"/>
            <w:tcBorders>
              <w:top w:val="single" w:sz="4" w:space="0" w:color="auto"/>
              <w:left w:val="single" w:sz="4" w:space="0" w:color="auto"/>
              <w:bottom w:val="single" w:sz="4" w:space="0" w:color="auto"/>
            </w:tcBorders>
            <w:shd w:val="clear" w:color="auto" w:fill="auto"/>
          </w:tcPr>
          <w:p w14:paraId="16195C02" w14:textId="77777777" w:rsidR="00F61E13" w:rsidRPr="00A41823" w:rsidRDefault="00F61E13" w:rsidP="00B710BF">
            <w:pPr>
              <w:pStyle w:val="RepTable"/>
              <w:rPr>
                <w:sz w:val="18"/>
                <w:szCs w:val="18"/>
              </w:rPr>
            </w:pPr>
            <w:r w:rsidRPr="00A41823">
              <w:rPr>
                <w:sz w:val="18"/>
                <w:szCs w:val="18"/>
              </w:rPr>
              <w:t xml:space="preserve">99.2% </w:t>
            </w:r>
          </w:p>
        </w:tc>
      </w:tr>
      <w:tr w:rsidR="00F61E13" w:rsidRPr="00A41823" w14:paraId="463C1083" w14:textId="77777777" w:rsidTr="00B710BF">
        <w:tc>
          <w:tcPr>
            <w:tcW w:w="1046" w:type="pct"/>
            <w:vMerge w:val="restart"/>
            <w:tcBorders>
              <w:top w:val="single" w:sz="4" w:space="0" w:color="auto"/>
              <w:bottom w:val="nil"/>
              <w:right w:val="single" w:sz="4" w:space="0" w:color="auto"/>
            </w:tcBorders>
            <w:shd w:val="clear" w:color="auto" w:fill="auto"/>
          </w:tcPr>
          <w:p w14:paraId="17A22A86" w14:textId="77777777" w:rsidR="00F61E13" w:rsidRPr="00A41823" w:rsidRDefault="00F61E13" w:rsidP="00B710BF">
            <w:pPr>
              <w:pStyle w:val="RepTable"/>
              <w:rPr>
                <w:sz w:val="18"/>
                <w:szCs w:val="18"/>
              </w:rPr>
            </w:pPr>
            <w:r w:rsidRPr="00A41823">
              <w:rPr>
                <w:sz w:val="18"/>
                <w:szCs w:val="18"/>
              </w:rPr>
              <w:t>Product</w:t>
            </w: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434626C7" w14:textId="77777777" w:rsidR="00F61E13" w:rsidRPr="00A41823" w:rsidRDefault="00F61E13" w:rsidP="00B710BF">
            <w:pPr>
              <w:pStyle w:val="RepTable"/>
              <w:rPr>
                <w:sz w:val="18"/>
                <w:szCs w:val="18"/>
              </w:rPr>
            </w:pPr>
            <w:r w:rsidRPr="00A41823">
              <w:rPr>
                <w:sz w:val="18"/>
                <w:szCs w:val="18"/>
              </w:rPr>
              <w:t>Name (Lot/Batch No.)</w:t>
            </w:r>
          </w:p>
        </w:tc>
        <w:tc>
          <w:tcPr>
            <w:tcW w:w="2281" w:type="pct"/>
            <w:tcBorders>
              <w:top w:val="single" w:sz="4" w:space="0" w:color="auto"/>
              <w:left w:val="single" w:sz="4" w:space="0" w:color="auto"/>
              <w:bottom w:val="single" w:sz="4" w:space="0" w:color="auto"/>
            </w:tcBorders>
            <w:shd w:val="clear" w:color="auto" w:fill="auto"/>
          </w:tcPr>
          <w:p w14:paraId="754A80CC" w14:textId="77777777" w:rsidR="00F61E13" w:rsidRPr="00A41823" w:rsidRDefault="00F61E13" w:rsidP="00B710BF">
            <w:pPr>
              <w:pStyle w:val="RepTable"/>
              <w:rPr>
                <w:sz w:val="18"/>
                <w:szCs w:val="18"/>
              </w:rPr>
            </w:pPr>
            <w:r w:rsidRPr="00A41823">
              <w:rPr>
                <w:sz w:val="18"/>
                <w:szCs w:val="18"/>
              </w:rPr>
              <w:t>Cyantraniliprole (9182-3B)</w:t>
            </w:r>
          </w:p>
        </w:tc>
      </w:tr>
      <w:tr w:rsidR="00F61E13" w:rsidRPr="00A41823" w14:paraId="78F5915B" w14:textId="77777777" w:rsidTr="00B710BF">
        <w:tc>
          <w:tcPr>
            <w:tcW w:w="1046" w:type="pct"/>
            <w:vMerge/>
            <w:tcBorders>
              <w:top w:val="nil"/>
              <w:right w:val="single" w:sz="4" w:space="0" w:color="auto"/>
            </w:tcBorders>
            <w:shd w:val="clear" w:color="auto" w:fill="auto"/>
          </w:tcPr>
          <w:p w14:paraId="09525BEB" w14:textId="77777777" w:rsidR="00F61E13" w:rsidRPr="00A41823" w:rsidRDefault="00F61E13" w:rsidP="00B710BF">
            <w:pPr>
              <w:pStyle w:val="RepTable"/>
              <w:rPr>
                <w:sz w:val="18"/>
                <w:szCs w:val="18"/>
              </w:rPr>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379CF02F" w14:textId="77777777" w:rsidR="00F61E13" w:rsidRPr="00A41823" w:rsidRDefault="00F61E13" w:rsidP="00B710BF">
            <w:pPr>
              <w:pStyle w:val="RepTable"/>
              <w:rPr>
                <w:sz w:val="18"/>
                <w:szCs w:val="18"/>
              </w:rPr>
            </w:pPr>
            <w:r w:rsidRPr="00A41823">
              <w:rPr>
                <w:sz w:val="18"/>
                <w:szCs w:val="18"/>
              </w:rPr>
              <w:t>Company code</w:t>
            </w:r>
          </w:p>
        </w:tc>
        <w:tc>
          <w:tcPr>
            <w:tcW w:w="2281" w:type="pct"/>
            <w:tcBorders>
              <w:top w:val="single" w:sz="4" w:space="0" w:color="auto"/>
              <w:left w:val="single" w:sz="4" w:space="0" w:color="auto"/>
              <w:bottom w:val="single" w:sz="4" w:space="0" w:color="auto"/>
            </w:tcBorders>
            <w:shd w:val="clear" w:color="auto" w:fill="auto"/>
          </w:tcPr>
          <w:p w14:paraId="1AB6FC31" w14:textId="77777777" w:rsidR="00F61E13" w:rsidRPr="00A41823" w:rsidRDefault="00F61E13" w:rsidP="00B710BF">
            <w:pPr>
              <w:pStyle w:val="RepTable"/>
              <w:rPr>
                <w:sz w:val="18"/>
                <w:szCs w:val="18"/>
              </w:rPr>
            </w:pPr>
            <w:r w:rsidRPr="00A41823">
              <w:rPr>
                <w:sz w:val="18"/>
                <w:szCs w:val="18"/>
              </w:rPr>
              <w:t>A17960B</w:t>
            </w:r>
          </w:p>
        </w:tc>
      </w:tr>
      <w:tr w:rsidR="00F61E13" w:rsidRPr="00A41823" w14:paraId="47B93446" w14:textId="77777777" w:rsidTr="00B710BF">
        <w:tc>
          <w:tcPr>
            <w:tcW w:w="1046" w:type="pct"/>
            <w:vMerge/>
            <w:tcBorders>
              <w:right w:val="single" w:sz="4" w:space="0" w:color="auto"/>
            </w:tcBorders>
            <w:shd w:val="clear" w:color="auto" w:fill="auto"/>
          </w:tcPr>
          <w:p w14:paraId="7FD63AAE" w14:textId="77777777" w:rsidR="00F61E13" w:rsidRPr="00A41823" w:rsidRDefault="00F61E13" w:rsidP="00B710BF">
            <w:pPr>
              <w:pStyle w:val="RepTable"/>
              <w:rPr>
                <w:sz w:val="18"/>
                <w:szCs w:val="18"/>
              </w:rPr>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58961155" w14:textId="77777777" w:rsidR="00F61E13" w:rsidRPr="00A41823" w:rsidRDefault="00F61E13" w:rsidP="00B710BF">
            <w:pPr>
              <w:pStyle w:val="RepTable"/>
              <w:rPr>
                <w:sz w:val="18"/>
                <w:szCs w:val="18"/>
              </w:rPr>
            </w:pPr>
            <w:r w:rsidRPr="00A41823">
              <w:rPr>
                <w:sz w:val="18"/>
                <w:szCs w:val="18"/>
              </w:rPr>
              <w:t xml:space="preserve">Concentration a.s. </w:t>
            </w:r>
          </w:p>
        </w:tc>
        <w:tc>
          <w:tcPr>
            <w:tcW w:w="2281" w:type="pct"/>
            <w:tcBorders>
              <w:top w:val="single" w:sz="4" w:space="0" w:color="auto"/>
              <w:left w:val="single" w:sz="4" w:space="0" w:color="auto"/>
              <w:bottom w:val="single" w:sz="4" w:space="0" w:color="auto"/>
            </w:tcBorders>
            <w:shd w:val="clear" w:color="auto" w:fill="auto"/>
          </w:tcPr>
          <w:p w14:paraId="1023C7EB" w14:textId="77777777" w:rsidR="00F61E13" w:rsidRPr="00A41823" w:rsidRDefault="00F61E13" w:rsidP="00B710BF">
            <w:pPr>
              <w:pStyle w:val="RepTable"/>
              <w:rPr>
                <w:sz w:val="18"/>
                <w:szCs w:val="18"/>
              </w:rPr>
            </w:pPr>
            <w:r w:rsidRPr="00A41823">
              <w:rPr>
                <w:sz w:val="18"/>
                <w:szCs w:val="18"/>
              </w:rPr>
              <w:t>600g/L</w:t>
            </w:r>
          </w:p>
        </w:tc>
      </w:tr>
      <w:tr w:rsidR="00F61E13" w:rsidRPr="00A41823" w14:paraId="27A1E91C" w14:textId="77777777" w:rsidTr="00B710BF">
        <w:tc>
          <w:tcPr>
            <w:tcW w:w="1046" w:type="pct"/>
            <w:vMerge/>
            <w:tcBorders>
              <w:bottom w:val="single" w:sz="4" w:space="0" w:color="auto"/>
              <w:right w:val="single" w:sz="4" w:space="0" w:color="auto"/>
            </w:tcBorders>
            <w:shd w:val="clear" w:color="auto" w:fill="auto"/>
          </w:tcPr>
          <w:p w14:paraId="27173A39" w14:textId="77777777" w:rsidR="00F61E13" w:rsidRPr="00A41823" w:rsidRDefault="00F61E13" w:rsidP="00B710BF">
            <w:pPr>
              <w:pStyle w:val="RepTable"/>
              <w:rPr>
                <w:sz w:val="18"/>
                <w:szCs w:val="18"/>
              </w:rPr>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4121598D" w14:textId="77777777" w:rsidR="00F61E13" w:rsidRPr="00A41823" w:rsidRDefault="00F61E13" w:rsidP="00B710BF">
            <w:pPr>
              <w:pStyle w:val="RepTable"/>
              <w:rPr>
                <w:sz w:val="18"/>
                <w:szCs w:val="18"/>
              </w:rPr>
            </w:pPr>
            <w:r w:rsidRPr="00A41823">
              <w:rPr>
                <w:sz w:val="18"/>
                <w:szCs w:val="18"/>
              </w:rPr>
              <w:t>Formulation type</w:t>
            </w:r>
          </w:p>
        </w:tc>
        <w:tc>
          <w:tcPr>
            <w:tcW w:w="2281" w:type="pct"/>
            <w:tcBorders>
              <w:top w:val="single" w:sz="4" w:space="0" w:color="auto"/>
              <w:left w:val="single" w:sz="4" w:space="0" w:color="auto"/>
              <w:bottom w:val="single" w:sz="4" w:space="0" w:color="auto"/>
            </w:tcBorders>
            <w:shd w:val="clear" w:color="auto" w:fill="auto"/>
          </w:tcPr>
          <w:p w14:paraId="37753C95" w14:textId="77777777" w:rsidR="00F61E13" w:rsidRPr="00A41823" w:rsidRDefault="00F61E13" w:rsidP="00B710BF">
            <w:pPr>
              <w:pStyle w:val="RepTable"/>
              <w:rPr>
                <w:sz w:val="18"/>
                <w:szCs w:val="18"/>
              </w:rPr>
            </w:pPr>
            <w:r w:rsidRPr="00A41823">
              <w:rPr>
                <w:sz w:val="18"/>
                <w:szCs w:val="18"/>
              </w:rPr>
              <w:t>FS</w:t>
            </w:r>
          </w:p>
        </w:tc>
      </w:tr>
      <w:tr w:rsidR="00F61E13" w:rsidRPr="00A41823" w14:paraId="4EC6E038" w14:textId="77777777" w:rsidTr="00B710BF">
        <w:tc>
          <w:tcPr>
            <w:tcW w:w="1046" w:type="pct"/>
            <w:vMerge w:val="restart"/>
            <w:tcBorders>
              <w:top w:val="single" w:sz="4" w:space="0" w:color="auto"/>
              <w:bottom w:val="nil"/>
              <w:right w:val="single" w:sz="4" w:space="0" w:color="auto"/>
            </w:tcBorders>
            <w:shd w:val="clear" w:color="auto" w:fill="auto"/>
          </w:tcPr>
          <w:p w14:paraId="0978ADDE" w14:textId="77777777" w:rsidR="00F61E13" w:rsidRPr="00A41823" w:rsidRDefault="00F61E13" w:rsidP="00B710BF">
            <w:pPr>
              <w:pStyle w:val="RepTable"/>
              <w:rPr>
                <w:sz w:val="18"/>
                <w:szCs w:val="18"/>
              </w:rPr>
            </w:pPr>
            <w:r w:rsidRPr="00A41823">
              <w:rPr>
                <w:sz w:val="18"/>
                <w:szCs w:val="18"/>
              </w:rPr>
              <w:t>Blank product</w:t>
            </w: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75B2D731" w14:textId="77777777" w:rsidR="00F61E13" w:rsidRPr="00A41823" w:rsidRDefault="00F61E13" w:rsidP="00B710BF">
            <w:pPr>
              <w:pStyle w:val="RepTable"/>
              <w:rPr>
                <w:sz w:val="18"/>
                <w:szCs w:val="18"/>
              </w:rPr>
            </w:pPr>
            <w:r w:rsidRPr="00A41823">
              <w:rPr>
                <w:sz w:val="18"/>
                <w:szCs w:val="18"/>
              </w:rPr>
              <w:t>Name (Lot/Batch No.)</w:t>
            </w:r>
          </w:p>
        </w:tc>
        <w:tc>
          <w:tcPr>
            <w:tcW w:w="2281" w:type="pct"/>
            <w:tcBorders>
              <w:top w:val="single" w:sz="4" w:space="0" w:color="auto"/>
              <w:left w:val="single" w:sz="4" w:space="0" w:color="auto"/>
              <w:bottom w:val="single" w:sz="4" w:space="0" w:color="auto"/>
            </w:tcBorders>
            <w:shd w:val="clear" w:color="auto" w:fill="auto"/>
          </w:tcPr>
          <w:p w14:paraId="68F65FD2" w14:textId="77777777" w:rsidR="00F61E13" w:rsidRPr="00A41823" w:rsidRDefault="00F61E13" w:rsidP="00B710BF">
            <w:pPr>
              <w:pStyle w:val="RepTable"/>
              <w:rPr>
                <w:sz w:val="18"/>
                <w:szCs w:val="18"/>
              </w:rPr>
            </w:pPr>
            <w:r w:rsidRPr="00A41823">
              <w:rPr>
                <w:sz w:val="18"/>
                <w:szCs w:val="18"/>
              </w:rPr>
              <w:t>Blank of A17960B</w:t>
            </w:r>
          </w:p>
        </w:tc>
      </w:tr>
      <w:tr w:rsidR="00F61E13" w:rsidRPr="00A41823" w14:paraId="12051841" w14:textId="77777777" w:rsidTr="00B710BF">
        <w:tc>
          <w:tcPr>
            <w:tcW w:w="1046" w:type="pct"/>
            <w:vMerge/>
            <w:tcBorders>
              <w:top w:val="nil"/>
              <w:bottom w:val="single" w:sz="4" w:space="0" w:color="auto"/>
              <w:right w:val="single" w:sz="4" w:space="0" w:color="auto"/>
            </w:tcBorders>
            <w:shd w:val="clear" w:color="auto" w:fill="auto"/>
          </w:tcPr>
          <w:p w14:paraId="3E949185" w14:textId="77777777" w:rsidR="00F61E13" w:rsidRPr="00A41823" w:rsidRDefault="00F61E13" w:rsidP="00B710BF">
            <w:pPr>
              <w:pStyle w:val="RepTable"/>
              <w:rPr>
                <w:sz w:val="18"/>
                <w:szCs w:val="18"/>
              </w:rPr>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49F789A" w14:textId="77777777" w:rsidR="00F61E13" w:rsidRPr="00A41823" w:rsidRDefault="00F61E13" w:rsidP="00B710BF">
            <w:pPr>
              <w:pStyle w:val="RepTable"/>
              <w:rPr>
                <w:sz w:val="18"/>
                <w:szCs w:val="18"/>
              </w:rPr>
            </w:pPr>
            <w:r w:rsidRPr="00A41823">
              <w:rPr>
                <w:sz w:val="18"/>
                <w:szCs w:val="18"/>
              </w:rPr>
              <w:t>Concentration a.s.</w:t>
            </w:r>
          </w:p>
        </w:tc>
        <w:tc>
          <w:tcPr>
            <w:tcW w:w="2281" w:type="pct"/>
            <w:tcBorders>
              <w:top w:val="single" w:sz="4" w:space="0" w:color="auto"/>
              <w:left w:val="single" w:sz="4" w:space="0" w:color="auto"/>
              <w:bottom w:val="single" w:sz="4" w:space="0" w:color="auto"/>
            </w:tcBorders>
            <w:shd w:val="clear" w:color="auto" w:fill="auto"/>
          </w:tcPr>
          <w:p w14:paraId="54E28B41" w14:textId="77777777" w:rsidR="00F61E13" w:rsidRPr="00A41823" w:rsidRDefault="00F61E13" w:rsidP="00B710BF">
            <w:pPr>
              <w:pStyle w:val="RepTable"/>
              <w:rPr>
                <w:sz w:val="18"/>
                <w:szCs w:val="18"/>
              </w:rPr>
            </w:pPr>
            <w:r w:rsidRPr="00A41823">
              <w:rPr>
                <w:sz w:val="18"/>
                <w:szCs w:val="18"/>
              </w:rPr>
              <w:t>N/A</w:t>
            </w:r>
          </w:p>
        </w:tc>
      </w:tr>
    </w:tbl>
    <w:p w14:paraId="68802EB5" w14:textId="77777777" w:rsidR="00F61E13" w:rsidRPr="00CD5DD2" w:rsidRDefault="00F61E13" w:rsidP="00F61E13">
      <w:pPr>
        <w:rPr>
          <w:sz w:val="20"/>
          <w:szCs w:val="20"/>
        </w:rPr>
      </w:pPr>
    </w:p>
    <w:tbl>
      <w:tblPr>
        <w:tblW w:w="5000" w:type="pct"/>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4A0" w:firstRow="1" w:lastRow="0" w:firstColumn="1" w:lastColumn="0" w:noHBand="0" w:noVBand="1"/>
      </w:tblPr>
      <w:tblGrid>
        <w:gridCol w:w="1964"/>
        <w:gridCol w:w="3164"/>
        <w:gridCol w:w="4222"/>
      </w:tblGrid>
      <w:tr w:rsidR="00F61E13" w:rsidRPr="00A41823" w14:paraId="48FD3426" w14:textId="77777777" w:rsidTr="00B710BF">
        <w:trPr>
          <w:trHeight w:val="270"/>
        </w:trPr>
        <w:tc>
          <w:tcPr>
            <w:tcW w:w="1050" w:type="pct"/>
            <w:tcBorders>
              <w:top w:val="single" w:sz="4" w:space="0" w:color="auto"/>
              <w:left w:val="single" w:sz="4" w:space="0" w:color="auto"/>
            </w:tcBorders>
            <w:shd w:val="clear" w:color="auto" w:fill="auto"/>
          </w:tcPr>
          <w:p w14:paraId="188CBF55" w14:textId="77777777" w:rsidR="00F61E13" w:rsidRPr="00A41823" w:rsidRDefault="00F61E13" w:rsidP="00B710BF">
            <w:pPr>
              <w:pStyle w:val="RepTable"/>
              <w:rPr>
                <w:b/>
                <w:sz w:val="18"/>
                <w:szCs w:val="18"/>
              </w:rPr>
            </w:pPr>
            <w:r w:rsidRPr="00A41823">
              <w:rPr>
                <w:b/>
                <w:sz w:val="18"/>
                <w:szCs w:val="18"/>
              </w:rPr>
              <w:t>Test system</w:t>
            </w:r>
          </w:p>
        </w:tc>
        <w:tc>
          <w:tcPr>
            <w:tcW w:w="1692" w:type="pct"/>
            <w:tcBorders>
              <w:top w:val="single" w:sz="4" w:space="0" w:color="auto"/>
              <w:bottom w:val="single" w:sz="4" w:space="0" w:color="auto"/>
              <w:right w:val="single" w:sz="4" w:space="0" w:color="auto"/>
            </w:tcBorders>
            <w:shd w:val="clear" w:color="auto" w:fill="auto"/>
          </w:tcPr>
          <w:p w14:paraId="6A94D0BB" w14:textId="77777777" w:rsidR="00F61E13" w:rsidRPr="00A41823" w:rsidRDefault="00F61E13" w:rsidP="00B710BF">
            <w:pPr>
              <w:pStyle w:val="RepTable"/>
              <w:rPr>
                <w:sz w:val="18"/>
                <w:szCs w:val="18"/>
              </w:rPr>
            </w:pP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A188041" w14:textId="77777777" w:rsidR="00F61E13" w:rsidRPr="00A41823" w:rsidRDefault="00F61E13" w:rsidP="00B710BF">
            <w:pPr>
              <w:pStyle w:val="RepTable"/>
              <w:rPr>
                <w:sz w:val="18"/>
                <w:szCs w:val="18"/>
              </w:rPr>
            </w:pPr>
          </w:p>
        </w:tc>
      </w:tr>
      <w:tr w:rsidR="00F61E13" w:rsidRPr="00A41823" w14:paraId="7E8656B9" w14:textId="77777777" w:rsidTr="00B710BF">
        <w:trPr>
          <w:trHeight w:val="270"/>
        </w:trPr>
        <w:tc>
          <w:tcPr>
            <w:tcW w:w="1050" w:type="pct"/>
            <w:vMerge w:val="restart"/>
            <w:tcBorders>
              <w:left w:val="single" w:sz="4" w:space="0" w:color="auto"/>
            </w:tcBorders>
            <w:shd w:val="clear" w:color="auto" w:fill="auto"/>
          </w:tcPr>
          <w:p w14:paraId="34C67D48" w14:textId="77777777" w:rsidR="00F61E13" w:rsidRPr="00A41823" w:rsidRDefault="00F61E13" w:rsidP="00B710BF">
            <w:pPr>
              <w:pStyle w:val="RepTable"/>
              <w:rPr>
                <w:sz w:val="18"/>
                <w:szCs w:val="18"/>
              </w:rPr>
            </w:pPr>
            <w:r w:rsidRPr="00A41823">
              <w:rPr>
                <w:sz w:val="18"/>
                <w:szCs w:val="18"/>
              </w:rPr>
              <w:t>Diffusion cell</w:t>
            </w:r>
          </w:p>
        </w:tc>
        <w:tc>
          <w:tcPr>
            <w:tcW w:w="1692" w:type="pct"/>
            <w:tcBorders>
              <w:top w:val="single" w:sz="4" w:space="0" w:color="auto"/>
              <w:bottom w:val="single" w:sz="4" w:space="0" w:color="auto"/>
              <w:right w:val="single" w:sz="4" w:space="0" w:color="auto"/>
            </w:tcBorders>
            <w:shd w:val="clear" w:color="auto" w:fill="auto"/>
          </w:tcPr>
          <w:p w14:paraId="3DC10714" w14:textId="77777777" w:rsidR="00F61E13" w:rsidRPr="00A41823" w:rsidRDefault="00F61E13" w:rsidP="00B710BF">
            <w:pPr>
              <w:pStyle w:val="RepTable"/>
              <w:rPr>
                <w:sz w:val="18"/>
                <w:szCs w:val="18"/>
              </w:rPr>
            </w:pPr>
            <w:r w:rsidRPr="00A41823">
              <w:rPr>
                <w:sz w:val="18"/>
                <w:szCs w:val="18"/>
              </w:rPr>
              <w:t>Cell type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31394E87" w14:textId="77777777" w:rsidR="00F61E13" w:rsidRPr="00A41823" w:rsidRDefault="00F61E13" w:rsidP="00B710BF">
            <w:pPr>
              <w:pStyle w:val="RepTable"/>
              <w:rPr>
                <w:sz w:val="18"/>
                <w:szCs w:val="18"/>
              </w:rPr>
            </w:pPr>
            <w:r w:rsidRPr="00A41823">
              <w:rPr>
                <w:sz w:val="18"/>
                <w:szCs w:val="18"/>
              </w:rPr>
              <w:t xml:space="preserve">static </w:t>
            </w:r>
          </w:p>
        </w:tc>
      </w:tr>
      <w:tr w:rsidR="00F61E13" w:rsidRPr="00A41823" w14:paraId="7596B1D6" w14:textId="77777777" w:rsidTr="00B710BF">
        <w:trPr>
          <w:trHeight w:val="173"/>
        </w:trPr>
        <w:tc>
          <w:tcPr>
            <w:tcW w:w="1050" w:type="pct"/>
            <w:vMerge/>
            <w:tcBorders>
              <w:left w:val="single" w:sz="4" w:space="0" w:color="auto"/>
            </w:tcBorders>
            <w:shd w:val="clear" w:color="auto" w:fill="auto"/>
          </w:tcPr>
          <w:p w14:paraId="02B9F491"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32E80DCF" w14:textId="77777777" w:rsidR="00F61E13" w:rsidRPr="00A41823" w:rsidRDefault="00F61E13" w:rsidP="00B710BF">
            <w:pPr>
              <w:pStyle w:val="RepTable"/>
              <w:rPr>
                <w:sz w:val="18"/>
                <w:szCs w:val="18"/>
              </w:rPr>
            </w:pPr>
            <w:r w:rsidRPr="00A41823">
              <w:rPr>
                <w:sz w:val="18"/>
                <w:szCs w:val="18"/>
              </w:rPr>
              <w:t>(if dynamic) Flow rate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0B667B59" w14:textId="77777777" w:rsidR="00F61E13" w:rsidRPr="00A41823" w:rsidRDefault="00F61E13" w:rsidP="00B710BF">
            <w:pPr>
              <w:pStyle w:val="RepTable"/>
              <w:rPr>
                <w:sz w:val="18"/>
                <w:szCs w:val="18"/>
              </w:rPr>
            </w:pPr>
            <w:r w:rsidRPr="00A41823">
              <w:rPr>
                <w:sz w:val="18"/>
                <w:szCs w:val="18"/>
              </w:rPr>
              <w:t>N/A</w:t>
            </w:r>
          </w:p>
        </w:tc>
      </w:tr>
      <w:tr w:rsidR="00F61E13" w:rsidRPr="00A41823" w14:paraId="33F4A545" w14:textId="77777777" w:rsidTr="00B710BF">
        <w:trPr>
          <w:trHeight w:val="173"/>
        </w:trPr>
        <w:tc>
          <w:tcPr>
            <w:tcW w:w="1050" w:type="pct"/>
            <w:vMerge/>
            <w:tcBorders>
              <w:left w:val="single" w:sz="4" w:space="0" w:color="auto"/>
            </w:tcBorders>
            <w:shd w:val="clear" w:color="auto" w:fill="auto"/>
          </w:tcPr>
          <w:p w14:paraId="31315AE6"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4D7902A5" w14:textId="77777777" w:rsidR="00F61E13" w:rsidRPr="00A41823" w:rsidRDefault="00F61E13" w:rsidP="00B710BF">
            <w:pPr>
              <w:pStyle w:val="RepTable"/>
              <w:rPr>
                <w:sz w:val="18"/>
                <w:szCs w:val="18"/>
              </w:rPr>
            </w:pPr>
            <w:r w:rsidRPr="00A41823">
              <w:rPr>
                <w:sz w:val="18"/>
                <w:szCs w:val="18"/>
              </w:rPr>
              <w:t>Exposed skin area</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36674CA8" w14:textId="77777777" w:rsidR="00F61E13" w:rsidRPr="00A41823" w:rsidRDefault="00F61E13" w:rsidP="00B710BF">
            <w:pPr>
              <w:pStyle w:val="RepTable"/>
              <w:rPr>
                <w:sz w:val="18"/>
                <w:szCs w:val="18"/>
              </w:rPr>
            </w:pPr>
            <w:r w:rsidRPr="00A41823">
              <w:rPr>
                <w:sz w:val="18"/>
                <w:szCs w:val="18"/>
              </w:rPr>
              <w:t>2.54 cm²</w:t>
            </w:r>
          </w:p>
        </w:tc>
      </w:tr>
      <w:tr w:rsidR="00F61E13" w:rsidRPr="00A41823" w14:paraId="000FEB92" w14:textId="77777777" w:rsidTr="00B710BF">
        <w:trPr>
          <w:trHeight w:val="173"/>
        </w:trPr>
        <w:tc>
          <w:tcPr>
            <w:tcW w:w="1050" w:type="pct"/>
            <w:vMerge/>
            <w:tcBorders>
              <w:left w:val="single" w:sz="4" w:space="0" w:color="auto"/>
            </w:tcBorders>
            <w:shd w:val="clear" w:color="auto" w:fill="auto"/>
          </w:tcPr>
          <w:p w14:paraId="4B75128B"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65554D77" w14:textId="77777777" w:rsidR="00F61E13" w:rsidRPr="00A41823" w:rsidRDefault="00F61E13" w:rsidP="00B710BF">
            <w:pPr>
              <w:pStyle w:val="RepTable"/>
              <w:rPr>
                <w:sz w:val="18"/>
                <w:szCs w:val="18"/>
              </w:rPr>
            </w:pPr>
            <w:r w:rsidRPr="00A41823">
              <w:rPr>
                <w:sz w:val="18"/>
                <w:szCs w:val="18"/>
              </w:rPr>
              <w:t>Cover</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1489A872" w14:textId="77777777" w:rsidR="00F61E13" w:rsidRPr="00A41823" w:rsidRDefault="00F61E13" w:rsidP="00B710BF">
            <w:pPr>
              <w:pStyle w:val="RepTable"/>
              <w:rPr>
                <w:sz w:val="18"/>
                <w:szCs w:val="18"/>
              </w:rPr>
            </w:pPr>
            <w:r w:rsidRPr="00A41823">
              <w:rPr>
                <w:sz w:val="18"/>
                <w:szCs w:val="18"/>
              </w:rPr>
              <w:t>open</w:t>
            </w:r>
          </w:p>
        </w:tc>
      </w:tr>
      <w:tr w:rsidR="00F61E13" w:rsidRPr="00A41823" w14:paraId="32831C89" w14:textId="77777777" w:rsidTr="00B710BF">
        <w:trPr>
          <w:trHeight w:val="292"/>
        </w:trPr>
        <w:tc>
          <w:tcPr>
            <w:tcW w:w="1050" w:type="pct"/>
            <w:vMerge w:val="restart"/>
            <w:tcBorders>
              <w:left w:val="single" w:sz="4" w:space="0" w:color="auto"/>
            </w:tcBorders>
            <w:shd w:val="clear" w:color="auto" w:fill="auto"/>
          </w:tcPr>
          <w:p w14:paraId="7DCCDE75" w14:textId="77777777" w:rsidR="00F61E13" w:rsidRPr="00A41823" w:rsidRDefault="00F61E13" w:rsidP="00B710BF">
            <w:pPr>
              <w:pStyle w:val="RepTable"/>
              <w:rPr>
                <w:sz w:val="18"/>
                <w:szCs w:val="18"/>
              </w:rPr>
            </w:pPr>
            <w:r w:rsidRPr="00A41823">
              <w:rPr>
                <w:sz w:val="18"/>
                <w:szCs w:val="18"/>
              </w:rPr>
              <w:t>Membrane</w:t>
            </w:r>
          </w:p>
        </w:tc>
        <w:tc>
          <w:tcPr>
            <w:tcW w:w="1692" w:type="pct"/>
            <w:tcBorders>
              <w:top w:val="single" w:sz="4" w:space="0" w:color="auto"/>
              <w:bottom w:val="single" w:sz="4" w:space="0" w:color="auto"/>
              <w:right w:val="single" w:sz="4" w:space="0" w:color="auto"/>
            </w:tcBorders>
            <w:shd w:val="clear" w:color="auto" w:fill="auto"/>
          </w:tcPr>
          <w:p w14:paraId="377F24F8" w14:textId="77777777" w:rsidR="00F61E13" w:rsidRPr="00A41823" w:rsidRDefault="00F61E13" w:rsidP="00B710BF">
            <w:pPr>
              <w:pStyle w:val="RepTable"/>
              <w:rPr>
                <w:sz w:val="18"/>
                <w:szCs w:val="18"/>
              </w:rPr>
            </w:pPr>
            <w:r w:rsidRPr="00A41823">
              <w:rPr>
                <w:sz w:val="18"/>
                <w:szCs w:val="18"/>
              </w:rPr>
              <w:t>Skin type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23BA05F4" w14:textId="77777777" w:rsidR="00F61E13" w:rsidRPr="00A41823" w:rsidRDefault="00F61E13" w:rsidP="00B710BF">
            <w:pPr>
              <w:pStyle w:val="RepTable"/>
              <w:rPr>
                <w:sz w:val="18"/>
                <w:szCs w:val="18"/>
              </w:rPr>
            </w:pPr>
            <w:r w:rsidRPr="00A41823">
              <w:rPr>
                <w:sz w:val="18"/>
                <w:szCs w:val="18"/>
              </w:rPr>
              <w:t>dermatomed</w:t>
            </w:r>
          </w:p>
        </w:tc>
      </w:tr>
      <w:tr w:rsidR="00F61E13" w:rsidRPr="00A41823" w14:paraId="2DCAE7B9" w14:textId="77777777" w:rsidTr="00B710BF">
        <w:trPr>
          <w:trHeight w:val="173"/>
        </w:trPr>
        <w:tc>
          <w:tcPr>
            <w:tcW w:w="1050" w:type="pct"/>
            <w:vMerge/>
            <w:tcBorders>
              <w:left w:val="single" w:sz="4" w:space="0" w:color="auto"/>
            </w:tcBorders>
            <w:shd w:val="clear" w:color="auto" w:fill="auto"/>
          </w:tcPr>
          <w:p w14:paraId="6AEA84C4"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41F43A9B" w14:textId="77777777" w:rsidR="00F61E13" w:rsidRPr="00A41823" w:rsidRDefault="00F61E13" w:rsidP="00B710BF">
            <w:pPr>
              <w:pStyle w:val="RepTable"/>
              <w:rPr>
                <w:sz w:val="18"/>
                <w:szCs w:val="18"/>
              </w:rPr>
            </w:pPr>
            <w:r w:rsidRPr="00A41823">
              <w:rPr>
                <w:sz w:val="18"/>
                <w:szCs w:val="18"/>
              </w:rPr>
              <w:t>Skin thickness range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51791942" w14:textId="77777777" w:rsidR="00F61E13" w:rsidRPr="00A41823" w:rsidRDefault="00F61E13" w:rsidP="00B710BF">
            <w:pPr>
              <w:pStyle w:val="RepTable"/>
              <w:rPr>
                <w:sz w:val="18"/>
                <w:szCs w:val="18"/>
              </w:rPr>
            </w:pPr>
            <w:r w:rsidRPr="00A41823">
              <w:rPr>
                <w:sz w:val="18"/>
                <w:szCs w:val="18"/>
              </w:rPr>
              <w:t>400 µm</w:t>
            </w:r>
          </w:p>
        </w:tc>
      </w:tr>
      <w:tr w:rsidR="00F61E13" w:rsidRPr="00A41823" w14:paraId="31A73A47" w14:textId="77777777" w:rsidTr="00B710BF">
        <w:trPr>
          <w:trHeight w:val="173"/>
        </w:trPr>
        <w:tc>
          <w:tcPr>
            <w:tcW w:w="1050" w:type="pct"/>
            <w:vMerge/>
            <w:tcBorders>
              <w:left w:val="single" w:sz="4" w:space="0" w:color="auto"/>
            </w:tcBorders>
            <w:shd w:val="clear" w:color="auto" w:fill="auto"/>
          </w:tcPr>
          <w:p w14:paraId="5C286984"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1564C778" w14:textId="77777777" w:rsidR="00F61E13" w:rsidRPr="00A41823" w:rsidRDefault="00F61E13" w:rsidP="00B710BF">
            <w:pPr>
              <w:pStyle w:val="RepTable"/>
              <w:rPr>
                <w:sz w:val="18"/>
                <w:szCs w:val="18"/>
              </w:rPr>
            </w:pPr>
            <w:r w:rsidRPr="00A41823">
              <w:rPr>
                <w:sz w:val="18"/>
                <w:szCs w:val="18"/>
              </w:rPr>
              <w:t>Skin donors age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56450A41" w14:textId="77777777" w:rsidR="00F61E13" w:rsidRPr="00A41823" w:rsidRDefault="00F61E13" w:rsidP="00B710BF">
            <w:pPr>
              <w:pStyle w:val="RepTable"/>
              <w:rPr>
                <w:sz w:val="18"/>
                <w:szCs w:val="18"/>
              </w:rPr>
            </w:pPr>
            <w:r w:rsidRPr="00A41823">
              <w:rPr>
                <w:sz w:val="18"/>
                <w:szCs w:val="18"/>
              </w:rPr>
              <w:t>76-82</w:t>
            </w:r>
          </w:p>
        </w:tc>
      </w:tr>
      <w:tr w:rsidR="00F61E13" w:rsidRPr="00A41823" w14:paraId="03612377" w14:textId="77777777" w:rsidTr="00B710BF">
        <w:trPr>
          <w:trHeight w:val="173"/>
        </w:trPr>
        <w:tc>
          <w:tcPr>
            <w:tcW w:w="1050" w:type="pct"/>
            <w:vMerge/>
            <w:tcBorders>
              <w:left w:val="single" w:sz="4" w:space="0" w:color="auto"/>
            </w:tcBorders>
            <w:shd w:val="clear" w:color="auto" w:fill="auto"/>
          </w:tcPr>
          <w:p w14:paraId="77738763"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261DD9C0" w14:textId="77777777" w:rsidR="00F61E13" w:rsidRPr="00A41823" w:rsidRDefault="00F61E13" w:rsidP="00B710BF">
            <w:pPr>
              <w:pStyle w:val="RepTable"/>
              <w:rPr>
                <w:sz w:val="18"/>
                <w:szCs w:val="18"/>
              </w:rPr>
            </w:pPr>
            <w:r w:rsidRPr="00A41823">
              <w:rPr>
                <w:sz w:val="18"/>
                <w:szCs w:val="18"/>
              </w:rPr>
              <w:t>Skin donors sex</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2376D18" w14:textId="77777777" w:rsidR="00F61E13" w:rsidRPr="00A41823" w:rsidRDefault="00F61E13" w:rsidP="00B710BF">
            <w:pPr>
              <w:pStyle w:val="RepTable"/>
              <w:rPr>
                <w:sz w:val="18"/>
                <w:szCs w:val="18"/>
              </w:rPr>
            </w:pPr>
            <w:r w:rsidRPr="00A41823">
              <w:rPr>
                <w:sz w:val="18"/>
                <w:szCs w:val="18"/>
              </w:rPr>
              <w:t>Female</w:t>
            </w:r>
          </w:p>
        </w:tc>
      </w:tr>
      <w:tr w:rsidR="00F61E13" w:rsidRPr="00A41823" w14:paraId="5201A63A" w14:textId="77777777" w:rsidTr="00B710BF">
        <w:trPr>
          <w:trHeight w:val="173"/>
        </w:trPr>
        <w:tc>
          <w:tcPr>
            <w:tcW w:w="1050" w:type="pct"/>
            <w:vMerge/>
            <w:tcBorders>
              <w:left w:val="single" w:sz="4" w:space="0" w:color="auto"/>
            </w:tcBorders>
            <w:shd w:val="clear" w:color="auto" w:fill="auto"/>
          </w:tcPr>
          <w:p w14:paraId="409A355E"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76FE2645" w14:textId="77777777" w:rsidR="00F61E13" w:rsidRPr="00A41823" w:rsidRDefault="00F61E13" w:rsidP="00B710BF">
            <w:pPr>
              <w:pStyle w:val="RepTable"/>
              <w:rPr>
                <w:sz w:val="18"/>
                <w:szCs w:val="18"/>
              </w:rPr>
            </w:pPr>
            <w:r w:rsidRPr="00A41823">
              <w:rPr>
                <w:sz w:val="18"/>
                <w:szCs w:val="18"/>
              </w:rPr>
              <w:t>Location</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0F0F1E14" w14:textId="77777777" w:rsidR="00F61E13" w:rsidRPr="00A41823" w:rsidRDefault="00F61E13" w:rsidP="00B710BF">
            <w:pPr>
              <w:pStyle w:val="RepTable"/>
              <w:rPr>
                <w:sz w:val="18"/>
                <w:szCs w:val="18"/>
              </w:rPr>
            </w:pPr>
            <w:r w:rsidRPr="00A41823">
              <w:rPr>
                <w:sz w:val="18"/>
                <w:szCs w:val="18"/>
              </w:rPr>
              <w:t>abdomen / back / unknown</w:t>
            </w:r>
          </w:p>
        </w:tc>
      </w:tr>
      <w:tr w:rsidR="00F61E13" w:rsidRPr="00A41823" w14:paraId="27EDE23C" w14:textId="77777777" w:rsidTr="00B710BF">
        <w:trPr>
          <w:trHeight w:val="173"/>
        </w:trPr>
        <w:tc>
          <w:tcPr>
            <w:tcW w:w="1050" w:type="pct"/>
            <w:vMerge/>
            <w:tcBorders>
              <w:left w:val="single" w:sz="4" w:space="0" w:color="auto"/>
            </w:tcBorders>
            <w:shd w:val="clear" w:color="auto" w:fill="auto"/>
          </w:tcPr>
          <w:p w14:paraId="2452EB6B"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1C1E3460" w14:textId="77777777" w:rsidR="00F61E13" w:rsidRPr="00A41823" w:rsidRDefault="00F61E13" w:rsidP="00B710BF">
            <w:pPr>
              <w:pStyle w:val="RepTable"/>
              <w:rPr>
                <w:sz w:val="18"/>
                <w:szCs w:val="18"/>
              </w:rPr>
            </w:pPr>
            <w:r w:rsidRPr="00A41823">
              <w:rPr>
                <w:sz w:val="18"/>
                <w:szCs w:val="18"/>
              </w:rPr>
              <w:t>Source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4DCC0BCF" w14:textId="77777777" w:rsidR="00F61E13" w:rsidRPr="00A41823" w:rsidRDefault="00F61E13" w:rsidP="00B710BF">
            <w:pPr>
              <w:pStyle w:val="RepTable"/>
              <w:rPr>
                <w:sz w:val="18"/>
                <w:szCs w:val="18"/>
              </w:rPr>
            </w:pPr>
            <w:r w:rsidRPr="00A41823">
              <w:rPr>
                <w:sz w:val="18"/>
                <w:szCs w:val="18"/>
              </w:rPr>
              <w:t xml:space="preserve">post mortem </w:t>
            </w:r>
          </w:p>
        </w:tc>
      </w:tr>
      <w:tr w:rsidR="00F61E13" w:rsidRPr="00A41823" w14:paraId="174E9766" w14:textId="77777777" w:rsidTr="00B710BF">
        <w:trPr>
          <w:trHeight w:val="173"/>
        </w:trPr>
        <w:tc>
          <w:tcPr>
            <w:tcW w:w="1050" w:type="pct"/>
            <w:vMerge/>
            <w:tcBorders>
              <w:left w:val="single" w:sz="4" w:space="0" w:color="auto"/>
              <w:bottom w:val="single" w:sz="4" w:space="0" w:color="auto"/>
            </w:tcBorders>
            <w:shd w:val="clear" w:color="auto" w:fill="auto"/>
          </w:tcPr>
          <w:p w14:paraId="6C0CF00F"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47626E9A" w14:textId="77777777" w:rsidR="00F61E13" w:rsidRPr="00A41823" w:rsidRDefault="00F61E13" w:rsidP="00B710BF">
            <w:pPr>
              <w:pStyle w:val="RepTable"/>
              <w:rPr>
                <w:sz w:val="18"/>
                <w:szCs w:val="18"/>
              </w:rPr>
            </w:pPr>
            <w:r w:rsidRPr="00A41823">
              <w:rPr>
                <w:sz w:val="18"/>
                <w:szCs w:val="18"/>
              </w:rPr>
              <w:t>Integrity test</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2639ED3A" w14:textId="77777777" w:rsidR="00F61E13" w:rsidRPr="00A41823" w:rsidRDefault="00F61E13" w:rsidP="00B710BF">
            <w:pPr>
              <w:pStyle w:val="RepTable"/>
              <w:rPr>
                <w:sz w:val="18"/>
                <w:szCs w:val="18"/>
              </w:rPr>
            </w:pPr>
            <w:r w:rsidRPr="00A41823">
              <w:rPr>
                <w:sz w:val="18"/>
                <w:szCs w:val="18"/>
              </w:rPr>
              <w:t>Yes</w:t>
            </w:r>
          </w:p>
        </w:tc>
      </w:tr>
      <w:tr w:rsidR="00F61E13" w:rsidRPr="00A41823" w14:paraId="422E604C" w14:textId="77777777" w:rsidTr="00B710BF">
        <w:trPr>
          <w:trHeight w:val="173"/>
        </w:trPr>
        <w:tc>
          <w:tcPr>
            <w:tcW w:w="1050" w:type="pct"/>
            <w:vMerge w:val="restart"/>
            <w:tcBorders>
              <w:top w:val="single" w:sz="4" w:space="0" w:color="auto"/>
              <w:left w:val="single" w:sz="4" w:space="0" w:color="auto"/>
              <w:bottom w:val="single" w:sz="4" w:space="0" w:color="auto"/>
            </w:tcBorders>
            <w:shd w:val="clear" w:color="auto" w:fill="auto"/>
          </w:tcPr>
          <w:p w14:paraId="3D12E8EA" w14:textId="77777777" w:rsidR="00F61E13" w:rsidRPr="00A41823" w:rsidRDefault="00F61E13" w:rsidP="00B710BF">
            <w:pPr>
              <w:pStyle w:val="RepTable"/>
              <w:rPr>
                <w:sz w:val="18"/>
                <w:szCs w:val="18"/>
              </w:rPr>
            </w:pPr>
            <w:r w:rsidRPr="00A41823">
              <w:rPr>
                <w:sz w:val="18"/>
                <w:szCs w:val="18"/>
              </w:rPr>
              <w:t>Receptor</w:t>
            </w:r>
          </w:p>
        </w:tc>
        <w:tc>
          <w:tcPr>
            <w:tcW w:w="1692" w:type="pct"/>
            <w:tcBorders>
              <w:top w:val="single" w:sz="4" w:space="0" w:color="auto"/>
              <w:bottom w:val="single" w:sz="4" w:space="0" w:color="auto"/>
              <w:right w:val="single" w:sz="4" w:space="0" w:color="auto"/>
            </w:tcBorders>
            <w:shd w:val="clear" w:color="auto" w:fill="auto"/>
          </w:tcPr>
          <w:p w14:paraId="197E3014" w14:textId="77777777" w:rsidR="00F61E13" w:rsidRPr="00A41823" w:rsidRDefault="00F61E13" w:rsidP="00B710BF">
            <w:pPr>
              <w:pStyle w:val="RepTable"/>
              <w:rPr>
                <w:sz w:val="18"/>
                <w:szCs w:val="18"/>
              </w:rPr>
            </w:pPr>
            <w:r w:rsidRPr="00A41823">
              <w:rPr>
                <w:sz w:val="18"/>
                <w:szCs w:val="18"/>
              </w:rPr>
              <w:t>Receptor medium</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1907254B" w14:textId="77777777" w:rsidR="00F61E13" w:rsidRPr="00A41823" w:rsidRDefault="00F61E13" w:rsidP="00B710BF">
            <w:pPr>
              <w:pStyle w:val="RepTable"/>
              <w:rPr>
                <w:sz w:val="18"/>
                <w:szCs w:val="18"/>
              </w:rPr>
            </w:pPr>
            <w:r w:rsidRPr="00A41823">
              <w:rPr>
                <w:sz w:val="18"/>
                <w:szCs w:val="18"/>
              </w:rPr>
              <w:t>50% ethanol in water</w:t>
            </w:r>
          </w:p>
        </w:tc>
      </w:tr>
      <w:tr w:rsidR="00F61E13" w:rsidRPr="00A41823" w14:paraId="3F3389B9" w14:textId="77777777" w:rsidTr="00B710BF">
        <w:trPr>
          <w:trHeight w:val="173"/>
        </w:trPr>
        <w:tc>
          <w:tcPr>
            <w:tcW w:w="1050" w:type="pct"/>
            <w:vMerge/>
            <w:tcBorders>
              <w:top w:val="single" w:sz="4" w:space="0" w:color="auto"/>
              <w:left w:val="single" w:sz="4" w:space="0" w:color="auto"/>
              <w:bottom w:val="single" w:sz="4" w:space="0" w:color="auto"/>
            </w:tcBorders>
            <w:shd w:val="clear" w:color="auto" w:fill="auto"/>
          </w:tcPr>
          <w:p w14:paraId="08312A57"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61320034" w14:textId="77777777" w:rsidR="00F61E13" w:rsidRPr="00A41823" w:rsidRDefault="00F61E13" w:rsidP="00B710BF">
            <w:pPr>
              <w:pStyle w:val="RepTable"/>
              <w:rPr>
                <w:sz w:val="18"/>
                <w:szCs w:val="18"/>
              </w:rPr>
            </w:pPr>
            <w:r w:rsidRPr="00A41823">
              <w:rPr>
                <w:sz w:val="18"/>
                <w:szCs w:val="18"/>
              </w:rPr>
              <w:t>Solubility in receptor medium</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563EB85C" w14:textId="77777777" w:rsidR="00F61E13" w:rsidRPr="00A41823" w:rsidRDefault="00F61E13" w:rsidP="00B710BF">
            <w:pPr>
              <w:pStyle w:val="RepTable"/>
              <w:rPr>
                <w:sz w:val="18"/>
                <w:szCs w:val="18"/>
              </w:rPr>
            </w:pPr>
            <w:r w:rsidRPr="00A41823">
              <w:rPr>
                <w:sz w:val="18"/>
                <w:szCs w:val="18"/>
              </w:rPr>
              <w:t>Yes</w:t>
            </w:r>
          </w:p>
        </w:tc>
      </w:tr>
      <w:tr w:rsidR="00F61E13" w:rsidRPr="00A41823" w14:paraId="4116439D" w14:textId="77777777" w:rsidTr="00B710BF">
        <w:trPr>
          <w:trHeight w:val="270"/>
        </w:trPr>
        <w:tc>
          <w:tcPr>
            <w:tcW w:w="1050" w:type="pct"/>
            <w:vMerge w:val="restart"/>
            <w:tcBorders>
              <w:top w:val="single" w:sz="4" w:space="0" w:color="auto"/>
              <w:left w:val="single" w:sz="4" w:space="0" w:color="auto"/>
              <w:bottom w:val="double" w:sz="6" w:space="0" w:color="auto"/>
            </w:tcBorders>
            <w:shd w:val="clear" w:color="auto" w:fill="auto"/>
          </w:tcPr>
          <w:p w14:paraId="3737520D" w14:textId="77777777" w:rsidR="00F61E13" w:rsidRPr="00A41823" w:rsidRDefault="00F61E13" w:rsidP="00B710BF">
            <w:pPr>
              <w:pStyle w:val="RepTable"/>
              <w:rPr>
                <w:sz w:val="18"/>
                <w:szCs w:val="18"/>
              </w:rPr>
            </w:pPr>
            <w:r w:rsidRPr="00A41823">
              <w:rPr>
                <w:sz w:val="18"/>
                <w:szCs w:val="18"/>
              </w:rPr>
              <w:t>Sample Time</w:t>
            </w:r>
          </w:p>
        </w:tc>
        <w:tc>
          <w:tcPr>
            <w:tcW w:w="1692" w:type="pct"/>
            <w:tcBorders>
              <w:top w:val="single" w:sz="4" w:space="0" w:color="auto"/>
              <w:bottom w:val="single" w:sz="4" w:space="0" w:color="auto"/>
              <w:right w:val="single" w:sz="4" w:space="0" w:color="auto"/>
            </w:tcBorders>
            <w:shd w:val="clear" w:color="auto" w:fill="auto"/>
          </w:tcPr>
          <w:p w14:paraId="6053A060" w14:textId="77777777" w:rsidR="00F61E13" w:rsidRPr="00A41823" w:rsidRDefault="00F61E13" w:rsidP="00B710BF">
            <w:pPr>
              <w:pStyle w:val="RepTable"/>
              <w:rPr>
                <w:sz w:val="18"/>
                <w:szCs w:val="18"/>
              </w:rPr>
            </w:pPr>
            <w:r w:rsidRPr="00A41823">
              <w:rPr>
                <w:sz w:val="18"/>
                <w:szCs w:val="18"/>
              </w:rPr>
              <w:t>Exposure time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033C730C" w14:textId="77777777" w:rsidR="00F61E13" w:rsidRPr="00A41823" w:rsidRDefault="00F61E13" w:rsidP="00B710BF">
            <w:pPr>
              <w:pStyle w:val="RepTable"/>
              <w:rPr>
                <w:sz w:val="18"/>
                <w:szCs w:val="18"/>
              </w:rPr>
            </w:pPr>
            <w:r w:rsidRPr="00A41823">
              <w:rPr>
                <w:sz w:val="18"/>
                <w:szCs w:val="18"/>
              </w:rPr>
              <w:t>6h</w:t>
            </w:r>
          </w:p>
        </w:tc>
      </w:tr>
      <w:tr w:rsidR="00F61E13" w:rsidRPr="00A41823" w14:paraId="31310CFA" w14:textId="77777777" w:rsidTr="00B710BF">
        <w:trPr>
          <w:trHeight w:val="173"/>
        </w:trPr>
        <w:tc>
          <w:tcPr>
            <w:tcW w:w="1050" w:type="pct"/>
            <w:vMerge/>
            <w:tcBorders>
              <w:top w:val="double" w:sz="6" w:space="0" w:color="auto"/>
              <w:left w:val="single" w:sz="4" w:space="0" w:color="auto"/>
            </w:tcBorders>
            <w:shd w:val="clear" w:color="auto" w:fill="auto"/>
          </w:tcPr>
          <w:p w14:paraId="0E2CB6FB"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6474769A" w14:textId="77777777" w:rsidR="00F61E13" w:rsidRPr="00A41823" w:rsidRDefault="00F61E13" w:rsidP="00B710BF">
            <w:pPr>
              <w:pStyle w:val="RepTable"/>
              <w:rPr>
                <w:sz w:val="18"/>
                <w:szCs w:val="18"/>
              </w:rPr>
            </w:pPr>
            <w:r w:rsidRPr="00A41823">
              <w:rPr>
                <w:sz w:val="18"/>
                <w:szCs w:val="18"/>
              </w:rPr>
              <w:t>Observation time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2F6CD5B" w14:textId="77777777" w:rsidR="00F61E13" w:rsidRPr="00A41823" w:rsidRDefault="00F61E13" w:rsidP="00B710BF">
            <w:pPr>
              <w:pStyle w:val="RepTable"/>
              <w:rPr>
                <w:sz w:val="18"/>
                <w:szCs w:val="18"/>
              </w:rPr>
            </w:pPr>
            <w:r w:rsidRPr="00A41823">
              <w:rPr>
                <w:sz w:val="18"/>
                <w:szCs w:val="18"/>
              </w:rPr>
              <w:t>24h</w:t>
            </w:r>
          </w:p>
        </w:tc>
      </w:tr>
      <w:tr w:rsidR="00F61E13" w:rsidRPr="00A41823" w14:paraId="357FB71F" w14:textId="77777777" w:rsidTr="00B710BF">
        <w:trPr>
          <w:trHeight w:val="270"/>
        </w:trPr>
        <w:tc>
          <w:tcPr>
            <w:tcW w:w="1050" w:type="pct"/>
            <w:tcBorders>
              <w:left w:val="single" w:sz="4" w:space="0" w:color="auto"/>
            </w:tcBorders>
            <w:shd w:val="clear" w:color="auto" w:fill="auto"/>
          </w:tcPr>
          <w:p w14:paraId="41CBA265" w14:textId="77777777" w:rsidR="00F61E13" w:rsidRPr="00A41823" w:rsidRDefault="00F61E13" w:rsidP="00B710BF">
            <w:pPr>
              <w:pStyle w:val="RepTable"/>
              <w:rPr>
                <w:sz w:val="18"/>
                <w:szCs w:val="18"/>
              </w:rPr>
            </w:pPr>
            <w:r w:rsidRPr="00A41823">
              <w:rPr>
                <w:sz w:val="18"/>
                <w:szCs w:val="18"/>
              </w:rPr>
              <w:t>Sampling</w:t>
            </w:r>
          </w:p>
        </w:tc>
        <w:tc>
          <w:tcPr>
            <w:tcW w:w="1692" w:type="pct"/>
            <w:tcBorders>
              <w:top w:val="single" w:sz="4" w:space="0" w:color="auto"/>
              <w:bottom w:val="single" w:sz="4" w:space="0" w:color="auto"/>
              <w:right w:val="single" w:sz="4" w:space="0" w:color="auto"/>
            </w:tcBorders>
            <w:shd w:val="clear" w:color="auto" w:fill="auto"/>
          </w:tcPr>
          <w:p w14:paraId="3C21D2C9" w14:textId="77777777" w:rsidR="00F61E13" w:rsidRPr="00A41823" w:rsidRDefault="00F61E13" w:rsidP="00B710BF">
            <w:pPr>
              <w:pStyle w:val="RepTable"/>
              <w:rPr>
                <w:sz w:val="18"/>
                <w:szCs w:val="18"/>
              </w:rPr>
            </w:pPr>
            <w:r w:rsidRPr="00A41823">
              <w:rPr>
                <w:sz w:val="18"/>
                <w:szCs w:val="18"/>
              </w:rPr>
              <w:t>Sample intervals</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78A0378B" w14:textId="77777777" w:rsidR="00F61E13" w:rsidRPr="00A41823" w:rsidRDefault="00F61E13" w:rsidP="00B710BF">
            <w:pPr>
              <w:pStyle w:val="RepTable"/>
              <w:rPr>
                <w:sz w:val="18"/>
                <w:szCs w:val="18"/>
              </w:rPr>
            </w:pPr>
            <w:r w:rsidRPr="00A41823">
              <w:rPr>
                <w:sz w:val="18"/>
                <w:szCs w:val="18"/>
              </w:rPr>
              <w:t>1, 2, 3, 4, 6, 8, 10, 12, 16, 20 and 24</w:t>
            </w:r>
          </w:p>
        </w:tc>
      </w:tr>
      <w:tr w:rsidR="00F61E13" w:rsidRPr="00A41823" w14:paraId="575C03BF" w14:textId="77777777" w:rsidTr="00B710BF">
        <w:trPr>
          <w:trHeight w:val="270"/>
        </w:trPr>
        <w:tc>
          <w:tcPr>
            <w:tcW w:w="1050" w:type="pct"/>
            <w:tcBorders>
              <w:left w:val="single" w:sz="4" w:space="0" w:color="auto"/>
            </w:tcBorders>
            <w:shd w:val="clear" w:color="auto" w:fill="auto"/>
          </w:tcPr>
          <w:p w14:paraId="7FA10230" w14:textId="77777777" w:rsidR="00F61E13" w:rsidRPr="00A41823" w:rsidRDefault="00F61E13" w:rsidP="00B710BF">
            <w:pPr>
              <w:pStyle w:val="RepTable"/>
              <w:rPr>
                <w:sz w:val="18"/>
                <w:szCs w:val="18"/>
              </w:rPr>
            </w:pPr>
            <w:r w:rsidRPr="00A41823">
              <w:rPr>
                <w:sz w:val="18"/>
                <w:szCs w:val="18"/>
              </w:rPr>
              <w:t>Washing</w:t>
            </w:r>
          </w:p>
        </w:tc>
        <w:tc>
          <w:tcPr>
            <w:tcW w:w="1692" w:type="pct"/>
            <w:tcBorders>
              <w:top w:val="single" w:sz="4" w:space="0" w:color="auto"/>
              <w:bottom w:val="single" w:sz="4" w:space="0" w:color="auto"/>
              <w:right w:val="single" w:sz="4" w:space="0" w:color="auto"/>
            </w:tcBorders>
            <w:shd w:val="clear" w:color="auto" w:fill="auto"/>
          </w:tcPr>
          <w:p w14:paraId="5EDDFB26" w14:textId="77777777" w:rsidR="00F61E13" w:rsidRPr="00A41823" w:rsidRDefault="00F61E13" w:rsidP="00B710BF">
            <w:pPr>
              <w:pStyle w:val="RepTable"/>
              <w:rPr>
                <w:sz w:val="18"/>
                <w:szCs w:val="18"/>
              </w:rPr>
            </w:pP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04F8C9A2" w14:textId="77777777" w:rsidR="00F61E13" w:rsidRPr="00A41823" w:rsidRDefault="00F61E13" w:rsidP="00B710BF">
            <w:pPr>
              <w:pStyle w:val="RepTable"/>
              <w:rPr>
                <w:sz w:val="18"/>
                <w:szCs w:val="18"/>
                <w:highlight w:val="yellow"/>
              </w:rPr>
            </w:pPr>
            <w:r w:rsidRPr="00A41823">
              <w:rPr>
                <w:sz w:val="18"/>
                <w:szCs w:val="18"/>
              </w:rPr>
              <w:t>post exposure</w:t>
            </w:r>
          </w:p>
        </w:tc>
      </w:tr>
      <w:tr w:rsidR="00F61E13" w:rsidRPr="00A41823" w14:paraId="71BC3EAE" w14:textId="77777777" w:rsidTr="00B710BF">
        <w:trPr>
          <w:trHeight w:val="270"/>
        </w:trPr>
        <w:tc>
          <w:tcPr>
            <w:tcW w:w="1050" w:type="pct"/>
            <w:vMerge w:val="restart"/>
            <w:tcBorders>
              <w:left w:val="single" w:sz="4" w:space="0" w:color="auto"/>
            </w:tcBorders>
            <w:shd w:val="clear" w:color="auto" w:fill="auto"/>
          </w:tcPr>
          <w:p w14:paraId="0008A390" w14:textId="77777777" w:rsidR="00F61E13" w:rsidRPr="00A41823" w:rsidRDefault="00F61E13" w:rsidP="00B710BF">
            <w:pPr>
              <w:pStyle w:val="RepTable"/>
              <w:rPr>
                <w:sz w:val="18"/>
                <w:szCs w:val="18"/>
              </w:rPr>
            </w:pPr>
            <w:r w:rsidRPr="00A41823">
              <w:rPr>
                <w:sz w:val="18"/>
                <w:szCs w:val="18"/>
              </w:rPr>
              <w:t>Final Procedure</w:t>
            </w:r>
          </w:p>
        </w:tc>
        <w:tc>
          <w:tcPr>
            <w:tcW w:w="1692" w:type="pct"/>
            <w:tcBorders>
              <w:top w:val="single" w:sz="4" w:space="0" w:color="auto"/>
              <w:bottom w:val="single" w:sz="4" w:space="0" w:color="auto"/>
              <w:right w:val="single" w:sz="4" w:space="0" w:color="auto"/>
            </w:tcBorders>
            <w:shd w:val="clear" w:color="auto" w:fill="auto"/>
          </w:tcPr>
          <w:p w14:paraId="66777160" w14:textId="77777777" w:rsidR="00F61E13" w:rsidRPr="00A41823" w:rsidRDefault="00F61E13" w:rsidP="00B710BF">
            <w:pPr>
              <w:pStyle w:val="RepTable"/>
              <w:rPr>
                <w:sz w:val="18"/>
                <w:szCs w:val="18"/>
              </w:rPr>
            </w:pPr>
            <w:r w:rsidRPr="00A41823">
              <w:rPr>
                <w:sz w:val="18"/>
                <w:szCs w:val="18"/>
              </w:rPr>
              <w:t>Tape stripping</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0F455435" w14:textId="77777777" w:rsidR="00F61E13" w:rsidRPr="00A41823" w:rsidRDefault="00F61E13" w:rsidP="00B710BF">
            <w:pPr>
              <w:pStyle w:val="RepTable"/>
              <w:rPr>
                <w:sz w:val="18"/>
                <w:szCs w:val="18"/>
              </w:rPr>
            </w:pPr>
            <w:r w:rsidRPr="00A41823">
              <w:rPr>
                <w:sz w:val="18"/>
                <w:szCs w:val="18"/>
              </w:rPr>
              <w:t>Yes</w:t>
            </w:r>
          </w:p>
        </w:tc>
      </w:tr>
      <w:tr w:rsidR="00F61E13" w:rsidRPr="00A41823" w14:paraId="3091B560" w14:textId="77777777" w:rsidTr="00B710BF">
        <w:trPr>
          <w:trHeight w:val="270"/>
        </w:trPr>
        <w:tc>
          <w:tcPr>
            <w:tcW w:w="1050" w:type="pct"/>
            <w:vMerge/>
            <w:tcBorders>
              <w:left w:val="single" w:sz="4" w:space="0" w:color="auto"/>
            </w:tcBorders>
            <w:shd w:val="clear" w:color="auto" w:fill="auto"/>
          </w:tcPr>
          <w:p w14:paraId="5DBD99B6" w14:textId="77777777" w:rsidR="00F61E13" w:rsidRPr="00A41823" w:rsidRDefault="00F61E13" w:rsidP="00B710BF">
            <w:pPr>
              <w:pStyle w:val="RepTable"/>
              <w:rPr>
                <w:sz w:val="18"/>
                <w:szCs w:val="18"/>
              </w:rPr>
            </w:pPr>
          </w:p>
        </w:tc>
        <w:tc>
          <w:tcPr>
            <w:tcW w:w="1692" w:type="pct"/>
            <w:tcBorders>
              <w:top w:val="single" w:sz="4" w:space="0" w:color="auto"/>
              <w:bottom w:val="single" w:sz="4" w:space="0" w:color="auto"/>
              <w:right w:val="single" w:sz="4" w:space="0" w:color="auto"/>
            </w:tcBorders>
            <w:shd w:val="clear" w:color="auto" w:fill="auto"/>
          </w:tcPr>
          <w:p w14:paraId="4DBEC8BD" w14:textId="77777777" w:rsidR="00F61E13" w:rsidRPr="00A41823" w:rsidRDefault="00F61E13" w:rsidP="00B710BF">
            <w:pPr>
              <w:pStyle w:val="RepTable"/>
              <w:rPr>
                <w:sz w:val="18"/>
                <w:szCs w:val="18"/>
              </w:rPr>
            </w:pPr>
            <w:r w:rsidRPr="00A41823">
              <w:rPr>
                <w:sz w:val="18"/>
                <w:szCs w:val="18"/>
              </w:rPr>
              <w:t>TS1-2 analysed separately</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2B27CA89" w14:textId="77777777" w:rsidR="00F61E13" w:rsidRPr="00A41823" w:rsidRDefault="00F61E13" w:rsidP="00B710BF">
            <w:pPr>
              <w:pStyle w:val="RepTable"/>
              <w:rPr>
                <w:sz w:val="18"/>
                <w:szCs w:val="18"/>
              </w:rPr>
            </w:pPr>
            <w:r w:rsidRPr="00A41823">
              <w:rPr>
                <w:sz w:val="18"/>
                <w:szCs w:val="18"/>
              </w:rPr>
              <w:t>Yes</w:t>
            </w:r>
          </w:p>
        </w:tc>
      </w:tr>
      <w:tr w:rsidR="00F61E13" w:rsidRPr="00A41823" w14:paraId="3AD2B722" w14:textId="77777777" w:rsidTr="00B710BF">
        <w:trPr>
          <w:trHeight w:val="289"/>
        </w:trPr>
        <w:tc>
          <w:tcPr>
            <w:tcW w:w="5000" w:type="pct"/>
            <w:gridSpan w:val="3"/>
            <w:tcBorders>
              <w:left w:val="single" w:sz="4" w:space="0" w:color="auto"/>
              <w:bottom w:val="single" w:sz="4" w:space="0" w:color="auto"/>
              <w:right w:val="single" w:sz="4" w:space="0" w:color="auto"/>
            </w:tcBorders>
            <w:shd w:val="clear" w:color="auto" w:fill="auto"/>
          </w:tcPr>
          <w:p w14:paraId="60E7E1EA" w14:textId="77777777" w:rsidR="00F61E13" w:rsidRPr="00A41823" w:rsidRDefault="00F61E13" w:rsidP="00B710BF">
            <w:pPr>
              <w:pStyle w:val="RepTable"/>
              <w:rPr>
                <w:sz w:val="18"/>
                <w:szCs w:val="18"/>
              </w:rPr>
            </w:pPr>
            <w:r w:rsidRPr="00A41823">
              <w:rPr>
                <w:sz w:val="18"/>
                <w:szCs w:val="18"/>
              </w:rPr>
              <w:t>Remarks:</w:t>
            </w:r>
          </w:p>
        </w:tc>
      </w:tr>
    </w:tbl>
    <w:p w14:paraId="40C8671F" w14:textId="77777777" w:rsidR="00F61E13" w:rsidRPr="00CD5DD2" w:rsidRDefault="00F61E13" w:rsidP="00F61E13">
      <w:pPr>
        <w:rPr>
          <w:sz w:val="20"/>
          <w:szCs w:val="20"/>
        </w:rPr>
      </w:pPr>
    </w:p>
    <w:tbl>
      <w:tblPr>
        <w:tblW w:w="5000" w:type="pct"/>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4A0" w:firstRow="1" w:lastRow="0" w:firstColumn="1" w:lastColumn="0" w:noHBand="0" w:noVBand="1"/>
      </w:tblPr>
      <w:tblGrid>
        <w:gridCol w:w="4994"/>
        <w:gridCol w:w="4338"/>
      </w:tblGrid>
      <w:tr w:rsidR="00F61E13" w:rsidRPr="00A41823" w14:paraId="6FA34521" w14:textId="77777777" w:rsidTr="00B710BF">
        <w:trPr>
          <w:trHeight w:val="255"/>
        </w:trPr>
        <w:tc>
          <w:tcPr>
            <w:tcW w:w="2676" w:type="pct"/>
            <w:tcBorders>
              <w:top w:val="single" w:sz="4" w:space="0" w:color="auto"/>
              <w:left w:val="single" w:sz="4" w:space="0" w:color="auto"/>
              <w:bottom w:val="single" w:sz="4" w:space="0" w:color="auto"/>
              <w:right w:val="single" w:sz="4" w:space="0" w:color="auto"/>
            </w:tcBorders>
            <w:shd w:val="clear" w:color="auto" w:fill="auto"/>
          </w:tcPr>
          <w:p w14:paraId="6328ECF2" w14:textId="77777777" w:rsidR="00F61E13" w:rsidRPr="00A41823" w:rsidRDefault="00F61E13" w:rsidP="00B710BF">
            <w:pPr>
              <w:pStyle w:val="RepTable"/>
              <w:rPr>
                <w:b/>
                <w:sz w:val="18"/>
                <w:szCs w:val="18"/>
              </w:rPr>
            </w:pPr>
            <w:r w:rsidRPr="00A41823">
              <w:rPr>
                <w:b/>
                <w:sz w:val="18"/>
                <w:szCs w:val="18"/>
              </w:rPr>
              <w:t>Tested doses</w:t>
            </w:r>
          </w:p>
        </w:tc>
        <w:tc>
          <w:tcPr>
            <w:tcW w:w="2324" w:type="pct"/>
            <w:tcBorders>
              <w:top w:val="single" w:sz="4" w:space="0" w:color="auto"/>
              <w:left w:val="single" w:sz="4" w:space="0" w:color="auto"/>
              <w:bottom w:val="single" w:sz="4" w:space="0" w:color="auto"/>
            </w:tcBorders>
            <w:shd w:val="clear" w:color="auto" w:fill="auto"/>
            <w:vAlign w:val="center"/>
          </w:tcPr>
          <w:p w14:paraId="3416F434" w14:textId="77777777" w:rsidR="00F61E13" w:rsidRPr="00A41823" w:rsidRDefault="00F61E13" w:rsidP="00B710BF">
            <w:pPr>
              <w:pStyle w:val="RepTable"/>
              <w:jc w:val="center"/>
              <w:rPr>
                <w:sz w:val="18"/>
                <w:szCs w:val="18"/>
              </w:rPr>
            </w:pPr>
            <w:r w:rsidRPr="00A41823">
              <w:rPr>
                <w:sz w:val="18"/>
                <w:szCs w:val="18"/>
              </w:rPr>
              <w:t>Concentrate</w:t>
            </w:r>
          </w:p>
        </w:tc>
      </w:tr>
      <w:tr w:rsidR="00F61E13" w:rsidRPr="00A41823" w14:paraId="2D077543" w14:textId="77777777" w:rsidTr="00B710BF">
        <w:trPr>
          <w:trHeight w:val="255"/>
        </w:trPr>
        <w:tc>
          <w:tcPr>
            <w:tcW w:w="2676" w:type="pct"/>
            <w:tcBorders>
              <w:top w:val="single" w:sz="4" w:space="0" w:color="auto"/>
              <w:left w:val="single" w:sz="4" w:space="0" w:color="auto"/>
              <w:bottom w:val="single" w:sz="4" w:space="0" w:color="auto"/>
              <w:right w:val="single" w:sz="4" w:space="0" w:color="auto"/>
            </w:tcBorders>
            <w:shd w:val="clear" w:color="auto" w:fill="auto"/>
          </w:tcPr>
          <w:p w14:paraId="65A005D0" w14:textId="77777777" w:rsidR="00F61E13" w:rsidRPr="00A41823" w:rsidRDefault="00F61E13" w:rsidP="00B710BF">
            <w:pPr>
              <w:pStyle w:val="RepTable"/>
              <w:rPr>
                <w:sz w:val="18"/>
                <w:szCs w:val="18"/>
              </w:rPr>
            </w:pPr>
            <w:r w:rsidRPr="00A41823">
              <w:rPr>
                <w:sz w:val="18"/>
                <w:szCs w:val="18"/>
              </w:rPr>
              <w:t>Target concentration [mg/ml]</w:t>
            </w:r>
          </w:p>
        </w:tc>
        <w:tc>
          <w:tcPr>
            <w:tcW w:w="2324" w:type="pct"/>
            <w:tcBorders>
              <w:top w:val="single" w:sz="4" w:space="0" w:color="auto"/>
              <w:left w:val="single" w:sz="4" w:space="0" w:color="auto"/>
              <w:bottom w:val="single" w:sz="4" w:space="0" w:color="auto"/>
            </w:tcBorders>
            <w:shd w:val="clear" w:color="auto" w:fill="auto"/>
          </w:tcPr>
          <w:p w14:paraId="470BDC19" w14:textId="77777777" w:rsidR="00F61E13" w:rsidRPr="00A41823" w:rsidRDefault="00F61E13" w:rsidP="00B710BF">
            <w:pPr>
              <w:pStyle w:val="RepTable"/>
              <w:jc w:val="center"/>
              <w:rPr>
                <w:sz w:val="18"/>
                <w:szCs w:val="18"/>
              </w:rPr>
            </w:pPr>
            <w:r w:rsidRPr="00A41823">
              <w:rPr>
                <w:sz w:val="18"/>
                <w:szCs w:val="18"/>
              </w:rPr>
              <w:t>600</w:t>
            </w:r>
          </w:p>
        </w:tc>
      </w:tr>
      <w:tr w:rsidR="00F61E13" w:rsidRPr="00A41823" w14:paraId="0461B9D6" w14:textId="77777777" w:rsidTr="00B710BF">
        <w:trPr>
          <w:trHeight w:val="255"/>
        </w:trPr>
        <w:tc>
          <w:tcPr>
            <w:tcW w:w="2676" w:type="pct"/>
            <w:tcBorders>
              <w:top w:val="single" w:sz="4" w:space="0" w:color="auto"/>
              <w:left w:val="single" w:sz="4" w:space="0" w:color="auto"/>
              <w:bottom w:val="single" w:sz="4" w:space="0" w:color="auto"/>
              <w:right w:val="single" w:sz="4" w:space="0" w:color="auto"/>
            </w:tcBorders>
            <w:shd w:val="clear" w:color="auto" w:fill="auto"/>
          </w:tcPr>
          <w:p w14:paraId="122A5E70" w14:textId="77777777" w:rsidR="00F61E13" w:rsidRPr="00A41823" w:rsidRDefault="00F61E13" w:rsidP="00B710BF">
            <w:pPr>
              <w:pStyle w:val="RepTable"/>
              <w:rPr>
                <w:sz w:val="18"/>
                <w:szCs w:val="18"/>
              </w:rPr>
            </w:pPr>
            <w:r w:rsidRPr="00A41823">
              <w:rPr>
                <w:sz w:val="18"/>
                <w:szCs w:val="18"/>
              </w:rPr>
              <w:t>Area dose [µL/cm²]</w:t>
            </w:r>
          </w:p>
        </w:tc>
        <w:tc>
          <w:tcPr>
            <w:tcW w:w="2324" w:type="pct"/>
            <w:tcBorders>
              <w:top w:val="single" w:sz="4" w:space="0" w:color="auto"/>
              <w:left w:val="single" w:sz="4" w:space="0" w:color="auto"/>
              <w:bottom w:val="single" w:sz="4" w:space="0" w:color="auto"/>
            </w:tcBorders>
            <w:shd w:val="clear" w:color="auto" w:fill="auto"/>
          </w:tcPr>
          <w:p w14:paraId="7E75B305" w14:textId="77777777" w:rsidR="00F61E13" w:rsidRPr="00A41823" w:rsidRDefault="00F61E13" w:rsidP="00B710BF">
            <w:pPr>
              <w:pStyle w:val="RepTable"/>
              <w:jc w:val="center"/>
              <w:rPr>
                <w:sz w:val="18"/>
                <w:szCs w:val="18"/>
              </w:rPr>
            </w:pPr>
            <w:r w:rsidRPr="00A41823">
              <w:rPr>
                <w:sz w:val="18"/>
                <w:szCs w:val="18"/>
              </w:rPr>
              <w:t>10</w:t>
            </w:r>
          </w:p>
        </w:tc>
      </w:tr>
      <w:tr w:rsidR="00F61E13" w:rsidRPr="00A41823" w14:paraId="3E804CE7" w14:textId="77777777" w:rsidTr="00B710BF">
        <w:trPr>
          <w:trHeight w:val="255"/>
        </w:trPr>
        <w:tc>
          <w:tcPr>
            <w:tcW w:w="2676" w:type="pct"/>
            <w:tcBorders>
              <w:top w:val="single" w:sz="4" w:space="0" w:color="auto"/>
              <w:left w:val="single" w:sz="4" w:space="0" w:color="auto"/>
              <w:bottom w:val="single" w:sz="4" w:space="0" w:color="auto"/>
              <w:right w:val="single" w:sz="4" w:space="0" w:color="auto"/>
            </w:tcBorders>
            <w:shd w:val="clear" w:color="auto" w:fill="auto"/>
          </w:tcPr>
          <w:p w14:paraId="3422F353" w14:textId="77777777" w:rsidR="00F61E13" w:rsidRPr="00A41823" w:rsidRDefault="00F61E13" w:rsidP="00B710BF">
            <w:pPr>
              <w:pStyle w:val="RepTable"/>
              <w:rPr>
                <w:sz w:val="18"/>
                <w:szCs w:val="18"/>
              </w:rPr>
            </w:pPr>
            <w:r w:rsidRPr="00A41823">
              <w:rPr>
                <w:sz w:val="18"/>
                <w:szCs w:val="18"/>
              </w:rPr>
              <w:t>Total dose [µL/cell]</w:t>
            </w:r>
          </w:p>
        </w:tc>
        <w:tc>
          <w:tcPr>
            <w:tcW w:w="2324" w:type="pct"/>
            <w:tcBorders>
              <w:top w:val="single" w:sz="4" w:space="0" w:color="auto"/>
              <w:left w:val="single" w:sz="4" w:space="0" w:color="auto"/>
              <w:bottom w:val="single" w:sz="4" w:space="0" w:color="auto"/>
            </w:tcBorders>
            <w:shd w:val="clear" w:color="auto" w:fill="auto"/>
          </w:tcPr>
          <w:p w14:paraId="3BDD93EA" w14:textId="77777777" w:rsidR="00F61E13" w:rsidRPr="00A41823" w:rsidRDefault="00F61E13" w:rsidP="00B710BF">
            <w:pPr>
              <w:pStyle w:val="RepTable"/>
              <w:jc w:val="center"/>
              <w:rPr>
                <w:sz w:val="18"/>
                <w:szCs w:val="18"/>
              </w:rPr>
            </w:pPr>
            <w:r w:rsidRPr="00A41823">
              <w:rPr>
                <w:sz w:val="18"/>
                <w:szCs w:val="18"/>
              </w:rPr>
              <w:t>25.4</w:t>
            </w:r>
          </w:p>
        </w:tc>
      </w:tr>
      <w:tr w:rsidR="00F61E13" w:rsidRPr="00A41823" w14:paraId="16CEAF75" w14:textId="77777777" w:rsidTr="00B710BF">
        <w:trPr>
          <w:trHeight w:val="255"/>
        </w:trPr>
        <w:tc>
          <w:tcPr>
            <w:tcW w:w="2676" w:type="pct"/>
            <w:tcBorders>
              <w:top w:val="single" w:sz="4" w:space="0" w:color="auto"/>
              <w:left w:val="single" w:sz="4" w:space="0" w:color="auto"/>
              <w:bottom w:val="single" w:sz="4" w:space="0" w:color="auto"/>
              <w:right w:val="single" w:sz="4" w:space="0" w:color="auto"/>
            </w:tcBorders>
            <w:shd w:val="clear" w:color="auto" w:fill="auto"/>
          </w:tcPr>
          <w:p w14:paraId="5B130C0A" w14:textId="77777777" w:rsidR="00F61E13" w:rsidRPr="00A41823" w:rsidRDefault="00F61E13" w:rsidP="00B710BF">
            <w:pPr>
              <w:pStyle w:val="RepTable"/>
              <w:rPr>
                <w:sz w:val="18"/>
                <w:szCs w:val="18"/>
              </w:rPr>
            </w:pPr>
            <w:r w:rsidRPr="00A41823">
              <w:rPr>
                <w:sz w:val="18"/>
                <w:szCs w:val="18"/>
              </w:rPr>
              <w:t>Specific activity [MBq/g]</w:t>
            </w:r>
          </w:p>
        </w:tc>
        <w:tc>
          <w:tcPr>
            <w:tcW w:w="2324" w:type="pct"/>
            <w:tcBorders>
              <w:top w:val="single" w:sz="4" w:space="0" w:color="auto"/>
              <w:left w:val="single" w:sz="4" w:space="0" w:color="auto"/>
              <w:bottom w:val="single" w:sz="4" w:space="0" w:color="auto"/>
            </w:tcBorders>
            <w:shd w:val="clear" w:color="auto" w:fill="auto"/>
          </w:tcPr>
          <w:p w14:paraId="04C1B879" w14:textId="77777777" w:rsidR="00F61E13" w:rsidRPr="00A41823" w:rsidRDefault="00F61E13" w:rsidP="00B710BF">
            <w:pPr>
              <w:pStyle w:val="RepTable"/>
              <w:jc w:val="center"/>
              <w:rPr>
                <w:sz w:val="18"/>
                <w:szCs w:val="18"/>
              </w:rPr>
            </w:pPr>
            <w:r w:rsidRPr="00A41823">
              <w:rPr>
                <w:sz w:val="18"/>
                <w:szCs w:val="18"/>
              </w:rPr>
              <w:t>6.440</w:t>
            </w:r>
          </w:p>
        </w:tc>
      </w:tr>
      <w:tr w:rsidR="00F61E13" w:rsidRPr="00A41823" w14:paraId="3F3ECC3E" w14:textId="77777777" w:rsidTr="00B710BF">
        <w:trPr>
          <w:trHeight w:val="255"/>
        </w:trPr>
        <w:tc>
          <w:tcPr>
            <w:tcW w:w="2676" w:type="pct"/>
            <w:tcBorders>
              <w:top w:val="single" w:sz="4" w:space="0" w:color="auto"/>
              <w:left w:val="single" w:sz="4" w:space="0" w:color="auto"/>
              <w:bottom w:val="single" w:sz="4" w:space="0" w:color="auto"/>
              <w:right w:val="single" w:sz="4" w:space="0" w:color="auto"/>
            </w:tcBorders>
            <w:shd w:val="clear" w:color="auto" w:fill="auto"/>
          </w:tcPr>
          <w:p w14:paraId="122DE982" w14:textId="77777777" w:rsidR="00F61E13" w:rsidRPr="00A41823" w:rsidRDefault="00F61E13" w:rsidP="00B710BF">
            <w:pPr>
              <w:pStyle w:val="RepTable"/>
              <w:rPr>
                <w:sz w:val="18"/>
                <w:szCs w:val="18"/>
              </w:rPr>
            </w:pPr>
            <w:r w:rsidRPr="00A41823">
              <w:rPr>
                <w:sz w:val="18"/>
                <w:szCs w:val="18"/>
              </w:rPr>
              <w:t>No. of donors</w:t>
            </w:r>
          </w:p>
        </w:tc>
        <w:tc>
          <w:tcPr>
            <w:tcW w:w="2324" w:type="pct"/>
            <w:tcBorders>
              <w:top w:val="single" w:sz="4" w:space="0" w:color="auto"/>
              <w:left w:val="single" w:sz="4" w:space="0" w:color="auto"/>
              <w:bottom w:val="single" w:sz="4" w:space="0" w:color="auto"/>
            </w:tcBorders>
            <w:shd w:val="clear" w:color="auto" w:fill="auto"/>
          </w:tcPr>
          <w:p w14:paraId="0663D714" w14:textId="77777777" w:rsidR="00F61E13" w:rsidRPr="00A41823" w:rsidRDefault="00F61E13" w:rsidP="00B710BF">
            <w:pPr>
              <w:pStyle w:val="RepTable"/>
              <w:jc w:val="center"/>
              <w:rPr>
                <w:sz w:val="18"/>
                <w:szCs w:val="18"/>
              </w:rPr>
            </w:pPr>
            <w:r w:rsidRPr="00A41823">
              <w:rPr>
                <w:sz w:val="18"/>
                <w:szCs w:val="18"/>
              </w:rPr>
              <w:t>4</w:t>
            </w:r>
          </w:p>
        </w:tc>
      </w:tr>
      <w:tr w:rsidR="00F61E13" w:rsidRPr="00A41823" w14:paraId="5CC76C41" w14:textId="77777777" w:rsidTr="00B710BF">
        <w:trPr>
          <w:trHeight w:val="255"/>
        </w:trPr>
        <w:tc>
          <w:tcPr>
            <w:tcW w:w="2676" w:type="pct"/>
            <w:tcBorders>
              <w:top w:val="single" w:sz="4" w:space="0" w:color="auto"/>
              <w:left w:val="single" w:sz="4" w:space="0" w:color="auto"/>
              <w:bottom w:val="single" w:sz="4" w:space="0" w:color="auto"/>
              <w:right w:val="single" w:sz="4" w:space="0" w:color="auto"/>
            </w:tcBorders>
            <w:shd w:val="clear" w:color="auto" w:fill="auto"/>
          </w:tcPr>
          <w:p w14:paraId="672E4648" w14:textId="77777777" w:rsidR="00F61E13" w:rsidRPr="00A41823" w:rsidRDefault="00F61E13" w:rsidP="00B710BF">
            <w:pPr>
              <w:pStyle w:val="RepTable"/>
              <w:rPr>
                <w:sz w:val="18"/>
                <w:szCs w:val="18"/>
              </w:rPr>
            </w:pPr>
            <w:r w:rsidRPr="00A41823">
              <w:rPr>
                <w:sz w:val="18"/>
                <w:szCs w:val="18"/>
              </w:rPr>
              <w:t>No of cells used/valid cells</w:t>
            </w:r>
            <w:r w:rsidRPr="00A41823">
              <w:rPr>
                <w:sz w:val="18"/>
                <w:szCs w:val="18"/>
                <w:vertAlign w:val="superscript"/>
              </w:rPr>
              <w:t>*</w:t>
            </w:r>
          </w:p>
        </w:tc>
        <w:tc>
          <w:tcPr>
            <w:tcW w:w="2324" w:type="pct"/>
            <w:tcBorders>
              <w:top w:val="single" w:sz="4" w:space="0" w:color="auto"/>
              <w:left w:val="single" w:sz="4" w:space="0" w:color="auto"/>
              <w:bottom w:val="single" w:sz="4" w:space="0" w:color="auto"/>
            </w:tcBorders>
            <w:shd w:val="clear" w:color="auto" w:fill="auto"/>
          </w:tcPr>
          <w:p w14:paraId="754B173D" w14:textId="77777777" w:rsidR="00F61E13" w:rsidRPr="00A41823" w:rsidRDefault="00F61E13" w:rsidP="00B710BF">
            <w:pPr>
              <w:pStyle w:val="RepTable"/>
              <w:jc w:val="center"/>
              <w:rPr>
                <w:sz w:val="18"/>
                <w:szCs w:val="18"/>
              </w:rPr>
            </w:pPr>
            <w:r w:rsidRPr="00A41823">
              <w:rPr>
                <w:sz w:val="18"/>
                <w:szCs w:val="18"/>
              </w:rPr>
              <w:t>8/8</w:t>
            </w:r>
          </w:p>
        </w:tc>
      </w:tr>
    </w:tbl>
    <w:p w14:paraId="6990E56F" w14:textId="77777777" w:rsidR="00F61E13" w:rsidRPr="00A41823" w:rsidRDefault="00F61E13" w:rsidP="00F61E13">
      <w:pPr>
        <w:keepNext/>
        <w:spacing w:before="40"/>
        <w:ind w:left="227" w:hanging="227"/>
        <w:rPr>
          <w:sz w:val="18"/>
          <w:szCs w:val="18"/>
          <w:lang w:val="en-GB"/>
        </w:rPr>
      </w:pPr>
      <w:r w:rsidRPr="00A41823">
        <w:rPr>
          <w:sz w:val="18"/>
          <w:szCs w:val="18"/>
          <w:lang w:val="en-GB"/>
        </w:rPr>
        <w:lastRenderedPageBreak/>
        <w:t>*</w:t>
      </w:r>
      <w:r w:rsidRPr="00A41823">
        <w:rPr>
          <w:sz w:val="18"/>
          <w:szCs w:val="18"/>
          <w:lang w:val="en-GB"/>
        </w:rPr>
        <w:tab/>
        <w:t>Justification for excluded cells, if applicable</w:t>
      </w:r>
    </w:p>
    <w:p w14:paraId="76BEBBC5" w14:textId="77777777" w:rsidR="00F61E13" w:rsidRPr="005B3447" w:rsidRDefault="00F61E13" w:rsidP="00A75972">
      <w:pPr>
        <w:pStyle w:val="RepNewPart"/>
        <w:spacing w:before="240"/>
      </w:pPr>
      <w:r w:rsidRPr="005B3447">
        <w:t>Results and discussions</w:t>
      </w:r>
    </w:p>
    <w:p w14:paraId="0E367CB7" w14:textId="77777777" w:rsidR="00C86652" w:rsidRPr="00A6653A" w:rsidRDefault="00F61E13" w:rsidP="00A6653A">
      <w:pPr>
        <w:pStyle w:val="RepLabel"/>
        <w:spacing w:before="0" w:after="0"/>
        <w:rPr>
          <w:sz w:val="20"/>
          <w:szCs w:val="20"/>
        </w:rPr>
      </w:pPr>
      <w:bookmarkStart w:id="1246" w:name="_Ref435032185"/>
      <w:bookmarkStart w:id="1247" w:name="_Ref435032179"/>
      <w:r w:rsidRPr="00A6653A">
        <w:rPr>
          <w:sz w:val="20"/>
          <w:szCs w:val="20"/>
        </w:rPr>
        <w:t xml:space="preserve">Table A </w:t>
      </w:r>
      <w:r w:rsidRPr="00A6653A">
        <w:rPr>
          <w:sz w:val="20"/>
          <w:szCs w:val="20"/>
        </w:rPr>
        <w:fldChar w:fldCharType="begin"/>
      </w:r>
      <w:r w:rsidRPr="00A6653A">
        <w:rPr>
          <w:sz w:val="20"/>
          <w:szCs w:val="20"/>
        </w:rPr>
        <w:instrText xml:space="preserve"> SEQ Table_A \* ARABIC </w:instrText>
      </w:r>
      <w:r w:rsidRPr="00A6653A">
        <w:rPr>
          <w:sz w:val="20"/>
          <w:szCs w:val="20"/>
        </w:rPr>
        <w:fldChar w:fldCharType="separate"/>
      </w:r>
      <w:r w:rsidR="003C2813">
        <w:rPr>
          <w:noProof/>
          <w:sz w:val="20"/>
          <w:szCs w:val="20"/>
        </w:rPr>
        <w:t>11</w:t>
      </w:r>
      <w:r w:rsidRPr="00A6653A">
        <w:rPr>
          <w:noProof/>
          <w:sz w:val="20"/>
          <w:szCs w:val="20"/>
        </w:rPr>
        <w:fldChar w:fldCharType="end"/>
      </w:r>
      <w:bookmarkEnd w:id="1246"/>
      <w:r w:rsidR="00C86652" w:rsidRPr="00A6653A">
        <w:rPr>
          <w:sz w:val="20"/>
          <w:szCs w:val="20"/>
        </w:rPr>
        <w:t xml:space="preserve">: </w:t>
      </w:r>
      <w:r w:rsidRPr="00A6653A">
        <w:rPr>
          <w:sz w:val="20"/>
          <w:szCs w:val="20"/>
        </w:rPr>
        <w:t>In-vitro dermal penetration of Cyantraniliprole formulated as A17960B</w:t>
      </w:r>
      <w:r w:rsidR="00C86652" w:rsidRPr="00A6653A">
        <w:rPr>
          <w:sz w:val="20"/>
          <w:szCs w:val="20"/>
        </w:rPr>
        <w:t xml:space="preserve"> through </w:t>
      </w:r>
    </w:p>
    <w:p w14:paraId="5B5B2D9A" w14:textId="77777777" w:rsidR="00F61E13" w:rsidRPr="00B61AE2" w:rsidRDefault="00C86652" w:rsidP="00C86652">
      <w:pPr>
        <w:pStyle w:val="RepLabel"/>
      </w:pPr>
      <w:r>
        <w:t>hu</w:t>
      </w:r>
      <w:r w:rsidR="00F61E13" w:rsidRPr="005B3447">
        <w:t>man skin - Recovery data</w:t>
      </w:r>
      <w:bookmarkEnd w:id="1247"/>
    </w:p>
    <w:tbl>
      <w:tblPr>
        <w:tblW w:w="5000" w:type="pct"/>
        <w:tblCellMar>
          <w:left w:w="70" w:type="dxa"/>
          <w:right w:w="70" w:type="dxa"/>
        </w:tblCellMar>
        <w:tblLook w:val="04A0" w:firstRow="1" w:lastRow="0" w:firstColumn="1" w:lastColumn="0" w:noHBand="0" w:noVBand="1"/>
      </w:tblPr>
      <w:tblGrid>
        <w:gridCol w:w="2212"/>
        <w:gridCol w:w="3074"/>
        <w:gridCol w:w="2059"/>
        <w:gridCol w:w="2005"/>
      </w:tblGrid>
      <w:tr w:rsidR="00F61E13" w:rsidRPr="00A6653A" w14:paraId="58CA63D8" w14:textId="77777777" w:rsidTr="00B710BF">
        <w:trPr>
          <w:trHeight w:val="270"/>
        </w:trPr>
        <w:tc>
          <w:tcPr>
            <w:tcW w:w="2827" w:type="pct"/>
            <w:gridSpan w:val="2"/>
            <w:vMerge w:val="restart"/>
            <w:tcBorders>
              <w:top w:val="single" w:sz="4" w:space="0" w:color="auto"/>
              <w:left w:val="single" w:sz="4" w:space="0" w:color="auto"/>
              <w:right w:val="single" w:sz="4" w:space="0" w:color="auto"/>
            </w:tcBorders>
            <w:vAlign w:val="center"/>
          </w:tcPr>
          <w:p w14:paraId="53F164D4" w14:textId="77777777" w:rsidR="00F61E13" w:rsidRPr="00A6653A" w:rsidRDefault="00F61E13" w:rsidP="00B710BF">
            <w:pPr>
              <w:pStyle w:val="RepTable"/>
              <w:rPr>
                <w:b/>
                <w:sz w:val="18"/>
                <w:szCs w:val="18"/>
              </w:rPr>
            </w:pPr>
            <w:r w:rsidRPr="00A6653A">
              <w:rPr>
                <w:b/>
                <w:sz w:val="18"/>
                <w:szCs w:val="18"/>
              </w:rPr>
              <w:t>Dose group</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6EB60AD4" w14:textId="77777777" w:rsidR="00F61E13" w:rsidRPr="00A6653A" w:rsidRDefault="00F61E13" w:rsidP="00B710BF">
            <w:pPr>
              <w:pStyle w:val="RepTable"/>
              <w:jc w:val="center"/>
              <w:rPr>
                <w:bCs/>
                <w:sz w:val="18"/>
                <w:szCs w:val="18"/>
              </w:rPr>
            </w:pPr>
            <w:r w:rsidRPr="00A6653A">
              <w:rPr>
                <w:bCs/>
                <w:sz w:val="18"/>
                <w:szCs w:val="18"/>
              </w:rPr>
              <w:t>High dose</w:t>
            </w:r>
          </w:p>
        </w:tc>
      </w:tr>
      <w:tr w:rsidR="00F61E13" w:rsidRPr="00A6653A" w14:paraId="2E0FBA5A" w14:textId="77777777" w:rsidTr="00B710BF">
        <w:trPr>
          <w:trHeight w:val="270"/>
        </w:trPr>
        <w:tc>
          <w:tcPr>
            <w:tcW w:w="2827" w:type="pct"/>
            <w:gridSpan w:val="2"/>
            <w:vMerge/>
            <w:tcBorders>
              <w:left w:val="single" w:sz="4" w:space="0" w:color="auto"/>
              <w:bottom w:val="single" w:sz="4" w:space="0" w:color="auto"/>
              <w:right w:val="single" w:sz="4" w:space="0" w:color="auto"/>
            </w:tcBorders>
            <w:vAlign w:val="center"/>
          </w:tcPr>
          <w:p w14:paraId="676546FC" w14:textId="77777777" w:rsidR="00F61E13" w:rsidRPr="00A6653A" w:rsidRDefault="00F61E13" w:rsidP="00B710BF">
            <w:pPr>
              <w:pStyle w:val="RepTable"/>
              <w:rPr>
                <w:sz w:val="18"/>
                <w:szCs w:val="18"/>
              </w:rPr>
            </w:pP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33611281" w14:textId="77777777" w:rsidR="00F61E13" w:rsidRPr="00A6653A" w:rsidRDefault="00F61E13" w:rsidP="00B710BF">
            <w:pPr>
              <w:pStyle w:val="RepTable"/>
              <w:jc w:val="center"/>
              <w:rPr>
                <w:bCs/>
                <w:sz w:val="18"/>
                <w:szCs w:val="18"/>
              </w:rPr>
            </w:pPr>
            <w:r w:rsidRPr="00A6653A">
              <w:rPr>
                <w:bCs/>
                <w:sz w:val="18"/>
                <w:szCs w:val="18"/>
              </w:rPr>
              <w:t xml:space="preserve">(Formulation </w:t>
            </w:r>
            <w:r w:rsidRPr="00A6653A">
              <w:rPr>
                <w:bCs/>
                <w:sz w:val="18"/>
                <w:szCs w:val="18"/>
              </w:rPr>
              <w:br/>
              <w:t>concentrate)</w:t>
            </w:r>
          </w:p>
        </w:tc>
      </w:tr>
      <w:tr w:rsidR="00F61E13" w:rsidRPr="00A6653A" w14:paraId="70CD07C4" w14:textId="77777777" w:rsidTr="00B710BF">
        <w:trPr>
          <w:trHeight w:val="270"/>
        </w:trPr>
        <w:tc>
          <w:tcPr>
            <w:tcW w:w="1183" w:type="pct"/>
            <w:tcBorders>
              <w:top w:val="single" w:sz="4" w:space="0" w:color="auto"/>
              <w:left w:val="single" w:sz="4" w:space="0" w:color="auto"/>
              <w:bottom w:val="single" w:sz="4" w:space="0" w:color="auto"/>
            </w:tcBorders>
            <w:vAlign w:val="center"/>
          </w:tcPr>
          <w:p w14:paraId="2C6CE038" w14:textId="77777777" w:rsidR="00F61E13" w:rsidRPr="00A6653A" w:rsidRDefault="00F61E13" w:rsidP="00B710BF">
            <w:pPr>
              <w:pStyle w:val="RepTable"/>
              <w:rPr>
                <w:sz w:val="18"/>
                <w:szCs w:val="18"/>
              </w:rPr>
            </w:pPr>
            <w:r w:rsidRPr="00A6653A">
              <w:rPr>
                <w:sz w:val="18"/>
                <w:szCs w:val="18"/>
              </w:rPr>
              <w:t xml:space="preserve">Target concentration </w:t>
            </w:r>
          </w:p>
        </w:tc>
        <w:tc>
          <w:tcPr>
            <w:tcW w:w="1644" w:type="pct"/>
            <w:tcBorders>
              <w:top w:val="single" w:sz="4" w:space="0" w:color="auto"/>
              <w:bottom w:val="single" w:sz="4" w:space="0" w:color="auto"/>
              <w:right w:val="single" w:sz="4" w:space="0" w:color="auto"/>
            </w:tcBorders>
            <w:vAlign w:val="center"/>
          </w:tcPr>
          <w:p w14:paraId="67E28FCB" w14:textId="77777777" w:rsidR="00F61E13" w:rsidRPr="00A6653A" w:rsidRDefault="00F61E13" w:rsidP="00B710BF">
            <w:pPr>
              <w:pStyle w:val="RepTable"/>
              <w:rPr>
                <w:sz w:val="18"/>
                <w:szCs w:val="18"/>
              </w:rPr>
            </w:pPr>
            <w:r w:rsidRPr="00A6653A">
              <w:rPr>
                <w:sz w:val="18"/>
                <w:szCs w:val="18"/>
              </w:rPr>
              <w:t>[mg/mL]</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79B35B93" w14:textId="77777777" w:rsidR="00F61E13" w:rsidRPr="00A6653A" w:rsidRDefault="00F61E13" w:rsidP="00B710BF">
            <w:pPr>
              <w:pStyle w:val="RepTable"/>
              <w:jc w:val="center"/>
              <w:rPr>
                <w:sz w:val="18"/>
                <w:szCs w:val="18"/>
              </w:rPr>
            </w:pPr>
            <w:r w:rsidRPr="00A6653A">
              <w:rPr>
                <w:sz w:val="18"/>
                <w:szCs w:val="18"/>
              </w:rPr>
              <w:t>600</w:t>
            </w:r>
          </w:p>
        </w:tc>
      </w:tr>
      <w:tr w:rsidR="00F61E13" w:rsidRPr="00A6653A" w14:paraId="35E84746" w14:textId="77777777" w:rsidTr="00B710BF">
        <w:trPr>
          <w:trHeight w:val="270"/>
        </w:trPr>
        <w:tc>
          <w:tcPr>
            <w:tcW w:w="1183" w:type="pct"/>
            <w:tcBorders>
              <w:top w:val="single" w:sz="4" w:space="0" w:color="auto"/>
              <w:left w:val="single" w:sz="4" w:space="0" w:color="auto"/>
              <w:bottom w:val="single" w:sz="4" w:space="0" w:color="auto"/>
            </w:tcBorders>
            <w:vAlign w:val="center"/>
          </w:tcPr>
          <w:p w14:paraId="04AFE3AA" w14:textId="77777777" w:rsidR="00F61E13" w:rsidRPr="00A6653A" w:rsidRDefault="00F61E13" w:rsidP="00B710BF">
            <w:pPr>
              <w:pStyle w:val="RepTable"/>
              <w:rPr>
                <w:sz w:val="18"/>
                <w:szCs w:val="18"/>
              </w:rPr>
            </w:pPr>
            <w:r w:rsidRPr="00A6653A">
              <w:rPr>
                <w:sz w:val="18"/>
                <w:szCs w:val="18"/>
              </w:rPr>
              <w:t xml:space="preserve">Target dose </w:t>
            </w:r>
          </w:p>
        </w:tc>
        <w:tc>
          <w:tcPr>
            <w:tcW w:w="1644" w:type="pct"/>
            <w:tcBorders>
              <w:top w:val="single" w:sz="4" w:space="0" w:color="auto"/>
              <w:bottom w:val="single" w:sz="4" w:space="0" w:color="auto"/>
              <w:right w:val="single" w:sz="4" w:space="0" w:color="auto"/>
            </w:tcBorders>
            <w:vAlign w:val="center"/>
          </w:tcPr>
          <w:p w14:paraId="6ABDB52A" w14:textId="77777777" w:rsidR="00F61E13" w:rsidRPr="00A6653A" w:rsidRDefault="00F61E13" w:rsidP="00B710BF">
            <w:pPr>
              <w:pStyle w:val="RepTable"/>
              <w:rPr>
                <w:sz w:val="18"/>
                <w:szCs w:val="18"/>
              </w:rPr>
            </w:pPr>
            <w:r w:rsidRPr="00A6653A">
              <w:rPr>
                <w:sz w:val="18"/>
                <w:szCs w:val="18"/>
              </w:rPr>
              <w:t>[µL/cm²]</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0ADC063F" w14:textId="77777777" w:rsidR="00F61E13" w:rsidRPr="00A6653A" w:rsidRDefault="00F61E13" w:rsidP="00B710BF">
            <w:pPr>
              <w:pStyle w:val="RepTable"/>
              <w:jc w:val="center"/>
              <w:rPr>
                <w:sz w:val="18"/>
                <w:szCs w:val="18"/>
              </w:rPr>
            </w:pPr>
            <w:r w:rsidRPr="00A6653A">
              <w:rPr>
                <w:sz w:val="18"/>
                <w:szCs w:val="18"/>
              </w:rPr>
              <w:t>10</w:t>
            </w:r>
          </w:p>
        </w:tc>
      </w:tr>
      <w:tr w:rsidR="00F61E13" w:rsidRPr="00A6653A" w14:paraId="79467502" w14:textId="77777777" w:rsidTr="00B710BF">
        <w:trPr>
          <w:trHeight w:val="270"/>
        </w:trPr>
        <w:tc>
          <w:tcPr>
            <w:tcW w:w="1183" w:type="pct"/>
            <w:tcBorders>
              <w:top w:val="single" w:sz="4" w:space="0" w:color="auto"/>
              <w:left w:val="single" w:sz="4" w:space="0" w:color="auto"/>
              <w:bottom w:val="single" w:sz="4" w:space="0" w:color="auto"/>
            </w:tcBorders>
            <w:vAlign w:val="center"/>
          </w:tcPr>
          <w:p w14:paraId="2B031E99" w14:textId="77777777" w:rsidR="00F61E13" w:rsidRPr="00A6653A" w:rsidRDefault="00F61E13" w:rsidP="00B710BF">
            <w:pPr>
              <w:pStyle w:val="RepTable"/>
              <w:rPr>
                <w:sz w:val="18"/>
                <w:szCs w:val="18"/>
              </w:rPr>
            </w:pPr>
            <w:r w:rsidRPr="00A6653A">
              <w:rPr>
                <w:sz w:val="18"/>
                <w:szCs w:val="18"/>
              </w:rPr>
              <w:t xml:space="preserve">Mean actual applied dose </w:t>
            </w:r>
          </w:p>
        </w:tc>
        <w:tc>
          <w:tcPr>
            <w:tcW w:w="1644" w:type="pct"/>
            <w:tcBorders>
              <w:top w:val="single" w:sz="4" w:space="0" w:color="auto"/>
              <w:bottom w:val="single" w:sz="4" w:space="0" w:color="auto"/>
              <w:right w:val="single" w:sz="4" w:space="0" w:color="auto"/>
            </w:tcBorders>
            <w:vAlign w:val="center"/>
          </w:tcPr>
          <w:p w14:paraId="31B9A914" w14:textId="77777777" w:rsidR="00F61E13" w:rsidRPr="00A6653A" w:rsidRDefault="00F61E13" w:rsidP="00B710BF">
            <w:pPr>
              <w:pStyle w:val="RepTable"/>
              <w:rPr>
                <w:sz w:val="18"/>
                <w:szCs w:val="18"/>
              </w:rPr>
            </w:pPr>
            <w:r w:rsidRPr="00A6653A">
              <w:rPr>
                <w:sz w:val="18"/>
                <w:szCs w:val="18"/>
              </w:rPr>
              <w:t>[µg/cm²]</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3A982168" w14:textId="77777777" w:rsidR="00F61E13" w:rsidRPr="00A6653A" w:rsidRDefault="00F61E13" w:rsidP="00B710BF">
            <w:pPr>
              <w:pStyle w:val="RepTable"/>
              <w:jc w:val="center"/>
              <w:rPr>
                <w:sz w:val="18"/>
                <w:szCs w:val="18"/>
              </w:rPr>
            </w:pPr>
            <w:r w:rsidRPr="00A6653A">
              <w:rPr>
                <w:sz w:val="18"/>
                <w:szCs w:val="18"/>
              </w:rPr>
              <w:t>4779</w:t>
            </w:r>
          </w:p>
        </w:tc>
      </w:tr>
      <w:tr w:rsidR="00F61E13" w:rsidRPr="00A6653A" w14:paraId="25DF6929" w14:textId="77777777" w:rsidTr="00B710BF">
        <w:trPr>
          <w:trHeight w:val="270"/>
        </w:trPr>
        <w:tc>
          <w:tcPr>
            <w:tcW w:w="2827" w:type="pct"/>
            <w:gridSpan w:val="2"/>
            <w:tcBorders>
              <w:top w:val="single" w:sz="4" w:space="0" w:color="auto"/>
              <w:left w:val="single" w:sz="4" w:space="0" w:color="auto"/>
              <w:bottom w:val="single" w:sz="4" w:space="0" w:color="auto"/>
              <w:right w:val="single" w:sz="4" w:space="0" w:color="auto"/>
            </w:tcBorders>
            <w:vAlign w:val="center"/>
          </w:tcPr>
          <w:p w14:paraId="1F03D2F4" w14:textId="77777777" w:rsidR="00F61E13" w:rsidRPr="00A6653A" w:rsidRDefault="00F61E13" w:rsidP="00B710BF">
            <w:pPr>
              <w:pStyle w:val="RepTable"/>
              <w:rPr>
                <w:sz w:val="18"/>
                <w:szCs w:val="18"/>
              </w:rPr>
            </w:pP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70C08C9D" w14:textId="77777777" w:rsidR="00F61E13" w:rsidRPr="00A6653A" w:rsidRDefault="00F61E13" w:rsidP="00B710BF">
            <w:pPr>
              <w:pStyle w:val="RepTable"/>
              <w:jc w:val="center"/>
              <w:rPr>
                <w:sz w:val="18"/>
                <w:szCs w:val="18"/>
              </w:rPr>
            </w:pPr>
            <w:r w:rsidRPr="00A6653A">
              <w:rPr>
                <w:sz w:val="18"/>
                <w:szCs w:val="18"/>
              </w:rPr>
              <w:t>Recovery [%]</w:t>
            </w:r>
          </w:p>
        </w:tc>
      </w:tr>
      <w:tr w:rsidR="00F61E13" w:rsidRPr="00A6653A" w14:paraId="3CFCF50E" w14:textId="77777777" w:rsidTr="00B710BF">
        <w:trPr>
          <w:trHeight w:val="270"/>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06D202C5" w14:textId="77777777" w:rsidR="00F61E13" w:rsidRPr="00A6653A" w:rsidRDefault="00F61E13" w:rsidP="00B710BF">
            <w:pPr>
              <w:pStyle w:val="RepTable"/>
              <w:rPr>
                <w:sz w:val="18"/>
                <w:szCs w:val="18"/>
              </w:rPr>
            </w:pPr>
          </w:p>
        </w:tc>
        <w:tc>
          <w:tcPr>
            <w:tcW w:w="1101" w:type="pct"/>
            <w:tcBorders>
              <w:top w:val="single" w:sz="4" w:space="0" w:color="auto"/>
              <w:left w:val="single" w:sz="4" w:space="0" w:color="auto"/>
              <w:bottom w:val="single" w:sz="4" w:space="0" w:color="auto"/>
              <w:right w:val="single" w:sz="4" w:space="0" w:color="auto"/>
            </w:tcBorders>
            <w:vAlign w:val="center"/>
            <w:hideMark/>
          </w:tcPr>
          <w:p w14:paraId="41C0EDDF" w14:textId="77777777" w:rsidR="00F61E13" w:rsidRPr="00A6653A" w:rsidRDefault="00F61E13" w:rsidP="00B710BF">
            <w:pPr>
              <w:pStyle w:val="RepTable"/>
              <w:jc w:val="center"/>
              <w:rPr>
                <w:sz w:val="18"/>
                <w:szCs w:val="18"/>
              </w:rPr>
            </w:pPr>
            <w:r w:rsidRPr="00A6653A">
              <w:rPr>
                <w:sz w:val="18"/>
                <w:szCs w:val="18"/>
              </w:rPr>
              <w:t>Mean</w:t>
            </w:r>
          </w:p>
        </w:tc>
        <w:tc>
          <w:tcPr>
            <w:tcW w:w="1072" w:type="pct"/>
            <w:tcBorders>
              <w:top w:val="single" w:sz="4" w:space="0" w:color="auto"/>
              <w:left w:val="single" w:sz="4" w:space="0" w:color="auto"/>
              <w:bottom w:val="single" w:sz="4" w:space="0" w:color="auto"/>
              <w:right w:val="single" w:sz="4" w:space="0" w:color="auto"/>
            </w:tcBorders>
            <w:vAlign w:val="center"/>
            <w:hideMark/>
          </w:tcPr>
          <w:p w14:paraId="21726798" w14:textId="77777777" w:rsidR="00F61E13" w:rsidRPr="00A6653A" w:rsidRDefault="00F61E13" w:rsidP="00B710BF">
            <w:pPr>
              <w:pStyle w:val="RepTable"/>
              <w:jc w:val="center"/>
              <w:rPr>
                <w:sz w:val="18"/>
                <w:szCs w:val="18"/>
              </w:rPr>
            </w:pPr>
            <w:r w:rsidRPr="00A6653A">
              <w:rPr>
                <w:sz w:val="18"/>
                <w:szCs w:val="18"/>
              </w:rPr>
              <w:t>S.D.</w:t>
            </w:r>
          </w:p>
        </w:tc>
      </w:tr>
      <w:tr w:rsidR="00F61E13" w:rsidRPr="00A6653A" w14:paraId="686301A4" w14:textId="77777777" w:rsidTr="00B710BF">
        <w:trPr>
          <w:trHeight w:val="270"/>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4F51F4D3" w14:textId="77777777" w:rsidR="00F61E13" w:rsidRPr="00A6653A" w:rsidRDefault="00F61E13" w:rsidP="00B710BF">
            <w:pPr>
              <w:pStyle w:val="RepTable"/>
              <w:rPr>
                <w:b/>
                <w:bCs/>
                <w:sz w:val="18"/>
                <w:szCs w:val="18"/>
              </w:rPr>
            </w:pPr>
            <w:r w:rsidRPr="00A6653A">
              <w:rPr>
                <w:b/>
                <w:bCs/>
                <w:sz w:val="18"/>
                <w:szCs w:val="18"/>
              </w:rPr>
              <w:t>Dislodgeable dose</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162A1B38" w14:textId="77777777" w:rsidR="00F61E13" w:rsidRPr="00A6653A" w:rsidRDefault="00F61E13" w:rsidP="00B710BF">
            <w:pPr>
              <w:pStyle w:val="RepTable"/>
              <w:jc w:val="center"/>
              <w:rPr>
                <w:color w:val="4F81BD"/>
                <w:sz w:val="18"/>
                <w:szCs w:val="18"/>
              </w:rPr>
            </w:pPr>
          </w:p>
        </w:tc>
      </w:tr>
      <w:tr w:rsidR="00F61E13" w:rsidRPr="00A6653A" w14:paraId="5C1E6C3E" w14:textId="77777777" w:rsidTr="00B710BF">
        <w:trPr>
          <w:trHeight w:val="255"/>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3942E9AA" w14:textId="77777777" w:rsidR="00F61E13" w:rsidRPr="00A6653A" w:rsidRDefault="00F61E13" w:rsidP="00B710BF">
            <w:pPr>
              <w:pStyle w:val="RepTable"/>
              <w:rPr>
                <w:sz w:val="18"/>
                <w:szCs w:val="18"/>
              </w:rPr>
            </w:pPr>
            <w:r w:rsidRPr="00A6653A">
              <w:rPr>
                <w:sz w:val="18"/>
                <w:szCs w:val="18"/>
              </w:rPr>
              <w:t>e.g. Skin washing after 6 h</w:t>
            </w:r>
          </w:p>
        </w:tc>
        <w:tc>
          <w:tcPr>
            <w:tcW w:w="1101" w:type="pct"/>
            <w:tcBorders>
              <w:top w:val="single" w:sz="4" w:space="0" w:color="auto"/>
              <w:left w:val="single" w:sz="4" w:space="0" w:color="auto"/>
              <w:bottom w:val="single" w:sz="4" w:space="0" w:color="auto"/>
              <w:right w:val="single" w:sz="4" w:space="0" w:color="auto"/>
            </w:tcBorders>
            <w:vAlign w:val="center"/>
          </w:tcPr>
          <w:p w14:paraId="570AE69D" w14:textId="77777777" w:rsidR="00F61E13" w:rsidRPr="00A6653A" w:rsidRDefault="00F61E13" w:rsidP="00B710BF">
            <w:pPr>
              <w:pStyle w:val="RepTable"/>
              <w:jc w:val="center"/>
              <w:rPr>
                <w:sz w:val="18"/>
                <w:szCs w:val="18"/>
              </w:rPr>
            </w:pPr>
            <w:r w:rsidRPr="00A6653A">
              <w:rPr>
                <w:sz w:val="18"/>
                <w:szCs w:val="18"/>
              </w:rPr>
              <w:t>99.9</w:t>
            </w:r>
          </w:p>
        </w:tc>
        <w:tc>
          <w:tcPr>
            <w:tcW w:w="1072" w:type="pct"/>
            <w:tcBorders>
              <w:top w:val="single" w:sz="4" w:space="0" w:color="auto"/>
              <w:left w:val="nil"/>
              <w:bottom w:val="single" w:sz="4" w:space="0" w:color="auto"/>
              <w:right w:val="single" w:sz="4" w:space="0" w:color="auto"/>
            </w:tcBorders>
            <w:vAlign w:val="center"/>
          </w:tcPr>
          <w:p w14:paraId="583DF64A" w14:textId="77777777" w:rsidR="00F61E13" w:rsidRPr="00A6653A" w:rsidRDefault="00F61E13" w:rsidP="00B710BF">
            <w:pPr>
              <w:pStyle w:val="RepTable"/>
              <w:jc w:val="center"/>
              <w:rPr>
                <w:sz w:val="18"/>
                <w:szCs w:val="18"/>
              </w:rPr>
            </w:pPr>
            <w:r w:rsidRPr="00A6653A">
              <w:rPr>
                <w:sz w:val="18"/>
                <w:szCs w:val="18"/>
              </w:rPr>
              <w:t>1.12</w:t>
            </w:r>
          </w:p>
        </w:tc>
      </w:tr>
      <w:tr w:rsidR="00F61E13" w:rsidRPr="00A6653A" w14:paraId="45EA7A1E" w14:textId="77777777" w:rsidTr="00B710BF">
        <w:trPr>
          <w:trHeight w:val="255"/>
        </w:trPr>
        <w:tc>
          <w:tcPr>
            <w:tcW w:w="2827" w:type="pct"/>
            <w:gridSpan w:val="2"/>
            <w:tcBorders>
              <w:top w:val="single" w:sz="4" w:space="0" w:color="auto"/>
              <w:left w:val="single" w:sz="4" w:space="0" w:color="auto"/>
              <w:bottom w:val="single" w:sz="4" w:space="0" w:color="auto"/>
              <w:right w:val="single" w:sz="4" w:space="0" w:color="auto"/>
            </w:tcBorders>
            <w:vAlign w:val="center"/>
          </w:tcPr>
          <w:p w14:paraId="162B6DED" w14:textId="77777777" w:rsidR="00F61E13" w:rsidRPr="00A6653A" w:rsidRDefault="00F61E13" w:rsidP="00B710BF">
            <w:pPr>
              <w:pStyle w:val="RepTable"/>
              <w:rPr>
                <w:sz w:val="18"/>
                <w:szCs w:val="18"/>
              </w:rPr>
            </w:pPr>
            <w:r w:rsidRPr="00A6653A">
              <w:rPr>
                <w:sz w:val="18"/>
                <w:szCs w:val="18"/>
              </w:rPr>
              <w:t>e.g. Skin washing after 24 h</w:t>
            </w:r>
          </w:p>
        </w:tc>
        <w:tc>
          <w:tcPr>
            <w:tcW w:w="1101" w:type="pct"/>
            <w:tcBorders>
              <w:top w:val="single" w:sz="4" w:space="0" w:color="auto"/>
              <w:left w:val="single" w:sz="4" w:space="0" w:color="auto"/>
              <w:bottom w:val="single" w:sz="4" w:space="0" w:color="auto"/>
              <w:right w:val="single" w:sz="4" w:space="0" w:color="auto"/>
            </w:tcBorders>
            <w:vAlign w:val="center"/>
          </w:tcPr>
          <w:p w14:paraId="1B24EA0D" w14:textId="77777777" w:rsidR="00F61E13" w:rsidRPr="00A6653A" w:rsidRDefault="00F61E13" w:rsidP="00B710BF">
            <w:pPr>
              <w:pStyle w:val="RepTable"/>
              <w:jc w:val="center"/>
              <w:rPr>
                <w:sz w:val="18"/>
                <w:szCs w:val="18"/>
              </w:rPr>
            </w:pPr>
            <w:r w:rsidRPr="00A6653A">
              <w:rPr>
                <w:sz w:val="18"/>
                <w:szCs w:val="18"/>
              </w:rPr>
              <w:t>0.948</w:t>
            </w:r>
          </w:p>
        </w:tc>
        <w:tc>
          <w:tcPr>
            <w:tcW w:w="1072" w:type="pct"/>
            <w:tcBorders>
              <w:top w:val="single" w:sz="4" w:space="0" w:color="auto"/>
              <w:left w:val="nil"/>
              <w:bottom w:val="single" w:sz="4" w:space="0" w:color="auto"/>
              <w:right w:val="single" w:sz="4" w:space="0" w:color="auto"/>
            </w:tcBorders>
            <w:vAlign w:val="center"/>
          </w:tcPr>
          <w:p w14:paraId="7233BD1A" w14:textId="77777777" w:rsidR="00F61E13" w:rsidRPr="00A6653A" w:rsidRDefault="00F61E13" w:rsidP="00B710BF">
            <w:pPr>
              <w:pStyle w:val="RepTable"/>
              <w:jc w:val="center"/>
              <w:rPr>
                <w:sz w:val="18"/>
                <w:szCs w:val="18"/>
              </w:rPr>
            </w:pPr>
            <w:r w:rsidRPr="00A6653A">
              <w:rPr>
                <w:sz w:val="18"/>
                <w:szCs w:val="18"/>
              </w:rPr>
              <w:t>0.352</w:t>
            </w:r>
          </w:p>
        </w:tc>
      </w:tr>
      <w:tr w:rsidR="00F61E13" w:rsidRPr="00A6653A" w14:paraId="371D5B52" w14:textId="77777777" w:rsidTr="00B710BF">
        <w:trPr>
          <w:trHeight w:val="255"/>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4F5BAB7C" w14:textId="77777777" w:rsidR="00F61E13" w:rsidRPr="00A6653A" w:rsidRDefault="00F61E13" w:rsidP="00B710BF">
            <w:pPr>
              <w:pStyle w:val="RepTable"/>
              <w:rPr>
                <w:sz w:val="18"/>
                <w:szCs w:val="18"/>
              </w:rPr>
            </w:pPr>
            <w:r w:rsidRPr="00A6653A">
              <w:rPr>
                <w:sz w:val="18"/>
                <w:szCs w:val="18"/>
              </w:rPr>
              <w:t>Donor chamber wash</w:t>
            </w:r>
          </w:p>
        </w:tc>
        <w:tc>
          <w:tcPr>
            <w:tcW w:w="1101" w:type="pct"/>
            <w:tcBorders>
              <w:top w:val="single" w:sz="4" w:space="0" w:color="auto"/>
              <w:left w:val="single" w:sz="4" w:space="0" w:color="auto"/>
              <w:bottom w:val="single" w:sz="4" w:space="0" w:color="auto"/>
              <w:right w:val="single" w:sz="4" w:space="0" w:color="auto"/>
            </w:tcBorders>
            <w:vAlign w:val="center"/>
          </w:tcPr>
          <w:p w14:paraId="0ACEA50B" w14:textId="77777777" w:rsidR="00F61E13" w:rsidRPr="00A6653A" w:rsidRDefault="00F61E13" w:rsidP="00B710BF">
            <w:pPr>
              <w:pStyle w:val="RepTable"/>
              <w:jc w:val="center"/>
              <w:rPr>
                <w:sz w:val="18"/>
                <w:szCs w:val="18"/>
              </w:rPr>
            </w:pPr>
            <w:r w:rsidRPr="00A6653A">
              <w:rPr>
                <w:sz w:val="18"/>
                <w:szCs w:val="18"/>
              </w:rPr>
              <w:t>0.087</w:t>
            </w:r>
          </w:p>
        </w:tc>
        <w:tc>
          <w:tcPr>
            <w:tcW w:w="1072" w:type="pct"/>
            <w:tcBorders>
              <w:top w:val="single" w:sz="4" w:space="0" w:color="auto"/>
              <w:left w:val="nil"/>
              <w:bottom w:val="single" w:sz="4" w:space="0" w:color="auto"/>
              <w:right w:val="single" w:sz="4" w:space="0" w:color="auto"/>
            </w:tcBorders>
            <w:vAlign w:val="center"/>
          </w:tcPr>
          <w:p w14:paraId="349E472D" w14:textId="77777777" w:rsidR="00F61E13" w:rsidRPr="00A6653A" w:rsidRDefault="00F61E13" w:rsidP="00B710BF">
            <w:pPr>
              <w:pStyle w:val="RepTable"/>
              <w:jc w:val="center"/>
              <w:rPr>
                <w:sz w:val="18"/>
                <w:szCs w:val="18"/>
              </w:rPr>
            </w:pPr>
            <w:r w:rsidRPr="00A6653A">
              <w:rPr>
                <w:sz w:val="18"/>
                <w:szCs w:val="18"/>
              </w:rPr>
              <w:t>0.088</w:t>
            </w:r>
          </w:p>
        </w:tc>
      </w:tr>
      <w:tr w:rsidR="00F61E13" w:rsidRPr="00A6653A" w14:paraId="0580C640" w14:textId="77777777" w:rsidTr="00B710BF">
        <w:trPr>
          <w:trHeight w:val="270"/>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7C4527AF" w14:textId="77777777" w:rsidR="00F61E13" w:rsidRPr="00A6653A" w:rsidRDefault="00F61E13" w:rsidP="00B710BF">
            <w:pPr>
              <w:pStyle w:val="RepTable"/>
              <w:rPr>
                <w:b/>
                <w:bCs/>
                <w:sz w:val="18"/>
                <w:szCs w:val="18"/>
              </w:rPr>
            </w:pPr>
            <w:r w:rsidRPr="00A6653A">
              <w:rPr>
                <w:b/>
                <w:bCs/>
                <w:sz w:val="18"/>
                <w:szCs w:val="18"/>
              </w:rPr>
              <w:t>Dose associated to skin</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04106F0C" w14:textId="77777777" w:rsidR="00F61E13" w:rsidRPr="00A6653A" w:rsidRDefault="00F61E13" w:rsidP="00B710BF">
            <w:pPr>
              <w:pStyle w:val="RepTable"/>
              <w:jc w:val="center"/>
              <w:rPr>
                <w:color w:val="4F81BD"/>
                <w:sz w:val="18"/>
                <w:szCs w:val="18"/>
              </w:rPr>
            </w:pPr>
          </w:p>
        </w:tc>
      </w:tr>
      <w:tr w:rsidR="00F61E13" w:rsidRPr="00A6653A" w14:paraId="6F87336A" w14:textId="77777777" w:rsidTr="00B710BF">
        <w:trPr>
          <w:trHeight w:val="255"/>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38424324" w14:textId="77777777" w:rsidR="00F61E13" w:rsidRPr="00A6653A" w:rsidRDefault="00F61E13" w:rsidP="00B710BF">
            <w:pPr>
              <w:pStyle w:val="RepTable"/>
              <w:rPr>
                <w:sz w:val="18"/>
                <w:szCs w:val="18"/>
              </w:rPr>
            </w:pPr>
            <w:r w:rsidRPr="00A6653A">
              <w:rPr>
                <w:sz w:val="18"/>
                <w:szCs w:val="18"/>
              </w:rPr>
              <w:t>Tape strips: 1</w:t>
            </w:r>
            <w:r w:rsidRPr="00A6653A">
              <w:rPr>
                <w:sz w:val="18"/>
                <w:szCs w:val="18"/>
                <w:vertAlign w:val="superscript"/>
              </w:rPr>
              <w:t>st</w:t>
            </w:r>
            <w:r w:rsidRPr="00A6653A">
              <w:rPr>
                <w:sz w:val="18"/>
                <w:szCs w:val="18"/>
              </w:rPr>
              <w:t xml:space="preserve">  sample, strips 1 + 2</w:t>
            </w:r>
          </w:p>
        </w:tc>
        <w:tc>
          <w:tcPr>
            <w:tcW w:w="1101" w:type="pct"/>
            <w:tcBorders>
              <w:top w:val="single" w:sz="4" w:space="0" w:color="auto"/>
              <w:left w:val="single" w:sz="4" w:space="0" w:color="auto"/>
              <w:bottom w:val="single" w:sz="4" w:space="0" w:color="auto"/>
              <w:right w:val="single" w:sz="4" w:space="0" w:color="auto"/>
            </w:tcBorders>
            <w:vAlign w:val="center"/>
          </w:tcPr>
          <w:p w14:paraId="61169744" w14:textId="77777777" w:rsidR="00F61E13" w:rsidRPr="00A6653A" w:rsidRDefault="00F61E13" w:rsidP="00B710BF">
            <w:pPr>
              <w:pStyle w:val="RepTable"/>
              <w:jc w:val="center"/>
              <w:rPr>
                <w:sz w:val="18"/>
                <w:szCs w:val="18"/>
              </w:rPr>
            </w:pPr>
            <w:r w:rsidRPr="00A6653A">
              <w:rPr>
                <w:sz w:val="18"/>
                <w:szCs w:val="18"/>
              </w:rPr>
              <w:t>0.007</w:t>
            </w:r>
          </w:p>
        </w:tc>
        <w:tc>
          <w:tcPr>
            <w:tcW w:w="1072" w:type="pct"/>
            <w:tcBorders>
              <w:top w:val="single" w:sz="4" w:space="0" w:color="auto"/>
              <w:left w:val="nil"/>
              <w:bottom w:val="single" w:sz="4" w:space="0" w:color="auto"/>
              <w:right w:val="single" w:sz="4" w:space="0" w:color="auto"/>
            </w:tcBorders>
            <w:vAlign w:val="center"/>
          </w:tcPr>
          <w:p w14:paraId="3AB5E7B7" w14:textId="77777777" w:rsidR="00F61E13" w:rsidRPr="00A6653A" w:rsidRDefault="00F61E13" w:rsidP="00B710BF">
            <w:pPr>
              <w:pStyle w:val="RepTable"/>
              <w:jc w:val="center"/>
              <w:rPr>
                <w:sz w:val="18"/>
                <w:szCs w:val="18"/>
              </w:rPr>
            </w:pPr>
            <w:r w:rsidRPr="00A6653A">
              <w:rPr>
                <w:sz w:val="18"/>
                <w:szCs w:val="18"/>
              </w:rPr>
              <w:t>0.007</w:t>
            </w:r>
          </w:p>
        </w:tc>
      </w:tr>
      <w:tr w:rsidR="00F61E13" w:rsidRPr="00A6653A" w14:paraId="2BEFF2C2" w14:textId="77777777" w:rsidTr="00B710BF">
        <w:trPr>
          <w:trHeight w:val="255"/>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30CC64D7" w14:textId="77777777" w:rsidR="00F61E13" w:rsidRPr="00A6653A" w:rsidRDefault="00F61E13" w:rsidP="00B710BF">
            <w:pPr>
              <w:pStyle w:val="RepTable"/>
              <w:rPr>
                <w:sz w:val="18"/>
                <w:szCs w:val="18"/>
              </w:rPr>
            </w:pPr>
            <w:r w:rsidRPr="00A6653A">
              <w:rPr>
                <w:sz w:val="18"/>
                <w:szCs w:val="18"/>
              </w:rPr>
              <w:t>Tape strips: 2</w:t>
            </w:r>
            <w:r w:rsidRPr="00A6653A">
              <w:rPr>
                <w:sz w:val="18"/>
                <w:szCs w:val="18"/>
                <w:vertAlign w:val="superscript"/>
              </w:rPr>
              <w:t>nd</w:t>
            </w:r>
            <w:r w:rsidRPr="00A6653A">
              <w:rPr>
                <w:sz w:val="18"/>
                <w:szCs w:val="18"/>
              </w:rPr>
              <w:t xml:space="preserve"> sample; strips 3 </w:t>
            </w:r>
            <w:r w:rsidR="00E746E0" w:rsidRPr="00A6653A">
              <w:rPr>
                <w:sz w:val="18"/>
                <w:szCs w:val="18"/>
              </w:rPr>
              <w:t>–</w:t>
            </w:r>
            <w:r w:rsidRPr="00A6653A">
              <w:rPr>
                <w:sz w:val="18"/>
                <w:szCs w:val="18"/>
              </w:rPr>
              <w:t xml:space="preserve"> 20</w:t>
            </w:r>
          </w:p>
        </w:tc>
        <w:tc>
          <w:tcPr>
            <w:tcW w:w="1101" w:type="pct"/>
            <w:tcBorders>
              <w:top w:val="single" w:sz="4" w:space="0" w:color="auto"/>
              <w:left w:val="single" w:sz="4" w:space="0" w:color="auto"/>
              <w:bottom w:val="single" w:sz="4" w:space="0" w:color="auto"/>
              <w:right w:val="single" w:sz="4" w:space="0" w:color="auto"/>
            </w:tcBorders>
            <w:vAlign w:val="center"/>
          </w:tcPr>
          <w:p w14:paraId="2C456559" w14:textId="77777777" w:rsidR="00F61E13" w:rsidRPr="00A6653A" w:rsidRDefault="00F61E13" w:rsidP="00B710BF">
            <w:pPr>
              <w:pStyle w:val="RepTable"/>
              <w:jc w:val="center"/>
              <w:rPr>
                <w:sz w:val="18"/>
                <w:szCs w:val="18"/>
              </w:rPr>
            </w:pPr>
            <w:r w:rsidRPr="00A6653A">
              <w:rPr>
                <w:sz w:val="18"/>
                <w:szCs w:val="18"/>
              </w:rPr>
              <w:t>0.008</w:t>
            </w:r>
          </w:p>
        </w:tc>
        <w:tc>
          <w:tcPr>
            <w:tcW w:w="1072" w:type="pct"/>
            <w:tcBorders>
              <w:top w:val="single" w:sz="4" w:space="0" w:color="auto"/>
              <w:left w:val="nil"/>
              <w:bottom w:val="single" w:sz="4" w:space="0" w:color="auto"/>
              <w:right w:val="single" w:sz="4" w:space="0" w:color="auto"/>
            </w:tcBorders>
            <w:vAlign w:val="center"/>
          </w:tcPr>
          <w:p w14:paraId="7D4DC79E" w14:textId="77777777" w:rsidR="00F61E13" w:rsidRPr="00A6653A" w:rsidRDefault="00F61E13" w:rsidP="00B710BF">
            <w:pPr>
              <w:pStyle w:val="RepTable"/>
              <w:jc w:val="center"/>
              <w:rPr>
                <w:sz w:val="18"/>
                <w:szCs w:val="18"/>
              </w:rPr>
            </w:pPr>
            <w:r w:rsidRPr="00A6653A">
              <w:rPr>
                <w:sz w:val="18"/>
                <w:szCs w:val="18"/>
              </w:rPr>
              <w:t>0.007</w:t>
            </w:r>
          </w:p>
        </w:tc>
      </w:tr>
      <w:tr w:rsidR="00F61E13" w:rsidRPr="00A6653A" w14:paraId="5ACEEBD8" w14:textId="77777777" w:rsidTr="00B710BF">
        <w:trPr>
          <w:trHeight w:val="255"/>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2F40C7C8" w14:textId="77777777" w:rsidR="00F61E13" w:rsidRPr="00A6653A" w:rsidRDefault="00F61E13" w:rsidP="00B710BF">
            <w:pPr>
              <w:pStyle w:val="RepTable"/>
              <w:rPr>
                <w:sz w:val="18"/>
                <w:szCs w:val="18"/>
              </w:rPr>
            </w:pPr>
            <w:r w:rsidRPr="00A6653A">
              <w:rPr>
                <w:sz w:val="18"/>
                <w:szCs w:val="18"/>
              </w:rPr>
              <w:t>Remaining Skin</w:t>
            </w:r>
          </w:p>
        </w:tc>
        <w:tc>
          <w:tcPr>
            <w:tcW w:w="1101" w:type="pct"/>
            <w:tcBorders>
              <w:top w:val="single" w:sz="4" w:space="0" w:color="auto"/>
              <w:left w:val="single" w:sz="4" w:space="0" w:color="auto"/>
              <w:bottom w:val="single" w:sz="4" w:space="0" w:color="auto"/>
              <w:right w:val="single" w:sz="4" w:space="0" w:color="auto"/>
            </w:tcBorders>
            <w:vAlign w:val="center"/>
          </w:tcPr>
          <w:p w14:paraId="633D0C2F" w14:textId="77777777" w:rsidR="00F61E13" w:rsidRPr="00A6653A" w:rsidRDefault="00F61E13" w:rsidP="00B710BF">
            <w:pPr>
              <w:pStyle w:val="RepTable"/>
              <w:jc w:val="center"/>
              <w:rPr>
                <w:sz w:val="18"/>
                <w:szCs w:val="18"/>
              </w:rPr>
            </w:pPr>
            <w:r w:rsidRPr="00A6653A">
              <w:rPr>
                <w:sz w:val="18"/>
                <w:szCs w:val="18"/>
              </w:rPr>
              <w:t>0.152</w:t>
            </w:r>
          </w:p>
        </w:tc>
        <w:tc>
          <w:tcPr>
            <w:tcW w:w="1072" w:type="pct"/>
            <w:tcBorders>
              <w:top w:val="single" w:sz="4" w:space="0" w:color="auto"/>
              <w:left w:val="nil"/>
              <w:bottom w:val="single" w:sz="4" w:space="0" w:color="auto"/>
              <w:right w:val="single" w:sz="4" w:space="0" w:color="auto"/>
            </w:tcBorders>
            <w:vAlign w:val="center"/>
          </w:tcPr>
          <w:p w14:paraId="380960AF" w14:textId="77777777" w:rsidR="00F61E13" w:rsidRPr="00A6653A" w:rsidRDefault="00F61E13" w:rsidP="00B710BF">
            <w:pPr>
              <w:pStyle w:val="RepTable"/>
              <w:jc w:val="center"/>
              <w:rPr>
                <w:sz w:val="18"/>
                <w:szCs w:val="18"/>
              </w:rPr>
            </w:pPr>
            <w:r w:rsidRPr="00A6653A">
              <w:rPr>
                <w:sz w:val="18"/>
                <w:szCs w:val="18"/>
              </w:rPr>
              <w:t>0.117</w:t>
            </w:r>
          </w:p>
        </w:tc>
      </w:tr>
      <w:tr w:rsidR="00F61E13" w:rsidRPr="00A6653A" w14:paraId="15A52832" w14:textId="77777777" w:rsidTr="00B710BF">
        <w:trPr>
          <w:trHeight w:val="270"/>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4F3AA83E" w14:textId="77777777" w:rsidR="00F61E13" w:rsidRPr="00A6653A" w:rsidRDefault="00F61E13" w:rsidP="00B710BF">
            <w:pPr>
              <w:pStyle w:val="RepTable"/>
              <w:rPr>
                <w:b/>
                <w:bCs/>
                <w:sz w:val="18"/>
                <w:szCs w:val="18"/>
              </w:rPr>
            </w:pPr>
            <w:r w:rsidRPr="00A6653A">
              <w:rPr>
                <w:b/>
                <w:bCs/>
                <w:sz w:val="18"/>
                <w:szCs w:val="18"/>
              </w:rPr>
              <w:t>Absorbed dose</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18552625" w14:textId="77777777" w:rsidR="00F61E13" w:rsidRPr="00A6653A" w:rsidRDefault="00F61E13" w:rsidP="00B710BF">
            <w:pPr>
              <w:pStyle w:val="RepTable"/>
              <w:jc w:val="center"/>
              <w:rPr>
                <w:color w:val="4F81BD"/>
                <w:sz w:val="18"/>
                <w:szCs w:val="18"/>
              </w:rPr>
            </w:pPr>
          </w:p>
        </w:tc>
      </w:tr>
      <w:tr w:rsidR="00F61E13" w:rsidRPr="00A6653A" w14:paraId="3BDB81BD" w14:textId="77777777" w:rsidTr="00B710BF">
        <w:trPr>
          <w:trHeight w:val="255"/>
        </w:trPr>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7C03B5F7" w14:textId="77777777" w:rsidR="00F61E13" w:rsidRPr="00A6653A" w:rsidRDefault="00F61E13" w:rsidP="00B710BF">
            <w:pPr>
              <w:pStyle w:val="RepTable"/>
              <w:rPr>
                <w:sz w:val="18"/>
                <w:szCs w:val="18"/>
              </w:rPr>
            </w:pPr>
            <w:r w:rsidRPr="00A6653A">
              <w:rPr>
                <w:sz w:val="18"/>
                <w:szCs w:val="18"/>
              </w:rPr>
              <w:t>Receptor fluid</w:t>
            </w:r>
          </w:p>
        </w:tc>
        <w:tc>
          <w:tcPr>
            <w:tcW w:w="1101" w:type="pct"/>
            <w:tcBorders>
              <w:top w:val="nil"/>
              <w:left w:val="single" w:sz="4" w:space="0" w:color="auto"/>
              <w:bottom w:val="single" w:sz="4" w:space="0" w:color="auto"/>
              <w:right w:val="single" w:sz="4" w:space="0" w:color="auto"/>
            </w:tcBorders>
            <w:vAlign w:val="center"/>
          </w:tcPr>
          <w:p w14:paraId="3568C097" w14:textId="77777777" w:rsidR="00F61E13" w:rsidRPr="00A6653A" w:rsidRDefault="00F61E13" w:rsidP="00B710BF">
            <w:pPr>
              <w:pStyle w:val="RepTable"/>
              <w:jc w:val="center"/>
              <w:rPr>
                <w:sz w:val="18"/>
                <w:szCs w:val="18"/>
              </w:rPr>
            </w:pPr>
            <w:r w:rsidRPr="00A6653A">
              <w:rPr>
                <w:sz w:val="18"/>
                <w:szCs w:val="18"/>
              </w:rPr>
              <w:t>0.002</w:t>
            </w:r>
          </w:p>
        </w:tc>
        <w:tc>
          <w:tcPr>
            <w:tcW w:w="1072" w:type="pct"/>
            <w:tcBorders>
              <w:top w:val="nil"/>
              <w:left w:val="nil"/>
              <w:bottom w:val="single" w:sz="4" w:space="0" w:color="auto"/>
              <w:right w:val="single" w:sz="4" w:space="0" w:color="auto"/>
            </w:tcBorders>
            <w:vAlign w:val="center"/>
          </w:tcPr>
          <w:p w14:paraId="0EB11E13" w14:textId="77777777" w:rsidR="00F61E13" w:rsidRPr="00A6653A" w:rsidRDefault="00F61E13" w:rsidP="00B710BF">
            <w:pPr>
              <w:pStyle w:val="RepTable"/>
              <w:jc w:val="center"/>
              <w:rPr>
                <w:sz w:val="18"/>
                <w:szCs w:val="18"/>
              </w:rPr>
            </w:pPr>
            <w:r w:rsidRPr="00A6653A">
              <w:rPr>
                <w:sz w:val="18"/>
                <w:szCs w:val="18"/>
              </w:rPr>
              <w:t>0.001</w:t>
            </w:r>
          </w:p>
        </w:tc>
      </w:tr>
      <w:tr w:rsidR="00F61E13" w:rsidRPr="00A6653A" w14:paraId="2CF3ED47" w14:textId="77777777" w:rsidTr="00B710BF">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6F0D0A65" w14:textId="77777777" w:rsidR="00F61E13" w:rsidRPr="00A6653A" w:rsidRDefault="00F61E13" w:rsidP="00B710BF">
            <w:pPr>
              <w:pStyle w:val="RepTable"/>
              <w:rPr>
                <w:b/>
                <w:bCs/>
                <w:sz w:val="18"/>
                <w:szCs w:val="18"/>
              </w:rPr>
            </w:pPr>
            <w:r w:rsidRPr="00A6653A">
              <w:rPr>
                <w:b/>
                <w:bCs/>
                <w:sz w:val="18"/>
                <w:szCs w:val="18"/>
              </w:rPr>
              <w:t>Total recovery</w:t>
            </w:r>
            <w:r w:rsidRPr="00A6653A">
              <w:rPr>
                <w:b/>
                <w:bCs/>
                <w:sz w:val="18"/>
                <w:szCs w:val="18"/>
                <w:vertAlign w:val="superscript"/>
              </w:rPr>
              <w:t>1</w:t>
            </w:r>
          </w:p>
        </w:tc>
        <w:tc>
          <w:tcPr>
            <w:tcW w:w="1101" w:type="pct"/>
            <w:tcBorders>
              <w:top w:val="single" w:sz="4" w:space="0" w:color="auto"/>
              <w:left w:val="single" w:sz="4" w:space="0" w:color="auto"/>
              <w:bottom w:val="single" w:sz="4" w:space="0" w:color="auto"/>
              <w:right w:val="single" w:sz="4" w:space="0" w:color="auto"/>
            </w:tcBorders>
            <w:vAlign w:val="center"/>
          </w:tcPr>
          <w:p w14:paraId="6254C39E" w14:textId="77777777" w:rsidR="00F61E13" w:rsidRPr="00A6653A" w:rsidRDefault="00F61E13" w:rsidP="00B710BF">
            <w:pPr>
              <w:pStyle w:val="RepTable"/>
              <w:jc w:val="center"/>
              <w:rPr>
                <w:sz w:val="18"/>
                <w:szCs w:val="18"/>
              </w:rPr>
            </w:pPr>
            <w:r w:rsidRPr="00A6653A">
              <w:rPr>
                <w:sz w:val="18"/>
                <w:szCs w:val="18"/>
              </w:rPr>
              <w:t>101.00</w:t>
            </w:r>
          </w:p>
        </w:tc>
        <w:tc>
          <w:tcPr>
            <w:tcW w:w="1072" w:type="pct"/>
            <w:tcBorders>
              <w:top w:val="single" w:sz="4" w:space="0" w:color="auto"/>
              <w:left w:val="nil"/>
              <w:bottom w:val="single" w:sz="4" w:space="0" w:color="auto"/>
              <w:right w:val="single" w:sz="4" w:space="0" w:color="auto"/>
            </w:tcBorders>
            <w:vAlign w:val="center"/>
          </w:tcPr>
          <w:p w14:paraId="68E17936" w14:textId="77777777" w:rsidR="00F61E13" w:rsidRPr="00A6653A" w:rsidRDefault="00F61E13" w:rsidP="00B710BF">
            <w:pPr>
              <w:pStyle w:val="RepTable"/>
              <w:jc w:val="center"/>
              <w:rPr>
                <w:sz w:val="18"/>
                <w:szCs w:val="18"/>
              </w:rPr>
            </w:pPr>
            <w:r w:rsidRPr="00A6653A">
              <w:rPr>
                <w:sz w:val="18"/>
                <w:szCs w:val="18"/>
              </w:rPr>
              <w:t>1.22</w:t>
            </w:r>
          </w:p>
        </w:tc>
      </w:tr>
      <w:tr w:rsidR="00F61E13" w:rsidRPr="00A6653A" w14:paraId="517915CC" w14:textId="77777777" w:rsidTr="00B710BF">
        <w:tc>
          <w:tcPr>
            <w:tcW w:w="2827" w:type="pct"/>
            <w:gridSpan w:val="2"/>
            <w:tcBorders>
              <w:top w:val="single" w:sz="4" w:space="0" w:color="auto"/>
              <w:left w:val="single" w:sz="4" w:space="0" w:color="auto"/>
              <w:bottom w:val="single" w:sz="4" w:space="0" w:color="auto"/>
              <w:right w:val="single" w:sz="4" w:space="0" w:color="auto"/>
            </w:tcBorders>
            <w:vAlign w:val="center"/>
          </w:tcPr>
          <w:p w14:paraId="24E27C69" w14:textId="77777777" w:rsidR="00F61E13" w:rsidRPr="00A6653A" w:rsidRDefault="00F61E13" w:rsidP="00B710BF">
            <w:pPr>
              <w:pStyle w:val="RepTable"/>
              <w:rPr>
                <w:bCs/>
                <w:sz w:val="18"/>
                <w:szCs w:val="18"/>
              </w:rPr>
            </w:pPr>
            <w:r w:rsidRPr="00A6653A">
              <w:rPr>
                <w:bCs/>
                <w:sz w:val="18"/>
                <w:szCs w:val="18"/>
              </w:rPr>
              <w:t>Absorption essentially complete at end of study (&gt;75% absorption within half the study duration) [%Absorption at t</w:t>
            </w:r>
            <w:r w:rsidRPr="00A6653A">
              <w:rPr>
                <w:bCs/>
                <w:sz w:val="18"/>
                <w:szCs w:val="18"/>
                <w:vertAlign w:val="subscript"/>
              </w:rPr>
              <w:t>0.5</w:t>
            </w:r>
            <w:r w:rsidRPr="00A6653A">
              <w:rPr>
                <w:bCs/>
                <w:sz w:val="18"/>
                <w:szCs w:val="18"/>
              </w:rPr>
              <w:t>]</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1FCB83CA" w14:textId="77777777" w:rsidR="00F61E13" w:rsidRPr="00A6653A" w:rsidRDefault="00F61E13" w:rsidP="00B710BF">
            <w:pPr>
              <w:pStyle w:val="RepTable"/>
              <w:jc w:val="center"/>
              <w:rPr>
                <w:bCs/>
                <w:sz w:val="18"/>
                <w:szCs w:val="18"/>
              </w:rPr>
            </w:pPr>
            <w:r w:rsidRPr="00A6653A">
              <w:rPr>
                <w:bCs/>
                <w:sz w:val="18"/>
                <w:szCs w:val="18"/>
              </w:rPr>
              <w:t>No</w:t>
            </w:r>
          </w:p>
          <w:p w14:paraId="5D8BA656" w14:textId="77777777" w:rsidR="00F61E13" w:rsidRPr="00A6653A" w:rsidRDefault="00F61E13" w:rsidP="00B710BF">
            <w:pPr>
              <w:pStyle w:val="RepTable"/>
              <w:jc w:val="center"/>
              <w:rPr>
                <w:bCs/>
                <w:sz w:val="18"/>
                <w:szCs w:val="18"/>
              </w:rPr>
            </w:pPr>
            <w:r w:rsidRPr="00A6653A">
              <w:rPr>
                <w:bCs/>
                <w:sz w:val="18"/>
                <w:szCs w:val="18"/>
              </w:rPr>
              <w:t>48.7%</w:t>
            </w:r>
          </w:p>
        </w:tc>
      </w:tr>
      <w:tr w:rsidR="00F61E13" w:rsidRPr="00A6653A" w14:paraId="7CF6E302" w14:textId="77777777" w:rsidTr="00B710BF">
        <w:tc>
          <w:tcPr>
            <w:tcW w:w="2827" w:type="pct"/>
            <w:gridSpan w:val="2"/>
            <w:tcBorders>
              <w:top w:val="single" w:sz="4" w:space="0" w:color="auto"/>
              <w:left w:val="single" w:sz="4" w:space="0" w:color="auto"/>
              <w:bottom w:val="single" w:sz="4" w:space="0" w:color="auto"/>
              <w:right w:val="single" w:sz="4" w:space="0" w:color="auto"/>
            </w:tcBorders>
            <w:vAlign w:val="center"/>
          </w:tcPr>
          <w:p w14:paraId="2D4603CF" w14:textId="77777777" w:rsidR="00F61E13" w:rsidRPr="00A6653A" w:rsidRDefault="00F61E13" w:rsidP="00B710BF">
            <w:pPr>
              <w:pStyle w:val="RepTable"/>
              <w:rPr>
                <w:bCs/>
                <w:sz w:val="18"/>
                <w:szCs w:val="18"/>
              </w:rPr>
            </w:pPr>
            <w:r w:rsidRPr="00A6653A">
              <w:rPr>
                <w:bCs/>
                <w:sz w:val="18"/>
                <w:szCs w:val="18"/>
              </w:rPr>
              <w:t>If no:</w:t>
            </w:r>
          </w:p>
          <w:p w14:paraId="720CE7B9" w14:textId="77777777" w:rsidR="00F61E13" w:rsidRPr="00A6653A" w:rsidRDefault="00F61E13" w:rsidP="00B710BF">
            <w:pPr>
              <w:pStyle w:val="RepTable"/>
              <w:rPr>
                <w:bCs/>
                <w:sz w:val="18"/>
                <w:szCs w:val="18"/>
              </w:rPr>
            </w:pPr>
            <w:r w:rsidRPr="00A6653A">
              <w:rPr>
                <w:bCs/>
                <w:sz w:val="18"/>
                <w:szCs w:val="18"/>
              </w:rPr>
              <w:t xml:space="preserve">Absorption estimates </w:t>
            </w:r>
            <w:r w:rsidRPr="00A6653A">
              <w:rPr>
                <w:bCs/>
                <w:sz w:val="18"/>
                <w:szCs w:val="18"/>
              </w:rPr>
              <w:br/>
              <w:t>=(absorbed dose + exposed skin  + tape strips sample 2)</w:t>
            </w:r>
            <w:r w:rsidRPr="00A6653A">
              <w:rPr>
                <w:bCs/>
                <w:sz w:val="18"/>
                <w:szCs w:val="18"/>
                <w:vertAlign w:val="superscript"/>
              </w:rPr>
              <w:t>2</w:t>
            </w:r>
          </w:p>
        </w:tc>
        <w:tc>
          <w:tcPr>
            <w:tcW w:w="1101" w:type="pct"/>
            <w:tcBorders>
              <w:top w:val="single" w:sz="4" w:space="0" w:color="auto"/>
              <w:left w:val="single" w:sz="4" w:space="0" w:color="auto"/>
              <w:bottom w:val="single" w:sz="4" w:space="0" w:color="auto"/>
              <w:right w:val="single" w:sz="4" w:space="0" w:color="auto"/>
            </w:tcBorders>
            <w:vAlign w:val="center"/>
          </w:tcPr>
          <w:p w14:paraId="7422A801" w14:textId="77777777" w:rsidR="00F61E13" w:rsidRPr="00A6653A" w:rsidRDefault="00F61E13" w:rsidP="00B710BF">
            <w:pPr>
              <w:pStyle w:val="RepTable"/>
              <w:jc w:val="center"/>
              <w:rPr>
                <w:sz w:val="18"/>
                <w:szCs w:val="18"/>
              </w:rPr>
            </w:pPr>
            <w:r w:rsidRPr="00A6653A">
              <w:rPr>
                <w:sz w:val="18"/>
                <w:szCs w:val="18"/>
              </w:rPr>
              <w:t>0.16</w:t>
            </w:r>
          </w:p>
        </w:tc>
        <w:tc>
          <w:tcPr>
            <w:tcW w:w="1072" w:type="pct"/>
            <w:tcBorders>
              <w:top w:val="single" w:sz="4" w:space="0" w:color="auto"/>
              <w:left w:val="single" w:sz="4" w:space="0" w:color="auto"/>
              <w:bottom w:val="single" w:sz="4" w:space="0" w:color="auto"/>
              <w:right w:val="single" w:sz="4" w:space="0" w:color="auto"/>
            </w:tcBorders>
            <w:vAlign w:val="center"/>
          </w:tcPr>
          <w:p w14:paraId="70941BAE" w14:textId="77777777" w:rsidR="00F61E13" w:rsidRPr="00A6653A" w:rsidRDefault="00F61E13" w:rsidP="00B710BF">
            <w:pPr>
              <w:pStyle w:val="RepTable"/>
              <w:jc w:val="center"/>
              <w:rPr>
                <w:sz w:val="18"/>
                <w:szCs w:val="18"/>
              </w:rPr>
            </w:pPr>
            <w:r w:rsidRPr="00A6653A">
              <w:rPr>
                <w:sz w:val="18"/>
                <w:szCs w:val="18"/>
              </w:rPr>
              <w:t>0.12</w:t>
            </w:r>
          </w:p>
        </w:tc>
      </w:tr>
      <w:tr w:rsidR="00F61E13" w:rsidRPr="00A6653A" w14:paraId="775CA7F5" w14:textId="77777777" w:rsidTr="00B710BF">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266FCD39" w14:textId="77777777" w:rsidR="00F61E13" w:rsidRPr="00A6653A" w:rsidRDefault="00F61E13" w:rsidP="00B710BF">
            <w:pPr>
              <w:pStyle w:val="RepTable"/>
              <w:rPr>
                <w:bCs/>
                <w:sz w:val="18"/>
                <w:szCs w:val="18"/>
              </w:rPr>
            </w:pPr>
            <w:r w:rsidRPr="00A6653A">
              <w:rPr>
                <w:bCs/>
                <w:sz w:val="18"/>
                <w:szCs w:val="18"/>
              </w:rPr>
              <w:t xml:space="preserve">If yes: </w:t>
            </w:r>
          </w:p>
          <w:p w14:paraId="2A20C32C" w14:textId="77777777" w:rsidR="00F61E13" w:rsidRPr="00A6653A" w:rsidRDefault="00F61E13" w:rsidP="00B710BF">
            <w:pPr>
              <w:pStyle w:val="RepTable"/>
              <w:rPr>
                <w:bCs/>
                <w:sz w:val="18"/>
                <w:szCs w:val="18"/>
              </w:rPr>
            </w:pPr>
            <w:r w:rsidRPr="00A6653A">
              <w:rPr>
                <w:bCs/>
                <w:sz w:val="18"/>
                <w:szCs w:val="18"/>
              </w:rPr>
              <w:t xml:space="preserve">Absorption estimates </w:t>
            </w:r>
            <w:r w:rsidRPr="00A6653A">
              <w:rPr>
                <w:bCs/>
                <w:sz w:val="18"/>
                <w:szCs w:val="18"/>
              </w:rPr>
              <w:br/>
              <w:t>=(absorbed dose + exposed skin)</w:t>
            </w:r>
          </w:p>
        </w:tc>
        <w:tc>
          <w:tcPr>
            <w:tcW w:w="1101" w:type="pct"/>
            <w:tcBorders>
              <w:top w:val="single" w:sz="4" w:space="0" w:color="auto"/>
              <w:left w:val="single" w:sz="4" w:space="0" w:color="auto"/>
              <w:bottom w:val="single" w:sz="4" w:space="0" w:color="auto"/>
              <w:right w:val="single" w:sz="4" w:space="0" w:color="auto"/>
            </w:tcBorders>
            <w:vAlign w:val="center"/>
          </w:tcPr>
          <w:p w14:paraId="45EC430E" w14:textId="77777777" w:rsidR="00F61E13" w:rsidRPr="00A6653A" w:rsidRDefault="00F61E13" w:rsidP="00B710BF">
            <w:pPr>
              <w:pStyle w:val="RepTable"/>
              <w:jc w:val="center"/>
              <w:rPr>
                <w:sz w:val="18"/>
                <w:szCs w:val="18"/>
              </w:rPr>
            </w:pPr>
            <w:r w:rsidRPr="00A6653A">
              <w:rPr>
                <w:sz w:val="18"/>
                <w:szCs w:val="18"/>
              </w:rPr>
              <w:t>N/A</w:t>
            </w:r>
          </w:p>
        </w:tc>
        <w:tc>
          <w:tcPr>
            <w:tcW w:w="1072" w:type="pct"/>
            <w:tcBorders>
              <w:top w:val="single" w:sz="4" w:space="0" w:color="auto"/>
              <w:left w:val="nil"/>
              <w:bottom w:val="single" w:sz="4" w:space="0" w:color="auto"/>
              <w:right w:val="single" w:sz="4" w:space="0" w:color="auto"/>
            </w:tcBorders>
            <w:vAlign w:val="center"/>
          </w:tcPr>
          <w:p w14:paraId="13D54249" w14:textId="77777777" w:rsidR="00F61E13" w:rsidRPr="00A6653A" w:rsidRDefault="00F61E13" w:rsidP="00B710BF">
            <w:pPr>
              <w:pStyle w:val="RepTable"/>
              <w:jc w:val="center"/>
              <w:rPr>
                <w:sz w:val="18"/>
                <w:szCs w:val="18"/>
              </w:rPr>
            </w:pPr>
            <w:r w:rsidRPr="00A6653A">
              <w:rPr>
                <w:sz w:val="18"/>
                <w:szCs w:val="18"/>
              </w:rPr>
              <w:t>N/A</w:t>
            </w:r>
          </w:p>
        </w:tc>
      </w:tr>
      <w:tr w:rsidR="00F61E13" w:rsidRPr="00A6653A" w14:paraId="6A41146B" w14:textId="77777777" w:rsidTr="00B710BF">
        <w:tc>
          <w:tcPr>
            <w:tcW w:w="2827" w:type="pct"/>
            <w:gridSpan w:val="2"/>
            <w:tcBorders>
              <w:top w:val="single" w:sz="4" w:space="0" w:color="auto"/>
              <w:left w:val="single" w:sz="4" w:space="0" w:color="auto"/>
              <w:bottom w:val="single" w:sz="4" w:space="0" w:color="auto"/>
              <w:right w:val="single" w:sz="4" w:space="0" w:color="auto"/>
            </w:tcBorders>
            <w:vAlign w:val="center"/>
            <w:hideMark/>
          </w:tcPr>
          <w:p w14:paraId="38A4601C" w14:textId="77777777" w:rsidR="00F61E13" w:rsidRPr="00A6653A" w:rsidRDefault="00F61E13" w:rsidP="00B710BF">
            <w:pPr>
              <w:pStyle w:val="RepTable"/>
              <w:rPr>
                <w:bCs/>
                <w:sz w:val="18"/>
                <w:szCs w:val="18"/>
              </w:rPr>
            </w:pPr>
            <w:r w:rsidRPr="00A6653A">
              <w:rPr>
                <w:bCs/>
                <w:sz w:val="18"/>
                <w:szCs w:val="18"/>
              </w:rPr>
              <w:t>Absorption estimate normalised</w:t>
            </w:r>
            <w:r w:rsidRPr="00A6653A">
              <w:rPr>
                <w:bCs/>
                <w:sz w:val="18"/>
                <w:szCs w:val="18"/>
                <w:vertAlign w:val="superscript"/>
              </w:rPr>
              <w:t>3</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1507E0A0" w14:textId="77777777" w:rsidR="00F61E13" w:rsidRPr="00A6653A" w:rsidRDefault="00F61E13" w:rsidP="00B710BF">
            <w:pPr>
              <w:pStyle w:val="RepTable"/>
              <w:jc w:val="center"/>
              <w:rPr>
                <w:sz w:val="18"/>
                <w:szCs w:val="18"/>
              </w:rPr>
            </w:pPr>
            <w:r w:rsidRPr="00A6653A">
              <w:rPr>
                <w:sz w:val="18"/>
                <w:szCs w:val="18"/>
              </w:rPr>
              <w:t>N/A</w:t>
            </w:r>
          </w:p>
        </w:tc>
      </w:tr>
      <w:tr w:rsidR="00F61E13" w:rsidRPr="00A6653A" w14:paraId="5621520F" w14:textId="77777777" w:rsidTr="00B710BF">
        <w:tc>
          <w:tcPr>
            <w:tcW w:w="2827" w:type="pct"/>
            <w:gridSpan w:val="2"/>
            <w:tcBorders>
              <w:top w:val="single" w:sz="4" w:space="0" w:color="auto"/>
              <w:left w:val="single" w:sz="4" w:space="0" w:color="auto"/>
              <w:bottom w:val="single" w:sz="4" w:space="0" w:color="auto"/>
              <w:right w:val="single" w:sz="4" w:space="0" w:color="auto"/>
            </w:tcBorders>
            <w:vAlign w:val="center"/>
          </w:tcPr>
          <w:p w14:paraId="5DB932D9" w14:textId="77777777" w:rsidR="00F61E13" w:rsidRPr="00A6653A" w:rsidRDefault="00F61E13" w:rsidP="00B710BF">
            <w:pPr>
              <w:pStyle w:val="RepTable"/>
              <w:rPr>
                <w:bCs/>
                <w:sz w:val="18"/>
                <w:szCs w:val="18"/>
              </w:rPr>
            </w:pPr>
            <w:r w:rsidRPr="00A6653A">
              <w:rPr>
                <w:bCs/>
                <w:sz w:val="18"/>
                <w:szCs w:val="18"/>
              </w:rPr>
              <w:t>Relevant absorption estimate</w:t>
            </w:r>
            <w:r w:rsidRPr="00A6653A">
              <w:rPr>
                <w:bCs/>
                <w:sz w:val="18"/>
                <w:szCs w:val="18"/>
                <w:vertAlign w:val="superscript"/>
              </w:rPr>
              <w:t>4</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24E090D7" w14:textId="77777777" w:rsidR="00F61E13" w:rsidRPr="00A6653A" w:rsidRDefault="00F61E13" w:rsidP="00B710BF">
            <w:pPr>
              <w:pStyle w:val="RepTable"/>
              <w:jc w:val="center"/>
              <w:rPr>
                <w:sz w:val="18"/>
                <w:szCs w:val="18"/>
              </w:rPr>
            </w:pPr>
            <w:r w:rsidRPr="00A6653A">
              <w:rPr>
                <w:sz w:val="18"/>
                <w:szCs w:val="18"/>
              </w:rPr>
              <w:t>0.28</w:t>
            </w:r>
          </w:p>
        </w:tc>
      </w:tr>
      <w:tr w:rsidR="00F61E13" w:rsidRPr="00A6653A" w14:paraId="709CCA56" w14:textId="77777777" w:rsidTr="00B710BF">
        <w:trPr>
          <w:trHeight w:val="308"/>
        </w:trPr>
        <w:tc>
          <w:tcPr>
            <w:tcW w:w="2827" w:type="pct"/>
            <w:gridSpan w:val="2"/>
            <w:tcBorders>
              <w:top w:val="single" w:sz="4" w:space="0" w:color="auto"/>
              <w:left w:val="single" w:sz="4" w:space="0" w:color="auto"/>
              <w:bottom w:val="single" w:sz="4" w:space="0" w:color="auto"/>
              <w:right w:val="single" w:sz="4" w:space="0" w:color="auto"/>
            </w:tcBorders>
            <w:vAlign w:val="center"/>
          </w:tcPr>
          <w:p w14:paraId="5755EE00" w14:textId="77777777" w:rsidR="00F61E13" w:rsidRPr="00A6653A" w:rsidRDefault="00F61E13" w:rsidP="00B710BF">
            <w:pPr>
              <w:pStyle w:val="RepTable"/>
              <w:rPr>
                <w:b/>
                <w:bCs/>
                <w:sz w:val="18"/>
                <w:szCs w:val="18"/>
              </w:rPr>
            </w:pPr>
            <w:r w:rsidRPr="00A6653A">
              <w:rPr>
                <w:b/>
                <w:bCs/>
                <w:sz w:val="18"/>
                <w:szCs w:val="18"/>
              </w:rPr>
              <w:t>Absorption estimates used for risk assessment</w:t>
            </w:r>
            <w:r w:rsidRPr="00A6653A">
              <w:rPr>
                <w:b/>
                <w:bCs/>
                <w:sz w:val="18"/>
                <w:szCs w:val="18"/>
                <w:vertAlign w:val="superscript"/>
              </w:rPr>
              <w:t>5</w:t>
            </w:r>
          </w:p>
        </w:tc>
        <w:tc>
          <w:tcPr>
            <w:tcW w:w="2173" w:type="pct"/>
            <w:gridSpan w:val="2"/>
            <w:tcBorders>
              <w:top w:val="single" w:sz="4" w:space="0" w:color="auto"/>
              <w:left w:val="single" w:sz="4" w:space="0" w:color="auto"/>
              <w:bottom w:val="single" w:sz="4" w:space="0" w:color="auto"/>
              <w:right w:val="single" w:sz="4" w:space="0" w:color="auto"/>
            </w:tcBorders>
            <w:vAlign w:val="center"/>
          </w:tcPr>
          <w:p w14:paraId="16986D10" w14:textId="77777777" w:rsidR="00F61E13" w:rsidRPr="00A6653A" w:rsidRDefault="00F61E13" w:rsidP="00B710BF">
            <w:pPr>
              <w:pStyle w:val="RepTable"/>
              <w:jc w:val="center"/>
              <w:rPr>
                <w:b/>
                <w:bCs/>
                <w:sz w:val="18"/>
                <w:szCs w:val="18"/>
              </w:rPr>
            </w:pPr>
            <w:r w:rsidRPr="00A6653A">
              <w:rPr>
                <w:b/>
                <w:bCs/>
                <w:sz w:val="18"/>
                <w:szCs w:val="18"/>
              </w:rPr>
              <w:t>0.3</w:t>
            </w:r>
          </w:p>
        </w:tc>
      </w:tr>
    </w:tbl>
    <w:p w14:paraId="4A0B490A" w14:textId="77777777" w:rsidR="00F61E13" w:rsidRPr="00016FFD" w:rsidRDefault="00F61E13" w:rsidP="00A6653A">
      <w:pPr>
        <w:keepNext/>
        <w:spacing w:before="40"/>
        <w:ind w:left="227" w:hanging="227"/>
        <w:jc w:val="both"/>
        <w:rPr>
          <w:sz w:val="18"/>
          <w:szCs w:val="18"/>
          <w:lang w:val="en-GB"/>
        </w:rPr>
      </w:pPr>
      <w:r w:rsidRPr="00016FFD">
        <w:rPr>
          <w:sz w:val="18"/>
          <w:szCs w:val="18"/>
          <w:vertAlign w:val="superscript"/>
          <w:lang w:val="en-GB"/>
        </w:rPr>
        <w:t>1</w:t>
      </w:r>
      <w:r w:rsidRPr="00016FFD">
        <w:rPr>
          <w:sz w:val="18"/>
          <w:szCs w:val="18"/>
          <w:lang w:val="en-GB"/>
        </w:rPr>
        <w:tab/>
        <w:t>Values may not calculate exactly due to rounding of figures</w:t>
      </w:r>
    </w:p>
    <w:p w14:paraId="2DFDF1F4" w14:textId="77777777" w:rsidR="00F61E13" w:rsidRPr="00016FFD" w:rsidRDefault="00F61E13" w:rsidP="00A6653A">
      <w:pPr>
        <w:keepNext/>
        <w:spacing w:before="40"/>
        <w:ind w:left="227" w:hanging="227"/>
        <w:jc w:val="both"/>
        <w:rPr>
          <w:sz w:val="18"/>
          <w:szCs w:val="18"/>
          <w:lang w:val="en-GB"/>
        </w:rPr>
      </w:pPr>
      <w:r w:rsidRPr="00016FFD">
        <w:rPr>
          <w:sz w:val="18"/>
          <w:szCs w:val="18"/>
          <w:vertAlign w:val="superscript"/>
          <w:lang w:val="en-GB"/>
        </w:rPr>
        <w:t>2</w:t>
      </w:r>
      <w:r w:rsidRPr="00016FFD">
        <w:rPr>
          <w:sz w:val="18"/>
          <w:szCs w:val="18"/>
          <w:lang w:val="en-GB"/>
        </w:rPr>
        <w:tab/>
        <w:t>In accordance with the EFSA Guidance on Dermal Absorption (EFSA Journal 2012;10(4):2665) the radioactivity in the second tape-strip pool (3</w:t>
      </w:r>
      <w:r w:rsidRPr="00016FFD">
        <w:rPr>
          <w:sz w:val="18"/>
          <w:szCs w:val="18"/>
          <w:vertAlign w:val="superscript"/>
          <w:lang w:val="en-GB"/>
        </w:rPr>
        <w:t>rd</w:t>
      </w:r>
      <w:r w:rsidRPr="00016FFD">
        <w:rPr>
          <w:sz w:val="18"/>
          <w:szCs w:val="18"/>
          <w:lang w:val="en-GB"/>
        </w:rPr>
        <w:t xml:space="preserve"> to n</w:t>
      </w:r>
      <w:r w:rsidRPr="00016FFD">
        <w:rPr>
          <w:sz w:val="18"/>
          <w:szCs w:val="18"/>
          <w:vertAlign w:val="superscript"/>
          <w:lang w:val="en-GB"/>
        </w:rPr>
        <w:t>th</w:t>
      </w:r>
      <w:r w:rsidRPr="00016FFD">
        <w:rPr>
          <w:sz w:val="18"/>
          <w:szCs w:val="18"/>
          <w:lang w:val="en-GB"/>
        </w:rPr>
        <w:t xml:space="preserve"> tape strip) is considered potentially absorbable if less than 75% of the absorption occurred in the first half of the study (see Table 7.6.2</w:t>
      </w:r>
      <w:r w:rsidRPr="00016FFD">
        <w:rPr>
          <w:sz w:val="18"/>
          <w:szCs w:val="18"/>
          <w:lang w:val="en-GB"/>
        </w:rPr>
        <w:noBreakHyphen/>
        <w:t>1)</w:t>
      </w:r>
      <w:r w:rsidRPr="00016FFD">
        <w:rPr>
          <w:sz w:val="18"/>
          <w:szCs w:val="18"/>
          <w:cs/>
          <w:lang w:val="en-GB"/>
        </w:rPr>
        <w:t xml:space="preserve"> </w:t>
      </w:r>
      <w:r w:rsidRPr="00016FFD">
        <w:rPr>
          <w:sz w:val="18"/>
          <w:szCs w:val="18"/>
          <w:lang w:val="en-GB"/>
        </w:rPr>
        <w:t>Finally, the skin preparation is also considered potentially absorbable.</w:t>
      </w:r>
    </w:p>
    <w:p w14:paraId="0237F802" w14:textId="77777777" w:rsidR="00F61E13" w:rsidRPr="00016FFD" w:rsidRDefault="00F61E13" w:rsidP="00A6653A">
      <w:pPr>
        <w:keepNext/>
        <w:spacing w:before="40"/>
        <w:ind w:left="227" w:hanging="227"/>
        <w:jc w:val="both"/>
        <w:rPr>
          <w:sz w:val="18"/>
          <w:szCs w:val="18"/>
          <w:lang w:val="en-GB"/>
        </w:rPr>
      </w:pPr>
      <w:r w:rsidRPr="00016FFD">
        <w:rPr>
          <w:sz w:val="18"/>
          <w:szCs w:val="18"/>
          <w:vertAlign w:val="superscript"/>
          <w:lang w:val="en-GB"/>
        </w:rPr>
        <w:t>3</w:t>
      </w:r>
      <w:r w:rsidRPr="00016FFD">
        <w:rPr>
          <w:sz w:val="18"/>
          <w:szCs w:val="18"/>
          <w:lang w:val="en-GB"/>
        </w:rPr>
        <w:tab/>
        <w:t>According to the EFSA Guidance on Dermal Absorption</w:t>
      </w:r>
      <w:r w:rsidRPr="00016FFD">
        <w:rPr>
          <w:bCs/>
          <w:sz w:val="18"/>
          <w:szCs w:val="18"/>
          <w:lang w:val="en-GB"/>
        </w:rPr>
        <w:t xml:space="preserve">, </w:t>
      </w:r>
      <w:r w:rsidRPr="00016FFD">
        <w:rPr>
          <w:sz w:val="18"/>
          <w:szCs w:val="18"/>
          <w:lang w:val="en-GB"/>
        </w:rPr>
        <w:t xml:space="preserve">cells with insufficient recovery (&lt; 95%) can be corrected by normalisation of absorption estimate to 100% recovery; </w:t>
      </w:r>
      <w:r w:rsidRPr="00016FFD">
        <w:rPr>
          <w:bCs/>
          <w:sz w:val="18"/>
          <w:szCs w:val="18"/>
          <w:lang w:val="en-GB"/>
        </w:rPr>
        <w:t>explanation should be included.</w:t>
      </w:r>
    </w:p>
    <w:p w14:paraId="38321A73" w14:textId="77777777" w:rsidR="00F61E13" w:rsidRPr="00016FFD" w:rsidRDefault="00F61E13" w:rsidP="00A6653A">
      <w:pPr>
        <w:keepNext/>
        <w:spacing w:before="40"/>
        <w:ind w:left="227" w:hanging="227"/>
        <w:jc w:val="both"/>
        <w:rPr>
          <w:sz w:val="18"/>
          <w:szCs w:val="18"/>
          <w:lang w:val="en-GB"/>
        </w:rPr>
      </w:pPr>
      <w:r w:rsidRPr="00016FFD">
        <w:rPr>
          <w:sz w:val="18"/>
          <w:szCs w:val="18"/>
          <w:vertAlign w:val="superscript"/>
          <w:lang w:val="en-GB"/>
        </w:rPr>
        <w:t>4.</w:t>
      </w:r>
      <w:r w:rsidRPr="00016FFD">
        <w:rPr>
          <w:sz w:val="18"/>
          <w:szCs w:val="18"/>
          <w:lang w:val="en-GB"/>
        </w:rPr>
        <w:tab/>
        <w:t xml:space="preserve">In accordance with the EFSA Guidance on Dermal Absorption, one standard deviation was added to the mean% dermal penetration in cases where the standard deviation was ≥ 25% of the mean value. </w:t>
      </w:r>
    </w:p>
    <w:p w14:paraId="752D90AF" w14:textId="77777777" w:rsidR="00F61E13" w:rsidRPr="00016FFD" w:rsidRDefault="00F61E13" w:rsidP="00A6653A">
      <w:pPr>
        <w:keepNext/>
        <w:spacing w:before="40"/>
        <w:ind w:left="227" w:hanging="227"/>
        <w:jc w:val="both"/>
        <w:rPr>
          <w:sz w:val="18"/>
          <w:szCs w:val="18"/>
          <w:lang w:val="en-GB"/>
        </w:rPr>
      </w:pPr>
      <w:r w:rsidRPr="00016FFD">
        <w:rPr>
          <w:sz w:val="18"/>
          <w:szCs w:val="18"/>
          <w:vertAlign w:val="superscript"/>
          <w:lang w:val="en-GB"/>
        </w:rPr>
        <w:t>5</w:t>
      </w:r>
      <w:r w:rsidRPr="00016FFD">
        <w:rPr>
          <w:sz w:val="18"/>
          <w:szCs w:val="18"/>
          <w:vertAlign w:val="superscript"/>
          <w:lang w:val="en-GB"/>
        </w:rPr>
        <w:tab/>
      </w:r>
      <w:r w:rsidRPr="00016FFD">
        <w:rPr>
          <w:sz w:val="18"/>
          <w:szCs w:val="18"/>
          <w:lang w:val="en-GB"/>
        </w:rPr>
        <w:t>Relevant absorption estimate was rounded to the required number of significant figures.</w:t>
      </w:r>
    </w:p>
    <w:p w14:paraId="7014716C" w14:textId="77777777" w:rsidR="00F61E13" w:rsidRPr="00016FFD" w:rsidRDefault="00F61E13" w:rsidP="00A6653A">
      <w:pPr>
        <w:spacing w:before="40"/>
        <w:ind w:left="227" w:hanging="227"/>
        <w:jc w:val="both"/>
        <w:rPr>
          <w:sz w:val="18"/>
          <w:szCs w:val="18"/>
          <w:lang w:val="en-GB"/>
        </w:rPr>
      </w:pPr>
      <w:r w:rsidRPr="00016FFD">
        <w:rPr>
          <w:sz w:val="18"/>
          <w:szCs w:val="18"/>
          <w:lang w:val="en-GB"/>
        </w:rPr>
        <w:t>N/A: not applicable</w:t>
      </w:r>
    </w:p>
    <w:p w14:paraId="5B503325" w14:textId="77777777" w:rsidR="00F61E13" w:rsidRPr="005B3447" w:rsidRDefault="00F61E13" w:rsidP="00A6653A">
      <w:pPr>
        <w:spacing w:before="240" w:after="120"/>
        <w:rPr>
          <w:b/>
          <w:sz w:val="24"/>
          <w:szCs w:val="24"/>
          <w:lang w:val="en-GB"/>
        </w:rPr>
      </w:pPr>
      <w:r w:rsidRPr="005B3447">
        <w:rPr>
          <w:b/>
          <w:lang w:val="en-GB"/>
        </w:rPr>
        <w:t>Remarks</w:t>
      </w:r>
    </w:p>
    <w:p w14:paraId="2EC6F679" w14:textId="77777777" w:rsidR="00F61E13" w:rsidRPr="005B3447" w:rsidRDefault="00F61E13" w:rsidP="00F61E13">
      <w:pPr>
        <w:rPr>
          <w:lang w:val="en-GB"/>
        </w:rPr>
      </w:pPr>
      <w:r>
        <w:rPr>
          <w:lang w:val="en-GB"/>
        </w:rPr>
        <w:t>N/A</w:t>
      </w:r>
      <w:r w:rsidR="00A75972">
        <w:rPr>
          <w:lang w:val="en-GB"/>
        </w:rPr>
        <w:t>.</w:t>
      </w:r>
    </w:p>
    <w:p w14:paraId="21EA463E" w14:textId="77777777" w:rsidR="00F61E13" w:rsidRPr="005B3447" w:rsidRDefault="00F61E13" w:rsidP="00A75972">
      <w:pPr>
        <w:pStyle w:val="RepNewPart"/>
        <w:spacing w:before="240"/>
      </w:pPr>
      <w:r w:rsidRPr="005B3447">
        <w:lastRenderedPageBreak/>
        <w:t>Conclusion/endpoint:</w:t>
      </w:r>
    </w:p>
    <w:p w14:paraId="33957A89" w14:textId="77777777" w:rsidR="00F61E13" w:rsidRPr="00B61AE2" w:rsidRDefault="00F61E13" w:rsidP="00F61E13">
      <w:pPr>
        <w:keepNext/>
        <w:jc w:val="both"/>
        <w:rPr>
          <w:lang w:val="en-GB"/>
        </w:rPr>
      </w:pPr>
      <w:r w:rsidRPr="005B3447">
        <w:rPr>
          <w:lang w:val="en-GB"/>
        </w:rPr>
        <w:t xml:space="preserve">The dermal penetration of </w:t>
      </w:r>
      <w:r w:rsidRPr="00F74BC4">
        <w:rPr>
          <w:lang w:val="en-GB"/>
        </w:rPr>
        <w:t>Cyantraniliprole formulated as A17960B</w:t>
      </w:r>
      <w:r w:rsidRPr="005B3447">
        <w:rPr>
          <w:lang w:val="en-GB"/>
        </w:rPr>
        <w:t xml:space="preserve"> through human </w:t>
      </w:r>
      <w:proofErr w:type="spellStart"/>
      <w:r w:rsidRPr="005B3447">
        <w:rPr>
          <w:lang w:val="en-GB"/>
        </w:rPr>
        <w:t>dermatomed</w:t>
      </w:r>
      <w:proofErr w:type="spellEnd"/>
      <w:r w:rsidRPr="005B3447">
        <w:rPr>
          <w:lang w:val="en-GB"/>
        </w:rPr>
        <w:t xml:space="preserve"> skin was determined in vitro. The amount of applied dose penetrating within 24 hours was determined to be </w:t>
      </w:r>
      <w:r>
        <w:rPr>
          <w:lang w:val="en-GB"/>
        </w:rPr>
        <w:t>0.16</w:t>
      </w:r>
      <w:r w:rsidRPr="005B3447">
        <w:rPr>
          <w:lang w:val="en-GB"/>
        </w:rPr>
        <w:t xml:space="preserve"> ± </w:t>
      </w:r>
      <w:r>
        <w:rPr>
          <w:lang w:val="en-GB"/>
        </w:rPr>
        <w:t xml:space="preserve">0.12 </w:t>
      </w:r>
      <w:r w:rsidRPr="005B3447">
        <w:rPr>
          <w:lang w:val="en-GB"/>
        </w:rPr>
        <w:t xml:space="preserve">(mean ± standard deviation) for the formulation concentrate. The dermal penetration estimates to be used for risk assessment were set at </w:t>
      </w:r>
      <w:r w:rsidRPr="00B8528A">
        <w:rPr>
          <w:lang w:val="en-GB"/>
        </w:rPr>
        <w:t>0.3%</w:t>
      </w:r>
      <w:r w:rsidRPr="005B3447">
        <w:rPr>
          <w:lang w:val="en-GB"/>
        </w:rPr>
        <w:t xml:space="preserve"> for the formulation concentrate based on the EFSA guidance criteria.</w:t>
      </w:r>
    </w:p>
    <w:p w14:paraId="088AB496" w14:textId="77777777" w:rsidR="00C81348" w:rsidRDefault="00C81348" w:rsidP="00A6653A">
      <w:pPr>
        <w:pStyle w:val="RepAppendix2"/>
        <w:spacing w:before="240" w:after="120"/>
      </w:pPr>
      <w:bookmarkStart w:id="1248" w:name="_Toc111951416"/>
      <w:bookmarkStart w:id="1249" w:name="_Toc240611824"/>
      <w:bookmarkStart w:id="1250" w:name="_Toc300147943"/>
      <w:bookmarkStart w:id="1251" w:name="_Toc304462639"/>
      <w:bookmarkStart w:id="1252" w:name="_Toc314067839"/>
      <w:bookmarkStart w:id="1253" w:name="_Toc314122126"/>
      <w:bookmarkStart w:id="1254" w:name="_Toc314129297"/>
      <w:bookmarkStart w:id="1255" w:name="_Toc314142411"/>
      <w:bookmarkStart w:id="1256" w:name="_Toc314557426"/>
      <w:bookmarkStart w:id="1257" w:name="_Toc314557684"/>
      <w:bookmarkStart w:id="1258" w:name="_Toc328552282"/>
      <w:bookmarkStart w:id="1259" w:name="_Toc332020631"/>
      <w:bookmarkStart w:id="1260" w:name="_Toc332203475"/>
      <w:bookmarkStart w:id="1261" w:name="_Toc332207028"/>
      <w:bookmarkStart w:id="1262" w:name="_Toc332296196"/>
      <w:bookmarkStart w:id="1263" w:name="_Toc336434763"/>
      <w:bookmarkStart w:id="1264" w:name="_Toc397516915"/>
      <w:bookmarkStart w:id="1265" w:name="_Toc398627887"/>
      <w:bookmarkStart w:id="1266" w:name="_Toc399335750"/>
      <w:bookmarkStart w:id="1267" w:name="_Toc399764883"/>
      <w:bookmarkStart w:id="1268" w:name="_Toc412562682"/>
      <w:bookmarkStart w:id="1269" w:name="_Toc412562759"/>
      <w:bookmarkStart w:id="1270" w:name="_Toc413662751"/>
      <w:bookmarkStart w:id="1271" w:name="_Toc413673608"/>
      <w:bookmarkStart w:id="1272" w:name="_Toc413673706"/>
      <w:bookmarkStart w:id="1273" w:name="_Toc413673777"/>
      <w:bookmarkStart w:id="1274" w:name="_Toc413928676"/>
      <w:bookmarkStart w:id="1275" w:name="_Toc413936290"/>
      <w:bookmarkStart w:id="1276" w:name="_Toc413938001"/>
      <w:bookmarkStart w:id="1277" w:name="_Toc414026728"/>
      <w:bookmarkStart w:id="1278" w:name="_Ref414444025"/>
      <w:bookmarkStart w:id="1279" w:name="_Toc414974107"/>
      <w:bookmarkStart w:id="1280" w:name="_Toc450900981"/>
      <w:bookmarkStart w:id="1281" w:name="_Toc450920647"/>
      <w:bookmarkStart w:id="1282" w:name="_Toc450923768"/>
      <w:bookmarkStart w:id="1283" w:name="_Toc454461002"/>
      <w:bookmarkStart w:id="1284" w:name="_Toc454462838"/>
      <w:bookmarkStart w:id="1285" w:name="_Toc46415854"/>
      <w:r w:rsidRPr="00B32849">
        <w:t>Other/Special Studies</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14:paraId="4C3E97A9" w14:textId="77777777" w:rsidR="0021205B" w:rsidRPr="0021205B" w:rsidRDefault="0021205B" w:rsidP="00A6653A">
      <w:pPr>
        <w:pStyle w:val="RepAppendix3"/>
        <w:spacing w:before="240" w:after="120"/>
      </w:pPr>
      <w:r w:rsidRPr="005B3447">
        <w:t xml:space="preserve">Study </w:t>
      </w:r>
      <w:r w:rsidR="00C15B74">
        <w:t>1</w:t>
      </w:r>
      <w:r w:rsidRPr="005B3447">
        <w:t xml:space="preserve"> – </w:t>
      </w:r>
      <w:r w:rsidRPr="0021205B">
        <w:t>2007 Seed-TROPEX study performed in Germany, UK and France</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990"/>
        <w:gridCol w:w="7371"/>
      </w:tblGrid>
      <w:tr w:rsidR="0021205B" w:rsidRPr="00A6653A" w14:paraId="7EE43235" w14:textId="77777777" w:rsidTr="000B7005">
        <w:tc>
          <w:tcPr>
            <w:tcW w:w="1063" w:type="pct"/>
            <w:shd w:val="clear" w:color="auto" w:fill="D9D9D9"/>
          </w:tcPr>
          <w:p w14:paraId="184D1EF1" w14:textId="77777777" w:rsidR="0021205B" w:rsidRPr="00A6653A" w:rsidRDefault="0021205B" w:rsidP="001A223A">
            <w:pPr>
              <w:widowControl w:val="0"/>
              <w:jc w:val="both"/>
              <w:rPr>
                <w:rFonts w:eastAsia="Batang"/>
                <w:sz w:val="20"/>
                <w:szCs w:val="20"/>
                <w:lang w:val="en-GB"/>
              </w:rPr>
            </w:pPr>
            <w:r w:rsidRPr="00A6653A">
              <w:rPr>
                <w:sz w:val="20"/>
                <w:szCs w:val="20"/>
                <w:lang w:val="en-GB"/>
              </w:rPr>
              <w:t xml:space="preserve">Comments of </w:t>
            </w:r>
            <w:proofErr w:type="spellStart"/>
            <w:r w:rsidRPr="00A6653A">
              <w:rPr>
                <w:sz w:val="20"/>
                <w:szCs w:val="20"/>
                <w:lang w:val="en-GB"/>
              </w:rPr>
              <w:t>zRMS</w:t>
            </w:r>
            <w:proofErr w:type="spellEnd"/>
            <w:r w:rsidRPr="00A6653A">
              <w:rPr>
                <w:sz w:val="20"/>
                <w:szCs w:val="20"/>
                <w:lang w:val="en-GB"/>
              </w:rPr>
              <w:t>:</w:t>
            </w:r>
          </w:p>
        </w:tc>
        <w:tc>
          <w:tcPr>
            <w:tcW w:w="3937" w:type="pct"/>
            <w:shd w:val="clear" w:color="auto" w:fill="D9D9D9"/>
          </w:tcPr>
          <w:p w14:paraId="61A8B048" w14:textId="77777777" w:rsidR="00D30FC4" w:rsidRPr="000D2940" w:rsidRDefault="00D30FC4" w:rsidP="00D30FC4">
            <w:pPr>
              <w:widowControl w:val="0"/>
              <w:ind w:left="85"/>
              <w:jc w:val="both"/>
              <w:rPr>
                <w:sz w:val="20"/>
                <w:szCs w:val="20"/>
              </w:rPr>
            </w:pPr>
            <w:r w:rsidRPr="000D2940">
              <w:rPr>
                <w:sz w:val="20"/>
                <w:szCs w:val="20"/>
              </w:rPr>
              <w:t>The test provides empirical results (monitoring studies) sufficient to estimate the exposure to cyantraniliprole (A17960B/</w:t>
            </w:r>
            <w:proofErr w:type="spellStart"/>
            <w:r w:rsidRPr="000D2940">
              <w:rPr>
                <w:sz w:val="20"/>
                <w:szCs w:val="20"/>
              </w:rPr>
              <w:t>Fortenza</w:t>
            </w:r>
            <w:proofErr w:type="spellEnd"/>
            <w:r w:rsidRPr="000D2940">
              <w:rPr>
                <w:sz w:val="20"/>
                <w:szCs w:val="20"/>
              </w:rPr>
              <w:t>) during seed-treatment, enabling the higher tier refinement of the calculation, taking into account devices both stationary (industrial) and mobile treaters.</w:t>
            </w:r>
          </w:p>
          <w:p w14:paraId="1F7FA4DB" w14:textId="77777777" w:rsidR="0021205B" w:rsidRPr="00A6653A" w:rsidRDefault="00D30FC4" w:rsidP="00D30FC4">
            <w:pPr>
              <w:widowControl w:val="0"/>
              <w:ind w:left="85"/>
              <w:jc w:val="both"/>
              <w:rPr>
                <w:rFonts w:eastAsia="Batang"/>
                <w:sz w:val="20"/>
                <w:szCs w:val="20"/>
                <w:lang w:val="en-GB"/>
              </w:rPr>
            </w:pPr>
            <w:r w:rsidRPr="000D2940">
              <w:rPr>
                <w:sz w:val="20"/>
                <w:szCs w:val="20"/>
              </w:rPr>
              <w:t xml:space="preserve">Generic Seed-TROPEX exposure figures assumes conservative  technical parameters from 1997, so according to ZRMS opinion it was justified to provide updated measurements. Study accepted. </w:t>
            </w:r>
            <w:r w:rsidR="0021205B" w:rsidRPr="00A6653A">
              <w:rPr>
                <w:sz w:val="20"/>
                <w:szCs w:val="20"/>
                <w:lang w:val="en-GB"/>
              </w:rPr>
              <w:fldChar w:fldCharType="begin"/>
            </w:r>
            <w:r w:rsidR="0021205B" w:rsidRPr="00A6653A">
              <w:rPr>
                <w:sz w:val="20"/>
                <w:szCs w:val="20"/>
                <w:lang w:val="en-GB"/>
              </w:rPr>
              <w:instrText xml:space="preserve"> FORMTEXT </w:instrText>
            </w:r>
            <w:r w:rsidR="00CE1844">
              <w:rPr>
                <w:sz w:val="20"/>
                <w:szCs w:val="20"/>
                <w:lang w:val="en-GB"/>
              </w:rPr>
              <w:fldChar w:fldCharType="separate"/>
            </w:r>
            <w:r w:rsidR="0021205B" w:rsidRPr="00A6653A">
              <w:rPr>
                <w:sz w:val="20"/>
                <w:szCs w:val="20"/>
                <w:lang w:val="en-GB"/>
              </w:rPr>
              <w:fldChar w:fldCharType="end"/>
            </w:r>
          </w:p>
        </w:tc>
      </w:tr>
    </w:tbl>
    <w:p w14:paraId="1367147E" w14:textId="77777777" w:rsidR="0021205B" w:rsidRPr="00C86652" w:rsidRDefault="0021205B" w:rsidP="0021205B">
      <w:pPr>
        <w:rPr>
          <w:lang w:val="en-GB"/>
        </w:rPr>
      </w:pPr>
    </w:p>
    <w:tbl>
      <w:tblPr>
        <w:tblW w:w="5000" w:type="pct"/>
        <w:tblCellMar>
          <w:top w:w="57" w:type="dxa"/>
          <w:left w:w="57" w:type="dxa"/>
          <w:bottom w:w="57" w:type="dxa"/>
          <w:right w:w="57" w:type="dxa"/>
        </w:tblCellMar>
        <w:tblLook w:val="01E0" w:firstRow="1" w:lastRow="1" w:firstColumn="1" w:lastColumn="1" w:noHBand="0" w:noVBand="0"/>
      </w:tblPr>
      <w:tblGrid>
        <w:gridCol w:w="2342"/>
        <w:gridCol w:w="7018"/>
      </w:tblGrid>
      <w:tr w:rsidR="0021205B" w:rsidRPr="00B61AE2" w14:paraId="0BE6DDF6" w14:textId="77777777" w:rsidTr="001A223A">
        <w:tc>
          <w:tcPr>
            <w:tcW w:w="1251" w:type="pct"/>
          </w:tcPr>
          <w:p w14:paraId="7489D55A" w14:textId="77777777" w:rsidR="0021205B" w:rsidRPr="00C86652" w:rsidRDefault="0021205B" w:rsidP="001A223A">
            <w:pPr>
              <w:pStyle w:val="RepStandard"/>
            </w:pPr>
            <w:r w:rsidRPr="00C86652">
              <w:t>Reference</w:t>
            </w:r>
          </w:p>
        </w:tc>
        <w:tc>
          <w:tcPr>
            <w:tcW w:w="3749" w:type="pct"/>
          </w:tcPr>
          <w:p w14:paraId="66CAC4A5" w14:textId="77777777" w:rsidR="0021205B" w:rsidRPr="00452647" w:rsidRDefault="0021205B" w:rsidP="0021205B">
            <w:pPr>
              <w:pStyle w:val="RepStandard"/>
            </w:pPr>
            <w:r w:rsidRPr="00C86652">
              <w:t>KCP 7.2.1.2</w:t>
            </w:r>
          </w:p>
        </w:tc>
      </w:tr>
      <w:tr w:rsidR="0021205B" w:rsidRPr="00B61AE2" w14:paraId="529538A5" w14:textId="77777777" w:rsidTr="001A223A">
        <w:tc>
          <w:tcPr>
            <w:tcW w:w="1251" w:type="pct"/>
          </w:tcPr>
          <w:p w14:paraId="32DDEF0C" w14:textId="77777777" w:rsidR="0021205B" w:rsidRPr="00B61AE2" w:rsidRDefault="0021205B" w:rsidP="001A223A">
            <w:pPr>
              <w:pStyle w:val="RepStandard"/>
            </w:pPr>
            <w:r w:rsidRPr="00B61AE2">
              <w:t>Report</w:t>
            </w:r>
          </w:p>
        </w:tc>
        <w:tc>
          <w:tcPr>
            <w:tcW w:w="3749" w:type="pct"/>
          </w:tcPr>
          <w:p w14:paraId="0728808C" w14:textId="77777777" w:rsidR="0021205B" w:rsidRPr="0021205B" w:rsidRDefault="0021205B" w:rsidP="001A223A">
            <w:pPr>
              <w:pStyle w:val="RepStandard"/>
              <w:rPr>
                <w:color w:val="000000"/>
                <w:lang w:val="en-US"/>
              </w:rPr>
            </w:pPr>
            <w:proofErr w:type="spellStart"/>
            <w:r w:rsidRPr="0021205B">
              <w:rPr>
                <w:color w:val="000000"/>
                <w:lang w:val="en-US"/>
              </w:rPr>
              <w:t>Fluquincoazole</w:t>
            </w:r>
            <w:proofErr w:type="spellEnd"/>
            <w:r w:rsidRPr="0021205B">
              <w:rPr>
                <w:color w:val="000000"/>
                <w:lang w:val="en-US"/>
              </w:rPr>
              <w:t xml:space="preserve"> and Prochloraz: Determination of Operator Exposure During Cereal Seed Treatment With “Jockey” Fungicide in Germany, United Kingdom and France </w:t>
            </w:r>
          </w:p>
          <w:p w14:paraId="37D81E87" w14:textId="7B352DBB" w:rsidR="0021205B" w:rsidRPr="0021205B" w:rsidRDefault="00CE1844" w:rsidP="001A223A">
            <w:pPr>
              <w:pStyle w:val="RepStandard"/>
              <w:rPr>
                <w:lang w:val="en-US"/>
              </w:rPr>
            </w:pPr>
            <w:proofErr w:type="spellStart"/>
            <w:r>
              <w:rPr>
                <w:lang w:eastAsia="en-US"/>
              </w:rPr>
              <w:t>Xxxxxxx</w:t>
            </w:r>
            <w:proofErr w:type="spellEnd"/>
            <w:r w:rsidR="0021205B" w:rsidRPr="0021205B">
              <w:rPr>
                <w:lang w:eastAsia="en-US"/>
              </w:rPr>
              <w:t xml:space="preserve"> J</w:t>
            </w:r>
            <w:r w:rsidR="0021205B" w:rsidRPr="0021205B">
              <w:t xml:space="preserve">, </w:t>
            </w:r>
            <w:r w:rsidR="0074691E">
              <w:t>2009</w:t>
            </w:r>
            <w:r w:rsidR="0021205B" w:rsidRPr="0074691E">
              <w:rPr>
                <w:lang w:val="en-US"/>
              </w:rPr>
              <w:t>.</w:t>
            </w:r>
            <w:r w:rsidR="0021205B" w:rsidRPr="0021205B">
              <w:rPr>
                <w:lang w:val="en-US"/>
              </w:rPr>
              <w:t xml:space="preserve"> </w:t>
            </w:r>
          </w:p>
          <w:p w14:paraId="7917E633" w14:textId="77777777" w:rsidR="0021205B" w:rsidRPr="0021205B" w:rsidRDefault="0021205B" w:rsidP="001A223A">
            <w:pPr>
              <w:pStyle w:val="RepStandard"/>
              <w:rPr>
                <w:lang w:eastAsia="en-US"/>
              </w:rPr>
            </w:pPr>
            <w:r w:rsidRPr="0021205B">
              <w:rPr>
                <w:lang w:eastAsia="en-US"/>
              </w:rPr>
              <w:t>ACI07-006</w:t>
            </w:r>
          </w:p>
          <w:p w14:paraId="24E72578" w14:textId="77777777" w:rsidR="0021205B" w:rsidRPr="00452647" w:rsidRDefault="0021205B" w:rsidP="001A223A">
            <w:pPr>
              <w:pStyle w:val="RepStandard"/>
            </w:pPr>
            <w:r w:rsidRPr="0021205B">
              <w:rPr>
                <w:lang w:eastAsia="en-US"/>
              </w:rPr>
              <w:t>ASF827_10000</w:t>
            </w:r>
          </w:p>
        </w:tc>
      </w:tr>
      <w:tr w:rsidR="0021205B" w:rsidRPr="00B61AE2" w14:paraId="74C1AE75" w14:textId="77777777" w:rsidTr="001A223A">
        <w:tc>
          <w:tcPr>
            <w:tcW w:w="1251" w:type="pct"/>
          </w:tcPr>
          <w:p w14:paraId="41AAF9CB" w14:textId="77777777" w:rsidR="0021205B" w:rsidRPr="00B61AE2" w:rsidRDefault="0021205B" w:rsidP="001A223A">
            <w:pPr>
              <w:pStyle w:val="RepStandard"/>
            </w:pPr>
            <w:r>
              <w:t>Guideline(s)</w:t>
            </w:r>
          </w:p>
        </w:tc>
        <w:tc>
          <w:tcPr>
            <w:tcW w:w="3749" w:type="pct"/>
          </w:tcPr>
          <w:p w14:paraId="573DB125" w14:textId="77777777" w:rsidR="0021205B" w:rsidRPr="00556E93" w:rsidRDefault="00556E93" w:rsidP="00556E93">
            <w:pPr>
              <w:tabs>
                <w:tab w:val="left" w:pos="720"/>
              </w:tabs>
              <w:spacing w:before="120"/>
              <w:rPr>
                <w:lang w:val="en-GB" w:eastAsia="en-US"/>
              </w:rPr>
            </w:pPr>
            <w:r w:rsidRPr="0085141D">
              <w:rPr>
                <w:lang w:val="en-GB" w:eastAsia="en-US"/>
              </w:rPr>
              <w:t>OCDE/GD(97)148 Series on Testing and Assessment No. 9, Guidance Document for the Conduct of Studies of Occupational Exposure to Pesticides During Agricultural Application, Organisation for Economic Cooperation and Development, Paris</w:t>
            </w:r>
            <w:r w:rsidRPr="0085141D">
              <w:rPr>
                <w:snapToGrid w:val="0"/>
                <w:lang w:val="en-GB" w:eastAsia="en-US"/>
              </w:rPr>
              <w:t>.</w:t>
            </w:r>
          </w:p>
        </w:tc>
      </w:tr>
      <w:tr w:rsidR="0021205B" w:rsidRPr="00B61AE2" w14:paraId="1A64DC8A" w14:textId="77777777" w:rsidTr="001A223A">
        <w:tc>
          <w:tcPr>
            <w:tcW w:w="1251" w:type="pct"/>
          </w:tcPr>
          <w:p w14:paraId="454EAC6C" w14:textId="77777777" w:rsidR="0021205B" w:rsidRPr="00B61AE2" w:rsidRDefault="0021205B" w:rsidP="001A223A">
            <w:pPr>
              <w:pStyle w:val="RepStandard"/>
            </w:pPr>
            <w:r>
              <w:t>Deviations</w:t>
            </w:r>
          </w:p>
        </w:tc>
        <w:tc>
          <w:tcPr>
            <w:tcW w:w="3749" w:type="pct"/>
          </w:tcPr>
          <w:p w14:paraId="7639970E" w14:textId="77777777" w:rsidR="0021205B" w:rsidRPr="00452647" w:rsidRDefault="0021205B" w:rsidP="001A223A">
            <w:pPr>
              <w:pStyle w:val="RepStandard"/>
            </w:pPr>
            <w:r w:rsidRPr="00452647">
              <w:t>No</w:t>
            </w:r>
          </w:p>
        </w:tc>
      </w:tr>
      <w:tr w:rsidR="0021205B" w:rsidRPr="00B61AE2" w14:paraId="510B548D" w14:textId="77777777" w:rsidTr="001A223A">
        <w:tc>
          <w:tcPr>
            <w:tcW w:w="1251" w:type="pct"/>
          </w:tcPr>
          <w:p w14:paraId="2A6D55B4" w14:textId="77777777" w:rsidR="0021205B" w:rsidRPr="00B61AE2" w:rsidRDefault="0021205B" w:rsidP="001A223A">
            <w:pPr>
              <w:pStyle w:val="RepStandard"/>
            </w:pPr>
            <w:r>
              <w:t>GLP</w:t>
            </w:r>
          </w:p>
        </w:tc>
        <w:tc>
          <w:tcPr>
            <w:tcW w:w="3749" w:type="pct"/>
          </w:tcPr>
          <w:p w14:paraId="3F7D9D60" w14:textId="77777777" w:rsidR="0021205B" w:rsidRPr="00452647" w:rsidRDefault="0021205B" w:rsidP="001A223A">
            <w:pPr>
              <w:pStyle w:val="RepStandard"/>
            </w:pPr>
            <w:r w:rsidRPr="00452647">
              <w:t>Yes</w:t>
            </w:r>
          </w:p>
        </w:tc>
      </w:tr>
      <w:tr w:rsidR="0021205B" w:rsidRPr="00B61AE2" w14:paraId="50B79852" w14:textId="77777777" w:rsidTr="001A223A">
        <w:tc>
          <w:tcPr>
            <w:tcW w:w="1251" w:type="pct"/>
          </w:tcPr>
          <w:p w14:paraId="3AB7758C" w14:textId="77777777" w:rsidR="0021205B" w:rsidRPr="00B61AE2" w:rsidRDefault="0021205B" w:rsidP="001A223A">
            <w:pPr>
              <w:pStyle w:val="RepStandard"/>
            </w:pPr>
            <w:r>
              <w:t>Acceptability</w:t>
            </w:r>
          </w:p>
        </w:tc>
        <w:tc>
          <w:tcPr>
            <w:tcW w:w="3749" w:type="pct"/>
          </w:tcPr>
          <w:p w14:paraId="2B254AE9" w14:textId="77777777" w:rsidR="0021205B" w:rsidRPr="00452647" w:rsidRDefault="0021205B" w:rsidP="001A223A">
            <w:pPr>
              <w:pStyle w:val="RepStandard"/>
            </w:pPr>
            <w:r w:rsidRPr="00452647">
              <w:t>Yes</w:t>
            </w:r>
          </w:p>
        </w:tc>
      </w:tr>
    </w:tbl>
    <w:p w14:paraId="2E5B6D2A" w14:textId="77777777" w:rsidR="00F5543D" w:rsidRPr="0085141D" w:rsidRDefault="00F5543D" w:rsidP="00A75972">
      <w:pPr>
        <w:tabs>
          <w:tab w:val="left" w:pos="720"/>
        </w:tabs>
        <w:spacing w:before="240" w:after="120"/>
        <w:rPr>
          <w:b/>
          <w:lang w:val="en-GB" w:eastAsia="en-US"/>
        </w:rPr>
      </w:pPr>
      <w:bookmarkStart w:id="1286" w:name="Section6_MII"/>
      <w:r w:rsidRPr="0085141D">
        <w:rPr>
          <w:b/>
          <w:lang w:val="en-GB" w:eastAsia="en-US"/>
        </w:rPr>
        <w:t>Executive Summary</w:t>
      </w:r>
    </w:p>
    <w:p w14:paraId="0477A2E7" w14:textId="77777777" w:rsidR="00F5543D" w:rsidRPr="0085141D" w:rsidRDefault="00F5543D" w:rsidP="00F5543D">
      <w:pPr>
        <w:tabs>
          <w:tab w:val="left" w:pos="720"/>
        </w:tabs>
        <w:spacing w:before="60" w:after="240"/>
        <w:rPr>
          <w:rFonts w:eastAsia="MS Mincho"/>
          <w:lang w:val="en-GB" w:eastAsia="en-US"/>
        </w:rPr>
      </w:pPr>
      <w:r w:rsidRPr="0085141D">
        <w:rPr>
          <w:rFonts w:eastAsia="MS Mincho"/>
          <w:lang w:val="en-GB" w:eastAsia="en-US"/>
        </w:rPr>
        <w:t xml:space="preserve">In 2007, a Good Laboratory Practice (GLP) operator exposure study was conducted with thirty-nine operators in Germany, United Kingdom and France.  The study was performed to monitor potential dermal and inhalation exposure to fluquinconazole and prochloraz during a typical days' activities associated with </w:t>
      </w:r>
      <w:r w:rsidRPr="0085141D">
        <w:rPr>
          <w:lang w:val="en-GB" w:eastAsia="en-US"/>
        </w:rPr>
        <w:t xml:space="preserve">mixing/loading, bagging of treated seed and cleaning of seed treatment equipment.  </w:t>
      </w:r>
      <w:r w:rsidRPr="0085141D">
        <w:rPr>
          <w:rFonts w:eastAsia="MS Mincho"/>
          <w:lang w:val="en-GB" w:eastAsia="en-US"/>
        </w:rPr>
        <w:t>Twenty two operators were monitored for exposure during procedures associated with bagging only.  Eight operators were monitored for exposure during procedures associated with the cleaning of the treatment chamber.  Nine operators were monitored for the exposure during procedures associated with mixing/loading and when performed calibration.</w:t>
      </w:r>
    </w:p>
    <w:p w14:paraId="7CB125B2" w14:textId="77777777" w:rsidR="00F5543D" w:rsidRPr="0085141D" w:rsidRDefault="00F5543D" w:rsidP="00A75972">
      <w:pPr>
        <w:tabs>
          <w:tab w:val="left" w:pos="720"/>
        </w:tabs>
        <w:spacing w:before="240" w:after="120"/>
        <w:jc w:val="both"/>
        <w:rPr>
          <w:rFonts w:eastAsia="MS Mincho"/>
          <w:b/>
          <w:lang w:val="en-GB" w:eastAsia="en-US"/>
        </w:rPr>
      </w:pPr>
      <w:r w:rsidRPr="0085141D">
        <w:rPr>
          <w:rFonts w:eastAsia="MS Mincho"/>
          <w:b/>
          <w:lang w:val="en-GB" w:eastAsia="en-US"/>
        </w:rPr>
        <w:t>Bagging</w:t>
      </w:r>
    </w:p>
    <w:p w14:paraId="33001D31" w14:textId="77777777" w:rsidR="00F5543D" w:rsidRPr="0085141D" w:rsidRDefault="00F5543D" w:rsidP="00F5543D">
      <w:pPr>
        <w:tabs>
          <w:tab w:val="left" w:pos="720"/>
        </w:tabs>
        <w:spacing w:before="240"/>
        <w:rPr>
          <w:rFonts w:eastAsia="MS Mincho"/>
          <w:lang w:val="en-GB" w:eastAsia="en-US"/>
        </w:rPr>
      </w:pPr>
      <w:r w:rsidRPr="0085141D">
        <w:rPr>
          <w:rFonts w:eastAsia="MS Mincho"/>
          <w:lang w:val="en-GB" w:eastAsia="en-US"/>
        </w:rPr>
        <w:lastRenderedPageBreak/>
        <w:t>The bagging activities were performed as closely as possible to normal practices whilst using commercial equipment in commercial seed treatment facilities.</w:t>
      </w:r>
    </w:p>
    <w:p w14:paraId="266CC0A3" w14:textId="77777777" w:rsidR="00F5543D" w:rsidRPr="0085141D" w:rsidRDefault="00F5543D" w:rsidP="00F5543D">
      <w:pPr>
        <w:tabs>
          <w:tab w:val="left" w:pos="720"/>
        </w:tabs>
        <w:spacing w:before="240" w:after="240"/>
        <w:rPr>
          <w:rFonts w:eastAsia="MS Mincho"/>
          <w:lang w:val="en-GB" w:eastAsia="en-US"/>
        </w:rPr>
      </w:pPr>
      <w:r w:rsidRPr="0085141D">
        <w:rPr>
          <w:rFonts w:eastAsia="MS Mincho"/>
          <w:lang w:val="en-GB" w:eastAsia="en-US"/>
        </w:rPr>
        <w:t>The type of seed bagged were small grain cereals (wheat).  The seed treatment was performed at 0.681 to 0.752 g/kg seed (fluquinconazole) and 0.128 to 0.140 g/kg seed (prochloraz) using ‘Jockey Plus AB’ containing 167 g/L fluquinconazole (nominal) and 31.2 g/L prochloraz (nominal).  In some cases, the test item was diluted with water prior to treatment (either in the slurry tank, or directly at the treatment chamber).  The duration of each bagging activity was 2.30 to 7.72 hours (average: 5.30 hours excluding any routine breaks) and the quantity of seed actually bagged was 25.05 to 86.00 tonnes (average: 56.4 tonnes) for each bagging line.  One to three operators worked on the same bagging line.  The total amount of fluquinconazole handled for each bagging line was 17.07 to 64.63 kg (average: 42.23 kg).  The total amount of prochloraz handled for each bagging line was 3.189 to 12.08 kg (average: 7.907 kg).</w:t>
      </w:r>
    </w:p>
    <w:p w14:paraId="3526ECE8" w14:textId="77777777" w:rsidR="00566829" w:rsidRDefault="00566829" w:rsidP="00A75972">
      <w:pPr>
        <w:tabs>
          <w:tab w:val="left" w:pos="720"/>
        </w:tabs>
        <w:spacing w:before="240" w:after="120"/>
        <w:jc w:val="both"/>
        <w:rPr>
          <w:rFonts w:eastAsia="MS Mincho"/>
          <w:b/>
          <w:lang w:val="en-GB" w:eastAsia="en-US"/>
        </w:rPr>
        <w:sectPr w:rsidR="00566829">
          <w:pgSz w:w="12240" w:h="15840"/>
          <w:pgMar w:top="1440" w:right="1440" w:bottom="1440" w:left="1440" w:header="454" w:footer="720" w:gutter="0"/>
          <w:cols w:space="720"/>
        </w:sectPr>
      </w:pPr>
    </w:p>
    <w:p w14:paraId="315B42E5" w14:textId="77777777" w:rsidR="00F5543D" w:rsidRPr="0085141D" w:rsidRDefault="00F5543D" w:rsidP="00A75972">
      <w:pPr>
        <w:tabs>
          <w:tab w:val="left" w:pos="720"/>
        </w:tabs>
        <w:spacing w:before="240" w:after="120"/>
        <w:jc w:val="both"/>
        <w:rPr>
          <w:rFonts w:eastAsia="MS Mincho"/>
          <w:b/>
          <w:lang w:val="en-GB" w:eastAsia="en-US"/>
        </w:rPr>
      </w:pPr>
      <w:r w:rsidRPr="0085141D">
        <w:rPr>
          <w:rFonts w:eastAsia="MS Mincho"/>
          <w:b/>
          <w:lang w:val="en-GB" w:eastAsia="en-US"/>
        </w:rPr>
        <w:lastRenderedPageBreak/>
        <w:t>Cleaning</w:t>
      </w:r>
    </w:p>
    <w:p w14:paraId="15221107" w14:textId="77777777" w:rsidR="00F5543D" w:rsidRPr="0085141D" w:rsidRDefault="00F5543D" w:rsidP="00F5543D">
      <w:pPr>
        <w:tabs>
          <w:tab w:val="left" w:pos="720"/>
        </w:tabs>
        <w:spacing w:before="240"/>
        <w:rPr>
          <w:rFonts w:eastAsia="MS Mincho"/>
          <w:lang w:val="en-GB" w:eastAsia="en-US"/>
        </w:rPr>
      </w:pPr>
      <w:r w:rsidRPr="0085141D">
        <w:rPr>
          <w:rFonts w:eastAsia="MS Mincho"/>
          <w:lang w:val="en-GB" w:eastAsia="en-US"/>
        </w:rPr>
        <w:t>The cleaning activity was performed as closely as possible to normal practices using commercial equipment in commercial seed treatment facilities.  Cleaning was monitored at four locations in Germany, three locations in UK and one location in France.</w:t>
      </w:r>
    </w:p>
    <w:p w14:paraId="56F3F81B" w14:textId="77777777" w:rsidR="00F5543D" w:rsidRPr="0085141D" w:rsidRDefault="00F5543D" w:rsidP="00F5543D">
      <w:pPr>
        <w:tabs>
          <w:tab w:val="left" w:pos="720"/>
        </w:tabs>
        <w:spacing w:before="240" w:after="240"/>
        <w:rPr>
          <w:rFonts w:eastAsia="MS Mincho"/>
          <w:lang w:val="en-GB" w:eastAsia="en-US"/>
        </w:rPr>
      </w:pPr>
      <w:r w:rsidRPr="0085141D">
        <w:rPr>
          <w:rFonts w:eastAsia="MS Mincho"/>
          <w:lang w:val="en-GB" w:eastAsia="en-US"/>
        </w:rPr>
        <w:t>Cleaning involved cleaning of the treatment chamber.  Cleaning was conducted on either continuous flow or batch treatment chambers.  The duration of each cleaning activity was between 0.12 to 0.55 hours (average: 17 min).  The cleaning of the treatment chamber was performed by one operator (working alone).</w:t>
      </w:r>
    </w:p>
    <w:p w14:paraId="68821759" w14:textId="77777777" w:rsidR="00F5543D" w:rsidRPr="0085141D" w:rsidRDefault="00F5543D" w:rsidP="00A75972">
      <w:pPr>
        <w:tabs>
          <w:tab w:val="left" w:pos="720"/>
        </w:tabs>
        <w:spacing w:before="240" w:after="120"/>
        <w:jc w:val="both"/>
        <w:rPr>
          <w:rFonts w:eastAsia="MS Mincho"/>
          <w:b/>
          <w:lang w:val="en-GB" w:eastAsia="en-US"/>
        </w:rPr>
      </w:pPr>
      <w:r w:rsidRPr="0085141D">
        <w:rPr>
          <w:rFonts w:eastAsia="MS Mincho"/>
          <w:b/>
          <w:lang w:val="en-GB" w:eastAsia="en-US"/>
        </w:rPr>
        <w:t>Mixing/loading/calibration</w:t>
      </w:r>
    </w:p>
    <w:p w14:paraId="61C68E9E" w14:textId="77777777" w:rsidR="00F5543D" w:rsidRPr="0085141D" w:rsidRDefault="00F5543D" w:rsidP="00A6653A">
      <w:pPr>
        <w:tabs>
          <w:tab w:val="left" w:pos="720"/>
        </w:tabs>
        <w:spacing w:before="240" w:after="240"/>
        <w:jc w:val="both"/>
        <w:rPr>
          <w:rFonts w:eastAsia="MS Mincho"/>
          <w:lang w:val="en-GB" w:eastAsia="en-US"/>
        </w:rPr>
      </w:pPr>
      <w:r w:rsidRPr="0085141D">
        <w:rPr>
          <w:rFonts w:eastAsia="MS Mincho"/>
          <w:lang w:val="en-GB" w:eastAsia="en-US"/>
        </w:rPr>
        <w:t>Mixing/loading/calibration was monitored in four location</w:t>
      </w:r>
      <w:r w:rsidR="00A6653A">
        <w:rPr>
          <w:rFonts w:eastAsia="MS Mincho"/>
          <w:lang w:val="en-GB" w:eastAsia="en-US"/>
        </w:rPr>
        <w:t>s in Germany and one in France.</w:t>
      </w:r>
      <w:r w:rsidRPr="0085141D">
        <w:rPr>
          <w:rFonts w:eastAsia="MS Mincho"/>
          <w:lang w:val="en-GB" w:eastAsia="en-US"/>
        </w:rPr>
        <w:t xml:space="preserve"> The procedure involved either suction transfer from 200L drums, two locations in Germany, or a transfer into a mixing tank in two locations in Germany and the single location in France.  Manual calibration was performed in two locations in Germany.  Automatic calibration occurred in two locations in Germany and the location in France.</w:t>
      </w:r>
    </w:p>
    <w:p w14:paraId="195A22B6" w14:textId="77777777" w:rsidR="00F5543D" w:rsidRPr="0085141D" w:rsidRDefault="00F5543D" w:rsidP="00A6653A">
      <w:pPr>
        <w:tabs>
          <w:tab w:val="left" w:pos="720"/>
        </w:tabs>
        <w:spacing w:before="240" w:after="240"/>
        <w:jc w:val="both"/>
        <w:rPr>
          <w:rFonts w:eastAsia="MS Mincho"/>
          <w:lang w:val="en-GB" w:eastAsia="en-US"/>
        </w:rPr>
      </w:pPr>
      <w:r w:rsidRPr="0085141D">
        <w:rPr>
          <w:rFonts w:eastAsia="MS Mincho"/>
          <w:lang w:val="en-GB" w:eastAsia="en-US"/>
        </w:rPr>
        <w:t>In the United Kingdom, mixing/loading was monitored in four locations.  The procedure always involved dry-coupling and calibration was automatic.</w:t>
      </w:r>
    </w:p>
    <w:p w14:paraId="31F25564" w14:textId="77777777" w:rsidR="00F5543D" w:rsidRPr="0085141D" w:rsidRDefault="00F5543D" w:rsidP="00F5543D">
      <w:pPr>
        <w:tabs>
          <w:tab w:val="left" w:pos="720"/>
        </w:tabs>
        <w:spacing w:before="240" w:after="240"/>
        <w:rPr>
          <w:b/>
          <w:lang w:val="en-GB" w:eastAsia="en-US"/>
        </w:rPr>
      </w:pPr>
      <w:r w:rsidRPr="0085141D">
        <w:rPr>
          <w:b/>
          <w:lang w:val="en-GB" w:eastAsia="en-US"/>
        </w:rPr>
        <w:t>Materials</w:t>
      </w:r>
    </w:p>
    <w:tbl>
      <w:tblPr>
        <w:tblW w:w="0" w:type="auto"/>
        <w:tblLook w:val="04A0" w:firstRow="1" w:lastRow="0" w:firstColumn="1" w:lastColumn="0" w:noHBand="0" w:noVBand="1"/>
      </w:tblPr>
      <w:tblGrid>
        <w:gridCol w:w="3167"/>
        <w:gridCol w:w="6193"/>
      </w:tblGrid>
      <w:tr w:rsidR="00F5543D" w:rsidRPr="0085141D" w14:paraId="76A7226F" w14:textId="77777777" w:rsidTr="00E746E0">
        <w:tc>
          <w:tcPr>
            <w:tcW w:w="3227" w:type="dxa"/>
          </w:tcPr>
          <w:p w14:paraId="38C2BCCA" w14:textId="77777777" w:rsidR="00F5543D" w:rsidRPr="0085141D" w:rsidRDefault="00F5543D" w:rsidP="001A223A">
            <w:pPr>
              <w:tabs>
                <w:tab w:val="left" w:pos="720"/>
              </w:tabs>
              <w:rPr>
                <w:rFonts w:eastAsia="Calibri"/>
                <w:b/>
                <w:lang w:val="en-GB" w:eastAsia="en-US"/>
              </w:rPr>
            </w:pPr>
            <w:r w:rsidRPr="0085141D">
              <w:rPr>
                <w:rFonts w:eastAsia="Calibri"/>
                <w:b/>
                <w:lang w:val="en-GB" w:eastAsia="en-US"/>
              </w:rPr>
              <w:t>Test Material:</w:t>
            </w:r>
          </w:p>
        </w:tc>
        <w:tc>
          <w:tcPr>
            <w:tcW w:w="6346" w:type="dxa"/>
          </w:tcPr>
          <w:p w14:paraId="21D15498" w14:textId="77777777" w:rsidR="00F5543D" w:rsidRPr="0085141D" w:rsidRDefault="00F5543D" w:rsidP="001A223A">
            <w:pPr>
              <w:tabs>
                <w:tab w:val="left" w:pos="720"/>
              </w:tabs>
              <w:rPr>
                <w:rFonts w:eastAsia="Calibri"/>
                <w:highlight w:val="yellow"/>
                <w:lang w:val="en-GB" w:eastAsia="en-US"/>
              </w:rPr>
            </w:pPr>
            <w:r w:rsidRPr="0085141D">
              <w:rPr>
                <w:lang w:val="en-GB" w:eastAsia="en-US"/>
              </w:rPr>
              <w:t>‘Jockey’ (called Jockey Plus AB in France)</w:t>
            </w:r>
          </w:p>
        </w:tc>
      </w:tr>
      <w:tr w:rsidR="00F5543D" w:rsidRPr="0085141D" w14:paraId="085595AC" w14:textId="77777777" w:rsidTr="00E746E0">
        <w:tc>
          <w:tcPr>
            <w:tcW w:w="3227" w:type="dxa"/>
          </w:tcPr>
          <w:p w14:paraId="04E0E6A7" w14:textId="77777777" w:rsidR="00F5543D" w:rsidRPr="0085141D" w:rsidRDefault="00F5543D" w:rsidP="001A223A">
            <w:pPr>
              <w:tabs>
                <w:tab w:val="left" w:pos="720"/>
              </w:tabs>
              <w:rPr>
                <w:rFonts w:eastAsia="Calibri"/>
                <w:b/>
                <w:lang w:val="en-GB" w:eastAsia="en-US"/>
              </w:rPr>
            </w:pPr>
            <w:r w:rsidRPr="0085141D">
              <w:rPr>
                <w:rFonts w:eastAsia="Calibri"/>
                <w:b/>
                <w:lang w:val="en-GB" w:eastAsia="en-US"/>
              </w:rPr>
              <w:t>Description:</w:t>
            </w:r>
          </w:p>
        </w:tc>
        <w:tc>
          <w:tcPr>
            <w:tcW w:w="6346" w:type="dxa"/>
          </w:tcPr>
          <w:p w14:paraId="42FD3E8E" w14:textId="77777777" w:rsidR="00F5543D" w:rsidRPr="0085141D" w:rsidRDefault="00F5543D" w:rsidP="001A223A">
            <w:pPr>
              <w:tabs>
                <w:tab w:val="left" w:pos="720"/>
              </w:tabs>
              <w:rPr>
                <w:rFonts w:eastAsia="Calibri"/>
                <w:highlight w:val="yellow"/>
                <w:lang w:val="en-GB" w:eastAsia="en-US"/>
              </w:rPr>
            </w:pPr>
            <w:r w:rsidRPr="0085141D">
              <w:rPr>
                <w:rFonts w:eastAsia="Calibri"/>
                <w:lang w:val="en-GB" w:eastAsia="en-US"/>
              </w:rPr>
              <w:t>A flowable suspension for seed treatment</w:t>
            </w:r>
          </w:p>
        </w:tc>
      </w:tr>
      <w:tr w:rsidR="00F5543D" w:rsidRPr="0085141D" w14:paraId="77D768AC" w14:textId="77777777" w:rsidTr="00E746E0">
        <w:tc>
          <w:tcPr>
            <w:tcW w:w="3227" w:type="dxa"/>
          </w:tcPr>
          <w:p w14:paraId="565B90EB" w14:textId="77777777" w:rsidR="00F5543D" w:rsidRPr="0085141D" w:rsidRDefault="00F5543D" w:rsidP="001A223A">
            <w:pPr>
              <w:tabs>
                <w:tab w:val="left" w:pos="720"/>
              </w:tabs>
              <w:rPr>
                <w:rFonts w:eastAsia="Calibri"/>
                <w:b/>
                <w:lang w:val="en-GB" w:eastAsia="en-US"/>
              </w:rPr>
            </w:pPr>
            <w:r w:rsidRPr="0085141D">
              <w:rPr>
                <w:rFonts w:eastAsia="Calibri"/>
                <w:b/>
                <w:lang w:val="en-GB" w:eastAsia="en-US"/>
              </w:rPr>
              <w:t>Lot/Batch Number:</w:t>
            </w:r>
          </w:p>
        </w:tc>
        <w:tc>
          <w:tcPr>
            <w:tcW w:w="6346" w:type="dxa"/>
          </w:tcPr>
          <w:p w14:paraId="11D3725F" w14:textId="77777777" w:rsidR="00F5543D" w:rsidRPr="0085141D" w:rsidRDefault="00F5543D" w:rsidP="001A223A">
            <w:pPr>
              <w:tabs>
                <w:tab w:val="left" w:pos="720"/>
              </w:tabs>
              <w:rPr>
                <w:rFonts w:eastAsia="Calibri"/>
                <w:lang w:val="en-GB" w:eastAsia="en-US"/>
              </w:rPr>
            </w:pPr>
            <w:r w:rsidRPr="0085141D">
              <w:rPr>
                <w:rFonts w:eastAsia="Calibri"/>
                <w:lang w:val="en-GB" w:eastAsia="en-US"/>
              </w:rPr>
              <w:t>1159541, 1556013, 1239029, 1970163, 1816396, 1460359, 1859936, 1387219, 1816396, 1443159, 1816393, 1816396</w:t>
            </w:r>
          </w:p>
        </w:tc>
      </w:tr>
      <w:tr w:rsidR="00F5543D" w:rsidRPr="0085141D" w14:paraId="79A9CD06" w14:textId="77777777" w:rsidTr="00E746E0">
        <w:tc>
          <w:tcPr>
            <w:tcW w:w="3227" w:type="dxa"/>
          </w:tcPr>
          <w:p w14:paraId="1DD7773D" w14:textId="77777777" w:rsidR="00F5543D" w:rsidRPr="0085141D" w:rsidRDefault="00F5543D" w:rsidP="001A223A">
            <w:pPr>
              <w:tabs>
                <w:tab w:val="left" w:pos="720"/>
              </w:tabs>
              <w:rPr>
                <w:rFonts w:eastAsia="Calibri"/>
                <w:b/>
                <w:lang w:val="en-GB" w:eastAsia="en-US"/>
              </w:rPr>
            </w:pPr>
            <w:r w:rsidRPr="0085141D">
              <w:rPr>
                <w:rFonts w:eastAsia="Calibri"/>
                <w:b/>
                <w:lang w:val="en-GB" w:eastAsia="en-US"/>
              </w:rPr>
              <w:t>Purity:</w:t>
            </w:r>
          </w:p>
        </w:tc>
        <w:tc>
          <w:tcPr>
            <w:tcW w:w="6346" w:type="dxa"/>
          </w:tcPr>
          <w:p w14:paraId="6E06103C" w14:textId="77777777" w:rsidR="00F5543D" w:rsidRPr="0085141D" w:rsidRDefault="00F5543D" w:rsidP="001A223A">
            <w:pPr>
              <w:tabs>
                <w:tab w:val="left" w:pos="720"/>
              </w:tabs>
              <w:rPr>
                <w:rFonts w:eastAsia="Calibri"/>
                <w:lang w:val="en-GB" w:eastAsia="en-US"/>
              </w:rPr>
            </w:pPr>
            <w:r w:rsidRPr="0085141D">
              <w:rPr>
                <w:rFonts w:eastAsia="Calibri"/>
                <w:lang w:val="en-GB" w:eastAsia="en-US"/>
              </w:rPr>
              <w:t xml:space="preserve">Nominal 167 g/L </w:t>
            </w:r>
            <w:proofErr w:type="spellStart"/>
            <w:r w:rsidRPr="0085141D">
              <w:rPr>
                <w:rFonts w:eastAsia="Calibri"/>
                <w:lang w:val="en-GB" w:eastAsia="en-US"/>
              </w:rPr>
              <w:t>fluquinonazole</w:t>
            </w:r>
            <w:proofErr w:type="spellEnd"/>
            <w:r w:rsidRPr="0085141D">
              <w:rPr>
                <w:rFonts w:eastAsia="Calibri"/>
                <w:lang w:val="en-GB" w:eastAsia="en-US"/>
              </w:rPr>
              <w:t xml:space="preserve"> and 31.2 g/L prochloraz</w:t>
            </w:r>
          </w:p>
        </w:tc>
      </w:tr>
      <w:tr w:rsidR="00F5543D" w:rsidRPr="0085141D" w14:paraId="5B1DE29E" w14:textId="77777777" w:rsidTr="00E746E0">
        <w:tc>
          <w:tcPr>
            <w:tcW w:w="3227" w:type="dxa"/>
          </w:tcPr>
          <w:p w14:paraId="022B4982" w14:textId="77777777" w:rsidR="00F5543D" w:rsidRPr="0085141D" w:rsidRDefault="00F5543D" w:rsidP="001A223A">
            <w:pPr>
              <w:tabs>
                <w:tab w:val="left" w:pos="720"/>
              </w:tabs>
              <w:rPr>
                <w:rFonts w:eastAsia="Calibri"/>
                <w:b/>
                <w:lang w:val="en-GB" w:eastAsia="en-US"/>
              </w:rPr>
            </w:pPr>
            <w:r w:rsidRPr="0085141D">
              <w:rPr>
                <w:rFonts w:eastAsia="Calibri"/>
                <w:b/>
                <w:lang w:val="en-GB" w:eastAsia="en-US"/>
              </w:rPr>
              <w:t>Stability of test compound:</w:t>
            </w:r>
          </w:p>
        </w:tc>
        <w:tc>
          <w:tcPr>
            <w:tcW w:w="6346" w:type="dxa"/>
          </w:tcPr>
          <w:p w14:paraId="51AFAA1C" w14:textId="77777777" w:rsidR="00F5543D" w:rsidRPr="0085141D" w:rsidRDefault="00F5543D" w:rsidP="001A223A">
            <w:pPr>
              <w:tabs>
                <w:tab w:val="left" w:pos="720"/>
              </w:tabs>
              <w:rPr>
                <w:rFonts w:eastAsia="Calibri"/>
                <w:lang w:val="en-GB" w:eastAsia="en-US"/>
              </w:rPr>
            </w:pPr>
            <w:r w:rsidRPr="0085141D">
              <w:rPr>
                <w:rFonts w:eastAsia="Calibri"/>
                <w:lang w:val="en-GB" w:eastAsia="en-US"/>
              </w:rPr>
              <w:t>Stable for the duration of the study</w:t>
            </w:r>
          </w:p>
        </w:tc>
      </w:tr>
    </w:tbl>
    <w:p w14:paraId="248BAE34" w14:textId="77777777" w:rsidR="00F5543D" w:rsidRPr="0085141D" w:rsidRDefault="00F5543D" w:rsidP="00F5543D">
      <w:pPr>
        <w:tabs>
          <w:tab w:val="left" w:pos="720"/>
        </w:tabs>
        <w:spacing w:before="240" w:after="240"/>
        <w:rPr>
          <w:b/>
          <w:lang w:val="en-GB" w:eastAsia="en-US"/>
        </w:rPr>
      </w:pPr>
      <w:r w:rsidRPr="0085141D">
        <w:rPr>
          <w:b/>
          <w:lang w:val="en-GB" w:eastAsia="en-US"/>
        </w:rPr>
        <w:t>Study Design and Methods</w:t>
      </w:r>
    </w:p>
    <w:p w14:paraId="1DA6BC76" w14:textId="77777777" w:rsidR="00F5543D" w:rsidRPr="0085141D" w:rsidRDefault="00F5543D" w:rsidP="00F5543D">
      <w:pPr>
        <w:tabs>
          <w:tab w:val="left" w:pos="720"/>
        </w:tabs>
        <w:spacing w:after="240"/>
        <w:rPr>
          <w:lang w:val="en-GB" w:eastAsia="en-US"/>
        </w:rPr>
      </w:pPr>
      <w:r w:rsidRPr="0085141D">
        <w:rPr>
          <w:b/>
          <w:lang w:val="en-GB" w:eastAsia="en-US"/>
        </w:rPr>
        <w:t xml:space="preserve">Field Phase dates: </w:t>
      </w:r>
      <w:r w:rsidRPr="0085141D">
        <w:rPr>
          <w:lang w:val="en-GB" w:eastAsia="en-US"/>
        </w:rPr>
        <w:t>23 August 2007 to 14 September 2007</w:t>
      </w:r>
    </w:p>
    <w:p w14:paraId="2098BDDB" w14:textId="77777777" w:rsidR="00F5543D" w:rsidRPr="0085141D" w:rsidRDefault="00F5543D" w:rsidP="00F5543D">
      <w:pPr>
        <w:tabs>
          <w:tab w:val="left" w:pos="720"/>
        </w:tabs>
        <w:spacing w:after="240"/>
        <w:rPr>
          <w:b/>
          <w:lang w:val="en-GB" w:eastAsia="en-US"/>
        </w:rPr>
      </w:pPr>
      <w:r w:rsidRPr="0085141D">
        <w:rPr>
          <w:b/>
          <w:lang w:val="en-GB" w:eastAsia="en-US"/>
        </w:rPr>
        <w:t xml:space="preserve">Experimental dates: </w:t>
      </w:r>
      <w:r w:rsidRPr="0085141D">
        <w:rPr>
          <w:lang w:val="en-GB" w:eastAsia="en-US"/>
        </w:rPr>
        <w:t>23 August 2007 to 19 December 2007</w:t>
      </w:r>
    </w:p>
    <w:p w14:paraId="1EB83CDF" w14:textId="77777777" w:rsidR="00F5543D" w:rsidRPr="0085141D" w:rsidRDefault="00F5543D" w:rsidP="00A75972">
      <w:pPr>
        <w:tabs>
          <w:tab w:val="left" w:pos="720"/>
        </w:tabs>
        <w:spacing w:before="240" w:after="120"/>
        <w:rPr>
          <w:b/>
          <w:lang w:val="en-GB" w:eastAsia="en-US"/>
        </w:rPr>
      </w:pPr>
      <w:r w:rsidRPr="0085141D">
        <w:rPr>
          <w:b/>
          <w:lang w:val="en-GB" w:eastAsia="en-US"/>
        </w:rPr>
        <w:t>Study Description:</w:t>
      </w:r>
    </w:p>
    <w:p w14:paraId="1D040756" w14:textId="77777777" w:rsidR="00F5543D" w:rsidRPr="0085141D" w:rsidRDefault="00F5543D" w:rsidP="00A6653A">
      <w:pPr>
        <w:tabs>
          <w:tab w:val="left" w:pos="720"/>
        </w:tabs>
        <w:spacing w:before="240" w:after="240"/>
        <w:jc w:val="both"/>
        <w:rPr>
          <w:lang w:val="en-GB" w:eastAsia="en-US"/>
        </w:rPr>
      </w:pPr>
      <w:r w:rsidRPr="0085141D">
        <w:rPr>
          <w:lang w:val="en-GB" w:eastAsia="en-US"/>
        </w:rPr>
        <w:t>39 operators were monitored between 23 August 2007 and 14 September 2007.</w:t>
      </w:r>
    </w:p>
    <w:p w14:paraId="3E9A3D4B" w14:textId="77777777" w:rsidR="00F5543D" w:rsidRPr="0085141D" w:rsidRDefault="00F5543D" w:rsidP="00A6653A">
      <w:pPr>
        <w:tabs>
          <w:tab w:val="left" w:pos="720"/>
        </w:tabs>
        <w:spacing w:after="240"/>
        <w:jc w:val="both"/>
        <w:rPr>
          <w:lang w:val="en-GB" w:eastAsia="en-US"/>
        </w:rPr>
      </w:pPr>
      <w:r w:rsidRPr="0085141D">
        <w:rPr>
          <w:lang w:val="en-GB" w:eastAsia="en-US"/>
        </w:rPr>
        <w:t>The purpose of this study was to generate operator exposure data during the mixing/loading/calibration, bagging of treated seed and cleaning of seed treatment equipment at static sites in Germany (6 sites), United Kingdom (4 sites) and France (1 site) following treatment with a fungicide nominally containing</w:t>
      </w:r>
      <w:r w:rsidRPr="0085141D">
        <w:rPr>
          <w:rFonts w:eastAsia="MS Mincho"/>
          <w:lang w:val="en-GB" w:eastAsia="en-US"/>
        </w:rPr>
        <w:t xml:space="preserve"> 167 g/L fluquinconazole and 31.2 g/L prochloraz (34 g/L as copper chloride complex)</w:t>
      </w:r>
      <w:r w:rsidRPr="0085141D">
        <w:rPr>
          <w:lang w:val="en-GB" w:eastAsia="en-US"/>
        </w:rPr>
        <w:t xml:space="preserve"> using batch or continuous flow seed treatment equipment.  The recommended use rate of the product is 4.5 L per tonne of seed, equivalent to 751.5 g fluquinconazole and 140.4 g prochloraz per tonne of seed.</w:t>
      </w:r>
    </w:p>
    <w:p w14:paraId="3E2E31ED" w14:textId="77777777" w:rsidR="00F5543D" w:rsidRPr="0085141D" w:rsidRDefault="00F5543D" w:rsidP="00A6653A">
      <w:pPr>
        <w:tabs>
          <w:tab w:val="left" w:pos="720"/>
        </w:tabs>
        <w:spacing w:before="240" w:after="240"/>
        <w:jc w:val="both"/>
        <w:rPr>
          <w:lang w:val="en-GB" w:eastAsia="en-US"/>
        </w:rPr>
      </w:pPr>
      <w:r w:rsidRPr="0085141D">
        <w:rPr>
          <w:lang w:val="en-GB" w:eastAsia="en-US"/>
        </w:rPr>
        <w:t xml:space="preserve">The three main phases of seed treatment were followed in this study, namely the </w:t>
      </w:r>
      <w:bookmarkStart w:id="1287" w:name="OLE_LINK1"/>
      <w:bookmarkStart w:id="1288" w:name="OLE_LINK2"/>
      <w:r w:rsidRPr="0085141D">
        <w:rPr>
          <w:lang w:val="en-GB" w:eastAsia="en-US"/>
        </w:rPr>
        <w:t>mixing/</w:t>
      </w:r>
      <w:r w:rsidR="00A6653A">
        <w:rPr>
          <w:lang w:val="en-GB" w:eastAsia="en-US"/>
        </w:rPr>
        <w:t xml:space="preserve"> </w:t>
      </w:r>
      <w:r w:rsidRPr="0085141D">
        <w:rPr>
          <w:lang w:val="en-GB" w:eastAsia="en-US"/>
        </w:rPr>
        <w:t>loading/</w:t>
      </w:r>
      <w:r w:rsidR="00A6653A">
        <w:rPr>
          <w:lang w:val="en-GB" w:eastAsia="en-US"/>
        </w:rPr>
        <w:t xml:space="preserve"> </w:t>
      </w:r>
      <w:r w:rsidRPr="0085141D">
        <w:rPr>
          <w:lang w:val="en-GB" w:eastAsia="en-US"/>
        </w:rPr>
        <w:t>calibration, bagging of treated seed and cleaning of seed treatment equipment</w:t>
      </w:r>
      <w:bookmarkEnd w:id="1287"/>
      <w:bookmarkEnd w:id="1288"/>
      <w:r w:rsidRPr="0085141D">
        <w:rPr>
          <w:lang w:val="en-GB" w:eastAsia="en-US"/>
        </w:rPr>
        <w:t>.</w:t>
      </w:r>
    </w:p>
    <w:p w14:paraId="0D3E161C" w14:textId="77777777" w:rsidR="00F5543D" w:rsidRPr="0085141D" w:rsidRDefault="00F5543D" w:rsidP="00A6653A">
      <w:pPr>
        <w:tabs>
          <w:tab w:val="left" w:pos="720"/>
        </w:tabs>
        <w:spacing w:after="200"/>
        <w:jc w:val="both"/>
        <w:rPr>
          <w:rFonts w:eastAsia="MS Mincho"/>
          <w:lang w:val="en-GB" w:eastAsia="en-US"/>
        </w:rPr>
      </w:pPr>
      <w:r w:rsidRPr="0085141D">
        <w:rPr>
          <w:lang w:val="en-GB" w:eastAsia="en-US"/>
        </w:rPr>
        <w:lastRenderedPageBreak/>
        <w:t xml:space="preserve">Dermal exposure was measured by operators wearing standardised whole-body outer and inner dosimeters.  </w:t>
      </w:r>
      <w:r w:rsidRPr="0085141D">
        <w:rPr>
          <w:rFonts w:eastAsia="MS Mincho"/>
          <w:lang w:val="en-GB" w:eastAsia="en-US"/>
        </w:rPr>
        <w:t>For the bagging activities, each operator wore dosimeters consisting of a long sleeved jacket and long trousers (100% cotton), long sleeved vest and long-johns (100% cotton).  The nitrile gloves were made available for the operators (worn at the discretion of the operator when touching contaminated surfaces).  For the cleaning activities, each operator wore the same dosimeters as the bagging activities in addition to an impermeable coverall (‘Tyvek’) and impermeable gloves (nitrile), which were worn throughout the cleaning activities.</w:t>
      </w:r>
    </w:p>
    <w:p w14:paraId="21E2EED0" w14:textId="77777777" w:rsidR="00F5543D" w:rsidRPr="0085141D" w:rsidRDefault="00F5543D" w:rsidP="00A6653A">
      <w:pPr>
        <w:tabs>
          <w:tab w:val="left" w:pos="720"/>
        </w:tabs>
        <w:spacing w:after="200"/>
        <w:jc w:val="both"/>
        <w:rPr>
          <w:lang w:val="en-GB" w:eastAsia="en-US"/>
        </w:rPr>
      </w:pPr>
      <w:r w:rsidRPr="0085141D">
        <w:rPr>
          <w:lang w:val="en-GB" w:eastAsia="en-US"/>
        </w:rPr>
        <w:t>Head exposure was measured by face/neck wipes.</w:t>
      </w:r>
    </w:p>
    <w:p w14:paraId="19F075B6" w14:textId="77777777" w:rsidR="00F5543D" w:rsidRPr="0085141D" w:rsidRDefault="00F5543D" w:rsidP="00A6653A">
      <w:pPr>
        <w:tabs>
          <w:tab w:val="left" w:pos="720"/>
        </w:tabs>
        <w:spacing w:after="200"/>
        <w:jc w:val="both"/>
        <w:rPr>
          <w:lang w:val="en-GB" w:eastAsia="en-US"/>
        </w:rPr>
      </w:pPr>
      <w:r w:rsidRPr="0085141D">
        <w:rPr>
          <w:lang w:val="en-GB" w:eastAsia="en-US"/>
        </w:rPr>
        <w:t>Actual hand exposure was measured by the handwash procedure.  Protective gloves, worn in accordance with label recommendations, were analysed for the determination of potential hand exposure.</w:t>
      </w:r>
    </w:p>
    <w:p w14:paraId="38E079EB" w14:textId="77777777" w:rsidR="00F5543D" w:rsidRPr="0085141D" w:rsidRDefault="00F5543D" w:rsidP="00A6653A">
      <w:pPr>
        <w:tabs>
          <w:tab w:val="left" w:pos="720"/>
        </w:tabs>
        <w:spacing w:before="240" w:after="240"/>
        <w:jc w:val="both"/>
        <w:rPr>
          <w:lang w:val="en-GB" w:eastAsia="en-US"/>
        </w:rPr>
      </w:pPr>
      <w:r w:rsidRPr="0085141D">
        <w:rPr>
          <w:lang w:val="en-GB" w:eastAsia="en-US"/>
        </w:rPr>
        <w:t>Inhalation exposure was measured by means of personal air sampling pumps connected to an IOM sampling cassette with glass fibre filter located in the operator’s breathing zone.</w:t>
      </w:r>
    </w:p>
    <w:p w14:paraId="16B20C0F" w14:textId="77777777" w:rsidR="00F5543D" w:rsidRPr="0085141D" w:rsidRDefault="00F5543D" w:rsidP="00A6653A">
      <w:pPr>
        <w:tabs>
          <w:tab w:val="left" w:pos="0"/>
          <w:tab w:val="left" w:pos="720"/>
        </w:tabs>
        <w:spacing w:after="200"/>
        <w:jc w:val="both"/>
        <w:outlineLvl w:val="0"/>
        <w:rPr>
          <w:lang w:val="en-GB" w:eastAsia="en-US"/>
        </w:rPr>
      </w:pPr>
      <w:r w:rsidRPr="0085141D">
        <w:rPr>
          <w:lang w:val="en-GB" w:eastAsia="en-US"/>
        </w:rPr>
        <w:t>All samples collected were analysed for residues of fluquinconazole and prochloraz.</w:t>
      </w:r>
    </w:p>
    <w:p w14:paraId="47854D34" w14:textId="77777777" w:rsidR="00F5543D" w:rsidRPr="0085141D" w:rsidRDefault="00F5543D" w:rsidP="00A6653A">
      <w:pPr>
        <w:tabs>
          <w:tab w:val="left" w:pos="720"/>
        </w:tabs>
        <w:spacing w:after="240"/>
        <w:jc w:val="both"/>
        <w:rPr>
          <w:lang w:val="en-GB" w:eastAsia="en-US"/>
        </w:rPr>
      </w:pPr>
      <w:r w:rsidRPr="0085141D">
        <w:rPr>
          <w:bCs/>
          <w:lang w:val="en-GB" w:eastAsia="en-US"/>
        </w:rPr>
        <w:t>Inner and outer dosimeters, Tyvek, face/neck wipes and nitrile gloves</w:t>
      </w:r>
      <w:r w:rsidRPr="0085141D">
        <w:rPr>
          <w:rFonts w:cs="Arial"/>
          <w:lang w:val="en-GB" w:eastAsia="en-US"/>
        </w:rPr>
        <w:t xml:space="preserve"> were cut into small pieces and placed into glass vessels and extracted with methanol.</w:t>
      </w:r>
      <w:r w:rsidRPr="0085141D">
        <w:rPr>
          <w:bCs/>
          <w:lang w:val="en-GB" w:eastAsia="en-US"/>
        </w:rPr>
        <w:t xml:space="preserve">  </w:t>
      </w:r>
      <w:r w:rsidRPr="0085141D">
        <w:rPr>
          <w:rFonts w:cs="Arial"/>
          <w:lang w:val="en-GB" w:eastAsia="en-US"/>
        </w:rPr>
        <w:t>Air sampling filters were extracted with acetone</w:t>
      </w:r>
      <w:r w:rsidRPr="0085141D">
        <w:rPr>
          <w:lang w:val="en-GB" w:eastAsia="en-US"/>
        </w:rPr>
        <w:t>.</w:t>
      </w:r>
      <w:r w:rsidRPr="0085141D">
        <w:rPr>
          <w:rFonts w:ascii="Arial" w:hAnsi="Arial" w:cs="Arial"/>
          <w:lang w:val="en-GB" w:eastAsia="en-US"/>
        </w:rPr>
        <w:t xml:space="preserve">  </w:t>
      </w:r>
      <w:r w:rsidRPr="0085141D">
        <w:rPr>
          <w:lang w:val="en-GB" w:eastAsia="en-US"/>
        </w:rPr>
        <w:t>All extracts were diluted for the determination of fluquinconazole and prochloraz by HPLC-MS/MS.</w:t>
      </w:r>
    </w:p>
    <w:p w14:paraId="5FEF8EBE" w14:textId="77777777" w:rsidR="00F5543D" w:rsidRPr="0085141D" w:rsidRDefault="00F5543D" w:rsidP="00A6653A">
      <w:pPr>
        <w:tabs>
          <w:tab w:val="left" w:pos="720"/>
        </w:tabs>
        <w:spacing w:after="240"/>
        <w:jc w:val="both"/>
        <w:rPr>
          <w:lang w:val="en-GB" w:eastAsia="en-US"/>
        </w:rPr>
      </w:pPr>
      <w:r w:rsidRPr="0085141D">
        <w:rPr>
          <w:bCs/>
          <w:lang w:val="en-GB" w:eastAsia="en-US"/>
        </w:rPr>
        <w:t>Hand wash solutions were</w:t>
      </w:r>
      <w:r w:rsidRPr="0085141D">
        <w:rPr>
          <w:lang w:val="en-GB" w:eastAsia="en-US"/>
        </w:rPr>
        <w:t xml:space="preserve"> directly analysed by HPLC-MS/MS.</w:t>
      </w:r>
    </w:p>
    <w:p w14:paraId="0443FA79" w14:textId="77777777" w:rsidR="00F5543D" w:rsidRPr="0085141D" w:rsidRDefault="00F5543D" w:rsidP="00A75972">
      <w:pPr>
        <w:tabs>
          <w:tab w:val="left" w:pos="720"/>
        </w:tabs>
        <w:spacing w:before="240" w:after="120"/>
        <w:rPr>
          <w:b/>
          <w:lang w:val="en-GB" w:eastAsia="en-US"/>
        </w:rPr>
      </w:pPr>
      <w:r w:rsidRPr="0085141D">
        <w:rPr>
          <w:b/>
          <w:lang w:val="en-GB" w:eastAsia="en-US"/>
        </w:rPr>
        <w:t>Results</w:t>
      </w:r>
    </w:p>
    <w:p w14:paraId="3EECB991" w14:textId="77777777" w:rsidR="00F5543D" w:rsidRPr="0085141D" w:rsidRDefault="00F5543D" w:rsidP="00A6653A">
      <w:pPr>
        <w:tabs>
          <w:tab w:val="left" w:pos="720"/>
        </w:tabs>
        <w:spacing w:before="120" w:after="120"/>
        <w:jc w:val="both"/>
        <w:rPr>
          <w:lang w:val="en-GB" w:eastAsia="en-US"/>
        </w:rPr>
      </w:pPr>
      <w:r w:rsidRPr="0085141D">
        <w:rPr>
          <w:lang w:val="en-GB" w:eastAsia="en-US"/>
        </w:rPr>
        <w:t>Since all mean field fortification recoveries for fluquinconazole were greater than 98% operator exposure results have not been corrected.  Where a residue below the limit of quantification (LOQ) has been found a value of 0.5 x LOQ has been reported and used in summary calculations.</w:t>
      </w:r>
    </w:p>
    <w:p w14:paraId="1A97BFB4" w14:textId="77777777" w:rsidR="00F5543D" w:rsidRPr="0085141D" w:rsidRDefault="00F5543D" w:rsidP="00A6653A">
      <w:pPr>
        <w:tabs>
          <w:tab w:val="left" w:pos="720"/>
        </w:tabs>
        <w:spacing w:before="120" w:after="120"/>
        <w:jc w:val="both"/>
        <w:rPr>
          <w:bCs/>
          <w:lang w:val="en-GB" w:eastAsia="en-US"/>
        </w:rPr>
      </w:pPr>
      <w:r w:rsidRPr="0085141D">
        <w:rPr>
          <w:bCs/>
          <w:lang w:val="en-GB" w:eastAsia="en-US"/>
        </w:rPr>
        <w:t>The following table gives a summary of the residues of test item on each dosimeter for each operator.</w:t>
      </w:r>
    </w:p>
    <w:p w14:paraId="4AA20F91" w14:textId="77777777" w:rsidR="00F5543D" w:rsidRPr="0085141D" w:rsidRDefault="00F5543D" w:rsidP="00A6653A">
      <w:pPr>
        <w:tabs>
          <w:tab w:val="left" w:pos="720"/>
        </w:tabs>
        <w:overflowPunct w:val="0"/>
        <w:autoSpaceDE w:val="0"/>
        <w:autoSpaceDN w:val="0"/>
        <w:adjustRightInd w:val="0"/>
        <w:jc w:val="both"/>
        <w:textAlignment w:val="baseline"/>
        <w:rPr>
          <w:lang w:val="en-GB" w:eastAsia="en-US"/>
        </w:rPr>
      </w:pPr>
      <w:r w:rsidRPr="0085141D">
        <w:rPr>
          <w:bCs/>
          <w:lang w:val="en-GB" w:eastAsia="en-US"/>
        </w:rPr>
        <w:t xml:space="preserve">Actual dermal exposure is calculated by summing residues from inner dosimeters, hand wash and face/neck wipe specimens.  Potential inhalation exposure is the </w:t>
      </w:r>
      <w:r w:rsidRPr="0085141D">
        <w:rPr>
          <w:lang w:val="en-GB" w:eastAsia="en-US"/>
        </w:rPr>
        <w:t>residues measured in the breathing zone based upon a ventilation rate of 14 L/min for tasks</w:t>
      </w:r>
      <w:r w:rsidRPr="0085141D">
        <w:rPr>
          <w:bCs/>
          <w:lang w:val="en-GB" w:eastAsia="en-US"/>
        </w:rPr>
        <w:t>.</w:t>
      </w:r>
    </w:p>
    <w:p w14:paraId="463C09D6" w14:textId="77777777" w:rsidR="00F5543D" w:rsidRPr="0085141D" w:rsidRDefault="00F5543D" w:rsidP="00A6653A">
      <w:pPr>
        <w:tabs>
          <w:tab w:val="left" w:pos="720"/>
        </w:tabs>
        <w:spacing w:before="120" w:after="240"/>
        <w:jc w:val="both"/>
        <w:rPr>
          <w:lang w:val="en-GB" w:eastAsia="en-US"/>
        </w:rPr>
      </w:pPr>
      <w:r w:rsidRPr="0085141D">
        <w:rPr>
          <w:lang w:val="en-GB" w:eastAsia="en-US"/>
        </w:rPr>
        <w:t>All field fortified recovery samples for fluquinconazole, gave recoveries greater than 98%.</w:t>
      </w:r>
    </w:p>
    <w:p w14:paraId="0852409F" w14:textId="77777777" w:rsidR="00F5543D" w:rsidRPr="00A6653A" w:rsidRDefault="00F5543D" w:rsidP="00A6653A">
      <w:pPr>
        <w:keepNext/>
        <w:keepLines/>
        <w:tabs>
          <w:tab w:val="left" w:pos="720"/>
        </w:tabs>
        <w:rPr>
          <w:b/>
          <w:sz w:val="20"/>
          <w:szCs w:val="20"/>
          <w:lang w:val="en-GB" w:eastAsia="en-US"/>
        </w:rPr>
      </w:pPr>
      <w:r w:rsidRPr="00A6653A">
        <w:rPr>
          <w:b/>
          <w:sz w:val="20"/>
          <w:szCs w:val="20"/>
          <w:lang w:val="en-GB" w:eastAsia="en-US"/>
        </w:rPr>
        <w:lastRenderedPageBreak/>
        <w:t>Table 1a: Determined Residues of fluquinconazole during bagging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40"/>
        <w:gridCol w:w="656"/>
        <w:gridCol w:w="749"/>
        <w:gridCol w:w="725"/>
        <w:gridCol w:w="747"/>
        <w:gridCol w:w="725"/>
        <w:gridCol w:w="725"/>
        <w:gridCol w:w="740"/>
        <w:gridCol w:w="856"/>
        <w:gridCol w:w="750"/>
        <w:gridCol w:w="725"/>
        <w:gridCol w:w="806"/>
      </w:tblGrid>
      <w:tr w:rsidR="00F5543D" w:rsidRPr="0085141D" w14:paraId="31CE2280" w14:textId="77777777" w:rsidTr="00A75972">
        <w:trPr>
          <w:trHeight w:val="20"/>
        </w:trPr>
        <w:tc>
          <w:tcPr>
            <w:tcW w:w="613" w:type="pct"/>
            <w:shd w:val="clear" w:color="auto" w:fill="auto"/>
            <w:vAlign w:val="center"/>
          </w:tcPr>
          <w:p w14:paraId="5685BA20"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Operator Number</w:t>
            </w:r>
          </w:p>
        </w:tc>
        <w:tc>
          <w:tcPr>
            <w:tcW w:w="354" w:type="pct"/>
            <w:tcBorders>
              <w:right w:val="single" w:sz="4" w:space="0" w:color="auto"/>
            </w:tcBorders>
            <w:shd w:val="clear" w:color="auto" w:fill="auto"/>
            <w:vAlign w:val="center"/>
          </w:tcPr>
          <w:p w14:paraId="6342377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w:t>
            </w:r>
          </w:p>
        </w:tc>
        <w:tc>
          <w:tcPr>
            <w:tcW w:w="404" w:type="pct"/>
            <w:tcBorders>
              <w:left w:val="single" w:sz="4" w:space="0" w:color="auto"/>
            </w:tcBorders>
            <w:shd w:val="clear" w:color="auto" w:fill="auto"/>
            <w:vAlign w:val="center"/>
          </w:tcPr>
          <w:p w14:paraId="7E56A1E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w:t>
            </w:r>
          </w:p>
        </w:tc>
        <w:tc>
          <w:tcPr>
            <w:tcW w:w="382" w:type="pct"/>
            <w:shd w:val="clear" w:color="auto" w:fill="auto"/>
            <w:vAlign w:val="center"/>
          </w:tcPr>
          <w:p w14:paraId="5C8DF44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w:t>
            </w:r>
          </w:p>
        </w:tc>
        <w:tc>
          <w:tcPr>
            <w:tcW w:w="403" w:type="pct"/>
            <w:shd w:val="clear" w:color="auto" w:fill="auto"/>
            <w:vAlign w:val="center"/>
          </w:tcPr>
          <w:p w14:paraId="4CE2490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w:t>
            </w:r>
          </w:p>
        </w:tc>
        <w:tc>
          <w:tcPr>
            <w:tcW w:w="382" w:type="pct"/>
            <w:shd w:val="clear" w:color="auto" w:fill="auto"/>
            <w:vAlign w:val="center"/>
          </w:tcPr>
          <w:p w14:paraId="201757B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w:t>
            </w:r>
          </w:p>
        </w:tc>
        <w:tc>
          <w:tcPr>
            <w:tcW w:w="382" w:type="pct"/>
            <w:shd w:val="clear" w:color="auto" w:fill="auto"/>
            <w:vAlign w:val="center"/>
          </w:tcPr>
          <w:p w14:paraId="3A8D1C1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16</w:t>
            </w:r>
          </w:p>
        </w:tc>
        <w:tc>
          <w:tcPr>
            <w:tcW w:w="399" w:type="pct"/>
            <w:shd w:val="clear" w:color="auto" w:fill="auto"/>
            <w:vAlign w:val="center"/>
          </w:tcPr>
          <w:p w14:paraId="527A731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w:t>
            </w:r>
          </w:p>
        </w:tc>
        <w:tc>
          <w:tcPr>
            <w:tcW w:w="461" w:type="pct"/>
            <w:shd w:val="clear" w:color="auto" w:fill="auto"/>
            <w:vAlign w:val="center"/>
          </w:tcPr>
          <w:p w14:paraId="3E9D4A8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w:t>
            </w:r>
          </w:p>
        </w:tc>
        <w:tc>
          <w:tcPr>
            <w:tcW w:w="404" w:type="pct"/>
            <w:shd w:val="clear" w:color="auto" w:fill="auto"/>
            <w:vAlign w:val="center"/>
          </w:tcPr>
          <w:p w14:paraId="3341512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w:t>
            </w:r>
          </w:p>
        </w:tc>
        <w:tc>
          <w:tcPr>
            <w:tcW w:w="382" w:type="pct"/>
            <w:vAlign w:val="center"/>
          </w:tcPr>
          <w:p w14:paraId="6BD3D1E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w:t>
            </w:r>
          </w:p>
        </w:tc>
        <w:tc>
          <w:tcPr>
            <w:tcW w:w="434" w:type="pct"/>
            <w:vAlign w:val="center"/>
          </w:tcPr>
          <w:p w14:paraId="3829AC9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22</w:t>
            </w:r>
          </w:p>
        </w:tc>
      </w:tr>
      <w:tr w:rsidR="00F5543D" w:rsidRPr="0085141D" w14:paraId="36A2986C" w14:textId="77777777" w:rsidTr="00A75972">
        <w:trPr>
          <w:trHeight w:val="20"/>
        </w:trPr>
        <w:tc>
          <w:tcPr>
            <w:tcW w:w="613" w:type="pct"/>
            <w:shd w:val="clear" w:color="auto" w:fill="auto"/>
            <w:vAlign w:val="center"/>
          </w:tcPr>
          <w:p w14:paraId="4C0E4A96"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Body Weight (kg)</w:t>
            </w:r>
          </w:p>
        </w:tc>
        <w:tc>
          <w:tcPr>
            <w:tcW w:w="354" w:type="pct"/>
            <w:tcBorders>
              <w:right w:val="single" w:sz="4" w:space="0" w:color="auto"/>
            </w:tcBorders>
            <w:shd w:val="clear" w:color="auto" w:fill="auto"/>
            <w:vAlign w:val="center"/>
          </w:tcPr>
          <w:p w14:paraId="5B503E4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75.00</w:t>
            </w:r>
          </w:p>
        </w:tc>
        <w:tc>
          <w:tcPr>
            <w:tcW w:w="404" w:type="pct"/>
            <w:tcBorders>
              <w:left w:val="single" w:sz="4" w:space="0" w:color="auto"/>
            </w:tcBorders>
            <w:shd w:val="clear" w:color="auto" w:fill="auto"/>
            <w:vAlign w:val="center"/>
          </w:tcPr>
          <w:p w14:paraId="3071DED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83.70</w:t>
            </w:r>
          </w:p>
        </w:tc>
        <w:tc>
          <w:tcPr>
            <w:tcW w:w="382" w:type="pct"/>
            <w:shd w:val="clear" w:color="auto" w:fill="auto"/>
            <w:vAlign w:val="center"/>
          </w:tcPr>
          <w:p w14:paraId="1B7ECF0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84.00</w:t>
            </w:r>
          </w:p>
        </w:tc>
        <w:tc>
          <w:tcPr>
            <w:tcW w:w="403" w:type="pct"/>
            <w:shd w:val="clear" w:color="auto" w:fill="auto"/>
            <w:vAlign w:val="center"/>
          </w:tcPr>
          <w:p w14:paraId="6AD8E8C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88.70</w:t>
            </w:r>
          </w:p>
        </w:tc>
        <w:tc>
          <w:tcPr>
            <w:tcW w:w="382" w:type="pct"/>
            <w:shd w:val="clear" w:color="auto" w:fill="auto"/>
            <w:vAlign w:val="center"/>
          </w:tcPr>
          <w:p w14:paraId="1E660A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109.00</w:t>
            </w:r>
          </w:p>
        </w:tc>
        <w:tc>
          <w:tcPr>
            <w:tcW w:w="382" w:type="pct"/>
            <w:shd w:val="clear" w:color="auto" w:fill="auto"/>
            <w:vAlign w:val="center"/>
          </w:tcPr>
          <w:p w14:paraId="4BA261D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97.30</w:t>
            </w:r>
          </w:p>
        </w:tc>
        <w:tc>
          <w:tcPr>
            <w:tcW w:w="399" w:type="pct"/>
            <w:shd w:val="clear" w:color="auto" w:fill="auto"/>
            <w:vAlign w:val="center"/>
          </w:tcPr>
          <w:p w14:paraId="2F90D6C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76.20</w:t>
            </w:r>
          </w:p>
        </w:tc>
        <w:tc>
          <w:tcPr>
            <w:tcW w:w="461" w:type="pct"/>
            <w:shd w:val="clear" w:color="auto" w:fill="auto"/>
            <w:vAlign w:val="center"/>
          </w:tcPr>
          <w:p w14:paraId="628CE11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100.00</w:t>
            </w:r>
          </w:p>
        </w:tc>
        <w:tc>
          <w:tcPr>
            <w:tcW w:w="404" w:type="pct"/>
            <w:shd w:val="clear" w:color="auto" w:fill="auto"/>
            <w:vAlign w:val="center"/>
          </w:tcPr>
          <w:p w14:paraId="51A51EA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105.20</w:t>
            </w:r>
          </w:p>
        </w:tc>
        <w:tc>
          <w:tcPr>
            <w:tcW w:w="382" w:type="pct"/>
            <w:vAlign w:val="center"/>
          </w:tcPr>
          <w:p w14:paraId="4695D5F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105.10</w:t>
            </w:r>
          </w:p>
        </w:tc>
        <w:tc>
          <w:tcPr>
            <w:tcW w:w="434" w:type="pct"/>
            <w:vAlign w:val="center"/>
          </w:tcPr>
          <w:p w14:paraId="7D3D604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100.70</w:t>
            </w:r>
          </w:p>
        </w:tc>
      </w:tr>
      <w:tr w:rsidR="00F5543D" w:rsidRPr="0085141D" w14:paraId="1190501E" w14:textId="77777777" w:rsidTr="00A75972">
        <w:trPr>
          <w:trHeight w:val="20"/>
        </w:trPr>
        <w:tc>
          <w:tcPr>
            <w:tcW w:w="613" w:type="pct"/>
            <w:shd w:val="clear" w:color="auto" w:fill="auto"/>
            <w:vAlign w:val="center"/>
          </w:tcPr>
          <w:p w14:paraId="16BE35FD"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Exposure time (min)</w:t>
            </w:r>
          </w:p>
        </w:tc>
        <w:tc>
          <w:tcPr>
            <w:tcW w:w="354" w:type="pct"/>
            <w:tcBorders>
              <w:right w:val="single" w:sz="4" w:space="0" w:color="auto"/>
            </w:tcBorders>
            <w:shd w:val="clear" w:color="auto" w:fill="auto"/>
            <w:vAlign w:val="center"/>
          </w:tcPr>
          <w:p w14:paraId="1A29DAB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284.0</w:t>
            </w:r>
          </w:p>
        </w:tc>
        <w:tc>
          <w:tcPr>
            <w:tcW w:w="404" w:type="pct"/>
            <w:tcBorders>
              <w:left w:val="single" w:sz="4" w:space="0" w:color="auto"/>
            </w:tcBorders>
            <w:shd w:val="clear" w:color="auto" w:fill="auto"/>
            <w:vAlign w:val="center"/>
          </w:tcPr>
          <w:p w14:paraId="52B873F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426.0</w:t>
            </w:r>
          </w:p>
        </w:tc>
        <w:tc>
          <w:tcPr>
            <w:tcW w:w="382" w:type="pct"/>
            <w:shd w:val="clear" w:color="auto" w:fill="auto"/>
            <w:vAlign w:val="center"/>
          </w:tcPr>
          <w:p w14:paraId="0945FAF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403.0</w:t>
            </w:r>
          </w:p>
        </w:tc>
        <w:tc>
          <w:tcPr>
            <w:tcW w:w="403" w:type="pct"/>
            <w:shd w:val="clear" w:color="auto" w:fill="auto"/>
            <w:vAlign w:val="center"/>
          </w:tcPr>
          <w:p w14:paraId="5CB9919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408.0</w:t>
            </w:r>
          </w:p>
        </w:tc>
        <w:tc>
          <w:tcPr>
            <w:tcW w:w="382" w:type="pct"/>
            <w:shd w:val="clear" w:color="auto" w:fill="auto"/>
            <w:vAlign w:val="center"/>
          </w:tcPr>
          <w:p w14:paraId="5613797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398.0</w:t>
            </w:r>
          </w:p>
        </w:tc>
        <w:tc>
          <w:tcPr>
            <w:tcW w:w="382" w:type="pct"/>
            <w:shd w:val="clear" w:color="auto" w:fill="auto"/>
            <w:vAlign w:val="center"/>
          </w:tcPr>
          <w:p w14:paraId="4426BC3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458.0</w:t>
            </w:r>
          </w:p>
        </w:tc>
        <w:tc>
          <w:tcPr>
            <w:tcW w:w="399" w:type="pct"/>
            <w:shd w:val="clear" w:color="auto" w:fill="auto"/>
            <w:vAlign w:val="center"/>
          </w:tcPr>
          <w:p w14:paraId="1D10685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265.0</w:t>
            </w:r>
          </w:p>
        </w:tc>
        <w:tc>
          <w:tcPr>
            <w:tcW w:w="461" w:type="pct"/>
            <w:shd w:val="clear" w:color="auto" w:fill="auto"/>
            <w:vAlign w:val="center"/>
          </w:tcPr>
          <w:p w14:paraId="197FDF4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460.0</w:t>
            </w:r>
          </w:p>
        </w:tc>
        <w:tc>
          <w:tcPr>
            <w:tcW w:w="404" w:type="pct"/>
            <w:shd w:val="clear" w:color="auto" w:fill="auto"/>
            <w:vAlign w:val="center"/>
          </w:tcPr>
          <w:p w14:paraId="59A62C9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402.0</w:t>
            </w:r>
          </w:p>
        </w:tc>
        <w:tc>
          <w:tcPr>
            <w:tcW w:w="382" w:type="pct"/>
            <w:vAlign w:val="center"/>
          </w:tcPr>
          <w:p w14:paraId="57098FB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285.0</w:t>
            </w:r>
          </w:p>
        </w:tc>
        <w:tc>
          <w:tcPr>
            <w:tcW w:w="434" w:type="pct"/>
            <w:vAlign w:val="center"/>
          </w:tcPr>
          <w:p w14:paraId="24DB712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285.0</w:t>
            </w:r>
          </w:p>
        </w:tc>
      </w:tr>
      <w:tr w:rsidR="00F5543D" w:rsidRPr="0085141D" w14:paraId="02E8D144" w14:textId="77777777" w:rsidTr="00A75972">
        <w:trPr>
          <w:trHeight w:val="20"/>
        </w:trPr>
        <w:tc>
          <w:tcPr>
            <w:tcW w:w="5000" w:type="pct"/>
            <w:gridSpan w:val="12"/>
            <w:tcBorders>
              <w:top w:val="nil"/>
              <w:bottom w:val="nil"/>
              <w:right w:val="single" w:sz="4" w:space="0" w:color="auto"/>
            </w:tcBorders>
            <w:shd w:val="clear" w:color="auto" w:fill="auto"/>
            <w:vAlign w:val="center"/>
          </w:tcPr>
          <w:p w14:paraId="685E40CC"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Outer Dosimeter – cotton work jacket and trousers</w:t>
            </w:r>
          </w:p>
        </w:tc>
      </w:tr>
      <w:tr w:rsidR="00F5543D" w:rsidRPr="0085141D" w14:paraId="40C496D6" w14:textId="77777777" w:rsidTr="00A75972">
        <w:trPr>
          <w:trHeight w:val="20"/>
        </w:trPr>
        <w:tc>
          <w:tcPr>
            <w:tcW w:w="613" w:type="pct"/>
            <w:shd w:val="clear" w:color="auto" w:fill="auto"/>
            <w:vAlign w:val="center"/>
          </w:tcPr>
          <w:p w14:paraId="38B0DA8C"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arms</w:t>
            </w:r>
          </w:p>
        </w:tc>
        <w:tc>
          <w:tcPr>
            <w:tcW w:w="354" w:type="pct"/>
            <w:tcBorders>
              <w:right w:val="single" w:sz="4" w:space="0" w:color="auto"/>
            </w:tcBorders>
            <w:shd w:val="clear" w:color="auto" w:fill="auto"/>
            <w:vAlign w:val="bottom"/>
          </w:tcPr>
          <w:p w14:paraId="73BCF33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66.45</w:t>
            </w:r>
          </w:p>
        </w:tc>
        <w:tc>
          <w:tcPr>
            <w:tcW w:w="404" w:type="pct"/>
            <w:tcBorders>
              <w:left w:val="single" w:sz="4" w:space="0" w:color="auto"/>
            </w:tcBorders>
            <w:shd w:val="clear" w:color="auto" w:fill="auto"/>
            <w:vAlign w:val="bottom"/>
          </w:tcPr>
          <w:p w14:paraId="32CB8B5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42.75</w:t>
            </w:r>
          </w:p>
        </w:tc>
        <w:tc>
          <w:tcPr>
            <w:tcW w:w="382" w:type="pct"/>
            <w:shd w:val="clear" w:color="auto" w:fill="auto"/>
            <w:vAlign w:val="bottom"/>
          </w:tcPr>
          <w:p w14:paraId="45ACE33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196.5</w:t>
            </w:r>
          </w:p>
        </w:tc>
        <w:tc>
          <w:tcPr>
            <w:tcW w:w="403" w:type="pct"/>
            <w:shd w:val="clear" w:color="auto" w:fill="auto"/>
            <w:vAlign w:val="bottom"/>
          </w:tcPr>
          <w:p w14:paraId="14959CA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113.000</w:t>
            </w:r>
          </w:p>
        </w:tc>
        <w:tc>
          <w:tcPr>
            <w:tcW w:w="382" w:type="pct"/>
            <w:shd w:val="clear" w:color="auto" w:fill="auto"/>
            <w:vAlign w:val="bottom"/>
          </w:tcPr>
          <w:p w14:paraId="4AA8A80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831.00</w:t>
            </w:r>
          </w:p>
        </w:tc>
        <w:tc>
          <w:tcPr>
            <w:tcW w:w="382" w:type="pct"/>
            <w:shd w:val="clear" w:color="auto" w:fill="auto"/>
            <w:vAlign w:val="bottom"/>
          </w:tcPr>
          <w:p w14:paraId="43433F8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211.50</w:t>
            </w:r>
          </w:p>
        </w:tc>
        <w:tc>
          <w:tcPr>
            <w:tcW w:w="399" w:type="pct"/>
            <w:shd w:val="clear" w:color="auto" w:fill="auto"/>
            <w:vAlign w:val="bottom"/>
          </w:tcPr>
          <w:p w14:paraId="05E90B3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333.00</w:t>
            </w:r>
          </w:p>
        </w:tc>
        <w:tc>
          <w:tcPr>
            <w:tcW w:w="461" w:type="pct"/>
            <w:shd w:val="clear" w:color="auto" w:fill="auto"/>
            <w:vAlign w:val="bottom"/>
          </w:tcPr>
          <w:p w14:paraId="5860096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75.60</w:t>
            </w:r>
          </w:p>
        </w:tc>
        <w:tc>
          <w:tcPr>
            <w:tcW w:w="404" w:type="pct"/>
            <w:shd w:val="clear" w:color="auto" w:fill="auto"/>
            <w:vAlign w:val="bottom"/>
          </w:tcPr>
          <w:p w14:paraId="7755BF1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41.3</w:t>
            </w:r>
          </w:p>
        </w:tc>
        <w:tc>
          <w:tcPr>
            <w:tcW w:w="382" w:type="pct"/>
            <w:vAlign w:val="bottom"/>
          </w:tcPr>
          <w:p w14:paraId="2F91775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289.50</w:t>
            </w:r>
          </w:p>
        </w:tc>
        <w:tc>
          <w:tcPr>
            <w:tcW w:w="434" w:type="pct"/>
            <w:tcBorders>
              <w:right w:val="single" w:sz="4" w:space="0" w:color="auto"/>
            </w:tcBorders>
            <w:vAlign w:val="bottom"/>
          </w:tcPr>
          <w:p w14:paraId="7A9BA98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18.00</w:t>
            </w:r>
          </w:p>
        </w:tc>
      </w:tr>
      <w:tr w:rsidR="00F5543D" w:rsidRPr="0085141D" w14:paraId="7007AE41" w14:textId="77777777" w:rsidTr="00A75972">
        <w:trPr>
          <w:trHeight w:val="20"/>
        </w:trPr>
        <w:tc>
          <w:tcPr>
            <w:tcW w:w="613" w:type="pct"/>
            <w:shd w:val="clear" w:color="auto" w:fill="auto"/>
            <w:vAlign w:val="center"/>
          </w:tcPr>
          <w:p w14:paraId="50DB5919"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legs</w:t>
            </w:r>
          </w:p>
        </w:tc>
        <w:tc>
          <w:tcPr>
            <w:tcW w:w="354" w:type="pct"/>
            <w:tcBorders>
              <w:right w:val="single" w:sz="4" w:space="0" w:color="auto"/>
            </w:tcBorders>
            <w:shd w:val="clear" w:color="auto" w:fill="auto"/>
            <w:vAlign w:val="bottom"/>
          </w:tcPr>
          <w:p w14:paraId="09F5E74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76.4</w:t>
            </w:r>
          </w:p>
        </w:tc>
        <w:tc>
          <w:tcPr>
            <w:tcW w:w="404" w:type="pct"/>
            <w:tcBorders>
              <w:left w:val="single" w:sz="4" w:space="0" w:color="auto"/>
            </w:tcBorders>
            <w:shd w:val="clear" w:color="auto" w:fill="auto"/>
            <w:vAlign w:val="bottom"/>
          </w:tcPr>
          <w:p w14:paraId="39B573E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36.5</w:t>
            </w:r>
          </w:p>
        </w:tc>
        <w:tc>
          <w:tcPr>
            <w:tcW w:w="382" w:type="pct"/>
            <w:shd w:val="clear" w:color="auto" w:fill="auto"/>
            <w:vAlign w:val="bottom"/>
          </w:tcPr>
          <w:p w14:paraId="012CC6E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282.4</w:t>
            </w:r>
          </w:p>
        </w:tc>
        <w:tc>
          <w:tcPr>
            <w:tcW w:w="403" w:type="pct"/>
            <w:shd w:val="clear" w:color="auto" w:fill="auto"/>
            <w:vAlign w:val="bottom"/>
          </w:tcPr>
          <w:p w14:paraId="2DD75F2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77.600</w:t>
            </w:r>
          </w:p>
        </w:tc>
        <w:tc>
          <w:tcPr>
            <w:tcW w:w="382" w:type="pct"/>
            <w:shd w:val="clear" w:color="auto" w:fill="auto"/>
            <w:vAlign w:val="bottom"/>
          </w:tcPr>
          <w:p w14:paraId="3A6AA08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397.60</w:t>
            </w:r>
          </w:p>
        </w:tc>
        <w:tc>
          <w:tcPr>
            <w:tcW w:w="382" w:type="pct"/>
            <w:shd w:val="clear" w:color="auto" w:fill="auto"/>
            <w:vAlign w:val="bottom"/>
          </w:tcPr>
          <w:p w14:paraId="279D515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211.6</w:t>
            </w:r>
          </w:p>
        </w:tc>
        <w:tc>
          <w:tcPr>
            <w:tcW w:w="399" w:type="pct"/>
            <w:shd w:val="clear" w:color="auto" w:fill="auto"/>
            <w:vAlign w:val="bottom"/>
          </w:tcPr>
          <w:p w14:paraId="594572B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105.60</w:t>
            </w:r>
          </w:p>
        </w:tc>
        <w:tc>
          <w:tcPr>
            <w:tcW w:w="461" w:type="pct"/>
            <w:shd w:val="clear" w:color="auto" w:fill="auto"/>
            <w:vAlign w:val="bottom"/>
          </w:tcPr>
          <w:p w14:paraId="584F55C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105.60</w:t>
            </w:r>
          </w:p>
        </w:tc>
        <w:tc>
          <w:tcPr>
            <w:tcW w:w="404" w:type="pct"/>
            <w:shd w:val="clear" w:color="auto" w:fill="auto"/>
            <w:vAlign w:val="bottom"/>
          </w:tcPr>
          <w:p w14:paraId="7699EDE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57.2</w:t>
            </w:r>
          </w:p>
        </w:tc>
        <w:tc>
          <w:tcPr>
            <w:tcW w:w="382" w:type="pct"/>
            <w:vAlign w:val="bottom"/>
          </w:tcPr>
          <w:p w14:paraId="0A48D5D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327.60</w:t>
            </w:r>
          </w:p>
        </w:tc>
        <w:tc>
          <w:tcPr>
            <w:tcW w:w="434" w:type="pct"/>
            <w:vAlign w:val="bottom"/>
          </w:tcPr>
          <w:p w14:paraId="27407CF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14.0</w:t>
            </w:r>
          </w:p>
        </w:tc>
      </w:tr>
      <w:tr w:rsidR="00F5543D" w:rsidRPr="0085141D" w14:paraId="283733AB" w14:textId="77777777" w:rsidTr="00A75972">
        <w:trPr>
          <w:trHeight w:val="20"/>
        </w:trPr>
        <w:tc>
          <w:tcPr>
            <w:tcW w:w="613" w:type="pct"/>
            <w:shd w:val="clear" w:color="auto" w:fill="auto"/>
            <w:vAlign w:val="center"/>
          </w:tcPr>
          <w:p w14:paraId="71B4E43A"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torso</w:t>
            </w:r>
          </w:p>
        </w:tc>
        <w:tc>
          <w:tcPr>
            <w:tcW w:w="354" w:type="pct"/>
            <w:tcBorders>
              <w:right w:val="single" w:sz="4" w:space="0" w:color="auto"/>
            </w:tcBorders>
            <w:shd w:val="clear" w:color="auto" w:fill="auto"/>
            <w:vAlign w:val="bottom"/>
          </w:tcPr>
          <w:p w14:paraId="43A4859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98.36</w:t>
            </w:r>
          </w:p>
        </w:tc>
        <w:tc>
          <w:tcPr>
            <w:tcW w:w="404" w:type="pct"/>
            <w:tcBorders>
              <w:left w:val="single" w:sz="4" w:space="0" w:color="auto"/>
            </w:tcBorders>
            <w:shd w:val="clear" w:color="auto" w:fill="auto"/>
            <w:vAlign w:val="bottom"/>
          </w:tcPr>
          <w:p w14:paraId="19A51FA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101.9</w:t>
            </w:r>
          </w:p>
        </w:tc>
        <w:tc>
          <w:tcPr>
            <w:tcW w:w="382" w:type="pct"/>
            <w:shd w:val="clear" w:color="auto" w:fill="auto"/>
            <w:vAlign w:val="bottom"/>
          </w:tcPr>
          <w:p w14:paraId="6EBC664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529</w:t>
            </w:r>
          </w:p>
        </w:tc>
        <w:tc>
          <w:tcPr>
            <w:tcW w:w="403" w:type="pct"/>
            <w:shd w:val="clear" w:color="auto" w:fill="auto"/>
            <w:vAlign w:val="bottom"/>
          </w:tcPr>
          <w:p w14:paraId="4CAC30A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152.000</w:t>
            </w:r>
          </w:p>
        </w:tc>
        <w:tc>
          <w:tcPr>
            <w:tcW w:w="382" w:type="pct"/>
            <w:shd w:val="clear" w:color="auto" w:fill="auto"/>
            <w:vAlign w:val="bottom"/>
          </w:tcPr>
          <w:p w14:paraId="04D3F49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636.00</w:t>
            </w:r>
          </w:p>
        </w:tc>
        <w:tc>
          <w:tcPr>
            <w:tcW w:w="382" w:type="pct"/>
            <w:shd w:val="clear" w:color="auto" w:fill="auto"/>
            <w:vAlign w:val="bottom"/>
          </w:tcPr>
          <w:p w14:paraId="525B81A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231.20</w:t>
            </w:r>
          </w:p>
        </w:tc>
        <w:tc>
          <w:tcPr>
            <w:tcW w:w="399" w:type="pct"/>
            <w:shd w:val="clear" w:color="auto" w:fill="auto"/>
            <w:vAlign w:val="bottom"/>
          </w:tcPr>
          <w:p w14:paraId="1B8A998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518.4</w:t>
            </w:r>
          </w:p>
        </w:tc>
        <w:tc>
          <w:tcPr>
            <w:tcW w:w="461" w:type="pct"/>
            <w:shd w:val="clear" w:color="auto" w:fill="auto"/>
            <w:vAlign w:val="bottom"/>
          </w:tcPr>
          <w:p w14:paraId="2F2F7A3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270.0</w:t>
            </w:r>
          </w:p>
        </w:tc>
        <w:tc>
          <w:tcPr>
            <w:tcW w:w="404" w:type="pct"/>
            <w:shd w:val="clear" w:color="auto" w:fill="auto"/>
            <w:vAlign w:val="bottom"/>
          </w:tcPr>
          <w:p w14:paraId="4B6FC0E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86.32</w:t>
            </w:r>
          </w:p>
        </w:tc>
        <w:tc>
          <w:tcPr>
            <w:tcW w:w="382" w:type="pct"/>
            <w:vAlign w:val="bottom"/>
          </w:tcPr>
          <w:p w14:paraId="1949527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810.0</w:t>
            </w:r>
          </w:p>
        </w:tc>
        <w:tc>
          <w:tcPr>
            <w:tcW w:w="434" w:type="pct"/>
            <w:vAlign w:val="bottom"/>
          </w:tcPr>
          <w:p w14:paraId="2CED573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71.44</w:t>
            </w:r>
          </w:p>
        </w:tc>
      </w:tr>
      <w:tr w:rsidR="00F5543D" w:rsidRPr="0085141D" w14:paraId="0DAFE5EF" w14:textId="77777777" w:rsidTr="00A75972">
        <w:trPr>
          <w:trHeight w:val="20"/>
        </w:trPr>
        <w:tc>
          <w:tcPr>
            <w:tcW w:w="613" w:type="pct"/>
            <w:shd w:val="clear" w:color="auto" w:fill="auto"/>
            <w:vAlign w:val="center"/>
          </w:tcPr>
          <w:p w14:paraId="68C5EF6D"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354" w:type="pct"/>
            <w:tcBorders>
              <w:right w:val="single" w:sz="4" w:space="0" w:color="auto"/>
            </w:tcBorders>
            <w:shd w:val="clear" w:color="auto" w:fill="auto"/>
            <w:vAlign w:val="bottom"/>
          </w:tcPr>
          <w:p w14:paraId="0C7F0D4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241.2</w:t>
            </w:r>
          </w:p>
        </w:tc>
        <w:tc>
          <w:tcPr>
            <w:tcW w:w="404" w:type="pct"/>
            <w:tcBorders>
              <w:left w:val="single" w:sz="4" w:space="0" w:color="auto"/>
            </w:tcBorders>
            <w:shd w:val="clear" w:color="auto" w:fill="auto"/>
            <w:vAlign w:val="bottom"/>
          </w:tcPr>
          <w:p w14:paraId="012E219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181</w:t>
            </w:r>
          </w:p>
        </w:tc>
        <w:tc>
          <w:tcPr>
            <w:tcW w:w="382" w:type="pct"/>
            <w:shd w:val="clear" w:color="auto" w:fill="auto"/>
            <w:vAlign w:val="bottom"/>
          </w:tcPr>
          <w:p w14:paraId="61CC20F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1008</w:t>
            </w:r>
          </w:p>
        </w:tc>
        <w:tc>
          <w:tcPr>
            <w:tcW w:w="403" w:type="pct"/>
            <w:shd w:val="clear" w:color="auto" w:fill="auto"/>
            <w:vAlign w:val="bottom"/>
          </w:tcPr>
          <w:p w14:paraId="6F19353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342.60</w:t>
            </w:r>
          </w:p>
        </w:tc>
        <w:tc>
          <w:tcPr>
            <w:tcW w:w="382" w:type="pct"/>
            <w:shd w:val="clear" w:color="auto" w:fill="auto"/>
            <w:vAlign w:val="bottom"/>
          </w:tcPr>
          <w:p w14:paraId="351A641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1864.60</w:t>
            </w:r>
          </w:p>
        </w:tc>
        <w:tc>
          <w:tcPr>
            <w:tcW w:w="382" w:type="pct"/>
            <w:shd w:val="clear" w:color="auto" w:fill="auto"/>
            <w:vAlign w:val="bottom"/>
          </w:tcPr>
          <w:p w14:paraId="507F286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654.3</w:t>
            </w:r>
          </w:p>
        </w:tc>
        <w:tc>
          <w:tcPr>
            <w:tcW w:w="399" w:type="pct"/>
            <w:shd w:val="clear" w:color="auto" w:fill="auto"/>
            <w:vAlign w:val="bottom"/>
          </w:tcPr>
          <w:p w14:paraId="393E44B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957</w:t>
            </w:r>
          </w:p>
        </w:tc>
        <w:tc>
          <w:tcPr>
            <w:tcW w:w="461" w:type="pct"/>
            <w:shd w:val="clear" w:color="auto" w:fill="auto"/>
            <w:vAlign w:val="bottom"/>
          </w:tcPr>
          <w:p w14:paraId="24DF3B5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451</w:t>
            </w:r>
          </w:p>
        </w:tc>
        <w:tc>
          <w:tcPr>
            <w:tcW w:w="404" w:type="pct"/>
            <w:shd w:val="clear" w:color="auto" w:fill="auto"/>
            <w:vAlign w:val="bottom"/>
          </w:tcPr>
          <w:p w14:paraId="22F4FD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185</w:t>
            </w:r>
          </w:p>
        </w:tc>
        <w:tc>
          <w:tcPr>
            <w:tcW w:w="382" w:type="pct"/>
            <w:vAlign w:val="bottom"/>
          </w:tcPr>
          <w:p w14:paraId="2BA2AA5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1427.1</w:t>
            </w:r>
          </w:p>
        </w:tc>
        <w:tc>
          <w:tcPr>
            <w:tcW w:w="434" w:type="pct"/>
            <w:tcBorders>
              <w:right w:val="single" w:sz="4" w:space="0" w:color="auto"/>
            </w:tcBorders>
            <w:vAlign w:val="bottom"/>
          </w:tcPr>
          <w:p w14:paraId="1A6E1F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103.5</w:t>
            </w:r>
          </w:p>
        </w:tc>
      </w:tr>
      <w:tr w:rsidR="00F5543D" w:rsidRPr="0085141D" w14:paraId="27F1A053" w14:textId="77777777" w:rsidTr="00A75972">
        <w:trPr>
          <w:trHeight w:val="20"/>
        </w:trPr>
        <w:tc>
          <w:tcPr>
            <w:tcW w:w="5000" w:type="pct"/>
            <w:gridSpan w:val="12"/>
            <w:tcBorders>
              <w:top w:val="nil"/>
              <w:bottom w:val="nil"/>
              <w:right w:val="single" w:sz="4" w:space="0" w:color="auto"/>
            </w:tcBorders>
            <w:shd w:val="clear" w:color="auto" w:fill="auto"/>
            <w:vAlign w:val="center"/>
          </w:tcPr>
          <w:p w14:paraId="3014C5B6"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Inner dosimeter (representing the skin)</w:t>
            </w:r>
          </w:p>
        </w:tc>
      </w:tr>
      <w:tr w:rsidR="00F5543D" w:rsidRPr="0085141D" w14:paraId="0ED5D57C" w14:textId="77777777" w:rsidTr="00A75972">
        <w:trPr>
          <w:trHeight w:val="20"/>
        </w:trPr>
        <w:tc>
          <w:tcPr>
            <w:tcW w:w="613" w:type="pct"/>
            <w:shd w:val="clear" w:color="auto" w:fill="auto"/>
            <w:vAlign w:val="center"/>
          </w:tcPr>
          <w:p w14:paraId="7BA05562"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arms</w:t>
            </w:r>
          </w:p>
        </w:tc>
        <w:tc>
          <w:tcPr>
            <w:tcW w:w="354" w:type="pct"/>
            <w:tcBorders>
              <w:right w:val="single" w:sz="4" w:space="0" w:color="auto"/>
            </w:tcBorders>
            <w:shd w:val="clear" w:color="auto" w:fill="auto"/>
            <w:vAlign w:val="bottom"/>
          </w:tcPr>
          <w:p w14:paraId="50F88A8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9.520</w:t>
            </w:r>
          </w:p>
        </w:tc>
        <w:tc>
          <w:tcPr>
            <w:tcW w:w="404" w:type="pct"/>
            <w:tcBorders>
              <w:left w:val="single" w:sz="4" w:space="0" w:color="auto"/>
            </w:tcBorders>
            <w:shd w:val="clear" w:color="auto" w:fill="auto"/>
            <w:vAlign w:val="bottom"/>
          </w:tcPr>
          <w:p w14:paraId="69E68B7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5.334</w:t>
            </w:r>
          </w:p>
        </w:tc>
        <w:tc>
          <w:tcPr>
            <w:tcW w:w="382" w:type="pct"/>
            <w:shd w:val="clear" w:color="auto" w:fill="auto"/>
            <w:vAlign w:val="bottom"/>
          </w:tcPr>
          <w:p w14:paraId="4C8075A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7.140</w:t>
            </w:r>
          </w:p>
        </w:tc>
        <w:tc>
          <w:tcPr>
            <w:tcW w:w="403" w:type="pct"/>
            <w:shd w:val="clear" w:color="auto" w:fill="auto"/>
            <w:vAlign w:val="bottom"/>
          </w:tcPr>
          <w:p w14:paraId="772F187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2.198</w:t>
            </w:r>
          </w:p>
        </w:tc>
        <w:tc>
          <w:tcPr>
            <w:tcW w:w="382" w:type="pct"/>
            <w:shd w:val="clear" w:color="auto" w:fill="auto"/>
            <w:vAlign w:val="bottom"/>
          </w:tcPr>
          <w:p w14:paraId="64CB0E1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30.59</w:t>
            </w:r>
          </w:p>
        </w:tc>
        <w:tc>
          <w:tcPr>
            <w:tcW w:w="382" w:type="pct"/>
            <w:shd w:val="clear" w:color="auto" w:fill="auto"/>
            <w:vAlign w:val="bottom"/>
          </w:tcPr>
          <w:p w14:paraId="5CE82EF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48.58</w:t>
            </w:r>
          </w:p>
        </w:tc>
        <w:tc>
          <w:tcPr>
            <w:tcW w:w="399" w:type="pct"/>
            <w:shd w:val="clear" w:color="auto" w:fill="auto"/>
            <w:vAlign w:val="bottom"/>
          </w:tcPr>
          <w:p w14:paraId="525DC24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25.90</w:t>
            </w:r>
          </w:p>
        </w:tc>
        <w:tc>
          <w:tcPr>
            <w:tcW w:w="461" w:type="pct"/>
            <w:shd w:val="clear" w:color="auto" w:fill="auto"/>
            <w:vAlign w:val="bottom"/>
          </w:tcPr>
          <w:p w14:paraId="71F3A2E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12.11</w:t>
            </w:r>
          </w:p>
        </w:tc>
        <w:tc>
          <w:tcPr>
            <w:tcW w:w="404" w:type="pct"/>
            <w:shd w:val="clear" w:color="auto" w:fill="auto"/>
            <w:vAlign w:val="bottom"/>
          </w:tcPr>
          <w:p w14:paraId="2ABDEBE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10.99</w:t>
            </w:r>
          </w:p>
        </w:tc>
        <w:tc>
          <w:tcPr>
            <w:tcW w:w="382" w:type="pct"/>
            <w:vAlign w:val="bottom"/>
          </w:tcPr>
          <w:p w14:paraId="530F272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47.67</w:t>
            </w:r>
          </w:p>
        </w:tc>
        <w:tc>
          <w:tcPr>
            <w:tcW w:w="434" w:type="pct"/>
            <w:vAlign w:val="bottom"/>
          </w:tcPr>
          <w:p w14:paraId="075CD14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1.218</w:t>
            </w:r>
          </w:p>
        </w:tc>
      </w:tr>
      <w:tr w:rsidR="00F5543D" w:rsidRPr="0085141D" w14:paraId="75F4F367" w14:textId="77777777" w:rsidTr="00A75972">
        <w:trPr>
          <w:trHeight w:val="20"/>
        </w:trPr>
        <w:tc>
          <w:tcPr>
            <w:tcW w:w="613" w:type="pct"/>
            <w:shd w:val="clear" w:color="auto" w:fill="auto"/>
            <w:vAlign w:val="center"/>
          </w:tcPr>
          <w:p w14:paraId="3C6BA21B"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legs</w:t>
            </w:r>
          </w:p>
        </w:tc>
        <w:tc>
          <w:tcPr>
            <w:tcW w:w="354" w:type="pct"/>
            <w:tcBorders>
              <w:right w:val="single" w:sz="4" w:space="0" w:color="auto"/>
            </w:tcBorders>
            <w:shd w:val="clear" w:color="auto" w:fill="auto"/>
            <w:vAlign w:val="bottom"/>
          </w:tcPr>
          <w:p w14:paraId="0836B82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5.920</w:t>
            </w:r>
          </w:p>
        </w:tc>
        <w:tc>
          <w:tcPr>
            <w:tcW w:w="404" w:type="pct"/>
            <w:tcBorders>
              <w:left w:val="single" w:sz="4" w:space="0" w:color="auto"/>
            </w:tcBorders>
            <w:shd w:val="clear" w:color="auto" w:fill="auto"/>
            <w:vAlign w:val="bottom"/>
          </w:tcPr>
          <w:p w14:paraId="3643A1E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5.624</w:t>
            </w:r>
          </w:p>
        </w:tc>
        <w:tc>
          <w:tcPr>
            <w:tcW w:w="382" w:type="pct"/>
            <w:shd w:val="clear" w:color="auto" w:fill="auto"/>
            <w:vAlign w:val="bottom"/>
          </w:tcPr>
          <w:p w14:paraId="5BA7372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8.560</w:t>
            </w:r>
          </w:p>
        </w:tc>
        <w:tc>
          <w:tcPr>
            <w:tcW w:w="403" w:type="pct"/>
            <w:shd w:val="clear" w:color="auto" w:fill="auto"/>
            <w:vAlign w:val="bottom"/>
          </w:tcPr>
          <w:p w14:paraId="38FB559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3.944</w:t>
            </w:r>
          </w:p>
        </w:tc>
        <w:tc>
          <w:tcPr>
            <w:tcW w:w="382" w:type="pct"/>
            <w:shd w:val="clear" w:color="auto" w:fill="auto"/>
            <w:vAlign w:val="bottom"/>
          </w:tcPr>
          <w:p w14:paraId="1D0E6E5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14.56</w:t>
            </w:r>
          </w:p>
        </w:tc>
        <w:tc>
          <w:tcPr>
            <w:tcW w:w="382" w:type="pct"/>
            <w:shd w:val="clear" w:color="auto" w:fill="auto"/>
            <w:vAlign w:val="bottom"/>
          </w:tcPr>
          <w:p w14:paraId="4DAB270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23.84</w:t>
            </w:r>
          </w:p>
        </w:tc>
        <w:tc>
          <w:tcPr>
            <w:tcW w:w="399" w:type="pct"/>
            <w:shd w:val="clear" w:color="auto" w:fill="auto"/>
            <w:vAlign w:val="bottom"/>
          </w:tcPr>
          <w:p w14:paraId="3A05900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7.384</w:t>
            </w:r>
          </w:p>
        </w:tc>
        <w:tc>
          <w:tcPr>
            <w:tcW w:w="461" w:type="pct"/>
            <w:shd w:val="clear" w:color="auto" w:fill="auto"/>
            <w:vAlign w:val="bottom"/>
          </w:tcPr>
          <w:p w14:paraId="027293B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6.352</w:t>
            </w:r>
          </w:p>
        </w:tc>
        <w:tc>
          <w:tcPr>
            <w:tcW w:w="404" w:type="pct"/>
            <w:shd w:val="clear" w:color="auto" w:fill="auto"/>
            <w:vAlign w:val="bottom"/>
          </w:tcPr>
          <w:p w14:paraId="0099980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5.296</w:t>
            </w:r>
          </w:p>
        </w:tc>
        <w:tc>
          <w:tcPr>
            <w:tcW w:w="382" w:type="pct"/>
            <w:vAlign w:val="bottom"/>
          </w:tcPr>
          <w:p w14:paraId="1F6A993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8.080</w:t>
            </w:r>
          </w:p>
        </w:tc>
        <w:tc>
          <w:tcPr>
            <w:tcW w:w="434" w:type="pct"/>
            <w:vAlign w:val="bottom"/>
          </w:tcPr>
          <w:p w14:paraId="5783CA4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0.7952</w:t>
            </w:r>
          </w:p>
        </w:tc>
      </w:tr>
      <w:tr w:rsidR="00F5543D" w:rsidRPr="0085141D" w14:paraId="496A4B2C" w14:textId="77777777" w:rsidTr="00A75972">
        <w:trPr>
          <w:trHeight w:val="20"/>
        </w:trPr>
        <w:tc>
          <w:tcPr>
            <w:tcW w:w="613" w:type="pct"/>
            <w:shd w:val="clear" w:color="auto" w:fill="auto"/>
            <w:vAlign w:val="center"/>
          </w:tcPr>
          <w:p w14:paraId="512AAF80"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torso</w:t>
            </w:r>
          </w:p>
        </w:tc>
        <w:tc>
          <w:tcPr>
            <w:tcW w:w="354" w:type="pct"/>
            <w:tcBorders>
              <w:right w:val="single" w:sz="4" w:space="0" w:color="auto"/>
            </w:tcBorders>
            <w:shd w:val="clear" w:color="auto" w:fill="auto"/>
            <w:vAlign w:val="bottom"/>
          </w:tcPr>
          <w:p w14:paraId="6D9BAFB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11.430</w:t>
            </w:r>
          </w:p>
        </w:tc>
        <w:tc>
          <w:tcPr>
            <w:tcW w:w="404" w:type="pct"/>
            <w:tcBorders>
              <w:left w:val="single" w:sz="4" w:space="0" w:color="auto"/>
            </w:tcBorders>
            <w:shd w:val="clear" w:color="auto" w:fill="auto"/>
            <w:vAlign w:val="bottom"/>
          </w:tcPr>
          <w:p w14:paraId="08B1071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8.480</w:t>
            </w:r>
          </w:p>
        </w:tc>
        <w:tc>
          <w:tcPr>
            <w:tcW w:w="382" w:type="pct"/>
            <w:shd w:val="clear" w:color="auto" w:fill="auto"/>
            <w:vAlign w:val="bottom"/>
          </w:tcPr>
          <w:p w14:paraId="0A6A419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8.888</w:t>
            </w:r>
          </w:p>
        </w:tc>
        <w:tc>
          <w:tcPr>
            <w:tcW w:w="403" w:type="pct"/>
            <w:shd w:val="clear" w:color="auto" w:fill="auto"/>
            <w:vAlign w:val="bottom"/>
          </w:tcPr>
          <w:p w14:paraId="2963333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7.244</w:t>
            </w:r>
          </w:p>
        </w:tc>
        <w:tc>
          <w:tcPr>
            <w:tcW w:w="382" w:type="pct"/>
            <w:shd w:val="clear" w:color="auto" w:fill="auto"/>
            <w:vAlign w:val="bottom"/>
          </w:tcPr>
          <w:p w14:paraId="5DAFC9D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55.54</w:t>
            </w:r>
          </w:p>
        </w:tc>
        <w:tc>
          <w:tcPr>
            <w:tcW w:w="382" w:type="pct"/>
            <w:shd w:val="clear" w:color="auto" w:fill="auto"/>
            <w:vAlign w:val="bottom"/>
          </w:tcPr>
          <w:p w14:paraId="3BE05F8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30.340</w:t>
            </w:r>
          </w:p>
        </w:tc>
        <w:tc>
          <w:tcPr>
            <w:tcW w:w="399" w:type="pct"/>
            <w:shd w:val="clear" w:color="auto" w:fill="auto"/>
            <w:vAlign w:val="bottom"/>
          </w:tcPr>
          <w:p w14:paraId="29BCBC7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22.500</w:t>
            </w:r>
          </w:p>
        </w:tc>
        <w:tc>
          <w:tcPr>
            <w:tcW w:w="461" w:type="pct"/>
            <w:shd w:val="clear" w:color="auto" w:fill="auto"/>
            <w:vAlign w:val="bottom"/>
          </w:tcPr>
          <w:p w14:paraId="4898057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23.300</w:t>
            </w:r>
          </w:p>
        </w:tc>
        <w:tc>
          <w:tcPr>
            <w:tcW w:w="404" w:type="pct"/>
            <w:shd w:val="clear" w:color="auto" w:fill="auto"/>
            <w:vAlign w:val="bottom"/>
          </w:tcPr>
          <w:p w14:paraId="0B15877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17.880</w:t>
            </w:r>
          </w:p>
        </w:tc>
        <w:tc>
          <w:tcPr>
            <w:tcW w:w="382" w:type="pct"/>
            <w:vAlign w:val="bottom"/>
          </w:tcPr>
          <w:p w14:paraId="53FA715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24.12</w:t>
            </w:r>
          </w:p>
        </w:tc>
        <w:tc>
          <w:tcPr>
            <w:tcW w:w="434" w:type="pct"/>
            <w:vAlign w:val="bottom"/>
          </w:tcPr>
          <w:p w14:paraId="49D9F3C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1.2050</w:t>
            </w:r>
          </w:p>
        </w:tc>
      </w:tr>
      <w:tr w:rsidR="00F5543D" w:rsidRPr="0085141D" w14:paraId="7B120A60" w14:textId="77777777" w:rsidTr="00A75972">
        <w:trPr>
          <w:trHeight w:val="20"/>
        </w:trPr>
        <w:tc>
          <w:tcPr>
            <w:tcW w:w="613" w:type="pct"/>
            <w:shd w:val="clear" w:color="auto" w:fill="auto"/>
            <w:vAlign w:val="center"/>
          </w:tcPr>
          <w:p w14:paraId="0DD2B912"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354" w:type="pct"/>
            <w:tcBorders>
              <w:right w:val="single" w:sz="4" w:space="0" w:color="auto"/>
            </w:tcBorders>
            <w:shd w:val="clear" w:color="auto" w:fill="auto"/>
            <w:vAlign w:val="bottom"/>
          </w:tcPr>
          <w:p w14:paraId="68129219"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26.87</w:t>
            </w:r>
          </w:p>
        </w:tc>
        <w:tc>
          <w:tcPr>
            <w:tcW w:w="404" w:type="pct"/>
            <w:tcBorders>
              <w:left w:val="single" w:sz="4" w:space="0" w:color="auto"/>
            </w:tcBorders>
            <w:shd w:val="clear" w:color="auto" w:fill="auto"/>
            <w:vAlign w:val="bottom"/>
          </w:tcPr>
          <w:p w14:paraId="2B7BA984"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19.44</w:t>
            </w:r>
          </w:p>
        </w:tc>
        <w:tc>
          <w:tcPr>
            <w:tcW w:w="382" w:type="pct"/>
            <w:shd w:val="clear" w:color="auto" w:fill="auto"/>
            <w:vAlign w:val="bottom"/>
          </w:tcPr>
          <w:p w14:paraId="4222FE07"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24.59</w:t>
            </w:r>
          </w:p>
        </w:tc>
        <w:tc>
          <w:tcPr>
            <w:tcW w:w="403" w:type="pct"/>
            <w:shd w:val="clear" w:color="auto" w:fill="auto"/>
            <w:vAlign w:val="bottom"/>
          </w:tcPr>
          <w:p w14:paraId="53781A8C"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13.39</w:t>
            </w:r>
          </w:p>
        </w:tc>
        <w:tc>
          <w:tcPr>
            <w:tcW w:w="382" w:type="pct"/>
            <w:shd w:val="clear" w:color="auto" w:fill="auto"/>
            <w:vAlign w:val="bottom"/>
          </w:tcPr>
          <w:p w14:paraId="419F5C0E"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100.69</w:t>
            </w:r>
          </w:p>
        </w:tc>
        <w:tc>
          <w:tcPr>
            <w:tcW w:w="382" w:type="pct"/>
            <w:shd w:val="clear" w:color="auto" w:fill="auto"/>
            <w:vAlign w:val="bottom"/>
          </w:tcPr>
          <w:p w14:paraId="199B4DD8"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102.8</w:t>
            </w:r>
          </w:p>
        </w:tc>
        <w:tc>
          <w:tcPr>
            <w:tcW w:w="399" w:type="pct"/>
            <w:shd w:val="clear" w:color="auto" w:fill="auto"/>
            <w:vAlign w:val="bottom"/>
          </w:tcPr>
          <w:p w14:paraId="76061941"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55.78</w:t>
            </w:r>
          </w:p>
        </w:tc>
        <w:tc>
          <w:tcPr>
            <w:tcW w:w="461" w:type="pct"/>
            <w:shd w:val="clear" w:color="auto" w:fill="auto"/>
            <w:vAlign w:val="bottom"/>
          </w:tcPr>
          <w:p w14:paraId="6303BEE2"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41.76</w:t>
            </w:r>
          </w:p>
        </w:tc>
        <w:tc>
          <w:tcPr>
            <w:tcW w:w="404" w:type="pct"/>
            <w:shd w:val="clear" w:color="auto" w:fill="auto"/>
            <w:vAlign w:val="bottom"/>
          </w:tcPr>
          <w:p w14:paraId="21BED013"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34.17</w:t>
            </w:r>
          </w:p>
        </w:tc>
        <w:tc>
          <w:tcPr>
            <w:tcW w:w="382" w:type="pct"/>
            <w:vAlign w:val="bottom"/>
          </w:tcPr>
          <w:p w14:paraId="304138ED"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79.87</w:t>
            </w:r>
          </w:p>
        </w:tc>
        <w:tc>
          <w:tcPr>
            <w:tcW w:w="434" w:type="pct"/>
            <w:vAlign w:val="bottom"/>
          </w:tcPr>
          <w:p w14:paraId="5131B5A3"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3.218</w:t>
            </w:r>
          </w:p>
        </w:tc>
      </w:tr>
      <w:tr w:rsidR="00F5543D" w:rsidRPr="0085141D" w14:paraId="69E8088D" w14:textId="77777777" w:rsidTr="00A75972">
        <w:trPr>
          <w:trHeight w:val="20"/>
        </w:trPr>
        <w:tc>
          <w:tcPr>
            <w:tcW w:w="5000" w:type="pct"/>
            <w:gridSpan w:val="12"/>
            <w:tcBorders>
              <w:top w:val="nil"/>
              <w:bottom w:val="nil"/>
              <w:right w:val="single" w:sz="4" w:space="0" w:color="auto"/>
            </w:tcBorders>
            <w:shd w:val="clear" w:color="auto" w:fill="auto"/>
            <w:vAlign w:val="center"/>
          </w:tcPr>
          <w:p w14:paraId="7E24EEBF"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Handwash</w:t>
            </w:r>
          </w:p>
        </w:tc>
      </w:tr>
      <w:tr w:rsidR="00F5543D" w:rsidRPr="0085141D" w14:paraId="180F2930" w14:textId="77777777" w:rsidTr="00A75972">
        <w:trPr>
          <w:trHeight w:val="20"/>
        </w:trPr>
        <w:tc>
          <w:tcPr>
            <w:tcW w:w="613" w:type="pct"/>
            <w:shd w:val="clear" w:color="auto" w:fill="auto"/>
            <w:vAlign w:val="center"/>
          </w:tcPr>
          <w:p w14:paraId="059CEA1C"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Measured</w:t>
            </w:r>
          </w:p>
        </w:tc>
        <w:tc>
          <w:tcPr>
            <w:tcW w:w="354" w:type="pct"/>
            <w:tcBorders>
              <w:right w:val="single" w:sz="4" w:space="0" w:color="auto"/>
            </w:tcBorders>
            <w:shd w:val="clear" w:color="auto" w:fill="auto"/>
            <w:vAlign w:val="bottom"/>
          </w:tcPr>
          <w:p w14:paraId="6FCDE25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35.060</w:t>
            </w:r>
          </w:p>
        </w:tc>
        <w:tc>
          <w:tcPr>
            <w:tcW w:w="404" w:type="pct"/>
            <w:tcBorders>
              <w:left w:val="single" w:sz="4" w:space="0" w:color="auto"/>
            </w:tcBorders>
            <w:shd w:val="clear" w:color="auto" w:fill="auto"/>
            <w:vAlign w:val="bottom"/>
          </w:tcPr>
          <w:p w14:paraId="4870862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68.100</w:t>
            </w:r>
          </w:p>
        </w:tc>
        <w:tc>
          <w:tcPr>
            <w:tcW w:w="382" w:type="pct"/>
            <w:shd w:val="clear" w:color="auto" w:fill="auto"/>
            <w:vAlign w:val="bottom"/>
          </w:tcPr>
          <w:p w14:paraId="1FD79E0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317.600</w:t>
            </w:r>
          </w:p>
        </w:tc>
        <w:tc>
          <w:tcPr>
            <w:tcW w:w="403" w:type="pct"/>
            <w:shd w:val="clear" w:color="auto" w:fill="auto"/>
            <w:vAlign w:val="bottom"/>
          </w:tcPr>
          <w:p w14:paraId="2DD7135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87.500</w:t>
            </w:r>
          </w:p>
        </w:tc>
        <w:tc>
          <w:tcPr>
            <w:tcW w:w="382" w:type="pct"/>
            <w:shd w:val="clear" w:color="auto" w:fill="auto"/>
            <w:vAlign w:val="bottom"/>
          </w:tcPr>
          <w:p w14:paraId="2F0CE5E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575.000</w:t>
            </w:r>
          </w:p>
        </w:tc>
        <w:tc>
          <w:tcPr>
            <w:tcW w:w="382" w:type="pct"/>
            <w:shd w:val="clear" w:color="auto" w:fill="auto"/>
            <w:vAlign w:val="bottom"/>
          </w:tcPr>
          <w:p w14:paraId="1CDD138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244.000</w:t>
            </w:r>
          </w:p>
        </w:tc>
        <w:tc>
          <w:tcPr>
            <w:tcW w:w="399" w:type="pct"/>
            <w:shd w:val="clear" w:color="auto" w:fill="auto"/>
            <w:vAlign w:val="bottom"/>
          </w:tcPr>
          <w:p w14:paraId="684313D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191.600</w:t>
            </w:r>
          </w:p>
        </w:tc>
        <w:tc>
          <w:tcPr>
            <w:tcW w:w="461" w:type="pct"/>
            <w:shd w:val="clear" w:color="auto" w:fill="auto"/>
            <w:vAlign w:val="bottom"/>
          </w:tcPr>
          <w:p w14:paraId="705DB56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111.600</w:t>
            </w:r>
          </w:p>
        </w:tc>
        <w:tc>
          <w:tcPr>
            <w:tcW w:w="404" w:type="pct"/>
            <w:shd w:val="clear" w:color="auto" w:fill="auto"/>
            <w:vAlign w:val="bottom"/>
          </w:tcPr>
          <w:p w14:paraId="5604885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180.700</w:t>
            </w:r>
          </w:p>
        </w:tc>
        <w:tc>
          <w:tcPr>
            <w:tcW w:w="382" w:type="pct"/>
            <w:vAlign w:val="bottom"/>
          </w:tcPr>
          <w:p w14:paraId="06EEF7F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873.000</w:t>
            </w:r>
          </w:p>
        </w:tc>
        <w:tc>
          <w:tcPr>
            <w:tcW w:w="434" w:type="pct"/>
            <w:tcBorders>
              <w:right w:val="single" w:sz="4" w:space="0" w:color="auto"/>
            </w:tcBorders>
            <w:vAlign w:val="bottom"/>
          </w:tcPr>
          <w:p w14:paraId="18ABF62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61.970</w:t>
            </w:r>
          </w:p>
        </w:tc>
      </w:tr>
      <w:tr w:rsidR="00F5543D" w:rsidRPr="0085141D" w14:paraId="58F75E30" w14:textId="77777777" w:rsidTr="00A75972">
        <w:trPr>
          <w:trHeight w:val="20"/>
        </w:trPr>
        <w:tc>
          <w:tcPr>
            <w:tcW w:w="613" w:type="pct"/>
            <w:shd w:val="clear" w:color="auto" w:fill="auto"/>
            <w:vAlign w:val="center"/>
          </w:tcPr>
          <w:p w14:paraId="18ABC2F3"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354" w:type="pct"/>
            <w:tcBorders>
              <w:right w:val="single" w:sz="4" w:space="0" w:color="auto"/>
            </w:tcBorders>
            <w:shd w:val="clear" w:color="auto" w:fill="auto"/>
            <w:vAlign w:val="bottom"/>
          </w:tcPr>
          <w:p w14:paraId="106293B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35.060</w:t>
            </w:r>
          </w:p>
        </w:tc>
        <w:tc>
          <w:tcPr>
            <w:tcW w:w="404" w:type="pct"/>
            <w:tcBorders>
              <w:left w:val="single" w:sz="4" w:space="0" w:color="auto"/>
            </w:tcBorders>
            <w:shd w:val="clear" w:color="auto" w:fill="auto"/>
            <w:vAlign w:val="bottom"/>
          </w:tcPr>
          <w:p w14:paraId="30C95FC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68.100</w:t>
            </w:r>
          </w:p>
        </w:tc>
        <w:tc>
          <w:tcPr>
            <w:tcW w:w="382" w:type="pct"/>
            <w:shd w:val="clear" w:color="auto" w:fill="auto"/>
            <w:vAlign w:val="bottom"/>
          </w:tcPr>
          <w:p w14:paraId="386BDA5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317.600</w:t>
            </w:r>
          </w:p>
        </w:tc>
        <w:tc>
          <w:tcPr>
            <w:tcW w:w="403" w:type="pct"/>
            <w:shd w:val="clear" w:color="auto" w:fill="auto"/>
            <w:vAlign w:val="bottom"/>
          </w:tcPr>
          <w:p w14:paraId="1CA30F6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87.500</w:t>
            </w:r>
          </w:p>
        </w:tc>
        <w:tc>
          <w:tcPr>
            <w:tcW w:w="382" w:type="pct"/>
            <w:shd w:val="clear" w:color="auto" w:fill="auto"/>
            <w:vAlign w:val="bottom"/>
          </w:tcPr>
          <w:p w14:paraId="36936C5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575.000</w:t>
            </w:r>
          </w:p>
        </w:tc>
        <w:tc>
          <w:tcPr>
            <w:tcW w:w="382" w:type="pct"/>
            <w:shd w:val="clear" w:color="auto" w:fill="auto"/>
            <w:vAlign w:val="bottom"/>
          </w:tcPr>
          <w:p w14:paraId="50B011B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244.000</w:t>
            </w:r>
          </w:p>
        </w:tc>
        <w:tc>
          <w:tcPr>
            <w:tcW w:w="399" w:type="pct"/>
            <w:shd w:val="clear" w:color="auto" w:fill="auto"/>
            <w:vAlign w:val="bottom"/>
          </w:tcPr>
          <w:p w14:paraId="0DA521C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191.600</w:t>
            </w:r>
          </w:p>
        </w:tc>
        <w:tc>
          <w:tcPr>
            <w:tcW w:w="461" w:type="pct"/>
            <w:shd w:val="clear" w:color="auto" w:fill="auto"/>
            <w:vAlign w:val="bottom"/>
          </w:tcPr>
          <w:p w14:paraId="130CB56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111.600</w:t>
            </w:r>
          </w:p>
        </w:tc>
        <w:tc>
          <w:tcPr>
            <w:tcW w:w="404" w:type="pct"/>
            <w:shd w:val="clear" w:color="auto" w:fill="auto"/>
            <w:vAlign w:val="bottom"/>
          </w:tcPr>
          <w:p w14:paraId="699793B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180.700</w:t>
            </w:r>
          </w:p>
        </w:tc>
        <w:tc>
          <w:tcPr>
            <w:tcW w:w="382" w:type="pct"/>
            <w:vAlign w:val="bottom"/>
          </w:tcPr>
          <w:p w14:paraId="770AE43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873.000</w:t>
            </w:r>
          </w:p>
        </w:tc>
        <w:tc>
          <w:tcPr>
            <w:tcW w:w="434" w:type="pct"/>
            <w:vAlign w:val="bottom"/>
          </w:tcPr>
          <w:p w14:paraId="77E2F5A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61.970</w:t>
            </w:r>
          </w:p>
        </w:tc>
      </w:tr>
      <w:tr w:rsidR="00F5543D" w:rsidRPr="0085141D" w14:paraId="07D9BFE2" w14:textId="77777777" w:rsidTr="00A75972">
        <w:trPr>
          <w:trHeight w:val="20"/>
        </w:trPr>
        <w:tc>
          <w:tcPr>
            <w:tcW w:w="5000" w:type="pct"/>
            <w:gridSpan w:val="12"/>
            <w:tcBorders>
              <w:top w:val="nil"/>
              <w:bottom w:val="nil"/>
              <w:right w:val="single" w:sz="4" w:space="0" w:color="auto"/>
            </w:tcBorders>
            <w:shd w:val="clear" w:color="auto" w:fill="auto"/>
            <w:vAlign w:val="center"/>
          </w:tcPr>
          <w:p w14:paraId="24E532C7"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Face/neck wipes</w:t>
            </w:r>
          </w:p>
        </w:tc>
      </w:tr>
      <w:tr w:rsidR="00F5543D" w:rsidRPr="0085141D" w14:paraId="7EC2A9FC" w14:textId="77777777" w:rsidTr="00A75972">
        <w:trPr>
          <w:trHeight w:val="20"/>
        </w:trPr>
        <w:tc>
          <w:tcPr>
            <w:tcW w:w="613" w:type="pct"/>
            <w:shd w:val="clear" w:color="auto" w:fill="auto"/>
            <w:vAlign w:val="center"/>
          </w:tcPr>
          <w:p w14:paraId="47A2EE6F" w14:textId="77777777" w:rsidR="00F5543D" w:rsidRPr="0085141D" w:rsidRDefault="00F5543D" w:rsidP="001A223A">
            <w:pPr>
              <w:keepNext/>
              <w:keepLines/>
              <w:tabs>
                <w:tab w:val="left" w:pos="720"/>
              </w:tabs>
              <w:jc w:val="center"/>
              <w:rPr>
                <w:rFonts w:eastAsia="SimSun"/>
                <w:sz w:val="16"/>
                <w:szCs w:val="16"/>
                <w:lang w:val="en-GB" w:eastAsia="zh-CN"/>
              </w:rPr>
            </w:pPr>
            <w:r w:rsidRPr="0085141D">
              <w:rPr>
                <w:rFonts w:eastAsia="SimSun"/>
                <w:sz w:val="16"/>
                <w:szCs w:val="16"/>
                <w:lang w:val="en-GB" w:eastAsia="zh-CN"/>
              </w:rPr>
              <w:t>Measured</w:t>
            </w:r>
          </w:p>
        </w:tc>
        <w:tc>
          <w:tcPr>
            <w:tcW w:w="354" w:type="pct"/>
            <w:tcBorders>
              <w:right w:val="single" w:sz="4" w:space="0" w:color="auto"/>
            </w:tcBorders>
            <w:shd w:val="clear" w:color="auto" w:fill="auto"/>
            <w:vAlign w:val="bottom"/>
          </w:tcPr>
          <w:p w14:paraId="50A1EE0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2.493</w:t>
            </w:r>
          </w:p>
        </w:tc>
        <w:tc>
          <w:tcPr>
            <w:tcW w:w="404" w:type="pct"/>
            <w:tcBorders>
              <w:left w:val="single" w:sz="4" w:space="0" w:color="auto"/>
            </w:tcBorders>
            <w:shd w:val="clear" w:color="auto" w:fill="auto"/>
            <w:vAlign w:val="bottom"/>
          </w:tcPr>
          <w:p w14:paraId="6F35EE0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1.34</w:t>
            </w:r>
          </w:p>
        </w:tc>
        <w:tc>
          <w:tcPr>
            <w:tcW w:w="382" w:type="pct"/>
            <w:shd w:val="clear" w:color="auto" w:fill="auto"/>
            <w:vAlign w:val="bottom"/>
          </w:tcPr>
          <w:p w14:paraId="02F9F1D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16.69</w:t>
            </w:r>
          </w:p>
        </w:tc>
        <w:tc>
          <w:tcPr>
            <w:tcW w:w="403" w:type="pct"/>
            <w:shd w:val="clear" w:color="auto" w:fill="auto"/>
            <w:vAlign w:val="bottom"/>
          </w:tcPr>
          <w:p w14:paraId="49C08B6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0.983</w:t>
            </w:r>
          </w:p>
        </w:tc>
        <w:tc>
          <w:tcPr>
            <w:tcW w:w="382" w:type="pct"/>
            <w:shd w:val="clear" w:color="auto" w:fill="auto"/>
            <w:vAlign w:val="bottom"/>
          </w:tcPr>
          <w:p w14:paraId="7AB1636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9.988</w:t>
            </w:r>
          </w:p>
        </w:tc>
        <w:tc>
          <w:tcPr>
            <w:tcW w:w="382" w:type="pct"/>
            <w:shd w:val="clear" w:color="auto" w:fill="auto"/>
            <w:vAlign w:val="bottom"/>
          </w:tcPr>
          <w:p w14:paraId="024088D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4.109</w:t>
            </w:r>
          </w:p>
        </w:tc>
        <w:tc>
          <w:tcPr>
            <w:tcW w:w="399" w:type="pct"/>
            <w:shd w:val="clear" w:color="auto" w:fill="auto"/>
            <w:vAlign w:val="bottom"/>
          </w:tcPr>
          <w:p w14:paraId="00CD9E8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30.380</w:t>
            </w:r>
          </w:p>
        </w:tc>
        <w:tc>
          <w:tcPr>
            <w:tcW w:w="461" w:type="pct"/>
            <w:shd w:val="clear" w:color="auto" w:fill="auto"/>
            <w:vAlign w:val="bottom"/>
          </w:tcPr>
          <w:p w14:paraId="6B48854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9.512</w:t>
            </w:r>
          </w:p>
        </w:tc>
        <w:tc>
          <w:tcPr>
            <w:tcW w:w="404" w:type="pct"/>
            <w:shd w:val="clear" w:color="auto" w:fill="auto"/>
            <w:vAlign w:val="bottom"/>
          </w:tcPr>
          <w:p w14:paraId="582CED0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2.501</w:t>
            </w:r>
          </w:p>
        </w:tc>
        <w:tc>
          <w:tcPr>
            <w:tcW w:w="382" w:type="pct"/>
            <w:vAlign w:val="bottom"/>
          </w:tcPr>
          <w:p w14:paraId="4E8D9A8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3.294</w:t>
            </w:r>
          </w:p>
        </w:tc>
        <w:tc>
          <w:tcPr>
            <w:tcW w:w="434" w:type="pct"/>
            <w:tcBorders>
              <w:right w:val="single" w:sz="4" w:space="0" w:color="auto"/>
            </w:tcBorders>
            <w:vAlign w:val="bottom"/>
          </w:tcPr>
          <w:p w14:paraId="296E125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0.250</w:t>
            </w:r>
          </w:p>
        </w:tc>
      </w:tr>
      <w:tr w:rsidR="00F5543D" w:rsidRPr="0085141D" w14:paraId="203AF9B3" w14:textId="77777777" w:rsidTr="00A75972">
        <w:trPr>
          <w:trHeight w:val="20"/>
        </w:trPr>
        <w:tc>
          <w:tcPr>
            <w:tcW w:w="613" w:type="pct"/>
            <w:shd w:val="clear" w:color="auto" w:fill="auto"/>
            <w:vAlign w:val="center"/>
          </w:tcPr>
          <w:p w14:paraId="0D001798"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354" w:type="pct"/>
            <w:tcBorders>
              <w:right w:val="single" w:sz="4" w:space="0" w:color="auto"/>
            </w:tcBorders>
            <w:shd w:val="clear" w:color="auto" w:fill="auto"/>
            <w:vAlign w:val="bottom"/>
          </w:tcPr>
          <w:p w14:paraId="5795DD3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2.493</w:t>
            </w:r>
          </w:p>
        </w:tc>
        <w:tc>
          <w:tcPr>
            <w:tcW w:w="404" w:type="pct"/>
            <w:tcBorders>
              <w:left w:val="single" w:sz="4" w:space="0" w:color="auto"/>
            </w:tcBorders>
            <w:shd w:val="clear" w:color="auto" w:fill="auto"/>
            <w:vAlign w:val="bottom"/>
          </w:tcPr>
          <w:p w14:paraId="2B53526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1.34</w:t>
            </w:r>
          </w:p>
        </w:tc>
        <w:tc>
          <w:tcPr>
            <w:tcW w:w="382" w:type="pct"/>
            <w:shd w:val="clear" w:color="auto" w:fill="auto"/>
            <w:vAlign w:val="bottom"/>
          </w:tcPr>
          <w:p w14:paraId="368D1CB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16.69</w:t>
            </w:r>
          </w:p>
        </w:tc>
        <w:tc>
          <w:tcPr>
            <w:tcW w:w="403" w:type="pct"/>
            <w:shd w:val="clear" w:color="auto" w:fill="auto"/>
            <w:vAlign w:val="bottom"/>
          </w:tcPr>
          <w:p w14:paraId="5E92CC5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0.983</w:t>
            </w:r>
          </w:p>
        </w:tc>
        <w:tc>
          <w:tcPr>
            <w:tcW w:w="382" w:type="pct"/>
            <w:shd w:val="clear" w:color="auto" w:fill="auto"/>
            <w:vAlign w:val="bottom"/>
          </w:tcPr>
          <w:p w14:paraId="40B683E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9.988</w:t>
            </w:r>
          </w:p>
        </w:tc>
        <w:tc>
          <w:tcPr>
            <w:tcW w:w="382" w:type="pct"/>
            <w:shd w:val="clear" w:color="auto" w:fill="auto"/>
            <w:vAlign w:val="bottom"/>
          </w:tcPr>
          <w:p w14:paraId="34EFA57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4.109</w:t>
            </w:r>
          </w:p>
        </w:tc>
        <w:tc>
          <w:tcPr>
            <w:tcW w:w="399" w:type="pct"/>
            <w:shd w:val="clear" w:color="auto" w:fill="auto"/>
            <w:vAlign w:val="bottom"/>
          </w:tcPr>
          <w:p w14:paraId="68AA961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30.380</w:t>
            </w:r>
          </w:p>
        </w:tc>
        <w:tc>
          <w:tcPr>
            <w:tcW w:w="461" w:type="pct"/>
            <w:shd w:val="clear" w:color="auto" w:fill="auto"/>
            <w:vAlign w:val="bottom"/>
          </w:tcPr>
          <w:p w14:paraId="734C2F5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9.512</w:t>
            </w:r>
          </w:p>
        </w:tc>
        <w:tc>
          <w:tcPr>
            <w:tcW w:w="404" w:type="pct"/>
            <w:shd w:val="clear" w:color="auto" w:fill="auto"/>
            <w:vAlign w:val="bottom"/>
          </w:tcPr>
          <w:p w14:paraId="4CC01D2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2.501</w:t>
            </w:r>
          </w:p>
        </w:tc>
        <w:tc>
          <w:tcPr>
            <w:tcW w:w="382" w:type="pct"/>
            <w:vAlign w:val="bottom"/>
          </w:tcPr>
          <w:p w14:paraId="012B3C3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3.294</w:t>
            </w:r>
          </w:p>
        </w:tc>
        <w:tc>
          <w:tcPr>
            <w:tcW w:w="434" w:type="pct"/>
            <w:vAlign w:val="bottom"/>
          </w:tcPr>
          <w:p w14:paraId="72B18B5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0.250</w:t>
            </w:r>
          </w:p>
        </w:tc>
      </w:tr>
      <w:tr w:rsidR="00F5543D" w:rsidRPr="0085141D" w14:paraId="76684B30" w14:textId="77777777" w:rsidTr="00A75972">
        <w:trPr>
          <w:trHeight w:val="20"/>
        </w:trPr>
        <w:tc>
          <w:tcPr>
            <w:tcW w:w="5000" w:type="pct"/>
            <w:gridSpan w:val="12"/>
            <w:tcBorders>
              <w:top w:val="nil"/>
              <w:bottom w:val="nil"/>
              <w:right w:val="single" w:sz="4" w:space="0" w:color="auto"/>
            </w:tcBorders>
            <w:shd w:val="clear" w:color="auto" w:fill="auto"/>
            <w:vAlign w:val="center"/>
          </w:tcPr>
          <w:p w14:paraId="118A0180" w14:textId="77777777" w:rsidR="00F5543D" w:rsidRPr="0085141D" w:rsidRDefault="00F5543D" w:rsidP="001A223A">
            <w:pPr>
              <w:keepNext/>
              <w:keepLines/>
              <w:tabs>
                <w:tab w:val="left" w:pos="720"/>
              </w:tabs>
              <w:jc w:val="center"/>
              <w:rPr>
                <w:rFonts w:eastAsia="SimSun"/>
                <w:b/>
                <w:sz w:val="16"/>
                <w:szCs w:val="16"/>
                <w:lang w:val="en-GB" w:eastAsia="zh-CN"/>
              </w:rPr>
            </w:pPr>
            <w:r w:rsidRPr="0085141D">
              <w:rPr>
                <w:rFonts w:eastAsia="SimSun"/>
                <w:b/>
                <w:sz w:val="16"/>
                <w:szCs w:val="16"/>
                <w:lang w:val="en-GB" w:eastAsia="zh-CN"/>
              </w:rPr>
              <w:t>Nitrile Gloves</w:t>
            </w:r>
          </w:p>
        </w:tc>
      </w:tr>
      <w:tr w:rsidR="00F5543D" w:rsidRPr="0085141D" w14:paraId="0B1721FB" w14:textId="77777777" w:rsidTr="00A75972">
        <w:trPr>
          <w:trHeight w:val="20"/>
        </w:trPr>
        <w:tc>
          <w:tcPr>
            <w:tcW w:w="613" w:type="pct"/>
            <w:shd w:val="clear" w:color="auto" w:fill="auto"/>
            <w:vAlign w:val="center"/>
          </w:tcPr>
          <w:p w14:paraId="1A19596A" w14:textId="77777777" w:rsidR="00F5543D" w:rsidRPr="0085141D" w:rsidRDefault="00F5543D" w:rsidP="001A223A">
            <w:pPr>
              <w:keepNext/>
              <w:keepLines/>
              <w:tabs>
                <w:tab w:val="left" w:pos="720"/>
              </w:tabs>
              <w:jc w:val="center"/>
              <w:rPr>
                <w:rFonts w:eastAsia="SimSun"/>
                <w:sz w:val="16"/>
                <w:szCs w:val="16"/>
                <w:lang w:val="en-GB" w:eastAsia="zh-CN"/>
              </w:rPr>
            </w:pPr>
            <w:r w:rsidRPr="0085141D">
              <w:rPr>
                <w:rFonts w:eastAsia="SimSun"/>
                <w:sz w:val="16"/>
                <w:szCs w:val="16"/>
                <w:lang w:val="en-GB" w:eastAsia="zh-CN"/>
              </w:rPr>
              <w:t>TOTAL</w:t>
            </w:r>
          </w:p>
        </w:tc>
        <w:tc>
          <w:tcPr>
            <w:tcW w:w="354" w:type="pct"/>
            <w:tcBorders>
              <w:right w:val="single" w:sz="4" w:space="0" w:color="auto"/>
            </w:tcBorders>
            <w:shd w:val="clear" w:color="auto" w:fill="auto"/>
            <w:vAlign w:val="bottom"/>
          </w:tcPr>
          <w:p w14:paraId="5987FD6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404" w:type="pct"/>
            <w:tcBorders>
              <w:left w:val="single" w:sz="4" w:space="0" w:color="auto"/>
            </w:tcBorders>
            <w:shd w:val="clear" w:color="auto" w:fill="auto"/>
            <w:vAlign w:val="bottom"/>
          </w:tcPr>
          <w:p w14:paraId="5111B76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37.12</w:t>
            </w:r>
          </w:p>
        </w:tc>
        <w:tc>
          <w:tcPr>
            <w:tcW w:w="382" w:type="pct"/>
            <w:shd w:val="clear" w:color="auto" w:fill="auto"/>
            <w:vAlign w:val="bottom"/>
          </w:tcPr>
          <w:p w14:paraId="2FB5D9D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403" w:type="pct"/>
            <w:shd w:val="clear" w:color="auto" w:fill="auto"/>
            <w:vAlign w:val="bottom"/>
          </w:tcPr>
          <w:p w14:paraId="6E72C46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382" w:type="pct"/>
            <w:shd w:val="clear" w:color="auto" w:fill="auto"/>
            <w:vAlign w:val="bottom"/>
          </w:tcPr>
          <w:p w14:paraId="43E57F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16040</w:t>
            </w:r>
          </w:p>
        </w:tc>
        <w:tc>
          <w:tcPr>
            <w:tcW w:w="382" w:type="pct"/>
            <w:shd w:val="clear" w:color="auto" w:fill="auto"/>
            <w:vAlign w:val="bottom"/>
          </w:tcPr>
          <w:p w14:paraId="564DDB5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2024</w:t>
            </w:r>
          </w:p>
        </w:tc>
        <w:tc>
          <w:tcPr>
            <w:tcW w:w="399" w:type="pct"/>
            <w:shd w:val="clear" w:color="auto" w:fill="auto"/>
            <w:vAlign w:val="bottom"/>
          </w:tcPr>
          <w:p w14:paraId="03E540B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140.8</w:t>
            </w:r>
          </w:p>
        </w:tc>
        <w:tc>
          <w:tcPr>
            <w:tcW w:w="461" w:type="pct"/>
            <w:shd w:val="clear" w:color="auto" w:fill="auto"/>
            <w:vAlign w:val="bottom"/>
          </w:tcPr>
          <w:p w14:paraId="0CF0CD0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404" w:type="pct"/>
            <w:shd w:val="clear" w:color="auto" w:fill="auto"/>
            <w:vAlign w:val="bottom"/>
          </w:tcPr>
          <w:p w14:paraId="0CF74F6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213.2</w:t>
            </w:r>
          </w:p>
        </w:tc>
        <w:tc>
          <w:tcPr>
            <w:tcW w:w="382" w:type="pct"/>
            <w:vAlign w:val="bottom"/>
          </w:tcPr>
          <w:p w14:paraId="06AD060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434" w:type="pct"/>
            <w:tcBorders>
              <w:right w:val="single" w:sz="4" w:space="0" w:color="auto"/>
            </w:tcBorders>
            <w:vAlign w:val="bottom"/>
          </w:tcPr>
          <w:p w14:paraId="36CDAA9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r>
      <w:tr w:rsidR="00F5543D" w:rsidRPr="0085141D" w14:paraId="5991580F" w14:textId="77777777" w:rsidTr="00A75972">
        <w:trPr>
          <w:trHeight w:val="20"/>
        </w:trPr>
        <w:tc>
          <w:tcPr>
            <w:tcW w:w="5000" w:type="pct"/>
            <w:gridSpan w:val="12"/>
            <w:tcBorders>
              <w:top w:val="nil"/>
              <w:bottom w:val="nil"/>
              <w:right w:val="single" w:sz="4" w:space="0" w:color="auto"/>
            </w:tcBorders>
            <w:shd w:val="clear" w:color="auto" w:fill="auto"/>
            <w:vAlign w:val="center"/>
          </w:tcPr>
          <w:p w14:paraId="117F3E9A" w14:textId="77777777" w:rsidR="00F5543D" w:rsidRPr="0085141D" w:rsidRDefault="00F5543D" w:rsidP="001A223A">
            <w:pPr>
              <w:keepNext/>
              <w:keepLines/>
              <w:tabs>
                <w:tab w:val="left" w:pos="720"/>
              </w:tabs>
              <w:jc w:val="center"/>
              <w:rPr>
                <w:rFonts w:eastAsia="SimSun"/>
                <w:b/>
                <w:sz w:val="16"/>
                <w:szCs w:val="16"/>
                <w:lang w:val="en-GB" w:eastAsia="zh-CN"/>
              </w:rPr>
            </w:pPr>
            <w:r w:rsidRPr="0085141D">
              <w:rPr>
                <w:rFonts w:eastAsia="SimSun"/>
                <w:b/>
                <w:sz w:val="16"/>
                <w:szCs w:val="16"/>
                <w:lang w:val="en-GB" w:eastAsia="zh-CN"/>
              </w:rPr>
              <w:t>Residues in air sampling tubes</w:t>
            </w:r>
          </w:p>
        </w:tc>
      </w:tr>
      <w:tr w:rsidR="00F5543D" w:rsidRPr="0085141D" w14:paraId="12B644FE" w14:textId="77777777" w:rsidTr="00A75972">
        <w:trPr>
          <w:trHeight w:val="20"/>
        </w:trPr>
        <w:tc>
          <w:tcPr>
            <w:tcW w:w="613" w:type="pct"/>
            <w:shd w:val="clear" w:color="auto" w:fill="auto"/>
            <w:vAlign w:val="center"/>
          </w:tcPr>
          <w:p w14:paraId="37EC278B"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Measured</w:t>
            </w:r>
          </w:p>
        </w:tc>
        <w:tc>
          <w:tcPr>
            <w:tcW w:w="354" w:type="pct"/>
            <w:tcBorders>
              <w:right w:val="single" w:sz="4" w:space="0" w:color="auto"/>
            </w:tcBorders>
            <w:shd w:val="clear" w:color="auto" w:fill="auto"/>
            <w:vAlign w:val="bottom"/>
          </w:tcPr>
          <w:p w14:paraId="79B5CF2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w:t>
            </w:r>
          </w:p>
        </w:tc>
        <w:tc>
          <w:tcPr>
            <w:tcW w:w="404" w:type="pct"/>
            <w:tcBorders>
              <w:left w:val="single" w:sz="4" w:space="0" w:color="auto"/>
            </w:tcBorders>
            <w:shd w:val="clear" w:color="auto" w:fill="auto"/>
            <w:vAlign w:val="bottom"/>
          </w:tcPr>
          <w:p w14:paraId="4ED89B8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1.208</w:t>
            </w:r>
          </w:p>
        </w:tc>
        <w:tc>
          <w:tcPr>
            <w:tcW w:w="382" w:type="pct"/>
            <w:shd w:val="clear" w:color="auto" w:fill="auto"/>
            <w:vAlign w:val="bottom"/>
          </w:tcPr>
          <w:p w14:paraId="66D26E6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2.000</w:t>
            </w:r>
          </w:p>
        </w:tc>
        <w:tc>
          <w:tcPr>
            <w:tcW w:w="403" w:type="pct"/>
            <w:shd w:val="clear" w:color="auto" w:fill="auto"/>
            <w:vAlign w:val="bottom"/>
          </w:tcPr>
          <w:p w14:paraId="31E2CE7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0.864</w:t>
            </w:r>
          </w:p>
        </w:tc>
        <w:tc>
          <w:tcPr>
            <w:tcW w:w="382" w:type="pct"/>
            <w:shd w:val="clear" w:color="auto" w:fill="auto"/>
            <w:vAlign w:val="bottom"/>
          </w:tcPr>
          <w:p w14:paraId="6516C18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w:t>
            </w:r>
          </w:p>
        </w:tc>
        <w:tc>
          <w:tcPr>
            <w:tcW w:w="382" w:type="pct"/>
            <w:shd w:val="clear" w:color="auto" w:fill="auto"/>
            <w:vAlign w:val="bottom"/>
          </w:tcPr>
          <w:p w14:paraId="350A66C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0.397</w:t>
            </w:r>
          </w:p>
        </w:tc>
        <w:tc>
          <w:tcPr>
            <w:tcW w:w="399" w:type="pct"/>
            <w:shd w:val="clear" w:color="auto" w:fill="auto"/>
            <w:vAlign w:val="bottom"/>
          </w:tcPr>
          <w:p w14:paraId="6B14BB6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6.48</w:t>
            </w:r>
          </w:p>
        </w:tc>
        <w:tc>
          <w:tcPr>
            <w:tcW w:w="461" w:type="pct"/>
            <w:shd w:val="clear" w:color="auto" w:fill="auto"/>
            <w:vAlign w:val="bottom"/>
          </w:tcPr>
          <w:p w14:paraId="156533B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1.752</w:t>
            </w:r>
          </w:p>
        </w:tc>
        <w:tc>
          <w:tcPr>
            <w:tcW w:w="404" w:type="pct"/>
            <w:shd w:val="clear" w:color="auto" w:fill="auto"/>
            <w:vAlign w:val="bottom"/>
          </w:tcPr>
          <w:p w14:paraId="667E6F7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1.44</w:t>
            </w:r>
          </w:p>
        </w:tc>
        <w:tc>
          <w:tcPr>
            <w:tcW w:w="382" w:type="pct"/>
            <w:vAlign w:val="bottom"/>
          </w:tcPr>
          <w:p w14:paraId="1B86FC9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1.728</w:t>
            </w:r>
          </w:p>
        </w:tc>
        <w:tc>
          <w:tcPr>
            <w:tcW w:w="434" w:type="pct"/>
            <w:tcBorders>
              <w:right w:val="single" w:sz="4" w:space="0" w:color="auto"/>
            </w:tcBorders>
            <w:vAlign w:val="bottom"/>
          </w:tcPr>
          <w:p w14:paraId="249567A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0.076</w:t>
            </w:r>
          </w:p>
        </w:tc>
      </w:tr>
      <w:tr w:rsidR="00F5543D" w:rsidRPr="0085141D" w14:paraId="17669E4B" w14:textId="77777777" w:rsidTr="00A75972">
        <w:trPr>
          <w:trHeight w:val="20"/>
        </w:trPr>
        <w:tc>
          <w:tcPr>
            <w:tcW w:w="613" w:type="pct"/>
            <w:shd w:val="clear" w:color="auto" w:fill="auto"/>
            <w:vAlign w:val="center"/>
          </w:tcPr>
          <w:p w14:paraId="75817726"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354" w:type="pct"/>
            <w:tcBorders>
              <w:right w:val="single" w:sz="4" w:space="0" w:color="auto"/>
            </w:tcBorders>
            <w:shd w:val="clear" w:color="auto" w:fill="auto"/>
            <w:vAlign w:val="bottom"/>
          </w:tcPr>
          <w:p w14:paraId="02C4D37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w:t>
            </w:r>
          </w:p>
        </w:tc>
        <w:tc>
          <w:tcPr>
            <w:tcW w:w="404" w:type="pct"/>
            <w:tcBorders>
              <w:left w:val="single" w:sz="4" w:space="0" w:color="auto"/>
            </w:tcBorders>
            <w:shd w:val="clear" w:color="auto" w:fill="auto"/>
            <w:vAlign w:val="bottom"/>
          </w:tcPr>
          <w:p w14:paraId="53F103A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1.208</w:t>
            </w:r>
          </w:p>
        </w:tc>
        <w:tc>
          <w:tcPr>
            <w:tcW w:w="382" w:type="pct"/>
            <w:shd w:val="clear" w:color="auto" w:fill="auto"/>
            <w:vAlign w:val="bottom"/>
          </w:tcPr>
          <w:p w14:paraId="6025D07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2.000</w:t>
            </w:r>
          </w:p>
        </w:tc>
        <w:tc>
          <w:tcPr>
            <w:tcW w:w="403" w:type="pct"/>
            <w:shd w:val="clear" w:color="auto" w:fill="auto"/>
            <w:vAlign w:val="bottom"/>
          </w:tcPr>
          <w:p w14:paraId="25BB824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0.864</w:t>
            </w:r>
          </w:p>
        </w:tc>
        <w:tc>
          <w:tcPr>
            <w:tcW w:w="382" w:type="pct"/>
            <w:shd w:val="clear" w:color="auto" w:fill="auto"/>
            <w:vAlign w:val="bottom"/>
          </w:tcPr>
          <w:p w14:paraId="2581D3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w:t>
            </w:r>
          </w:p>
        </w:tc>
        <w:tc>
          <w:tcPr>
            <w:tcW w:w="382" w:type="pct"/>
            <w:shd w:val="clear" w:color="auto" w:fill="auto"/>
            <w:vAlign w:val="bottom"/>
          </w:tcPr>
          <w:p w14:paraId="009063F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0.397</w:t>
            </w:r>
          </w:p>
        </w:tc>
        <w:tc>
          <w:tcPr>
            <w:tcW w:w="399" w:type="pct"/>
            <w:shd w:val="clear" w:color="auto" w:fill="auto"/>
            <w:vAlign w:val="bottom"/>
          </w:tcPr>
          <w:p w14:paraId="3E568CD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6.48</w:t>
            </w:r>
          </w:p>
        </w:tc>
        <w:tc>
          <w:tcPr>
            <w:tcW w:w="461" w:type="pct"/>
            <w:shd w:val="clear" w:color="auto" w:fill="auto"/>
            <w:vAlign w:val="bottom"/>
          </w:tcPr>
          <w:p w14:paraId="1965AC6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1.752</w:t>
            </w:r>
          </w:p>
        </w:tc>
        <w:tc>
          <w:tcPr>
            <w:tcW w:w="404" w:type="pct"/>
            <w:shd w:val="clear" w:color="auto" w:fill="auto"/>
            <w:vAlign w:val="bottom"/>
          </w:tcPr>
          <w:p w14:paraId="6C930B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1.44</w:t>
            </w:r>
          </w:p>
        </w:tc>
        <w:tc>
          <w:tcPr>
            <w:tcW w:w="382" w:type="pct"/>
            <w:vAlign w:val="bottom"/>
          </w:tcPr>
          <w:p w14:paraId="6021E7C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1.728</w:t>
            </w:r>
          </w:p>
        </w:tc>
        <w:tc>
          <w:tcPr>
            <w:tcW w:w="434" w:type="pct"/>
            <w:vAlign w:val="bottom"/>
          </w:tcPr>
          <w:p w14:paraId="0FC5194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0.076</w:t>
            </w:r>
          </w:p>
        </w:tc>
      </w:tr>
    </w:tbl>
    <w:p w14:paraId="56D36841" w14:textId="77777777" w:rsidR="00F5543D" w:rsidRPr="0085141D" w:rsidRDefault="00F5543D" w:rsidP="00F5543D">
      <w:pPr>
        <w:tabs>
          <w:tab w:val="left" w:pos="720"/>
        </w:tabs>
        <w:rPr>
          <w:sz w:val="18"/>
          <w:szCs w:val="24"/>
          <w:lang w:val="en-GB" w:eastAsia="en-US"/>
        </w:rPr>
      </w:pPr>
      <w:r w:rsidRPr="0085141D">
        <w:rPr>
          <w:sz w:val="18"/>
          <w:szCs w:val="24"/>
          <w:lang w:val="en-GB" w:eastAsia="en-US"/>
        </w:rPr>
        <w:t>Values in italics are &lt;LOQ.  Half the LOQ is taken for the calculations</w:t>
      </w:r>
    </w:p>
    <w:p w14:paraId="07536A9F" w14:textId="77777777" w:rsidR="00F5543D" w:rsidRPr="00A6653A" w:rsidRDefault="00F5543D" w:rsidP="00A6653A">
      <w:pPr>
        <w:keepNext/>
        <w:keepLines/>
        <w:tabs>
          <w:tab w:val="left" w:pos="720"/>
        </w:tabs>
        <w:rPr>
          <w:b/>
          <w:sz w:val="20"/>
          <w:szCs w:val="24"/>
          <w:lang w:val="en-GB" w:eastAsia="en-US"/>
        </w:rPr>
      </w:pPr>
      <w:r w:rsidRPr="00A6653A">
        <w:rPr>
          <w:b/>
          <w:sz w:val="20"/>
          <w:szCs w:val="24"/>
          <w:lang w:val="en-GB" w:eastAsia="en-US"/>
        </w:rPr>
        <w:lastRenderedPageBreak/>
        <w:t>Table 1b: Determined Residues of fluquinconazole during bagging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18"/>
        <w:gridCol w:w="815"/>
        <w:gridCol w:w="815"/>
        <w:gridCol w:w="635"/>
        <w:gridCol w:w="726"/>
        <w:gridCol w:w="725"/>
        <w:gridCol w:w="725"/>
        <w:gridCol w:w="702"/>
        <w:gridCol w:w="840"/>
        <w:gridCol w:w="734"/>
        <w:gridCol w:w="725"/>
        <w:gridCol w:w="784"/>
      </w:tblGrid>
      <w:tr w:rsidR="00F5543D" w:rsidRPr="0085141D" w14:paraId="669E1ECB" w14:textId="77777777" w:rsidTr="001A223A">
        <w:trPr>
          <w:trHeight w:val="20"/>
        </w:trPr>
        <w:tc>
          <w:tcPr>
            <w:tcW w:w="603" w:type="pct"/>
            <w:shd w:val="clear" w:color="auto" w:fill="auto"/>
            <w:vAlign w:val="center"/>
          </w:tcPr>
          <w:p w14:paraId="262E038B"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Operator Number</w:t>
            </w:r>
          </w:p>
        </w:tc>
        <w:tc>
          <w:tcPr>
            <w:tcW w:w="429" w:type="pct"/>
            <w:tcBorders>
              <w:right w:val="single" w:sz="4" w:space="0" w:color="auto"/>
            </w:tcBorders>
            <w:shd w:val="clear" w:color="auto" w:fill="auto"/>
            <w:vAlign w:val="center"/>
          </w:tcPr>
          <w:p w14:paraId="4E4AC4A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w:t>
            </w:r>
          </w:p>
        </w:tc>
        <w:tc>
          <w:tcPr>
            <w:tcW w:w="429" w:type="pct"/>
            <w:tcBorders>
              <w:left w:val="single" w:sz="4" w:space="0" w:color="auto"/>
            </w:tcBorders>
            <w:shd w:val="clear" w:color="auto" w:fill="auto"/>
            <w:vAlign w:val="center"/>
          </w:tcPr>
          <w:p w14:paraId="2567671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w:t>
            </w:r>
          </w:p>
        </w:tc>
        <w:tc>
          <w:tcPr>
            <w:tcW w:w="342" w:type="pct"/>
            <w:shd w:val="clear" w:color="auto" w:fill="auto"/>
            <w:vAlign w:val="center"/>
          </w:tcPr>
          <w:p w14:paraId="0AEA426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w:t>
            </w:r>
          </w:p>
        </w:tc>
        <w:tc>
          <w:tcPr>
            <w:tcW w:w="396" w:type="pct"/>
            <w:shd w:val="clear" w:color="auto" w:fill="auto"/>
            <w:vAlign w:val="center"/>
          </w:tcPr>
          <w:p w14:paraId="5801747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w:t>
            </w:r>
          </w:p>
        </w:tc>
        <w:tc>
          <w:tcPr>
            <w:tcW w:w="382" w:type="pct"/>
            <w:shd w:val="clear" w:color="auto" w:fill="auto"/>
            <w:vAlign w:val="center"/>
          </w:tcPr>
          <w:p w14:paraId="4ADD719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w:t>
            </w:r>
          </w:p>
        </w:tc>
        <w:tc>
          <w:tcPr>
            <w:tcW w:w="382" w:type="pct"/>
            <w:shd w:val="clear" w:color="auto" w:fill="auto"/>
            <w:vAlign w:val="center"/>
          </w:tcPr>
          <w:p w14:paraId="2C5B737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w:t>
            </w:r>
          </w:p>
        </w:tc>
        <w:tc>
          <w:tcPr>
            <w:tcW w:w="380" w:type="pct"/>
            <w:shd w:val="clear" w:color="auto" w:fill="auto"/>
            <w:vAlign w:val="center"/>
          </w:tcPr>
          <w:p w14:paraId="4B696C4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w:t>
            </w:r>
          </w:p>
        </w:tc>
        <w:tc>
          <w:tcPr>
            <w:tcW w:w="454" w:type="pct"/>
            <w:shd w:val="clear" w:color="auto" w:fill="auto"/>
            <w:vAlign w:val="center"/>
          </w:tcPr>
          <w:p w14:paraId="266AD32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w:t>
            </w:r>
          </w:p>
        </w:tc>
        <w:tc>
          <w:tcPr>
            <w:tcW w:w="397" w:type="pct"/>
            <w:shd w:val="clear" w:color="auto" w:fill="auto"/>
            <w:vAlign w:val="center"/>
          </w:tcPr>
          <w:p w14:paraId="6B335B5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w:t>
            </w:r>
          </w:p>
        </w:tc>
        <w:tc>
          <w:tcPr>
            <w:tcW w:w="382" w:type="pct"/>
            <w:vAlign w:val="center"/>
          </w:tcPr>
          <w:p w14:paraId="2C438F6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w:t>
            </w:r>
          </w:p>
        </w:tc>
        <w:tc>
          <w:tcPr>
            <w:tcW w:w="423" w:type="pct"/>
            <w:vAlign w:val="center"/>
          </w:tcPr>
          <w:p w14:paraId="36E0BC2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25</w:t>
            </w:r>
          </w:p>
        </w:tc>
      </w:tr>
      <w:tr w:rsidR="00F5543D" w:rsidRPr="0085141D" w14:paraId="053CD4A8" w14:textId="77777777" w:rsidTr="001A223A">
        <w:trPr>
          <w:trHeight w:val="20"/>
        </w:trPr>
        <w:tc>
          <w:tcPr>
            <w:tcW w:w="603" w:type="pct"/>
            <w:shd w:val="clear" w:color="auto" w:fill="auto"/>
            <w:vAlign w:val="center"/>
          </w:tcPr>
          <w:p w14:paraId="5B1045A9"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Body Weight (kg)</w:t>
            </w:r>
          </w:p>
        </w:tc>
        <w:tc>
          <w:tcPr>
            <w:tcW w:w="429" w:type="pct"/>
            <w:tcBorders>
              <w:right w:val="single" w:sz="4" w:space="0" w:color="auto"/>
            </w:tcBorders>
            <w:shd w:val="clear" w:color="auto" w:fill="auto"/>
            <w:vAlign w:val="center"/>
          </w:tcPr>
          <w:p w14:paraId="1A4D3E2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90.00</w:t>
            </w:r>
          </w:p>
        </w:tc>
        <w:tc>
          <w:tcPr>
            <w:tcW w:w="429" w:type="pct"/>
            <w:tcBorders>
              <w:left w:val="single" w:sz="4" w:space="0" w:color="auto"/>
            </w:tcBorders>
            <w:shd w:val="clear" w:color="auto" w:fill="auto"/>
            <w:vAlign w:val="center"/>
          </w:tcPr>
          <w:p w14:paraId="2056759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118.00</w:t>
            </w:r>
          </w:p>
        </w:tc>
        <w:tc>
          <w:tcPr>
            <w:tcW w:w="342" w:type="pct"/>
            <w:shd w:val="clear" w:color="auto" w:fill="auto"/>
            <w:vAlign w:val="center"/>
          </w:tcPr>
          <w:p w14:paraId="2FEA4C1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63.20</w:t>
            </w:r>
          </w:p>
        </w:tc>
        <w:tc>
          <w:tcPr>
            <w:tcW w:w="396" w:type="pct"/>
            <w:shd w:val="clear" w:color="auto" w:fill="auto"/>
            <w:vAlign w:val="center"/>
          </w:tcPr>
          <w:p w14:paraId="4A76029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80.50</w:t>
            </w:r>
          </w:p>
        </w:tc>
        <w:tc>
          <w:tcPr>
            <w:tcW w:w="382" w:type="pct"/>
            <w:shd w:val="clear" w:color="auto" w:fill="auto"/>
            <w:vAlign w:val="center"/>
          </w:tcPr>
          <w:p w14:paraId="2C4D6A5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63.00</w:t>
            </w:r>
          </w:p>
        </w:tc>
        <w:tc>
          <w:tcPr>
            <w:tcW w:w="382" w:type="pct"/>
            <w:shd w:val="clear" w:color="auto" w:fill="auto"/>
            <w:vAlign w:val="center"/>
          </w:tcPr>
          <w:p w14:paraId="30F45FA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81.00</w:t>
            </w:r>
          </w:p>
        </w:tc>
        <w:tc>
          <w:tcPr>
            <w:tcW w:w="380" w:type="pct"/>
            <w:shd w:val="clear" w:color="auto" w:fill="auto"/>
            <w:vAlign w:val="center"/>
          </w:tcPr>
          <w:p w14:paraId="2A061BF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65.60</w:t>
            </w:r>
          </w:p>
        </w:tc>
        <w:tc>
          <w:tcPr>
            <w:tcW w:w="454" w:type="pct"/>
            <w:shd w:val="clear" w:color="auto" w:fill="auto"/>
            <w:vAlign w:val="center"/>
          </w:tcPr>
          <w:p w14:paraId="476B1F6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90.10</w:t>
            </w:r>
          </w:p>
        </w:tc>
        <w:tc>
          <w:tcPr>
            <w:tcW w:w="397" w:type="pct"/>
            <w:shd w:val="clear" w:color="auto" w:fill="auto"/>
            <w:vAlign w:val="center"/>
          </w:tcPr>
          <w:p w14:paraId="73A0A25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81.30</w:t>
            </w:r>
          </w:p>
        </w:tc>
        <w:tc>
          <w:tcPr>
            <w:tcW w:w="382" w:type="pct"/>
            <w:vAlign w:val="center"/>
          </w:tcPr>
          <w:p w14:paraId="74818B7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71.00</w:t>
            </w:r>
          </w:p>
        </w:tc>
        <w:tc>
          <w:tcPr>
            <w:tcW w:w="423" w:type="pct"/>
            <w:vAlign w:val="center"/>
          </w:tcPr>
          <w:p w14:paraId="28D16C8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97.70</w:t>
            </w:r>
          </w:p>
        </w:tc>
      </w:tr>
      <w:tr w:rsidR="00F5543D" w:rsidRPr="0085141D" w14:paraId="209DC98A" w14:textId="77777777" w:rsidTr="001A223A">
        <w:trPr>
          <w:trHeight w:val="20"/>
        </w:trPr>
        <w:tc>
          <w:tcPr>
            <w:tcW w:w="603" w:type="pct"/>
            <w:shd w:val="clear" w:color="auto" w:fill="auto"/>
            <w:vAlign w:val="center"/>
          </w:tcPr>
          <w:p w14:paraId="09B6D633"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Exposure time (min)</w:t>
            </w:r>
          </w:p>
        </w:tc>
        <w:tc>
          <w:tcPr>
            <w:tcW w:w="429" w:type="pct"/>
            <w:tcBorders>
              <w:right w:val="single" w:sz="4" w:space="0" w:color="auto"/>
            </w:tcBorders>
            <w:shd w:val="clear" w:color="auto" w:fill="auto"/>
            <w:vAlign w:val="center"/>
          </w:tcPr>
          <w:p w14:paraId="4644199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288.0</w:t>
            </w:r>
          </w:p>
        </w:tc>
        <w:tc>
          <w:tcPr>
            <w:tcW w:w="429" w:type="pct"/>
            <w:tcBorders>
              <w:left w:val="single" w:sz="4" w:space="0" w:color="auto"/>
            </w:tcBorders>
            <w:shd w:val="clear" w:color="auto" w:fill="auto"/>
            <w:vAlign w:val="center"/>
          </w:tcPr>
          <w:p w14:paraId="3D96EFD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463.0</w:t>
            </w:r>
          </w:p>
        </w:tc>
        <w:tc>
          <w:tcPr>
            <w:tcW w:w="342" w:type="pct"/>
            <w:shd w:val="clear" w:color="auto" w:fill="auto"/>
            <w:vAlign w:val="center"/>
          </w:tcPr>
          <w:p w14:paraId="627B6B6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177.0</w:t>
            </w:r>
          </w:p>
        </w:tc>
        <w:tc>
          <w:tcPr>
            <w:tcW w:w="396" w:type="pct"/>
            <w:shd w:val="clear" w:color="auto" w:fill="auto"/>
            <w:vAlign w:val="center"/>
          </w:tcPr>
          <w:p w14:paraId="33D47B5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177.0</w:t>
            </w:r>
          </w:p>
        </w:tc>
        <w:tc>
          <w:tcPr>
            <w:tcW w:w="382" w:type="pct"/>
            <w:shd w:val="clear" w:color="auto" w:fill="auto"/>
            <w:vAlign w:val="center"/>
          </w:tcPr>
          <w:p w14:paraId="798D0E3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270.0</w:t>
            </w:r>
          </w:p>
        </w:tc>
        <w:tc>
          <w:tcPr>
            <w:tcW w:w="382" w:type="pct"/>
            <w:shd w:val="clear" w:color="auto" w:fill="auto"/>
            <w:vAlign w:val="center"/>
          </w:tcPr>
          <w:p w14:paraId="33679B7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226.0</w:t>
            </w:r>
          </w:p>
        </w:tc>
        <w:tc>
          <w:tcPr>
            <w:tcW w:w="380" w:type="pct"/>
            <w:shd w:val="clear" w:color="auto" w:fill="auto"/>
            <w:vAlign w:val="center"/>
          </w:tcPr>
          <w:p w14:paraId="28C305E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138.0</w:t>
            </w:r>
          </w:p>
        </w:tc>
        <w:tc>
          <w:tcPr>
            <w:tcW w:w="454" w:type="pct"/>
            <w:shd w:val="clear" w:color="auto" w:fill="auto"/>
            <w:vAlign w:val="center"/>
          </w:tcPr>
          <w:p w14:paraId="5CC6768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265.0</w:t>
            </w:r>
          </w:p>
        </w:tc>
        <w:tc>
          <w:tcPr>
            <w:tcW w:w="397" w:type="pct"/>
            <w:shd w:val="clear" w:color="auto" w:fill="auto"/>
            <w:vAlign w:val="center"/>
          </w:tcPr>
          <w:p w14:paraId="44BE5D2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267.0</w:t>
            </w:r>
          </w:p>
        </w:tc>
        <w:tc>
          <w:tcPr>
            <w:tcW w:w="382" w:type="pct"/>
            <w:vAlign w:val="center"/>
          </w:tcPr>
          <w:p w14:paraId="5607A26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274.0</w:t>
            </w:r>
          </w:p>
        </w:tc>
        <w:tc>
          <w:tcPr>
            <w:tcW w:w="423" w:type="pct"/>
            <w:vAlign w:val="center"/>
          </w:tcPr>
          <w:p w14:paraId="7DEDA34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383.0</w:t>
            </w:r>
          </w:p>
        </w:tc>
      </w:tr>
      <w:tr w:rsidR="00F5543D" w:rsidRPr="0085141D" w14:paraId="7DA4214D" w14:textId="77777777" w:rsidTr="001A223A">
        <w:trPr>
          <w:trHeight w:val="20"/>
        </w:trPr>
        <w:tc>
          <w:tcPr>
            <w:tcW w:w="5000" w:type="pct"/>
            <w:gridSpan w:val="12"/>
            <w:tcBorders>
              <w:top w:val="nil"/>
              <w:bottom w:val="nil"/>
              <w:right w:val="single" w:sz="4" w:space="0" w:color="auto"/>
            </w:tcBorders>
            <w:shd w:val="clear" w:color="auto" w:fill="auto"/>
            <w:vAlign w:val="center"/>
          </w:tcPr>
          <w:p w14:paraId="60497897"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Outer Dosimeter – cotton work jacket and trousers</w:t>
            </w:r>
          </w:p>
        </w:tc>
      </w:tr>
      <w:tr w:rsidR="00F5543D" w:rsidRPr="0085141D" w14:paraId="1A047239" w14:textId="77777777" w:rsidTr="001A223A">
        <w:trPr>
          <w:trHeight w:val="20"/>
        </w:trPr>
        <w:tc>
          <w:tcPr>
            <w:tcW w:w="603" w:type="pct"/>
            <w:shd w:val="clear" w:color="auto" w:fill="auto"/>
            <w:vAlign w:val="center"/>
          </w:tcPr>
          <w:p w14:paraId="1C9E8F1F"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arms</w:t>
            </w:r>
          </w:p>
        </w:tc>
        <w:tc>
          <w:tcPr>
            <w:tcW w:w="429" w:type="pct"/>
            <w:tcBorders>
              <w:right w:val="single" w:sz="4" w:space="0" w:color="auto"/>
            </w:tcBorders>
            <w:shd w:val="clear" w:color="auto" w:fill="auto"/>
            <w:vAlign w:val="bottom"/>
          </w:tcPr>
          <w:p w14:paraId="09E54D6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283.50</w:t>
            </w:r>
          </w:p>
        </w:tc>
        <w:tc>
          <w:tcPr>
            <w:tcW w:w="429" w:type="pct"/>
            <w:tcBorders>
              <w:left w:val="single" w:sz="4" w:space="0" w:color="auto"/>
            </w:tcBorders>
            <w:shd w:val="clear" w:color="auto" w:fill="auto"/>
            <w:vAlign w:val="bottom"/>
          </w:tcPr>
          <w:p w14:paraId="3CD6A07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307.50</w:t>
            </w:r>
          </w:p>
        </w:tc>
        <w:tc>
          <w:tcPr>
            <w:tcW w:w="342" w:type="pct"/>
            <w:shd w:val="clear" w:color="auto" w:fill="auto"/>
            <w:vAlign w:val="bottom"/>
          </w:tcPr>
          <w:p w14:paraId="10D7A6D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1.191</w:t>
            </w:r>
          </w:p>
        </w:tc>
        <w:tc>
          <w:tcPr>
            <w:tcW w:w="396" w:type="pct"/>
            <w:shd w:val="clear" w:color="auto" w:fill="auto"/>
            <w:vAlign w:val="bottom"/>
          </w:tcPr>
          <w:p w14:paraId="3C2942C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11.910</w:t>
            </w:r>
          </w:p>
        </w:tc>
        <w:tc>
          <w:tcPr>
            <w:tcW w:w="382" w:type="pct"/>
            <w:shd w:val="clear" w:color="auto" w:fill="auto"/>
            <w:vAlign w:val="bottom"/>
          </w:tcPr>
          <w:p w14:paraId="15F2B11F" w14:textId="77777777" w:rsidR="00F5543D" w:rsidRPr="0085141D" w:rsidRDefault="00F5543D" w:rsidP="001A223A">
            <w:pPr>
              <w:tabs>
                <w:tab w:val="left" w:pos="720"/>
              </w:tabs>
              <w:jc w:val="right"/>
              <w:rPr>
                <w:sz w:val="18"/>
                <w:szCs w:val="18"/>
                <w:lang w:val="en-GB" w:eastAsia="en-US"/>
              </w:rPr>
            </w:pPr>
            <w:r w:rsidRPr="0085141D">
              <w:rPr>
                <w:sz w:val="18"/>
                <w:szCs w:val="18"/>
                <w:lang w:val="en-GB" w:eastAsia="en-US"/>
              </w:rPr>
              <w:t>42.9</w:t>
            </w:r>
          </w:p>
        </w:tc>
        <w:tc>
          <w:tcPr>
            <w:tcW w:w="382" w:type="pct"/>
            <w:shd w:val="clear" w:color="auto" w:fill="auto"/>
            <w:vAlign w:val="bottom"/>
          </w:tcPr>
          <w:p w14:paraId="1A819EE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33.600</w:t>
            </w:r>
          </w:p>
        </w:tc>
        <w:tc>
          <w:tcPr>
            <w:tcW w:w="380" w:type="pct"/>
            <w:shd w:val="clear" w:color="auto" w:fill="auto"/>
            <w:vAlign w:val="bottom"/>
          </w:tcPr>
          <w:p w14:paraId="79BA8119" w14:textId="77777777" w:rsidR="00F5543D" w:rsidRPr="0085141D" w:rsidRDefault="00F5543D" w:rsidP="001A223A">
            <w:pPr>
              <w:tabs>
                <w:tab w:val="left" w:pos="720"/>
              </w:tabs>
              <w:jc w:val="right"/>
              <w:rPr>
                <w:sz w:val="18"/>
                <w:szCs w:val="18"/>
                <w:lang w:val="en-GB" w:eastAsia="en-US"/>
              </w:rPr>
            </w:pPr>
            <w:r w:rsidRPr="0085141D">
              <w:rPr>
                <w:sz w:val="18"/>
                <w:szCs w:val="18"/>
                <w:lang w:val="en-GB" w:eastAsia="en-US"/>
              </w:rPr>
              <w:t>0.669</w:t>
            </w:r>
          </w:p>
        </w:tc>
        <w:tc>
          <w:tcPr>
            <w:tcW w:w="454" w:type="pct"/>
            <w:shd w:val="clear" w:color="auto" w:fill="auto"/>
            <w:vAlign w:val="bottom"/>
          </w:tcPr>
          <w:p w14:paraId="02F7933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61.350</w:t>
            </w:r>
          </w:p>
        </w:tc>
        <w:tc>
          <w:tcPr>
            <w:tcW w:w="397" w:type="pct"/>
            <w:shd w:val="clear" w:color="auto" w:fill="auto"/>
            <w:vAlign w:val="bottom"/>
          </w:tcPr>
          <w:p w14:paraId="6ED79DF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73.050</w:t>
            </w:r>
          </w:p>
        </w:tc>
        <w:tc>
          <w:tcPr>
            <w:tcW w:w="382" w:type="pct"/>
            <w:vAlign w:val="bottom"/>
          </w:tcPr>
          <w:p w14:paraId="60D4DA2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45.450</w:t>
            </w:r>
          </w:p>
        </w:tc>
        <w:tc>
          <w:tcPr>
            <w:tcW w:w="423" w:type="pct"/>
            <w:tcBorders>
              <w:right w:val="single" w:sz="4" w:space="0" w:color="auto"/>
            </w:tcBorders>
            <w:vAlign w:val="bottom"/>
          </w:tcPr>
          <w:p w14:paraId="60C2535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36.000</w:t>
            </w:r>
          </w:p>
        </w:tc>
      </w:tr>
      <w:tr w:rsidR="00F5543D" w:rsidRPr="0085141D" w14:paraId="41B58DEF" w14:textId="77777777" w:rsidTr="001A223A">
        <w:trPr>
          <w:trHeight w:val="20"/>
        </w:trPr>
        <w:tc>
          <w:tcPr>
            <w:tcW w:w="603" w:type="pct"/>
            <w:shd w:val="clear" w:color="auto" w:fill="auto"/>
            <w:vAlign w:val="center"/>
          </w:tcPr>
          <w:p w14:paraId="379EB5F8"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legs</w:t>
            </w:r>
          </w:p>
        </w:tc>
        <w:tc>
          <w:tcPr>
            <w:tcW w:w="429" w:type="pct"/>
            <w:tcBorders>
              <w:right w:val="single" w:sz="4" w:space="0" w:color="auto"/>
            </w:tcBorders>
            <w:shd w:val="clear" w:color="auto" w:fill="auto"/>
            <w:vAlign w:val="bottom"/>
          </w:tcPr>
          <w:p w14:paraId="5EB7CCF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109.60</w:t>
            </w:r>
          </w:p>
        </w:tc>
        <w:tc>
          <w:tcPr>
            <w:tcW w:w="429" w:type="pct"/>
            <w:tcBorders>
              <w:left w:val="single" w:sz="4" w:space="0" w:color="auto"/>
            </w:tcBorders>
            <w:shd w:val="clear" w:color="auto" w:fill="auto"/>
            <w:vAlign w:val="bottom"/>
          </w:tcPr>
          <w:p w14:paraId="4C3E68A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234.4</w:t>
            </w:r>
          </w:p>
        </w:tc>
        <w:tc>
          <w:tcPr>
            <w:tcW w:w="342" w:type="pct"/>
            <w:shd w:val="clear" w:color="auto" w:fill="auto"/>
            <w:vAlign w:val="bottom"/>
          </w:tcPr>
          <w:p w14:paraId="1141E1D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2.356</w:t>
            </w:r>
          </w:p>
        </w:tc>
        <w:tc>
          <w:tcPr>
            <w:tcW w:w="396" w:type="pct"/>
            <w:shd w:val="clear" w:color="auto" w:fill="auto"/>
            <w:vAlign w:val="bottom"/>
          </w:tcPr>
          <w:p w14:paraId="278151F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8.280</w:t>
            </w:r>
          </w:p>
        </w:tc>
        <w:tc>
          <w:tcPr>
            <w:tcW w:w="382" w:type="pct"/>
            <w:shd w:val="clear" w:color="auto" w:fill="auto"/>
            <w:vAlign w:val="bottom"/>
          </w:tcPr>
          <w:p w14:paraId="2732434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31.480</w:t>
            </w:r>
          </w:p>
        </w:tc>
        <w:tc>
          <w:tcPr>
            <w:tcW w:w="382" w:type="pct"/>
            <w:shd w:val="clear" w:color="auto" w:fill="auto"/>
            <w:vAlign w:val="bottom"/>
          </w:tcPr>
          <w:p w14:paraId="4E4CC14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44.800</w:t>
            </w:r>
          </w:p>
        </w:tc>
        <w:tc>
          <w:tcPr>
            <w:tcW w:w="380" w:type="pct"/>
            <w:shd w:val="clear" w:color="auto" w:fill="auto"/>
            <w:vAlign w:val="bottom"/>
          </w:tcPr>
          <w:p w14:paraId="719EC41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3.600</w:t>
            </w:r>
          </w:p>
        </w:tc>
        <w:tc>
          <w:tcPr>
            <w:tcW w:w="454" w:type="pct"/>
            <w:shd w:val="clear" w:color="auto" w:fill="auto"/>
            <w:vAlign w:val="bottom"/>
          </w:tcPr>
          <w:p w14:paraId="72D65CC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32.400</w:t>
            </w:r>
          </w:p>
        </w:tc>
        <w:tc>
          <w:tcPr>
            <w:tcW w:w="397" w:type="pct"/>
            <w:shd w:val="clear" w:color="auto" w:fill="auto"/>
            <w:vAlign w:val="bottom"/>
          </w:tcPr>
          <w:p w14:paraId="24B2532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69.200</w:t>
            </w:r>
          </w:p>
        </w:tc>
        <w:tc>
          <w:tcPr>
            <w:tcW w:w="382" w:type="pct"/>
            <w:vAlign w:val="bottom"/>
          </w:tcPr>
          <w:p w14:paraId="682DBC3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40.400</w:t>
            </w:r>
          </w:p>
        </w:tc>
        <w:tc>
          <w:tcPr>
            <w:tcW w:w="423" w:type="pct"/>
            <w:vAlign w:val="bottom"/>
          </w:tcPr>
          <w:p w14:paraId="3D996B4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40.800</w:t>
            </w:r>
          </w:p>
        </w:tc>
      </w:tr>
      <w:tr w:rsidR="00F5543D" w:rsidRPr="0085141D" w14:paraId="276E00EE" w14:textId="77777777" w:rsidTr="001A223A">
        <w:trPr>
          <w:trHeight w:val="20"/>
        </w:trPr>
        <w:tc>
          <w:tcPr>
            <w:tcW w:w="603" w:type="pct"/>
            <w:shd w:val="clear" w:color="auto" w:fill="auto"/>
            <w:vAlign w:val="center"/>
          </w:tcPr>
          <w:p w14:paraId="6D12EF6D"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torso</w:t>
            </w:r>
          </w:p>
        </w:tc>
        <w:tc>
          <w:tcPr>
            <w:tcW w:w="429" w:type="pct"/>
            <w:tcBorders>
              <w:right w:val="single" w:sz="4" w:space="0" w:color="auto"/>
            </w:tcBorders>
            <w:shd w:val="clear" w:color="auto" w:fill="auto"/>
            <w:vAlign w:val="bottom"/>
          </w:tcPr>
          <w:p w14:paraId="0A780E2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466.40</w:t>
            </w:r>
          </w:p>
        </w:tc>
        <w:tc>
          <w:tcPr>
            <w:tcW w:w="429" w:type="pct"/>
            <w:tcBorders>
              <w:left w:val="single" w:sz="4" w:space="0" w:color="auto"/>
            </w:tcBorders>
            <w:shd w:val="clear" w:color="auto" w:fill="auto"/>
            <w:vAlign w:val="bottom"/>
          </w:tcPr>
          <w:p w14:paraId="3AC2C04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888.00</w:t>
            </w:r>
          </w:p>
        </w:tc>
        <w:tc>
          <w:tcPr>
            <w:tcW w:w="342" w:type="pct"/>
            <w:shd w:val="clear" w:color="auto" w:fill="auto"/>
            <w:vAlign w:val="bottom"/>
          </w:tcPr>
          <w:p w14:paraId="5C568DA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6.572</w:t>
            </w:r>
          </w:p>
        </w:tc>
        <w:tc>
          <w:tcPr>
            <w:tcW w:w="396" w:type="pct"/>
            <w:shd w:val="clear" w:color="auto" w:fill="auto"/>
            <w:vAlign w:val="bottom"/>
          </w:tcPr>
          <w:p w14:paraId="7F84114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9.876</w:t>
            </w:r>
          </w:p>
        </w:tc>
        <w:tc>
          <w:tcPr>
            <w:tcW w:w="382" w:type="pct"/>
            <w:shd w:val="clear" w:color="auto" w:fill="auto"/>
            <w:vAlign w:val="bottom"/>
          </w:tcPr>
          <w:p w14:paraId="0898E9E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52.960</w:t>
            </w:r>
          </w:p>
        </w:tc>
        <w:tc>
          <w:tcPr>
            <w:tcW w:w="382" w:type="pct"/>
            <w:shd w:val="clear" w:color="auto" w:fill="auto"/>
            <w:vAlign w:val="bottom"/>
          </w:tcPr>
          <w:p w14:paraId="6D52137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48.040</w:t>
            </w:r>
          </w:p>
        </w:tc>
        <w:tc>
          <w:tcPr>
            <w:tcW w:w="380" w:type="pct"/>
            <w:shd w:val="clear" w:color="auto" w:fill="auto"/>
            <w:vAlign w:val="bottom"/>
          </w:tcPr>
          <w:p w14:paraId="00C1A03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2.444</w:t>
            </w:r>
          </w:p>
        </w:tc>
        <w:tc>
          <w:tcPr>
            <w:tcW w:w="454" w:type="pct"/>
            <w:shd w:val="clear" w:color="auto" w:fill="auto"/>
            <w:vAlign w:val="bottom"/>
          </w:tcPr>
          <w:p w14:paraId="1F2B10E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621.600</w:t>
            </w:r>
          </w:p>
        </w:tc>
        <w:tc>
          <w:tcPr>
            <w:tcW w:w="397" w:type="pct"/>
            <w:shd w:val="clear" w:color="auto" w:fill="auto"/>
            <w:vAlign w:val="bottom"/>
          </w:tcPr>
          <w:p w14:paraId="523441F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55.720</w:t>
            </w:r>
          </w:p>
        </w:tc>
        <w:tc>
          <w:tcPr>
            <w:tcW w:w="382" w:type="pct"/>
            <w:vAlign w:val="bottom"/>
          </w:tcPr>
          <w:p w14:paraId="39D4649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106.100</w:t>
            </w:r>
          </w:p>
        </w:tc>
        <w:tc>
          <w:tcPr>
            <w:tcW w:w="423" w:type="pct"/>
            <w:vAlign w:val="bottom"/>
          </w:tcPr>
          <w:p w14:paraId="242480C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84.400</w:t>
            </w:r>
          </w:p>
        </w:tc>
      </w:tr>
      <w:tr w:rsidR="00F5543D" w:rsidRPr="0085141D" w14:paraId="7726A10D" w14:textId="77777777" w:rsidTr="001A223A">
        <w:trPr>
          <w:trHeight w:val="20"/>
        </w:trPr>
        <w:tc>
          <w:tcPr>
            <w:tcW w:w="603" w:type="pct"/>
            <w:shd w:val="clear" w:color="auto" w:fill="auto"/>
            <w:vAlign w:val="center"/>
          </w:tcPr>
          <w:p w14:paraId="422676BD"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29" w:type="pct"/>
            <w:tcBorders>
              <w:right w:val="single" w:sz="4" w:space="0" w:color="auto"/>
            </w:tcBorders>
            <w:shd w:val="clear" w:color="auto" w:fill="auto"/>
            <w:vAlign w:val="bottom"/>
          </w:tcPr>
          <w:p w14:paraId="58A6070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859.5</w:t>
            </w:r>
          </w:p>
        </w:tc>
        <w:tc>
          <w:tcPr>
            <w:tcW w:w="429" w:type="pct"/>
            <w:tcBorders>
              <w:left w:val="single" w:sz="4" w:space="0" w:color="auto"/>
            </w:tcBorders>
            <w:shd w:val="clear" w:color="auto" w:fill="auto"/>
            <w:vAlign w:val="bottom"/>
          </w:tcPr>
          <w:p w14:paraId="7469681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1429.9</w:t>
            </w:r>
          </w:p>
        </w:tc>
        <w:tc>
          <w:tcPr>
            <w:tcW w:w="342" w:type="pct"/>
            <w:shd w:val="clear" w:color="auto" w:fill="auto"/>
            <w:vAlign w:val="bottom"/>
          </w:tcPr>
          <w:p w14:paraId="0ACC446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10.119</w:t>
            </w:r>
          </w:p>
        </w:tc>
        <w:tc>
          <w:tcPr>
            <w:tcW w:w="396" w:type="pct"/>
            <w:shd w:val="clear" w:color="auto" w:fill="auto"/>
            <w:vAlign w:val="bottom"/>
          </w:tcPr>
          <w:p w14:paraId="596906D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30.066</w:t>
            </w:r>
          </w:p>
        </w:tc>
        <w:tc>
          <w:tcPr>
            <w:tcW w:w="382" w:type="pct"/>
            <w:shd w:val="clear" w:color="auto" w:fill="auto"/>
            <w:vAlign w:val="bottom"/>
          </w:tcPr>
          <w:p w14:paraId="2D388E1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127.340</w:t>
            </w:r>
          </w:p>
        </w:tc>
        <w:tc>
          <w:tcPr>
            <w:tcW w:w="382" w:type="pct"/>
            <w:shd w:val="clear" w:color="auto" w:fill="auto"/>
            <w:vAlign w:val="bottom"/>
          </w:tcPr>
          <w:p w14:paraId="6DB011B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126.440</w:t>
            </w:r>
          </w:p>
        </w:tc>
        <w:tc>
          <w:tcPr>
            <w:tcW w:w="380" w:type="pct"/>
            <w:shd w:val="clear" w:color="auto" w:fill="auto"/>
            <w:vAlign w:val="bottom"/>
          </w:tcPr>
          <w:p w14:paraId="16A3D7D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6.713</w:t>
            </w:r>
          </w:p>
        </w:tc>
        <w:tc>
          <w:tcPr>
            <w:tcW w:w="454" w:type="pct"/>
            <w:shd w:val="clear" w:color="auto" w:fill="auto"/>
            <w:vAlign w:val="bottom"/>
          </w:tcPr>
          <w:p w14:paraId="269C4ED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715.350</w:t>
            </w:r>
          </w:p>
        </w:tc>
        <w:tc>
          <w:tcPr>
            <w:tcW w:w="397" w:type="pct"/>
            <w:shd w:val="clear" w:color="auto" w:fill="auto"/>
            <w:vAlign w:val="bottom"/>
          </w:tcPr>
          <w:p w14:paraId="5588572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197.970</w:t>
            </w:r>
          </w:p>
        </w:tc>
        <w:tc>
          <w:tcPr>
            <w:tcW w:w="382" w:type="pct"/>
            <w:vAlign w:val="bottom"/>
          </w:tcPr>
          <w:p w14:paraId="6A83777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191.950</w:t>
            </w:r>
          </w:p>
        </w:tc>
        <w:tc>
          <w:tcPr>
            <w:tcW w:w="423" w:type="pct"/>
            <w:tcBorders>
              <w:right w:val="single" w:sz="4" w:space="0" w:color="auto"/>
            </w:tcBorders>
            <w:vAlign w:val="bottom"/>
          </w:tcPr>
          <w:p w14:paraId="508AC7F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161.200</w:t>
            </w:r>
          </w:p>
        </w:tc>
      </w:tr>
      <w:tr w:rsidR="00F5543D" w:rsidRPr="0085141D" w14:paraId="57F551D7" w14:textId="77777777" w:rsidTr="001A223A">
        <w:trPr>
          <w:trHeight w:val="20"/>
        </w:trPr>
        <w:tc>
          <w:tcPr>
            <w:tcW w:w="5000" w:type="pct"/>
            <w:gridSpan w:val="12"/>
            <w:tcBorders>
              <w:top w:val="nil"/>
              <w:bottom w:val="nil"/>
              <w:right w:val="single" w:sz="4" w:space="0" w:color="auto"/>
            </w:tcBorders>
            <w:shd w:val="clear" w:color="auto" w:fill="auto"/>
            <w:vAlign w:val="center"/>
          </w:tcPr>
          <w:p w14:paraId="1FFD6AC2"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Inner dosimeter (representing the skin)</w:t>
            </w:r>
          </w:p>
        </w:tc>
      </w:tr>
      <w:tr w:rsidR="00F5543D" w:rsidRPr="0085141D" w14:paraId="06E4BFB6" w14:textId="77777777" w:rsidTr="001A223A">
        <w:trPr>
          <w:trHeight w:val="20"/>
        </w:trPr>
        <w:tc>
          <w:tcPr>
            <w:tcW w:w="603" w:type="pct"/>
            <w:shd w:val="clear" w:color="auto" w:fill="auto"/>
            <w:vAlign w:val="center"/>
          </w:tcPr>
          <w:p w14:paraId="79519C3D"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arms</w:t>
            </w:r>
          </w:p>
        </w:tc>
        <w:tc>
          <w:tcPr>
            <w:tcW w:w="429" w:type="pct"/>
            <w:tcBorders>
              <w:right w:val="single" w:sz="4" w:space="0" w:color="auto"/>
            </w:tcBorders>
            <w:shd w:val="clear" w:color="auto" w:fill="auto"/>
            <w:vAlign w:val="bottom"/>
          </w:tcPr>
          <w:p w14:paraId="4AE3C90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64.89</w:t>
            </w:r>
          </w:p>
        </w:tc>
        <w:tc>
          <w:tcPr>
            <w:tcW w:w="429" w:type="pct"/>
            <w:tcBorders>
              <w:left w:val="single" w:sz="4" w:space="0" w:color="auto"/>
            </w:tcBorders>
            <w:shd w:val="clear" w:color="auto" w:fill="auto"/>
            <w:vAlign w:val="bottom"/>
          </w:tcPr>
          <w:p w14:paraId="1FA39E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105.7</w:t>
            </w:r>
          </w:p>
        </w:tc>
        <w:tc>
          <w:tcPr>
            <w:tcW w:w="342" w:type="pct"/>
            <w:shd w:val="clear" w:color="auto" w:fill="auto"/>
            <w:vAlign w:val="bottom"/>
          </w:tcPr>
          <w:p w14:paraId="62F9257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0.4580</w:t>
            </w:r>
          </w:p>
        </w:tc>
        <w:tc>
          <w:tcPr>
            <w:tcW w:w="396" w:type="pct"/>
            <w:shd w:val="clear" w:color="auto" w:fill="auto"/>
            <w:vAlign w:val="bottom"/>
          </w:tcPr>
          <w:p w14:paraId="0B1FAB7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0.3920</w:t>
            </w:r>
          </w:p>
        </w:tc>
        <w:tc>
          <w:tcPr>
            <w:tcW w:w="382" w:type="pct"/>
            <w:shd w:val="clear" w:color="auto" w:fill="auto"/>
            <w:vAlign w:val="bottom"/>
          </w:tcPr>
          <w:p w14:paraId="5900B3A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5.859</w:t>
            </w:r>
          </w:p>
        </w:tc>
        <w:tc>
          <w:tcPr>
            <w:tcW w:w="382" w:type="pct"/>
            <w:shd w:val="clear" w:color="auto" w:fill="auto"/>
            <w:vAlign w:val="bottom"/>
          </w:tcPr>
          <w:p w14:paraId="0AF961A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1.967</w:t>
            </w:r>
          </w:p>
        </w:tc>
        <w:tc>
          <w:tcPr>
            <w:tcW w:w="380" w:type="pct"/>
            <w:shd w:val="clear" w:color="auto" w:fill="auto"/>
            <w:vAlign w:val="bottom"/>
          </w:tcPr>
          <w:p w14:paraId="1C23A51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0.4330</w:t>
            </w:r>
          </w:p>
        </w:tc>
        <w:tc>
          <w:tcPr>
            <w:tcW w:w="454" w:type="pct"/>
            <w:shd w:val="clear" w:color="auto" w:fill="auto"/>
            <w:vAlign w:val="bottom"/>
          </w:tcPr>
          <w:p w14:paraId="1E8185B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5.040</w:t>
            </w:r>
          </w:p>
        </w:tc>
        <w:tc>
          <w:tcPr>
            <w:tcW w:w="397" w:type="pct"/>
            <w:shd w:val="clear" w:color="auto" w:fill="auto"/>
            <w:vAlign w:val="bottom"/>
          </w:tcPr>
          <w:p w14:paraId="69F3FBA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1.260</w:t>
            </w:r>
          </w:p>
        </w:tc>
        <w:tc>
          <w:tcPr>
            <w:tcW w:w="382" w:type="pct"/>
            <w:vAlign w:val="bottom"/>
          </w:tcPr>
          <w:p w14:paraId="5009E94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4.088</w:t>
            </w:r>
          </w:p>
        </w:tc>
        <w:tc>
          <w:tcPr>
            <w:tcW w:w="423" w:type="pct"/>
            <w:vAlign w:val="bottom"/>
          </w:tcPr>
          <w:p w14:paraId="2747C1D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3.136</w:t>
            </w:r>
          </w:p>
        </w:tc>
      </w:tr>
      <w:tr w:rsidR="00F5543D" w:rsidRPr="0085141D" w14:paraId="766D2A7F" w14:textId="77777777" w:rsidTr="001A223A">
        <w:trPr>
          <w:trHeight w:val="20"/>
        </w:trPr>
        <w:tc>
          <w:tcPr>
            <w:tcW w:w="603" w:type="pct"/>
            <w:shd w:val="clear" w:color="auto" w:fill="auto"/>
            <w:vAlign w:val="center"/>
          </w:tcPr>
          <w:p w14:paraId="109B51BB"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legs</w:t>
            </w:r>
          </w:p>
        </w:tc>
        <w:tc>
          <w:tcPr>
            <w:tcW w:w="429" w:type="pct"/>
            <w:tcBorders>
              <w:right w:val="single" w:sz="4" w:space="0" w:color="auto"/>
            </w:tcBorders>
            <w:shd w:val="clear" w:color="auto" w:fill="auto"/>
            <w:vAlign w:val="bottom"/>
          </w:tcPr>
          <w:p w14:paraId="319B37A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7.336</w:t>
            </w:r>
          </w:p>
        </w:tc>
        <w:tc>
          <w:tcPr>
            <w:tcW w:w="429" w:type="pct"/>
            <w:tcBorders>
              <w:left w:val="single" w:sz="4" w:space="0" w:color="auto"/>
            </w:tcBorders>
            <w:shd w:val="clear" w:color="auto" w:fill="auto"/>
            <w:vAlign w:val="bottom"/>
          </w:tcPr>
          <w:p w14:paraId="2AB27E1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86.40</w:t>
            </w:r>
          </w:p>
        </w:tc>
        <w:tc>
          <w:tcPr>
            <w:tcW w:w="342" w:type="pct"/>
            <w:shd w:val="clear" w:color="auto" w:fill="auto"/>
            <w:vAlign w:val="bottom"/>
          </w:tcPr>
          <w:p w14:paraId="1C9B5D2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0.2080</w:t>
            </w:r>
          </w:p>
        </w:tc>
        <w:tc>
          <w:tcPr>
            <w:tcW w:w="396" w:type="pct"/>
            <w:shd w:val="clear" w:color="auto" w:fill="auto"/>
            <w:vAlign w:val="bottom"/>
          </w:tcPr>
          <w:p w14:paraId="0F52124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0.3730</w:t>
            </w:r>
          </w:p>
        </w:tc>
        <w:tc>
          <w:tcPr>
            <w:tcW w:w="382" w:type="pct"/>
            <w:shd w:val="clear" w:color="auto" w:fill="auto"/>
            <w:vAlign w:val="bottom"/>
          </w:tcPr>
          <w:p w14:paraId="5A94684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1.528</w:t>
            </w:r>
          </w:p>
        </w:tc>
        <w:tc>
          <w:tcPr>
            <w:tcW w:w="382" w:type="pct"/>
            <w:shd w:val="clear" w:color="auto" w:fill="auto"/>
            <w:vAlign w:val="bottom"/>
          </w:tcPr>
          <w:p w14:paraId="0A71BCB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1.280</w:t>
            </w:r>
          </w:p>
        </w:tc>
        <w:tc>
          <w:tcPr>
            <w:tcW w:w="380" w:type="pct"/>
            <w:shd w:val="clear" w:color="auto" w:fill="auto"/>
            <w:vAlign w:val="bottom"/>
          </w:tcPr>
          <w:p w14:paraId="4860BC0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1.382</w:t>
            </w:r>
          </w:p>
        </w:tc>
        <w:tc>
          <w:tcPr>
            <w:tcW w:w="454" w:type="pct"/>
            <w:shd w:val="clear" w:color="auto" w:fill="auto"/>
            <w:vAlign w:val="bottom"/>
          </w:tcPr>
          <w:p w14:paraId="421A175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1.400</w:t>
            </w:r>
          </w:p>
        </w:tc>
        <w:tc>
          <w:tcPr>
            <w:tcW w:w="397" w:type="pct"/>
            <w:shd w:val="clear" w:color="auto" w:fill="auto"/>
            <w:vAlign w:val="bottom"/>
          </w:tcPr>
          <w:p w14:paraId="7DFDF9F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0.544</w:t>
            </w:r>
          </w:p>
        </w:tc>
        <w:tc>
          <w:tcPr>
            <w:tcW w:w="382" w:type="pct"/>
            <w:vAlign w:val="bottom"/>
          </w:tcPr>
          <w:p w14:paraId="136B234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0.8080</w:t>
            </w:r>
          </w:p>
        </w:tc>
        <w:tc>
          <w:tcPr>
            <w:tcW w:w="423" w:type="pct"/>
            <w:vAlign w:val="bottom"/>
          </w:tcPr>
          <w:p w14:paraId="1035AE5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2.712</w:t>
            </w:r>
          </w:p>
        </w:tc>
      </w:tr>
      <w:tr w:rsidR="00F5543D" w:rsidRPr="0085141D" w14:paraId="65436082" w14:textId="77777777" w:rsidTr="001A223A">
        <w:trPr>
          <w:trHeight w:val="20"/>
        </w:trPr>
        <w:tc>
          <w:tcPr>
            <w:tcW w:w="603" w:type="pct"/>
            <w:shd w:val="clear" w:color="auto" w:fill="auto"/>
            <w:vAlign w:val="center"/>
          </w:tcPr>
          <w:p w14:paraId="55043881"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torso</w:t>
            </w:r>
          </w:p>
        </w:tc>
        <w:tc>
          <w:tcPr>
            <w:tcW w:w="429" w:type="pct"/>
            <w:tcBorders>
              <w:right w:val="single" w:sz="4" w:space="0" w:color="auto"/>
            </w:tcBorders>
            <w:shd w:val="clear" w:color="auto" w:fill="auto"/>
            <w:vAlign w:val="bottom"/>
          </w:tcPr>
          <w:p w14:paraId="1DF89C2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19.250</w:t>
            </w:r>
          </w:p>
        </w:tc>
        <w:tc>
          <w:tcPr>
            <w:tcW w:w="429" w:type="pct"/>
            <w:tcBorders>
              <w:left w:val="single" w:sz="4" w:space="0" w:color="auto"/>
            </w:tcBorders>
            <w:shd w:val="clear" w:color="auto" w:fill="auto"/>
            <w:vAlign w:val="bottom"/>
          </w:tcPr>
          <w:p w14:paraId="658A941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47.080</w:t>
            </w:r>
          </w:p>
        </w:tc>
        <w:tc>
          <w:tcPr>
            <w:tcW w:w="342" w:type="pct"/>
            <w:shd w:val="clear" w:color="auto" w:fill="auto"/>
            <w:vAlign w:val="bottom"/>
          </w:tcPr>
          <w:p w14:paraId="105F80E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0.6860</w:t>
            </w:r>
          </w:p>
        </w:tc>
        <w:tc>
          <w:tcPr>
            <w:tcW w:w="396" w:type="pct"/>
            <w:shd w:val="clear" w:color="auto" w:fill="auto"/>
            <w:vAlign w:val="bottom"/>
          </w:tcPr>
          <w:p w14:paraId="3AE2171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0.5930</w:t>
            </w:r>
          </w:p>
        </w:tc>
        <w:tc>
          <w:tcPr>
            <w:tcW w:w="382" w:type="pct"/>
            <w:shd w:val="clear" w:color="auto" w:fill="auto"/>
            <w:vAlign w:val="bottom"/>
          </w:tcPr>
          <w:p w14:paraId="0E9D4F3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4.4710</w:t>
            </w:r>
          </w:p>
        </w:tc>
        <w:tc>
          <w:tcPr>
            <w:tcW w:w="382" w:type="pct"/>
            <w:shd w:val="clear" w:color="auto" w:fill="auto"/>
            <w:vAlign w:val="bottom"/>
          </w:tcPr>
          <w:p w14:paraId="43F398E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3.3690</w:t>
            </w:r>
          </w:p>
        </w:tc>
        <w:tc>
          <w:tcPr>
            <w:tcW w:w="380" w:type="pct"/>
            <w:shd w:val="clear" w:color="auto" w:fill="auto"/>
            <w:vAlign w:val="bottom"/>
          </w:tcPr>
          <w:p w14:paraId="733D1BF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1.4070</w:t>
            </w:r>
          </w:p>
        </w:tc>
        <w:tc>
          <w:tcPr>
            <w:tcW w:w="454" w:type="pct"/>
            <w:shd w:val="clear" w:color="auto" w:fill="auto"/>
            <w:vAlign w:val="bottom"/>
          </w:tcPr>
          <w:p w14:paraId="0A67F62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88.06</w:t>
            </w:r>
          </w:p>
        </w:tc>
        <w:tc>
          <w:tcPr>
            <w:tcW w:w="397" w:type="pct"/>
            <w:shd w:val="clear" w:color="auto" w:fill="auto"/>
            <w:vAlign w:val="bottom"/>
          </w:tcPr>
          <w:p w14:paraId="515C15F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2.2360</w:t>
            </w:r>
          </w:p>
        </w:tc>
        <w:tc>
          <w:tcPr>
            <w:tcW w:w="382" w:type="pct"/>
            <w:vAlign w:val="bottom"/>
          </w:tcPr>
          <w:p w14:paraId="54C32A4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10.6100</w:t>
            </w:r>
          </w:p>
        </w:tc>
        <w:tc>
          <w:tcPr>
            <w:tcW w:w="423" w:type="pct"/>
            <w:vAlign w:val="bottom"/>
          </w:tcPr>
          <w:p w14:paraId="5E39AA3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10.380</w:t>
            </w:r>
          </w:p>
        </w:tc>
      </w:tr>
      <w:tr w:rsidR="00F5543D" w:rsidRPr="0085141D" w14:paraId="570B88E6" w14:textId="77777777" w:rsidTr="001A223A">
        <w:trPr>
          <w:trHeight w:val="20"/>
        </w:trPr>
        <w:tc>
          <w:tcPr>
            <w:tcW w:w="603" w:type="pct"/>
            <w:shd w:val="clear" w:color="auto" w:fill="auto"/>
            <w:vAlign w:val="center"/>
          </w:tcPr>
          <w:p w14:paraId="64DA5056"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29" w:type="pct"/>
            <w:tcBorders>
              <w:right w:val="single" w:sz="4" w:space="0" w:color="auto"/>
            </w:tcBorders>
            <w:shd w:val="clear" w:color="auto" w:fill="auto"/>
            <w:vAlign w:val="bottom"/>
          </w:tcPr>
          <w:p w14:paraId="2648EFC6"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91.48</w:t>
            </w:r>
          </w:p>
        </w:tc>
        <w:tc>
          <w:tcPr>
            <w:tcW w:w="429" w:type="pct"/>
            <w:tcBorders>
              <w:left w:val="single" w:sz="4" w:space="0" w:color="auto"/>
            </w:tcBorders>
            <w:shd w:val="clear" w:color="auto" w:fill="auto"/>
            <w:vAlign w:val="bottom"/>
          </w:tcPr>
          <w:p w14:paraId="5723546C"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239.2</w:t>
            </w:r>
          </w:p>
        </w:tc>
        <w:tc>
          <w:tcPr>
            <w:tcW w:w="342" w:type="pct"/>
            <w:shd w:val="clear" w:color="auto" w:fill="auto"/>
            <w:vAlign w:val="bottom"/>
          </w:tcPr>
          <w:p w14:paraId="016A96BE"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1.352</w:t>
            </w:r>
          </w:p>
        </w:tc>
        <w:tc>
          <w:tcPr>
            <w:tcW w:w="396" w:type="pct"/>
            <w:shd w:val="clear" w:color="auto" w:fill="auto"/>
            <w:vAlign w:val="bottom"/>
          </w:tcPr>
          <w:p w14:paraId="7125B2E3"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1.358</w:t>
            </w:r>
          </w:p>
        </w:tc>
        <w:tc>
          <w:tcPr>
            <w:tcW w:w="382" w:type="pct"/>
            <w:shd w:val="clear" w:color="auto" w:fill="auto"/>
            <w:vAlign w:val="bottom"/>
          </w:tcPr>
          <w:p w14:paraId="4E4CB3B0"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11.86</w:t>
            </w:r>
          </w:p>
        </w:tc>
        <w:tc>
          <w:tcPr>
            <w:tcW w:w="382" w:type="pct"/>
            <w:shd w:val="clear" w:color="auto" w:fill="auto"/>
            <w:vAlign w:val="bottom"/>
          </w:tcPr>
          <w:p w14:paraId="6F964AAA"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6.616</w:t>
            </w:r>
          </w:p>
        </w:tc>
        <w:tc>
          <w:tcPr>
            <w:tcW w:w="380" w:type="pct"/>
            <w:shd w:val="clear" w:color="auto" w:fill="auto"/>
            <w:vAlign w:val="bottom"/>
          </w:tcPr>
          <w:p w14:paraId="73BB52E4"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3.222</w:t>
            </w:r>
          </w:p>
        </w:tc>
        <w:tc>
          <w:tcPr>
            <w:tcW w:w="454" w:type="pct"/>
            <w:shd w:val="clear" w:color="auto" w:fill="auto"/>
            <w:vAlign w:val="bottom"/>
          </w:tcPr>
          <w:p w14:paraId="7467EDD6"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94.50</w:t>
            </w:r>
          </w:p>
        </w:tc>
        <w:tc>
          <w:tcPr>
            <w:tcW w:w="397" w:type="pct"/>
            <w:shd w:val="clear" w:color="auto" w:fill="auto"/>
            <w:vAlign w:val="bottom"/>
          </w:tcPr>
          <w:p w14:paraId="521C1211"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4.040</w:t>
            </w:r>
          </w:p>
        </w:tc>
        <w:tc>
          <w:tcPr>
            <w:tcW w:w="382" w:type="pct"/>
            <w:vAlign w:val="bottom"/>
          </w:tcPr>
          <w:p w14:paraId="19EE029A"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15.51</w:t>
            </w:r>
          </w:p>
        </w:tc>
        <w:tc>
          <w:tcPr>
            <w:tcW w:w="423" w:type="pct"/>
            <w:vAlign w:val="bottom"/>
          </w:tcPr>
          <w:p w14:paraId="5AE67B0D"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16.23</w:t>
            </w:r>
          </w:p>
        </w:tc>
      </w:tr>
      <w:tr w:rsidR="00F5543D" w:rsidRPr="0085141D" w14:paraId="55778179" w14:textId="77777777" w:rsidTr="001A223A">
        <w:trPr>
          <w:trHeight w:val="20"/>
        </w:trPr>
        <w:tc>
          <w:tcPr>
            <w:tcW w:w="5000" w:type="pct"/>
            <w:gridSpan w:val="12"/>
            <w:tcBorders>
              <w:top w:val="nil"/>
              <w:bottom w:val="nil"/>
              <w:right w:val="single" w:sz="4" w:space="0" w:color="auto"/>
            </w:tcBorders>
            <w:shd w:val="clear" w:color="auto" w:fill="auto"/>
            <w:vAlign w:val="center"/>
          </w:tcPr>
          <w:p w14:paraId="708FBDF6"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Handwash</w:t>
            </w:r>
          </w:p>
        </w:tc>
      </w:tr>
      <w:tr w:rsidR="00F5543D" w:rsidRPr="0085141D" w14:paraId="6866A146" w14:textId="77777777" w:rsidTr="001A223A">
        <w:trPr>
          <w:trHeight w:val="20"/>
        </w:trPr>
        <w:tc>
          <w:tcPr>
            <w:tcW w:w="603" w:type="pct"/>
            <w:shd w:val="clear" w:color="auto" w:fill="auto"/>
            <w:vAlign w:val="center"/>
          </w:tcPr>
          <w:p w14:paraId="64AEE994"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Measured</w:t>
            </w:r>
          </w:p>
        </w:tc>
        <w:tc>
          <w:tcPr>
            <w:tcW w:w="429" w:type="pct"/>
            <w:tcBorders>
              <w:right w:val="single" w:sz="4" w:space="0" w:color="auto"/>
            </w:tcBorders>
            <w:shd w:val="clear" w:color="auto" w:fill="auto"/>
            <w:vAlign w:val="bottom"/>
          </w:tcPr>
          <w:p w14:paraId="2543BED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1868.000</w:t>
            </w:r>
          </w:p>
        </w:tc>
        <w:tc>
          <w:tcPr>
            <w:tcW w:w="429" w:type="pct"/>
            <w:tcBorders>
              <w:left w:val="single" w:sz="4" w:space="0" w:color="auto"/>
            </w:tcBorders>
            <w:shd w:val="clear" w:color="auto" w:fill="auto"/>
            <w:vAlign w:val="bottom"/>
          </w:tcPr>
          <w:p w14:paraId="32FC088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1779.000</w:t>
            </w:r>
          </w:p>
        </w:tc>
        <w:tc>
          <w:tcPr>
            <w:tcW w:w="342" w:type="pct"/>
            <w:shd w:val="clear" w:color="auto" w:fill="auto"/>
            <w:vAlign w:val="bottom"/>
          </w:tcPr>
          <w:p w14:paraId="09E1050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19.530</w:t>
            </w:r>
          </w:p>
        </w:tc>
        <w:tc>
          <w:tcPr>
            <w:tcW w:w="396" w:type="pct"/>
            <w:shd w:val="clear" w:color="auto" w:fill="auto"/>
            <w:vAlign w:val="bottom"/>
          </w:tcPr>
          <w:p w14:paraId="1889D3E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4.534</w:t>
            </w:r>
          </w:p>
        </w:tc>
        <w:tc>
          <w:tcPr>
            <w:tcW w:w="382" w:type="pct"/>
            <w:shd w:val="clear" w:color="auto" w:fill="auto"/>
            <w:vAlign w:val="bottom"/>
          </w:tcPr>
          <w:p w14:paraId="7A9304E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14.140</w:t>
            </w:r>
          </w:p>
        </w:tc>
        <w:tc>
          <w:tcPr>
            <w:tcW w:w="382" w:type="pct"/>
            <w:shd w:val="clear" w:color="auto" w:fill="auto"/>
            <w:vAlign w:val="bottom"/>
          </w:tcPr>
          <w:p w14:paraId="753016C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67.530</w:t>
            </w:r>
          </w:p>
        </w:tc>
        <w:tc>
          <w:tcPr>
            <w:tcW w:w="380" w:type="pct"/>
            <w:shd w:val="clear" w:color="auto" w:fill="auto"/>
            <w:vAlign w:val="bottom"/>
          </w:tcPr>
          <w:p w14:paraId="50E638F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2.370</w:t>
            </w:r>
          </w:p>
        </w:tc>
        <w:tc>
          <w:tcPr>
            <w:tcW w:w="454" w:type="pct"/>
            <w:shd w:val="clear" w:color="auto" w:fill="auto"/>
            <w:vAlign w:val="bottom"/>
          </w:tcPr>
          <w:p w14:paraId="2B252F6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1222.000</w:t>
            </w:r>
          </w:p>
        </w:tc>
        <w:tc>
          <w:tcPr>
            <w:tcW w:w="397" w:type="pct"/>
            <w:shd w:val="clear" w:color="auto" w:fill="auto"/>
            <w:vAlign w:val="bottom"/>
          </w:tcPr>
          <w:p w14:paraId="4C97848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110.000</w:t>
            </w:r>
          </w:p>
        </w:tc>
        <w:tc>
          <w:tcPr>
            <w:tcW w:w="382" w:type="pct"/>
            <w:vAlign w:val="bottom"/>
          </w:tcPr>
          <w:p w14:paraId="6BC475F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17.120</w:t>
            </w:r>
          </w:p>
        </w:tc>
        <w:tc>
          <w:tcPr>
            <w:tcW w:w="423" w:type="pct"/>
            <w:tcBorders>
              <w:right w:val="single" w:sz="4" w:space="0" w:color="auto"/>
            </w:tcBorders>
            <w:vAlign w:val="bottom"/>
          </w:tcPr>
          <w:p w14:paraId="6AEEDB7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56.400</w:t>
            </w:r>
          </w:p>
        </w:tc>
      </w:tr>
      <w:tr w:rsidR="00F5543D" w:rsidRPr="0085141D" w14:paraId="1A4551D9" w14:textId="77777777" w:rsidTr="001A223A">
        <w:trPr>
          <w:trHeight w:val="20"/>
        </w:trPr>
        <w:tc>
          <w:tcPr>
            <w:tcW w:w="603" w:type="pct"/>
            <w:shd w:val="clear" w:color="auto" w:fill="auto"/>
            <w:vAlign w:val="center"/>
          </w:tcPr>
          <w:p w14:paraId="4445DF0F"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29" w:type="pct"/>
            <w:tcBorders>
              <w:right w:val="single" w:sz="4" w:space="0" w:color="auto"/>
            </w:tcBorders>
            <w:shd w:val="clear" w:color="auto" w:fill="auto"/>
            <w:vAlign w:val="bottom"/>
          </w:tcPr>
          <w:p w14:paraId="478B1A1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1868.000</w:t>
            </w:r>
          </w:p>
        </w:tc>
        <w:tc>
          <w:tcPr>
            <w:tcW w:w="429" w:type="pct"/>
            <w:tcBorders>
              <w:left w:val="single" w:sz="4" w:space="0" w:color="auto"/>
            </w:tcBorders>
            <w:shd w:val="clear" w:color="auto" w:fill="auto"/>
            <w:vAlign w:val="bottom"/>
          </w:tcPr>
          <w:p w14:paraId="3E75B84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1779.000</w:t>
            </w:r>
          </w:p>
        </w:tc>
        <w:tc>
          <w:tcPr>
            <w:tcW w:w="342" w:type="pct"/>
            <w:shd w:val="clear" w:color="auto" w:fill="auto"/>
            <w:vAlign w:val="bottom"/>
          </w:tcPr>
          <w:p w14:paraId="452C662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19.530</w:t>
            </w:r>
          </w:p>
        </w:tc>
        <w:tc>
          <w:tcPr>
            <w:tcW w:w="396" w:type="pct"/>
            <w:shd w:val="clear" w:color="auto" w:fill="auto"/>
            <w:vAlign w:val="bottom"/>
          </w:tcPr>
          <w:p w14:paraId="5357832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4.534</w:t>
            </w:r>
          </w:p>
        </w:tc>
        <w:tc>
          <w:tcPr>
            <w:tcW w:w="382" w:type="pct"/>
            <w:shd w:val="clear" w:color="auto" w:fill="auto"/>
            <w:vAlign w:val="bottom"/>
          </w:tcPr>
          <w:p w14:paraId="5F4FC76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14.140</w:t>
            </w:r>
          </w:p>
        </w:tc>
        <w:tc>
          <w:tcPr>
            <w:tcW w:w="382" w:type="pct"/>
            <w:shd w:val="clear" w:color="auto" w:fill="auto"/>
            <w:vAlign w:val="bottom"/>
          </w:tcPr>
          <w:p w14:paraId="12A1E93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67.530</w:t>
            </w:r>
          </w:p>
        </w:tc>
        <w:tc>
          <w:tcPr>
            <w:tcW w:w="380" w:type="pct"/>
            <w:shd w:val="clear" w:color="auto" w:fill="auto"/>
            <w:vAlign w:val="bottom"/>
          </w:tcPr>
          <w:p w14:paraId="687D26F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2.370</w:t>
            </w:r>
          </w:p>
        </w:tc>
        <w:tc>
          <w:tcPr>
            <w:tcW w:w="454" w:type="pct"/>
            <w:shd w:val="clear" w:color="auto" w:fill="auto"/>
            <w:vAlign w:val="bottom"/>
          </w:tcPr>
          <w:p w14:paraId="244DBEB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1222.000</w:t>
            </w:r>
          </w:p>
        </w:tc>
        <w:tc>
          <w:tcPr>
            <w:tcW w:w="397" w:type="pct"/>
            <w:shd w:val="clear" w:color="auto" w:fill="auto"/>
            <w:vAlign w:val="bottom"/>
          </w:tcPr>
          <w:p w14:paraId="5599F6D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110.000</w:t>
            </w:r>
          </w:p>
        </w:tc>
        <w:tc>
          <w:tcPr>
            <w:tcW w:w="382" w:type="pct"/>
            <w:vAlign w:val="bottom"/>
          </w:tcPr>
          <w:p w14:paraId="0E9EEB0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17.120</w:t>
            </w:r>
          </w:p>
        </w:tc>
        <w:tc>
          <w:tcPr>
            <w:tcW w:w="423" w:type="pct"/>
            <w:vAlign w:val="bottom"/>
          </w:tcPr>
          <w:p w14:paraId="01AB0E0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56.400</w:t>
            </w:r>
          </w:p>
        </w:tc>
      </w:tr>
      <w:tr w:rsidR="00F5543D" w:rsidRPr="0085141D" w14:paraId="6F34B7AC" w14:textId="77777777" w:rsidTr="001A223A">
        <w:trPr>
          <w:trHeight w:val="20"/>
        </w:trPr>
        <w:tc>
          <w:tcPr>
            <w:tcW w:w="5000" w:type="pct"/>
            <w:gridSpan w:val="12"/>
            <w:tcBorders>
              <w:top w:val="nil"/>
              <w:bottom w:val="nil"/>
              <w:right w:val="single" w:sz="4" w:space="0" w:color="auto"/>
            </w:tcBorders>
            <w:shd w:val="clear" w:color="auto" w:fill="auto"/>
            <w:vAlign w:val="center"/>
          </w:tcPr>
          <w:p w14:paraId="7061B39E"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Face/neck wipes</w:t>
            </w:r>
          </w:p>
        </w:tc>
      </w:tr>
      <w:tr w:rsidR="00F5543D" w:rsidRPr="0085141D" w14:paraId="6C7FA4D7" w14:textId="77777777" w:rsidTr="001A223A">
        <w:trPr>
          <w:trHeight w:val="20"/>
        </w:trPr>
        <w:tc>
          <w:tcPr>
            <w:tcW w:w="603" w:type="pct"/>
            <w:shd w:val="clear" w:color="auto" w:fill="auto"/>
            <w:vAlign w:val="center"/>
          </w:tcPr>
          <w:p w14:paraId="54772450" w14:textId="77777777" w:rsidR="00F5543D" w:rsidRPr="0085141D" w:rsidRDefault="00F5543D" w:rsidP="001A223A">
            <w:pPr>
              <w:keepNext/>
              <w:keepLines/>
              <w:tabs>
                <w:tab w:val="left" w:pos="720"/>
              </w:tabs>
              <w:jc w:val="center"/>
              <w:rPr>
                <w:rFonts w:eastAsia="SimSun"/>
                <w:sz w:val="16"/>
                <w:szCs w:val="16"/>
                <w:lang w:val="en-GB" w:eastAsia="zh-CN"/>
              </w:rPr>
            </w:pPr>
            <w:r w:rsidRPr="0085141D">
              <w:rPr>
                <w:rFonts w:eastAsia="SimSun"/>
                <w:sz w:val="16"/>
                <w:szCs w:val="16"/>
                <w:lang w:val="en-GB" w:eastAsia="zh-CN"/>
              </w:rPr>
              <w:t>Measured</w:t>
            </w:r>
          </w:p>
        </w:tc>
        <w:tc>
          <w:tcPr>
            <w:tcW w:w="429" w:type="pct"/>
            <w:tcBorders>
              <w:right w:val="single" w:sz="4" w:space="0" w:color="auto"/>
            </w:tcBorders>
            <w:shd w:val="clear" w:color="auto" w:fill="auto"/>
            <w:vAlign w:val="bottom"/>
          </w:tcPr>
          <w:p w14:paraId="79B9016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15.200</w:t>
            </w:r>
          </w:p>
        </w:tc>
        <w:tc>
          <w:tcPr>
            <w:tcW w:w="429" w:type="pct"/>
            <w:tcBorders>
              <w:left w:val="single" w:sz="4" w:space="0" w:color="auto"/>
            </w:tcBorders>
            <w:shd w:val="clear" w:color="auto" w:fill="auto"/>
            <w:vAlign w:val="bottom"/>
          </w:tcPr>
          <w:p w14:paraId="4976CAC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63.92</w:t>
            </w:r>
          </w:p>
        </w:tc>
        <w:tc>
          <w:tcPr>
            <w:tcW w:w="342" w:type="pct"/>
            <w:shd w:val="clear" w:color="auto" w:fill="auto"/>
          </w:tcPr>
          <w:p w14:paraId="6D4E9E97" w14:textId="77777777" w:rsidR="00F5543D" w:rsidRPr="0085141D" w:rsidRDefault="00F5543D" w:rsidP="001A223A">
            <w:pPr>
              <w:tabs>
                <w:tab w:val="left" w:pos="720"/>
              </w:tabs>
              <w:jc w:val="center"/>
              <w:rPr>
                <w:i/>
                <w:iCs/>
                <w:sz w:val="18"/>
                <w:szCs w:val="18"/>
                <w:lang w:val="en-GB" w:eastAsia="en-US"/>
              </w:rPr>
            </w:pPr>
            <w:r w:rsidRPr="0085141D">
              <w:rPr>
                <w:i/>
                <w:iCs/>
                <w:sz w:val="18"/>
                <w:szCs w:val="18"/>
                <w:lang w:val="en-GB" w:eastAsia="en-US"/>
              </w:rPr>
              <w:t>0.5</w:t>
            </w:r>
          </w:p>
        </w:tc>
        <w:tc>
          <w:tcPr>
            <w:tcW w:w="396" w:type="pct"/>
            <w:shd w:val="clear" w:color="auto" w:fill="auto"/>
            <w:vAlign w:val="bottom"/>
          </w:tcPr>
          <w:p w14:paraId="7C2706AE" w14:textId="77777777" w:rsidR="00F5543D" w:rsidRPr="0085141D" w:rsidRDefault="00F5543D" w:rsidP="001A223A">
            <w:pPr>
              <w:tabs>
                <w:tab w:val="left" w:pos="720"/>
              </w:tabs>
              <w:jc w:val="center"/>
              <w:rPr>
                <w:i/>
                <w:iCs/>
                <w:sz w:val="18"/>
                <w:szCs w:val="18"/>
                <w:lang w:val="en-GB" w:eastAsia="en-US"/>
              </w:rPr>
            </w:pPr>
            <w:r w:rsidRPr="0085141D">
              <w:rPr>
                <w:i/>
                <w:iCs/>
                <w:sz w:val="18"/>
                <w:szCs w:val="18"/>
                <w:lang w:val="en-GB" w:eastAsia="en-US"/>
              </w:rPr>
              <w:t>0.5</w:t>
            </w:r>
          </w:p>
        </w:tc>
        <w:tc>
          <w:tcPr>
            <w:tcW w:w="382" w:type="pct"/>
            <w:shd w:val="clear" w:color="auto" w:fill="auto"/>
            <w:vAlign w:val="bottom"/>
          </w:tcPr>
          <w:p w14:paraId="00383CE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0.675</w:t>
            </w:r>
          </w:p>
        </w:tc>
        <w:tc>
          <w:tcPr>
            <w:tcW w:w="382" w:type="pct"/>
            <w:shd w:val="clear" w:color="auto" w:fill="auto"/>
            <w:vAlign w:val="bottom"/>
          </w:tcPr>
          <w:p w14:paraId="0885D90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0.500</w:t>
            </w:r>
          </w:p>
        </w:tc>
        <w:tc>
          <w:tcPr>
            <w:tcW w:w="380" w:type="pct"/>
            <w:shd w:val="clear" w:color="auto" w:fill="auto"/>
            <w:vAlign w:val="bottom"/>
          </w:tcPr>
          <w:p w14:paraId="11E3398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0.250</w:t>
            </w:r>
          </w:p>
        </w:tc>
        <w:tc>
          <w:tcPr>
            <w:tcW w:w="454" w:type="pct"/>
            <w:shd w:val="clear" w:color="auto" w:fill="auto"/>
            <w:vAlign w:val="bottom"/>
          </w:tcPr>
          <w:p w14:paraId="5522FEC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7.187</w:t>
            </w:r>
          </w:p>
        </w:tc>
        <w:tc>
          <w:tcPr>
            <w:tcW w:w="397" w:type="pct"/>
            <w:shd w:val="clear" w:color="auto" w:fill="auto"/>
            <w:vAlign w:val="bottom"/>
          </w:tcPr>
          <w:p w14:paraId="3A94BD7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1.362</w:t>
            </w:r>
          </w:p>
        </w:tc>
        <w:tc>
          <w:tcPr>
            <w:tcW w:w="382" w:type="pct"/>
            <w:vAlign w:val="bottom"/>
          </w:tcPr>
          <w:p w14:paraId="77367EE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15.080</w:t>
            </w:r>
          </w:p>
        </w:tc>
        <w:tc>
          <w:tcPr>
            <w:tcW w:w="423" w:type="pct"/>
            <w:tcBorders>
              <w:right w:val="single" w:sz="4" w:space="0" w:color="auto"/>
            </w:tcBorders>
            <w:vAlign w:val="bottom"/>
          </w:tcPr>
          <w:p w14:paraId="00AF9F5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1.044</w:t>
            </w:r>
          </w:p>
        </w:tc>
      </w:tr>
      <w:tr w:rsidR="00F5543D" w:rsidRPr="0085141D" w14:paraId="6013D4DE" w14:textId="77777777" w:rsidTr="001A223A">
        <w:trPr>
          <w:trHeight w:val="20"/>
        </w:trPr>
        <w:tc>
          <w:tcPr>
            <w:tcW w:w="603" w:type="pct"/>
            <w:shd w:val="clear" w:color="auto" w:fill="auto"/>
            <w:vAlign w:val="center"/>
          </w:tcPr>
          <w:p w14:paraId="77E3B1B5"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29" w:type="pct"/>
            <w:tcBorders>
              <w:right w:val="single" w:sz="4" w:space="0" w:color="auto"/>
            </w:tcBorders>
            <w:shd w:val="clear" w:color="auto" w:fill="auto"/>
            <w:vAlign w:val="bottom"/>
          </w:tcPr>
          <w:p w14:paraId="75255DD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15.200</w:t>
            </w:r>
          </w:p>
        </w:tc>
        <w:tc>
          <w:tcPr>
            <w:tcW w:w="429" w:type="pct"/>
            <w:tcBorders>
              <w:left w:val="single" w:sz="4" w:space="0" w:color="auto"/>
            </w:tcBorders>
            <w:shd w:val="clear" w:color="auto" w:fill="auto"/>
            <w:vAlign w:val="bottom"/>
          </w:tcPr>
          <w:p w14:paraId="358D1EE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63.92</w:t>
            </w:r>
          </w:p>
        </w:tc>
        <w:tc>
          <w:tcPr>
            <w:tcW w:w="342" w:type="pct"/>
            <w:shd w:val="clear" w:color="auto" w:fill="auto"/>
          </w:tcPr>
          <w:p w14:paraId="01E64C46" w14:textId="77777777" w:rsidR="00F5543D" w:rsidRPr="0085141D" w:rsidRDefault="00F5543D" w:rsidP="001A223A">
            <w:pPr>
              <w:tabs>
                <w:tab w:val="left" w:pos="720"/>
              </w:tabs>
              <w:jc w:val="center"/>
              <w:rPr>
                <w:i/>
                <w:iCs/>
                <w:sz w:val="18"/>
                <w:szCs w:val="18"/>
                <w:lang w:val="en-GB" w:eastAsia="en-US"/>
              </w:rPr>
            </w:pPr>
            <w:r w:rsidRPr="0085141D">
              <w:rPr>
                <w:i/>
                <w:iCs/>
                <w:sz w:val="18"/>
                <w:szCs w:val="18"/>
                <w:lang w:val="en-GB" w:eastAsia="en-US"/>
              </w:rPr>
              <w:t>0.5</w:t>
            </w:r>
          </w:p>
        </w:tc>
        <w:tc>
          <w:tcPr>
            <w:tcW w:w="396" w:type="pct"/>
            <w:shd w:val="clear" w:color="auto" w:fill="auto"/>
            <w:vAlign w:val="bottom"/>
          </w:tcPr>
          <w:p w14:paraId="7B08C52F" w14:textId="77777777" w:rsidR="00F5543D" w:rsidRPr="0085141D" w:rsidRDefault="00F5543D" w:rsidP="001A223A">
            <w:pPr>
              <w:tabs>
                <w:tab w:val="left" w:pos="720"/>
              </w:tabs>
              <w:jc w:val="center"/>
              <w:rPr>
                <w:i/>
                <w:iCs/>
                <w:sz w:val="18"/>
                <w:szCs w:val="18"/>
                <w:lang w:val="en-GB" w:eastAsia="en-US"/>
              </w:rPr>
            </w:pPr>
            <w:r w:rsidRPr="0085141D">
              <w:rPr>
                <w:i/>
                <w:iCs/>
                <w:sz w:val="18"/>
                <w:szCs w:val="18"/>
                <w:lang w:val="en-GB" w:eastAsia="en-US"/>
              </w:rPr>
              <w:t>0.5</w:t>
            </w:r>
          </w:p>
        </w:tc>
        <w:tc>
          <w:tcPr>
            <w:tcW w:w="382" w:type="pct"/>
            <w:shd w:val="clear" w:color="auto" w:fill="auto"/>
            <w:vAlign w:val="bottom"/>
          </w:tcPr>
          <w:p w14:paraId="1A819F4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0.675</w:t>
            </w:r>
          </w:p>
        </w:tc>
        <w:tc>
          <w:tcPr>
            <w:tcW w:w="382" w:type="pct"/>
            <w:shd w:val="clear" w:color="auto" w:fill="auto"/>
            <w:vAlign w:val="bottom"/>
          </w:tcPr>
          <w:p w14:paraId="79C8334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0.500</w:t>
            </w:r>
          </w:p>
        </w:tc>
        <w:tc>
          <w:tcPr>
            <w:tcW w:w="380" w:type="pct"/>
            <w:shd w:val="clear" w:color="auto" w:fill="auto"/>
            <w:vAlign w:val="bottom"/>
          </w:tcPr>
          <w:p w14:paraId="1064AF8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0.250</w:t>
            </w:r>
          </w:p>
        </w:tc>
        <w:tc>
          <w:tcPr>
            <w:tcW w:w="454" w:type="pct"/>
            <w:shd w:val="clear" w:color="auto" w:fill="auto"/>
            <w:vAlign w:val="bottom"/>
          </w:tcPr>
          <w:p w14:paraId="01AF458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7.187</w:t>
            </w:r>
          </w:p>
        </w:tc>
        <w:tc>
          <w:tcPr>
            <w:tcW w:w="397" w:type="pct"/>
            <w:shd w:val="clear" w:color="auto" w:fill="auto"/>
            <w:vAlign w:val="bottom"/>
          </w:tcPr>
          <w:p w14:paraId="3C0B4AA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1.362</w:t>
            </w:r>
          </w:p>
        </w:tc>
        <w:tc>
          <w:tcPr>
            <w:tcW w:w="382" w:type="pct"/>
            <w:vAlign w:val="bottom"/>
          </w:tcPr>
          <w:p w14:paraId="183C814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15.080</w:t>
            </w:r>
          </w:p>
        </w:tc>
        <w:tc>
          <w:tcPr>
            <w:tcW w:w="423" w:type="pct"/>
            <w:vAlign w:val="bottom"/>
          </w:tcPr>
          <w:p w14:paraId="643854A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1.044</w:t>
            </w:r>
          </w:p>
        </w:tc>
      </w:tr>
      <w:tr w:rsidR="00F5543D" w:rsidRPr="0085141D" w14:paraId="15C2808C" w14:textId="77777777" w:rsidTr="001A223A">
        <w:trPr>
          <w:trHeight w:val="20"/>
        </w:trPr>
        <w:tc>
          <w:tcPr>
            <w:tcW w:w="5000" w:type="pct"/>
            <w:gridSpan w:val="12"/>
            <w:tcBorders>
              <w:top w:val="nil"/>
              <w:bottom w:val="nil"/>
              <w:right w:val="single" w:sz="4" w:space="0" w:color="auto"/>
            </w:tcBorders>
            <w:shd w:val="clear" w:color="auto" w:fill="auto"/>
            <w:vAlign w:val="center"/>
          </w:tcPr>
          <w:p w14:paraId="73DA38D0" w14:textId="77777777" w:rsidR="00F5543D" w:rsidRPr="0085141D" w:rsidRDefault="00F5543D" w:rsidP="001A223A">
            <w:pPr>
              <w:keepNext/>
              <w:keepLines/>
              <w:tabs>
                <w:tab w:val="left" w:pos="720"/>
              </w:tabs>
              <w:jc w:val="center"/>
              <w:rPr>
                <w:rFonts w:eastAsia="SimSun"/>
                <w:b/>
                <w:sz w:val="16"/>
                <w:szCs w:val="16"/>
                <w:lang w:val="en-GB" w:eastAsia="zh-CN"/>
              </w:rPr>
            </w:pPr>
            <w:r w:rsidRPr="0085141D">
              <w:rPr>
                <w:rFonts w:eastAsia="SimSun"/>
                <w:b/>
                <w:sz w:val="16"/>
                <w:szCs w:val="16"/>
                <w:lang w:val="en-GB" w:eastAsia="zh-CN"/>
              </w:rPr>
              <w:t>Nitrile Gloves</w:t>
            </w:r>
          </w:p>
        </w:tc>
      </w:tr>
      <w:tr w:rsidR="00F5543D" w:rsidRPr="0085141D" w14:paraId="3A49AA18" w14:textId="77777777" w:rsidTr="001A223A">
        <w:trPr>
          <w:trHeight w:val="20"/>
        </w:trPr>
        <w:tc>
          <w:tcPr>
            <w:tcW w:w="603" w:type="pct"/>
            <w:shd w:val="clear" w:color="auto" w:fill="auto"/>
            <w:vAlign w:val="center"/>
          </w:tcPr>
          <w:p w14:paraId="61CA2D6F" w14:textId="77777777" w:rsidR="00F5543D" w:rsidRPr="0085141D" w:rsidRDefault="00F5543D" w:rsidP="001A223A">
            <w:pPr>
              <w:keepNext/>
              <w:keepLines/>
              <w:tabs>
                <w:tab w:val="left" w:pos="720"/>
              </w:tabs>
              <w:jc w:val="center"/>
              <w:rPr>
                <w:rFonts w:eastAsia="SimSun"/>
                <w:sz w:val="16"/>
                <w:szCs w:val="16"/>
                <w:lang w:val="en-GB" w:eastAsia="zh-CN"/>
              </w:rPr>
            </w:pPr>
            <w:r w:rsidRPr="0085141D">
              <w:rPr>
                <w:rFonts w:eastAsia="SimSun"/>
                <w:sz w:val="16"/>
                <w:szCs w:val="16"/>
                <w:lang w:val="en-GB" w:eastAsia="zh-CN"/>
              </w:rPr>
              <w:t>TOTAL</w:t>
            </w:r>
          </w:p>
        </w:tc>
        <w:tc>
          <w:tcPr>
            <w:tcW w:w="429" w:type="pct"/>
            <w:tcBorders>
              <w:right w:val="single" w:sz="4" w:space="0" w:color="auto"/>
            </w:tcBorders>
            <w:shd w:val="clear" w:color="auto" w:fill="auto"/>
            <w:vAlign w:val="bottom"/>
          </w:tcPr>
          <w:p w14:paraId="243DEC7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429" w:type="pct"/>
            <w:tcBorders>
              <w:left w:val="single" w:sz="4" w:space="0" w:color="auto"/>
            </w:tcBorders>
            <w:shd w:val="clear" w:color="auto" w:fill="auto"/>
            <w:vAlign w:val="bottom"/>
          </w:tcPr>
          <w:p w14:paraId="76A575B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342" w:type="pct"/>
            <w:shd w:val="clear" w:color="auto" w:fill="auto"/>
          </w:tcPr>
          <w:p w14:paraId="44A190D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396" w:type="pct"/>
            <w:shd w:val="clear" w:color="auto" w:fill="auto"/>
            <w:vAlign w:val="bottom"/>
          </w:tcPr>
          <w:p w14:paraId="053EA47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382" w:type="pct"/>
            <w:shd w:val="clear" w:color="auto" w:fill="auto"/>
            <w:vAlign w:val="bottom"/>
          </w:tcPr>
          <w:p w14:paraId="4F38DFB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382" w:type="pct"/>
            <w:shd w:val="clear" w:color="auto" w:fill="auto"/>
            <w:vAlign w:val="bottom"/>
          </w:tcPr>
          <w:p w14:paraId="53EC6CC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23.44</w:t>
            </w:r>
          </w:p>
        </w:tc>
        <w:tc>
          <w:tcPr>
            <w:tcW w:w="380" w:type="pct"/>
            <w:shd w:val="clear" w:color="auto" w:fill="auto"/>
            <w:vAlign w:val="bottom"/>
          </w:tcPr>
          <w:p w14:paraId="3016696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454" w:type="pct"/>
            <w:shd w:val="clear" w:color="auto" w:fill="auto"/>
            <w:vAlign w:val="bottom"/>
          </w:tcPr>
          <w:p w14:paraId="66D5B2E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397" w:type="pct"/>
            <w:shd w:val="clear" w:color="auto" w:fill="auto"/>
            <w:vAlign w:val="bottom"/>
          </w:tcPr>
          <w:p w14:paraId="2F3E6EF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382" w:type="pct"/>
            <w:vAlign w:val="bottom"/>
          </w:tcPr>
          <w:p w14:paraId="0933C20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c>
          <w:tcPr>
            <w:tcW w:w="423" w:type="pct"/>
            <w:tcBorders>
              <w:right w:val="single" w:sz="4" w:space="0" w:color="auto"/>
            </w:tcBorders>
            <w:vAlign w:val="bottom"/>
          </w:tcPr>
          <w:p w14:paraId="21A7B7F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NA</w:t>
            </w:r>
          </w:p>
        </w:tc>
      </w:tr>
      <w:tr w:rsidR="00F5543D" w:rsidRPr="0085141D" w14:paraId="59FEEA8C" w14:textId="77777777" w:rsidTr="001A223A">
        <w:trPr>
          <w:trHeight w:val="20"/>
        </w:trPr>
        <w:tc>
          <w:tcPr>
            <w:tcW w:w="5000" w:type="pct"/>
            <w:gridSpan w:val="12"/>
            <w:tcBorders>
              <w:top w:val="nil"/>
              <w:bottom w:val="nil"/>
              <w:right w:val="single" w:sz="4" w:space="0" w:color="auto"/>
            </w:tcBorders>
            <w:shd w:val="clear" w:color="auto" w:fill="auto"/>
            <w:vAlign w:val="center"/>
          </w:tcPr>
          <w:p w14:paraId="370F1E01" w14:textId="77777777" w:rsidR="00F5543D" w:rsidRPr="0085141D" w:rsidRDefault="00F5543D" w:rsidP="001A223A">
            <w:pPr>
              <w:keepNext/>
              <w:keepLines/>
              <w:tabs>
                <w:tab w:val="left" w:pos="720"/>
              </w:tabs>
              <w:jc w:val="center"/>
              <w:rPr>
                <w:rFonts w:eastAsia="SimSun"/>
                <w:b/>
                <w:sz w:val="16"/>
                <w:szCs w:val="16"/>
                <w:lang w:val="en-GB" w:eastAsia="zh-CN"/>
              </w:rPr>
            </w:pPr>
            <w:r w:rsidRPr="0085141D">
              <w:rPr>
                <w:rFonts w:eastAsia="SimSun"/>
                <w:b/>
                <w:sz w:val="16"/>
                <w:szCs w:val="16"/>
                <w:lang w:val="en-GB" w:eastAsia="zh-CN"/>
              </w:rPr>
              <w:t>Residues in air sampling tubes</w:t>
            </w:r>
          </w:p>
        </w:tc>
      </w:tr>
      <w:tr w:rsidR="00F5543D" w:rsidRPr="0085141D" w14:paraId="7B5A3444" w14:textId="77777777" w:rsidTr="001A223A">
        <w:trPr>
          <w:trHeight w:val="20"/>
        </w:trPr>
        <w:tc>
          <w:tcPr>
            <w:tcW w:w="603" w:type="pct"/>
            <w:shd w:val="clear" w:color="auto" w:fill="auto"/>
            <w:vAlign w:val="center"/>
          </w:tcPr>
          <w:p w14:paraId="2378E310"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Measured</w:t>
            </w:r>
          </w:p>
        </w:tc>
        <w:tc>
          <w:tcPr>
            <w:tcW w:w="429" w:type="pct"/>
            <w:tcBorders>
              <w:right w:val="single" w:sz="4" w:space="0" w:color="auto"/>
            </w:tcBorders>
            <w:shd w:val="clear" w:color="auto" w:fill="auto"/>
            <w:vAlign w:val="bottom"/>
          </w:tcPr>
          <w:p w14:paraId="6FABAD5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1.36</w:t>
            </w:r>
          </w:p>
        </w:tc>
        <w:tc>
          <w:tcPr>
            <w:tcW w:w="429" w:type="pct"/>
            <w:tcBorders>
              <w:left w:val="single" w:sz="4" w:space="0" w:color="auto"/>
            </w:tcBorders>
            <w:shd w:val="clear" w:color="auto" w:fill="auto"/>
            <w:vAlign w:val="bottom"/>
          </w:tcPr>
          <w:p w14:paraId="2826866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27.52</w:t>
            </w:r>
          </w:p>
        </w:tc>
        <w:tc>
          <w:tcPr>
            <w:tcW w:w="342" w:type="pct"/>
            <w:shd w:val="clear" w:color="auto" w:fill="auto"/>
            <w:vAlign w:val="bottom"/>
          </w:tcPr>
          <w:p w14:paraId="68FDF6B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0.056</w:t>
            </w:r>
          </w:p>
        </w:tc>
        <w:tc>
          <w:tcPr>
            <w:tcW w:w="396" w:type="pct"/>
            <w:shd w:val="clear" w:color="auto" w:fill="auto"/>
            <w:vAlign w:val="bottom"/>
          </w:tcPr>
          <w:p w14:paraId="71EE2B7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0.038</w:t>
            </w:r>
          </w:p>
        </w:tc>
        <w:tc>
          <w:tcPr>
            <w:tcW w:w="382" w:type="pct"/>
            <w:shd w:val="clear" w:color="auto" w:fill="auto"/>
            <w:vAlign w:val="bottom"/>
          </w:tcPr>
          <w:p w14:paraId="5906201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0.584</w:t>
            </w:r>
          </w:p>
        </w:tc>
        <w:tc>
          <w:tcPr>
            <w:tcW w:w="382" w:type="pct"/>
            <w:shd w:val="clear" w:color="auto" w:fill="auto"/>
            <w:vAlign w:val="bottom"/>
          </w:tcPr>
          <w:p w14:paraId="5B08E9B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0.33</w:t>
            </w:r>
          </w:p>
        </w:tc>
        <w:tc>
          <w:tcPr>
            <w:tcW w:w="380" w:type="pct"/>
            <w:shd w:val="clear" w:color="auto" w:fill="auto"/>
            <w:vAlign w:val="bottom"/>
          </w:tcPr>
          <w:p w14:paraId="7FFA0A0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0.035</w:t>
            </w:r>
          </w:p>
        </w:tc>
        <w:tc>
          <w:tcPr>
            <w:tcW w:w="454" w:type="pct"/>
            <w:shd w:val="clear" w:color="auto" w:fill="auto"/>
            <w:vAlign w:val="bottom"/>
          </w:tcPr>
          <w:p w14:paraId="365EDF5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0.126</w:t>
            </w:r>
          </w:p>
        </w:tc>
        <w:tc>
          <w:tcPr>
            <w:tcW w:w="397" w:type="pct"/>
            <w:shd w:val="clear" w:color="auto" w:fill="auto"/>
            <w:vAlign w:val="bottom"/>
          </w:tcPr>
          <w:p w14:paraId="70AB0D1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0.154</w:t>
            </w:r>
          </w:p>
        </w:tc>
        <w:tc>
          <w:tcPr>
            <w:tcW w:w="382" w:type="pct"/>
            <w:vAlign w:val="bottom"/>
          </w:tcPr>
          <w:p w14:paraId="6D22B25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2.008</w:t>
            </w:r>
          </w:p>
        </w:tc>
        <w:tc>
          <w:tcPr>
            <w:tcW w:w="423" w:type="pct"/>
            <w:tcBorders>
              <w:right w:val="single" w:sz="4" w:space="0" w:color="auto"/>
            </w:tcBorders>
          </w:tcPr>
          <w:p w14:paraId="6721161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0.363</w:t>
            </w:r>
          </w:p>
        </w:tc>
      </w:tr>
      <w:tr w:rsidR="00F5543D" w:rsidRPr="0085141D" w14:paraId="6A8BF41C" w14:textId="77777777" w:rsidTr="001A223A">
        <w:trPr>
          <w:trHeight w:val="20"/>
        </w:trPr>
        <w:tc>
          <w:tcPr>
            <w:tcW w:w="603" w:type="pct"/>
            <w:shd w:val="clear" w:color="auto" w:fill="auto"/>
            <w:vAlign w:val="center"/>
          </w:tcPr>
          <w:p w14:paraId="4E941DD2"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29" w:type="pct"/>
            <w:tcBorders>
              <w:right w:val="single" w:sz="4" w:space="0" w:color="auto"/>
            </w:tcBorders>
            <w:shd w:val="clear" w:color="auto" w:fill="auto"/>
            <w:vAlign w:val="bottom"/>
          </w:tcPr>
          <w:p w14:paraId="2348EAB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1.36</w:t>
            </w:r>
          </w:p>
        </w:tc>
        <w:tc>
          <w:tcPr>
            <w:tcW w:w="429" w:type="pct"/>
            <w:tcBorders>
              <w:left w:val="single" w:sz="4" w:space="0" w:color="auto"/>
            </w:tcBorders>
            <w:shd w:val="clear" w:color="auto" w:fill="auto"/>
            <w:vAlign w:val="bottom"/>
          </w:tcPr>
          <w:p w14:paraId="3F6137C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27.52</w:t>
            </w:r>
          </w:p>
        </w:tc>
        <w:tc>
          <w:tcPr>
            <w:tcW w:w="342" w:type="pct"/>
            <w:shd w:val="clear" w:color="auto" w:fill="auto"/>
            <w:vAlign w:val="bottom"/>
          </w:tcPr>
          <w:p w14:paraId="0FA5000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0.056</w:t>
            </w:r>
          </w:p>
        </w:tc>
        <w:tc>
          <w:tcPr>
            <w:tcW w:w="396" w:type="pct"/>
            <w:shd w:val="clear" w:color="auto" w:fill="auto"/>
            <w:vAlign w:val="bottom"/>
          </w:tcPr>
          <w:p w14:paraId="47FF756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0.038</w:t>
            </w:r>
          </w:p>
        </w:tc>
        <w:tc>
          <w:tcPr>
            <w:tcW w:w="382" w:type="pct"/>
            <w:shd w:val="clear" w:color="auto" w:fill="auto"/>
            <w:vAlign w:val="bottom"/>
          </w:tcPr>
          <w:p w14:paraId="2E48786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0.584</w:t>
            </w:r>
          </w:p>
        </w:tc>
        <w:tc>
          <w:tcPr>
            <w:tcW w:w="382" w:type="pct"/>
            <w:shd w:val="clear" w:color="auto" w:fill="auto"/>
            <w:vAlign w:val="bottom"/>
          </w:tcPr>
          <w:p w14:paraId="2D3F6B1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0.33</w:t>
            </w:r>
          </w:p>
        </w:tc>
        <w:tc>
          <w:tcPr>
            <w:tcW w:w="380" w:type="pct"/>
            <w:shd w:val="clear" w:color="auto" w:fill="auto"/>
            <w:vAlign w:val="bottom"/>
          </w:tcPr>
          <w:p w14:paraId="74FC5E9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0.035</w:t>
            </w:r>
          </w:p>
        </w:tc>
        <w:tc>
          <w:tcPr>
            <w:tcW w:w="454" w:type="pct"/>
            <w:shd w:val="clear" w:color="auto" w:fill="auto"/>
            <w:vAlign w:val="bottom"/>
          </w:tcPr>
          <w:p w14:paraId="10C5D61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0.126</w:t>
            </w:r>
          </w:p>
        </w:tc>
        <w:tc>
          <w:tcPr>
            <w:tcW w:w="397" w:type="pct"/>
            <w:shd w:val="clear" w:color="auto" w:fill="auto"/>
            <w:vAlign w:val="bottom"/>
          </w:tcPr>
          <w:p w14:paraId="10B4222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0.154</w:t>
            </w:r>
          </w:p>
        </w:tc>
        <w:tc>
          <w:tcPr>
            <w:tcW w:w="382" w:type="pct"/>
            <w:vAlign w:val="bottom"/>
          </w:tcPr>
          <w:p w14:paraId="698E0EA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2.008</w:t>
            </w:r>
          </w:p>
        </w:tc>
        <w:tc>
          <w:tcPr>
            <w:tcW w:w="423" w:type="pct"/>
          </w:tcPr>
          <w:p w14:paraId="09D5CFA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0.363</w:t>
            </w:r>
          </w:p>
        </w:tc>
      </w:tr>
    </w:tbl>
    <w:p w14:paraId="1620CA17" w14:textId="77777777" w:rsidR="00F5543D" w:rsidRDefault="00F5543D" w:rsidP="00F5543D">
      <w:pPr>
        <w:tabs>
          <w:tab w:val="left" w:pos="720"/>
        </w:tabs>
        <w:rPr>
          <w:sz w:val="18"/>
          <w:szCs w:val="24"/>
          <w:lang w:val="en-GB" w:eastAsia="en-US"/>
        </w:rPr>
      </w:pPr>
      <w:r w:rsidRPr="0085141D">
        <w:rPr>
          <w:sz w:val="18"/>
          <w:szCs w:val="24"/>
          <w:lang w:val="en-GB" w:eastAsia="en-US"/>
        </w:rPr>
        <w:t>Values in italics are &lt;LOQ.  Half the LOQ is taken for the calculations</w:t>
      </w:r>
    </w:p>
    <w:p w14:paraId="02F587C3" w14:textId="77777777" w:rsidR="00A6653A" w:rsidRPr="0085141D" w:rsidRDefault="00A6653A" w:rsidP="00F5543D">
      <w:pPr>
        <w:tabs>
          <w:tab w:val="left" w:pos="720"/>
        </w:tabs>
        <w:rPr>
          <w:sz w:val="18"/>
          <w:szCs w:val="24"/>
          <w:lang w:val="en-GB" w:eastAsia="en-US"/>
        </w:rPr>
      </w:pPr>
    </w:p>
    <w:p w14:paraId="2065E82F" w14:textId="77777777" w:rsidR="00F5543D" w:rsidRPr="00A6653A" w:rsidRDefault="00F5543D" w:rsidP="00A6653A">
      <w:pPr>
        <w:tabs>
          <w:tab w:val="left" w:pos="720"/>
        </w:tabs>
        <w:rPr>
          <w:b/>
          <w:sz w:val="20"/>
          <w:szCs w:val="20"/>
          <w:lang w:val="en-GB" w:eastAsia="en-US"/>
        </w:rPr>
      </w:pPr>
      <w:r w:rsidRPr="00A6653A">
        <w:rPr>
          <w:b/>
          <w:sz w:val="20"/>
          <w:szCs w:val="20"/>
          <w:lang w:val="en-GB" w:eastAsia="en-US"/>
        </w:rPr>
        <w:t>Table 2a: Summary of Field Results – fluquinconazole bagging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9"/>
        <w:gridCol w:w="711"/>
        <w:gridCol w:w="711"/>
        <w:gridCol w:w="711"/>
        <w:gridCol w:w="711"/>
        <w:gridCol w:w="801"/>
        <w:gridCol w:w="711"/>
        <w:gridCol w:w="711"/>
        <w:gridCol w:w="711"/>
        <w:gridCol w:w="711"/>
        <w:gridCol w:w="801"/>
        <w:gridCol w:w="711"/>
      </w:tblGrid>
      <w:tr w:rsidR="00F5543D" w:rsidRPr="0085141D" w14:paraId="2A387B66" w14:textId="77777777" w:rsidTr="001A223A">
        <w:tc>
          <w:tcPr>
            <w:tcW w:w="821" w:type="pct"/>
            <w:vAlign w:val="center"/>
          </w:tcPr>
          <w:p w14:paraId="00890A3A" w14:textId="77777777" w:rsidR="00F5543D" w:rsidRPr="0085141D" w:rsidRDefault="00F5543D" w:rsidP="001A223A">
            <w:pPr>
              <w:tabs>
                <w:tab w:val="left" w:pos="720"/>
              </w:tabs>
              <w:rPr>
                <w:rFonts w:eastAsia="Calibri"/>
                <w:b/>
                <w:bCs/>
                <w:sz w:val="14"/>
                <w:szCs w:val="14"/>
                <w:lang w:val="en-GB" w:eastAsia="en-US"/>
              </w:rPr>
            </w:pPr>
            <w:r w:rsidRPr="0085141D">
              <w:rPr>
                <w:rFonts w:eastAsia="Calibri"/>
                <w:b/>
                <w:bCs/>
                <w:sz w:val="14"/>
                <w:szCs w:val="14"/>
                <w:lang w:val="en-GB" w:eastAsia="en-US"/>
              </w:rPr>
              <w:t>Operator Number</w:t>
            </w:r>
          </w:p>
        </w:tc>
        <w:tc>
          <w:tcPr>
            <w:tcW w:w="371" w:type="pct"/>
            <w:vAlign w:val="center"/>
          </w:tcPr>
          <w:p w14:paraId="245A119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w:t>
            </w:r>
          </w:p>
        </w:tc>
        <w:tc>
          <w:tcPr>
            <w:tcW w:w="371" w:type="pct"/>
            <w:vAlign w:val="center"/>
          </w:tcPr>
          <w:p w14:paraId="2E60878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w:t>
            </w:r>
          </w:p>
        </w:tc>
        <w:tc>
          <w:tcPr>
            <w:tcW w:w="371" w:type="pct"/>
            <w:vAlign w:val="center"/>
          </w:tcPr>
          <w:p w14:paraId="483BE63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w:t>
            </w:r>
          </w:p>
        </w:tc>
        <w:tc>
          <w:tcPr>
            <w:tcW w:w="371" w:type="pct"/>
            <w:vAlign w:val="center"/>
          </w:tcPr>
          <w:p w14:paraId="3CFC064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w:t>
            </w:r>
          </w:p>
        </w:tc>
        <w:tc>
          <w:tcPr>
            <w:tcW w:w="418" w:type="pct"/>
            <w:vAlign w:val="center"/>
          </w:tcPr>
          <w:p w14:paraId="2B8A247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w:t>
            </w:r>
          </w:p>
        </w:tc>
        <w:tc>
          <w:tcPr>
            <w:tcW w:w="371" w:type="pct"/>
            <w:vAlign w:val="center"/>
          </w:tcPr>
          <w:p w14:paraId="6DA6C6E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16</w:t>
            </w:r>
          </w:p>
        </w:tc>
        <w:tc>
          <w:tcPr>
            <w:tcW w:w="371" w:type="pct"/>
            <w:vAlign w:val="center"/>
          </w:tcPr>
          <w:p w14:paraId="322A1AB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w:t>
            </w:r>
          </w:p>
        </w:tc>
        <w:tc>
          <w:tcPr>
            <w:tcW w:w="371" w:type="pct"/>
            <w:vAlign w:val="center"/>
          </w:tcPr>
          <w:p w14:paraId="144F7CF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w:t>
            </w:r>
          </w:p>
        </w:tc>
        <w:tc>
          <w:tcPr>
            <w:tcW w:w="371" w:type="pct"/>
            <w:vAlign w:val="center"/>
          </w:tcPr>
          <w:p w14:paraId="487A59E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w:t>
            </w:r>
          </w:p>
        </w:tc>
        <w:tc>
          <w:tcPr>
            <w:tcW w:w="418" w:type="pct"/>
            <w:vAlign w:val="center"/>
          </w:tcPr>
          <w:p w14:paraId="18D735D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w:t>
            </w:r>
          </w:p>
        </w:tc>
        <w:tc>
          <w:tcPr>
            <w:tcW w:w="371" w:type="pct"/>
            <w:vAlign w:val="center"/>
          </w:tcPr>
          <w:p w14:paraId="1339C49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22</w:t>
            </w:r>
          </w:p>
        </w:tc>
      </w:tr>
      <w:tr w:rsidR="00F5543D" w:rsidRPr="0085141D" w14:paraId="3E543A51" w14:textId="77777777" w:rsidTr="001A223A">
        <w:tc>
          <w:tcPr>
            <w:tcW w:w="821" w:type="pct"/>
          </w:tcPr>
          <w:p w14:paraId="53E2D304" w14:textId="77777777" w:rsidR="00F5543D" w:rsidRPr="0085141D" w:rsidRDefault="00F5543D" w:rsidP="001A223A">
            <w:pPr>
              <w:tabs>
                <w:tab w:val="left" w:pos="720"/>
              </w:tabs>
              <w:spacing w:before="120" w:after="120"/>
              <w:rPr>
                <w:rFonts w:eastAsia="Calibri"/>
                <w:b/>
                <w:sz w:val="20"/>
                <w:szCs w:val="20"/>
                <w:lang w:val="en-GB" w:eastAsia="en-US"/>
              </w:rPr>
            </w:pPr>
            <w:r w:rsidRPr="0085141D">
              <w:rPr>
                <w:rFonts w:eastAsia="Calibri"/>
                <w:b/>
                <w:bCs/>
                <w:sz w:val="14"/>
                <w:szCs w:val="14"/>
                <w:lang w:val="en-GB" w:eastAsia="en-US"/>
              </w:rPr>
              <w:t>Actual Dermal Exposure (µg/hr)</w:t>
            </w:r>
          </w:p>
        </w:tc>
        <w:tc>
          <w:tcPr>
            <w:tcW w:w="371" w:type="pct"/>
            <w:vAlign w:val="center"/>
          </w:tcPr>
          <w:p w14:paraId="3FC62DE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13.610</w:t>
            </w:r>
          </w:p>
        </w:tc>
        <w:tc>
          <w:tcPr>
            <w:tcW w:w="371" w:type="pct"/>
            <w:vAlign w:val="center"/>
          </w:tcPr>
          <w:p w14:paraId="30DC9F0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12.518</w:t>
            </w:r>
          </w:p>
        </w:tc>
        <w:tc>
          <w:tcPr>
            <w:tcW w:w="371" w:type="pct"/>
            <w:vAlign w:val="center"/>
          </w:tcPr>
          <w:p w14:paraId="1ACDF01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53.431</w:t>
            </w:r>
          </w:p>
        </w:tc>
        <w:tc>
          <w:tcPr>
            <w:tcW w:w="371" w:type="pct"/>
            <w:vAlign w:val="center"/>
          </w:tcPr>
          <w:p w14:paraId="69816C3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14.981</w:t>
            </w:r>
          </w:p>
        </w:tc>
        <w:tc>
          <w:tcPr>
            <w:tcW w:w="418" w:type="pct"/>
            <w:vAlign w:val="center"/>
          </w:tcPr>
          <w:p w14:paraId="25205D9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103.369</w:t>
            </w:r>
          </w:p>
        </w:tc>
        <w:tc>
          <w:tcPr>
            <w:tcW w:w="371" w:type="pct"/>
            <w:vAlign w:val="center"/>
          </w:tcPr>
          <w:p w14:paraId="65B3D9E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45.965</w:t>
            </w:r>
          </w:p>
        </w:tc>
        <w:tc>
          <w:tcPr>
            <w:tcW w:w="371" w:type="pct"/>
            <w:vAlign w:val="center"/>
          </w:tcPr>
          <w:p w14:paraId="3FBC320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62.890</w:t>
            </w:r>
          </w:p>
        </w:tc>
        <w:tc>
          <w:tcPr>
            <w:tcW w:w="371" w:type="pct"/>
            <w:vAlign w:val="center"/>
          </w:tcPr>
          <w:p w14:paraId="31D8746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21.244</w:t>
            </w:r>
          </w:p>
        </w:tc>
        <w:tc>
          <w:tcPr>
            <w:tcW w:w="371" w:type="pct"/>
            <w:vAlign w:val="center"/>
          </w:tcPr>
          <w:p w14:paraId="57F6C49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32.443</w:t>
            </w:r>
          </w:p>
        </w:tc>
        <w:tc>
          <w:tcPr>
            <w:tcW w:w="418" w:type="pct"/>
            <w:vAlign w:val="center"/>
          </w:tcPr>
          <w:p w14:paraId="30E1F7D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201.298</w:t>
            </w:r>
          </w:p>
        </w:tc>
        <w:tc>
          <w:tcPr>
            <w:tcW w:w="371" w:type="pct"/>
            <w:vAlign w:val="center"/>
          </w:tcPr>
          <w:p w14:paraId="67EE5C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13.776</w:t>
            </w:r>
          </w:p>
        </w:tc>
      </w:tr>
      <w:tr w:rsidR="00F5543D" w:rsidRPr="0085141D" w14:paraId="0529FD91" w14:textId="77777777" w:rsidTr="001A223A">
        <w:tc>
          <w:tcPr>
            <w:tcW w:w="821" w:type="pct"/>
          </w:tcPr>
          <w:p w14:paraId="404DFFD4" w14:textId="77777777" w:rsidR="00F5543D" w:rsidRPr="0085141D" w:rsidRDefault="00F5543D" w:rsidP="001A223A">
            <w:pPr>
              <w:tabs>
                <w:tab w:val="left" w:pos="720"/>
              </w:tabs>
              <w:rPr>
                <w:rFonts w:eastAsia="Calibri"/>
                <w:b/>
                <w:bCs/>
                <w:sz w:val="14"/>
                <w:szCs w:val="14"/>
                <w:lang w:val="en-GB" w:eastAsia="en-US"/>
              </w:rPr>
            </w:pPr>
            <w:r w:rsidRPr="0085141D">
              <w:rPr>
                <w:rFonts w:eastAsia="Calibri"/>
                <w:b/>
                <w:bCs/>
                <w:sz w:val="14"/>
                <w:szCs w:val="14"/>
                <w:lang w:val="en-GB" w:eastAsia="en-US"/>
              </w:rPr>
              <w:t>Potential Inhalation Exposure (µg/hr)</w:t>
            </w:r>
          </w:p>
        </w:tc>
        <w:tc>
          <w:tcPr>
            <w:tcW w:w="371" w:type="pct"/>
            <w:vAlign w:val="center"/>
          </w:tcPr>
          <w:p w14:paraId="0B5C500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2.662</w:t>
            </w:r>
          </w:p>
        </w:tc>
        <w:tc>
          <w:tcPr>
            <w:tcW w:w="371" w:type="pct"/>
            <w:vAlign w:val="center"/>
          </w:tcPr>
          <w:p w14:paraId="6F7687C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1.191</w:t>
            </w:r>
          </w:p>
        </w:tc>
        <w:tc>
          <w:tcPr>
            <w:tcW w:w="371" w:type="pct"/>
            <w:vAlign w:val="center"/>
          </w:tcPr>
          <w:p w14:paraId="31441E2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2.084</w:t>
            </w:r>
          </w:p>
        </w:tc>
        <w:tc>
          <w:tcPr>
            <w:tcW w:w="371" w:type="pct"/>
            <w:vAlign w:val="center"/>
          </w:tcPr>
          <w:p w14:paraId="1D45D35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0.912</w:t>
            </w:r>
          </w:p>
        </w:tc>
        <w:tc>
          <w:tcPr>
            <w:tcW w:w="418" w:type="pct"/>
            <w:vAlign w:val="center"/>
          </w:tcPr>
          <w:p w14:paraId="1AC9EFF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1.407</w:t>
            </w:r>
          </w:p>
        </w:tc>
        <w:tc>
          <w:tcPr>
            <w:tcW w:w="371" w:type="pct"/>
            <w:vAlign w:val="center"/>
          </w:tcPr>
          <w:p w14:paraId="5007F9D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0.364</w:t>
            </w:r>
          </w:p>
        </w:tc>
        <w:tc>
          <w:tcPr>
            <w:tcW w:w="371" w:type="pct"/>
            <w:vAlign w:val="center"/>
          </w:tcPr>
          <w:p w14:paraId="5D08E43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10.270</w:t>
            </w:r>
          </w:p>
        </w:tc>
        <w:tc>
          <w:tcPr>
            <w:tcW w:w="371" w:type="pct"/>
            <w:vAlign w:val="center"/>
          </w:tcPr>
          <w:p w14:paraId="3928829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1.600</w:t>
            </w:r>
          </w:p>
        </w:tc>
        <w:tc>
          <w:tcPr>
            <w:tcW w:w="371" w:type="pct"/>
            <w:vAlign w:val="center"/>
          </w:tcPr>
          <w:p w14:paraId="622624C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1.504</w:t>
            </w:r>
          </w:p>
        </w:tc>
        <w:tc>
          <w:tcPr>
            <w:tcW w:w="418" w:type="pct"/>
            <w:vAlign w:val="center"/>
          </w:tcPr>
          <w:p w14:paraId="6C5CFAC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2.547</w:t>
            </w:r>
          </w:p>
        </w:tc>
        <w:tc>
          <w:tcPr>
            <w:tcW w:w="371" w:type="pct"/>
            <w:vAlign w:val="center"/>
          </w:tcPr>
          <w:p w14:paraId="460D3EA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0.112</w:t>
            </w:r>
          </w:p>
        </w:tc>
      </w:tr>
      <w:tr w:rsidR="00F5543D" w:rsidRPr="0085141D" w14:paraId="244B6101" w14:textId="77777777" w:rsidTr="001A223A">
        <w:tc>
          <w:tcPr>
            <w:tcW w:w="821" w:type="pct"/>
          </w:tcPr>
          <w:p w14:paraId="36F1562E" w14:textId="77777777" w:rsidR="00F5543D" w:rsidRPr="0085141D" w:rsidRDefault="00F5543D" w:rsidP="001A223A">
            <w:pPr>
              <w:tabs>
                <w:tab w:val="left" w:pos="720"/>
              </w:tabs>
              <w:rPr>
                <w:rFonts w:ascii="Calibri" w:eastAsia="Calibri" w:hAnsi="Calibri"/>
                <w:b/>
                <w:bCs/>
                <w:sz w:val="14"/>
                <w:szCs w:val="14"/>
                <w:lang w:val="en-GB" w:eastAsia="en-US"/>
              </w:rPr>
            </w:pPr>
            <w:r w:rsidRPr="0085141D">
              <w:rPr>
                <w:rFonts w:ascii="Calibri" w:eastAsia="Calibri" w:hAnsi="Calibri"/>
                <w:b/>
                <w:bCs/>
                <w:sz w:val="14"/>
                <w:szCs w:val="14"/>
                <w:lang w:val="en-GB" w:eastAsia="en-US"/>
              </w:rPr>
              <w:t>Active Substance handled (kg/day)</w:t>
            </w:r>
          </w:p>
        </w:tc>
        <w:tc>
          <w:tcPr>
            <w:tcW w:w="371" w:type="pct"/>
            <w:vAlign w:val="center"/>
          </w:tcPr>
          <w:p w14:paraId="6383E68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26.300</w:t>
            </w:r>
          </w:p>
        </w:tc>
        <w:tc>
          <w:tcPr>
            <w:tcW w:w="371" w:type="pct"/>
            <w:vAlign w:val="center"/>
          </w:tcPr>
          <w:p w14:paraId="562F64E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21.11</w:t>
            </w:r>
          </w:p>
        </w:tc>
        <w:tc>
          <w:tcPr>
            <w:tcW w:w="371" w:type="pct"/>
            <w:vAlign w:val="center"/>
          </w:tcPr>
          <w:p w14:paraId="733F54B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57.41</w:t>
            </w:r>
          </w:p>
        </w:tc>
        <w:tc>
          <w:tcPr>
            <w:tcW w:w="371" w:type="pct"/>
            <w:vAlign w:val="center"/>
          </w:tcPr>
          <w:p w14:paraId="5FA236B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21.11</w:t>
            </w:r>
          </w:p>
        </w:tc>
        <w:tc>
          <w:tcPr>
            <w:tcW w:w="418" w:type="pct"/>
            <w:vAlign w:val="center"/>
          </w:tcPr>
          <w:p w14:paraId="6D1AE27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62.370</w:t>
            </w:r>
          </w:p>
        </w:tc>
        <w:tc>
          <w:tcPr>
            <w:tcW w:w="371" w:type="pct"/>
            <w:vAlign w:val="center"/>
          </w:tcPr>
          <w:p w14:paraId="3B6F38C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48.850</w:t>
            </w:r>
          </w:p>
        </w:tc>
        <w:tc>
          <w:tcPr>
            <w:tcW w:w="371" w:type="pct"/>
            <w:vAlign w:val="center"/>
          </w:tcPr>
          <w:p w14:paraId="34E2688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26.30</w:t>
            </w:r>
          </w:p>
        </w:tc>
        <w:tc>
          <w:tcPr>
            <w:tcW w:w="371" w:type="pct"/>
            <w:vAlign w:val="center"/>
          </w:tcPr>
          <w:p w14:paraId="6CD130B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57.410</w:t>
            </w:r>
          </w:p>
        </w:tc>
        <w:tc>
          <w:tcPr>
            <w:tcW w:w="371" w:type="pct"/>
            <w:vAlign w:val="center"/>
          </w:tcPr>
          <w:p w14:paraId="30472B0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21.11</w:t>
            </w:r>
          </w:p>
        </w:tc>
        <w:tc>
          <w:tcPr>
            <w:tcW w:w="418" w:type="pct"/>
            <w:vAlign w:val="center"/>
          </w:tcPr>
          <w:p w14:paraId="354BB00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64.630</w:t>
            </w:r>
          </w:p>
        </w:tc>
        <w:tc>
          <w:tcPr>
            <w:tcW w:w="371" w:type="pct"/>
            <w:vAlign w:val="center"/>
          </w:tcPr>
          <w:p w14:paraId="33AD8EC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64.630</w:t>
            </w:r>
          </w:p>
        </w:tc>
      </w:tr>
    </w:tbl>
    <w:p w14:paraId="7AD52EBD" w14:textId="77777777" w:rsidR="00F5543D" w:rsidRPr="00A6653A" w:rsidRDefault="00F5543D" w:rsidP="00A6653A">
      <w:pPr>
        <w:tabs>
          <w:tab w:val="left" w:pos="720"/>
        </w:tabs>
        <w:overflowPunct w:val="0"/>
        <w:autoSpaceDE w:val="0"/>
        <w:autoSpaceDN w:val="0"/>
        <w:adjustRightInd w:val="0"/>
        <w:jc w:val="both"/>
        <w:textAlignment w:val="baseline"/>
        <w:rPr>
          <w:sz w:val="18"/>
          <w:szCs w:val="18"/>
          <w:lang w:val="en-GB" w:eastAsia="en-US"/>
        </w:rPr>
      </w:pPr>
      <w:r w:rsidRPr="00A6653A">
        <w:rPr>
          <w:sz w:val="18"/>
          <w:szCs w:val="18"/>
          <w:lang w:val="en-GB" w:eastAsia="en-US"/>
        </w:rPr>
        <w:t>Actual Dermal Exposure (ADE) = Sum of residues on inner dosimeter representing the skin, face/neck wipes and hand wash solutions.</w:t>
      </w:r>
    </w:p>
    <w:p w14:paraId="5F6EFE85" w14:textId="77777777" w:rsidR="00F5543D" w:rsidRDefault="00F5543D" w:rsidP="00A6653A">
      <w:pPr>
        <w:tabs>
          <w:tab w:val="left" w:pos="720"/>
        </w:tabs>
        <w:overflowPunct w:val="0"/>
        <w:autoSpaceDE w:val="0"/>
        <w:autoSpaceDN w:val="0"/>
        <w:adjustRightInd w:val="0"/>
        <w:jc w:val="both"/>
        <w:textAlignment w:val="baseline"/>
        <w:rPr>
          <w:bCs/>
          <w:sz w:val="18"/>
          <w:szCs w:val="18"/>
          <w:lang w:val="en-GB" w:eastAsia="en-US"/>
        </w:rPr>
      </w:pPr>
      <w:r w:rsidRPr="00A6653A">
        <w:rPr>
          <w:sz w:val="18"/>
          <w:szCs w:val="18"/>
          <w:lang w:val="en-GB" w:eastAsia="en-US"/>
        </w:rPr>
        <w:t xml:space="preserve">Potential Inhalation Exposure (PIE) = Residues measured in the breathing zone expressed as </w:t>
      </w:r>
      <w:r w:rsidRPr="00A6653A">
        <w:rPr>
          <w:bCs/>
          <w:sz w:val="18"/>
          <w:szCs w:val="18"/>
          <w:lang w:val="en-GB" w:eastAsia="en-US"/>
        </w:rPr>
        <w:t>µg/hr (at a breathing rate of 14 L/min).</w:t>
      </w:r>
    </w:p>
    <w:p w14:paraId="402729E1" w14:textId="77777777" w:rsidR="00A6653A" w:rsidRPr="00A6653A" w:rsidRDefault="00A6653A" w:rsidP="00A6653A">
      <w:pPr>
        <w:tabs>
          <w:tab w:val="left" w:pos="720"/>
        </w:tabs>
        <w:overflowPunct w:val="0"/>
        <w:autoSpaceDE w:val="0"/>
        <w:autoSpaceDN w:val="0"/>
        <w:adjustRightInd w:val="0"/>
        <w:jc w:val="both"/>
        <w:textAlignment w:val="baseline"/>
        <w:rPr>
          <w:bCs/>
          <w:sz w:val="18"/>
          <w:szCs w:val="18"/>
          <w:lang w:val="en-GB" w:eastAsia="en-US"/>
        </w:rPr>
      </w:pPr>
    </w:p>
    <w:p w14:paraId="397E765A" w14:textId="77777777" w:rsidR="00F5543D" w:rsidRPr="00A6653A" w:rsidRDefault="00F5543D" w:rsidP="00A6653A">
      <w:pPr>
        <w:tabs>
          <w:tab w:val="left" w:pos="720"/>
        </w:tabs>
        <w:rPr>
          <w:b/>
          <w:sz w:val="18"/>
          <w:szCs w:val="18"/>
          <w:lang w:val="en-GB" w:eastAsia="en-US"/>
        </w:rPr>
      </w:pPr>
      <w:r w:rsidRPr="00A6653A">
        <w:rPr>
          <w:b/>
          <w:sz w:val="18"/>
          <w:szCs w:val="18"/>
          <w:lang w:val="en-GB" w:eastAsia="en-US"/>
        </w:rPr>
        <w:t>Table 2b: Summary of Field Results – fluquinconazole bagging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9"/>
        <w:gridCol w:w="801"/>
        <w:gridCol w:w="801"/>
        <w:gridCol w:w="711"/>
        <w:gridCol w:w="621"/>
        <w:gridCol w:w="711"/>
        <w:gridCol w:w="711"/>
        <w:gridCol w:w="711"/>
        <w:gridCol w:w="801"/>
        <w:gridCol w:w="711"/>
        <w:gridCol w:w="711"/>
        <w:gridCol w:w="711"/>
      </w:tblGrid>
      <w:tr w:rsidR="00F5543D" w:rsidRPr="0085141D" w14:paraId="2C5EE602" w14:textId="77777777" w:rsidTr="001A223A">
        <w:tc>
          <w:tcPr>
            <w:tcW w:w="962" w:type="pct"/>
            <w:vAlign w:val="center"/>
          </w:tcPr>
          <w:p w14:paraId="438F3DD3" w14:textId="77777777" w:rsidR="00F5543D" w:rsidRPr="0085141D" w:rsidRDefault="00F5543D" w:rsidP="001A223A">
            <w:pPr>
              <w:tabs>
                <w:tab w:val="left" w:pos="720"/>
              </w:tabs>
              <w:rPr>
                <w:rFonts w:eastAsia="Calibri"/>
                <w:b/>
                <w:bCs/>
                <w:sz w:val="14"/>
                <w:szCs w:val="14"/>
                <w:lang w:val="en-GB" w:eastAsia="en-US"/>
              </w:rPr>
            </w:pPr>
            <w:r w:rsidRPr="0085141D">
              <w:rPr>
                <w:rFonts w:eastAsia="Calibri"/>
                <w:b/>
                <w:bCs/>
                <w:sz w:val="14"/>
                <w:szCs w:val="14"/>
                <w:lang w:val="en-GB" w:eastAsia="en-US"/>
              </w:rPr>
              <w:t>Operator Number</w:t>
            </w:r>
          </w:p>
        </w:tc>
        <w:tc>
          <w:tcPr>
            <w:tcW w:w="418" w:type="pct"/>
            <w:vAlign w:val="center"/>
          </w:tcPr>
          <w:p w14:paraId="6943AD6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w:t>
            </w:r>
          </w:p>
        </w:tc>
        <w:tc>
          <w:tcPr>
            <w:tcW w:w="418" w:type="pct"/>
            <w:vAlign w:val="center"/>
          </w:tcPr>
          <w:p w14:paraId="64603BE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w:t>
            </w:r>
          </w:p>
        </w:tc>
        <w:tc>
          <w:tcPr>
            <w:tcW w:w="324" w:type="pct"/>
            <w:vAlign w:val="center"/>
          </w:tcPr>
          <w:p w14:paraId="5AE6236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w:t>
            </w:r>
          </w:p>
        </w:tc>
        <w:tc>
          <w:tcPr>
            <w:tcW w:w="324" w:type="pct"/>
            <w:vAlign w:val="center"/>
          </w:tcPr>
          <w:p w14:paraId="49E9A34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w:t>
            </w:r>
          </w:p>
        </w:tc>
        <w:tc>
          <w:tcPr>
            <w:tcW w:w="324" w:type="pct"/>
            <w:vAlign w:val="center"/>
          </w:tcPr>
          <w:p w14:paraId="232A9C3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w:t>
            </w:r>
          </w:p>
        </w:tc>
        <w:tc>
          <w:tcPr>
            <w:tcW w:w="371" w:type="pct"/>
            <w:vAlign w:val="center"/>
          </w:tcPr>
          <w:p w14:paraId="34B88CC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w:t>
            </w:r>
          </w:p>
        </w:tc>
        <w:tc>
          <w:tcPr>
            <w:tcW w:w="324" w:type="pct"/>
            <w:vAlign w:val="center"/>
          </w:tcPr>
          <w:p w14:paraId="26FD861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w:t>
            </w:r>
          </w:p>
        </w:tc>
        <w:tc>
          <w:tcPr>
            <w:tcW w:w="418" w:type="pct"/>
            <w:vAlign w:val="center"/>
          </w:tcPr>
          <w:p w14:paraId="670EB58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w:t>
            </w:r>
          </w:p>
        </w:tc>
        <w:tc>
          <w:tcPr>
            <w:tcW w:w="371" w:type="pct"/>
            <w:vAlign w:val="center"/>
          </w:tcPr>
          <w:p w14:paraId="3A565E8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w:t>
            </w:r>
          </w:p>
        </w:tc>
        <w:tc>
          <w:tcPr>
            <w:tcW w:w="371" w:type="pct"/>
            <w:vAlign w:val="center"/>
          </w:tcPr>
          <w:p w14:paraId="1E74FEC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w:t>
            </w:r>
          </w:p>
        </w:tc>
        <w:tc>
          <w:tcPr>
            <w:tcW w:w="371" w:type="pct"/>
            <w:vAlign w:val="center"/>
          </w:tcPr>
          <w:p w14:paraId="095F697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25</w:t>
            </w:r>
          </w:p>
        </w:tc>
      </w:tr>
      <w:tr w:rsidR="00F5543D" w:rsidRPr="0085141D" w14:paraId="1BA215D1" w14:textId="77777777" w:rsidTr="001A223A">
        <w:tc>
          <w:tcPr>
            <w:tcW w:w="962" w:type="pct"/>
          </w:tcPr>
          <w:p w14:paraId="4FAAAF65" w14:textId="77777777" w:rsidR="00F5543D" w:rsidRPr="0085141D" w:rsidRDefault="00F5543D" w:rsidP="001A223A">
            <w:pPr>
              <w:tabs>
                <w:tab w:val="left" w:pos="720"/>
              </w:tabs>
              <w:spacing w:before="120" w:after="120"/>
              <w:rPr>
                <w:rFonts w:eastAsia="Calibri"/>
                <w:b/>
                <w:sz w:val="20"/>
                <w:szCs w:val="20"/>
                <w:lang w:val="en-GB" w:eastAsia="en-US"/>
              </w:rPr>
            </w:pPr>
            <w:r w:rsidRPr="0085141D">
              <w:rPr>
                <w:rFonts w:eastAsia="Calibri"/>
                <w:b/>
                <w:bCs/>
                <w:sz w:val="14"/>
                <w:szCs w:val="14"/>
                <w:lang w:val="en-GB" w:eastAsia="en-US"/>
              </w:rPr>
              <w:t>Actual Dermal Exposure (µg/hr)</w:t>
            </w:r>
          </w:p>
        </w:tc>
        <w:tc>
          <w:tcPr>
            <w:tcW w:w="418" w:type="pct"/>
            <w:vAlign w:val="center"/>
          </w:tcPr>
          <w:p w14:paraId="6217994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411.391</w:t>
            </w:r>
          </w:p>
        </w:tc>
        <w:tc>
          <w:tcPr>
            <w:tcW w:w="418" w:type="pct"/>
            <w:vAlign w:val="center"/>
          </w:tcPr>
          <w:p w14:paraId="3E5FD54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269.819</w:t>
            </w:r>
          </w:p>
        </w:tc>
        <w:tc>
          <w:tcPr>
            <w:tcW w:w="324" w:type="pct"/>
            <w:vAlign w:val="center"/>
          </w:tcPr>
          <w:p w14:paraId="7D856C7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7.248</w:t>
            </w:r>
          </w:p>
        </w:tc>
        <w:tc>
          <w:tcPr>
            <w:tcW w:w="324" w:type="pct"/>
            <w:vAlign w:val="center"/>
          </w:tcPr>
          <w:p w14:paraId="029E039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2.167</w:t>
            </w:r>
          </w:p>
        </w:tc>
        <w:tc>
          <w:tcPr>
            <w:tcW w:w="324" w:type="pct"/>
            <w:vAlign w:val="center"/>
          </w:tcPr>
          <w:p w14:paraId="02FD92D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5.927</w:t>
            </w:r>
          </w:p>
        </w:tc>
        <w:tc>
          <w:tcPr>
            <w:tcW w:w="371" w:type="pct"/>
            <w:vAlign w:val="center"/>
          </w:tcPr>
          <w:p w14:paraId="54F76F7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19.818</w:t>
            </w:r>
          </w:p>
        </w:tc>
        <w:tc>
          <w:tcPr>
            <w:tcW w:w="324" w:type="pct"/>
            <w:vAlign w:val="center"/>
          </w:tcPr>
          <w:p w14:paraId="337D0B6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2.540</w:t>
            </w:r>
          </w:p>
        </w:tc>
        <w:tc>
          <w:tcPr>
            <w:tcW w:w="418" w:type="pct"/>
            <w:vAlign w:val="center"/>
          </w:tcPr>
          <w:p w14:paraId="5F2AA64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299.703</w:t>
            </w:r>
          </w:p>
        </w:tc>
        <w:tc>
          <w:tcPr>
            <w:tcW w:w="371" w:type="pct"/>
            <w:vAlign w:val="center"/>
          </w:tcPr>
          <w:p w14:paraId="0239354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25.933</w:t>
            </w:r>
          </w:p>
        </w:tc>
        <w:tc>
          <w:tcPr>
            <w:tcW w:w="371" w:type="pct"/>
            <w:vAlign w:val="center"/>
          </w:tcPr>
          <w:p w14:paraId="67BCBB1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10.447</w:t>
            </w:r>
          </w:p>
        </w:tc>
        <w:tc>
          <w:tcPr>
            <w:tcW w:w="371" w:type="pct"/>
            <w:vAlign w:val="center"/>
          </w:tcPr>
          <w:p w14:paraId="4E61DE8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11.541</w:t>
            </w:r>
          </w:p>
        </w:tc>
      </w:tr>
      <w:tr w:rsidR="00F5543D" w:rsidRPr="0085141D" w14:paraId="37591789" w14:textId="77777777" w:rsidTr="001A223A">
        <w:tc>
          <w:tcPr>
            <w:tcW w:w="962" w:type="pct"/>
          </w:tcPr>
          <w:p w14:paraId="342BBEAE" w14:textId="77777777" w:rsidR="00F5543D" w:rsidRPr="0085141D" w:rsidRDefault="00F5543D" w:rsidP="001A223A">
            <w:pPr>
              <w:tabs>
                <w:tab w:val="left" w:pos="720"/>
              </w:tabs>
              <w:rPr>
                <w:rFonts w:eastAsia="Calibri"/>
                <w:b/>
                <w:bCs/>
                <w:sz w:val="14"/>
                <w:szCs w:val="14"/>
                <w:lang w:val="en-GB" w:eastAsia="en-US"/>
              </w:rPr>
            </w:pPr>
            <w:r w:rsidRPr="0085141D">
              <w:rPr>
                <w:rFonts w:eastAsia="Calibri"/>
                <w:b/>
                <w:bCs/>
                <w:sz w:val="14"/>
                <w:szCs w:val="14"/>
                <w:lang w:val="en-GB" w:eastAsia="en-US"/>
              </w:rPr>
              <w:t>Potential Inhalation Exposure (µg/hr)</w:t>
            </w:r>
          </w:p>
        </w:tc>
        <w:tc>
          <w:tcPr>
            <w:tcW w:w="418" w:type="pct"/>
            <w:vAlign w:val="center"/>
          </w:tcPr>
          <w:p w14:paraId="0D3EE53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1.983</w:t>
            </w:r>
          </w:p>
        </w:tc>
        <w:tc>
          <w:tcPr>
            <w:tcW w:w="418" w:type="pct"/>
            <w:vAlign w:val="center"/>
          </w:tcPr>
          <w:p w14:paraId="40EB435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24.964</w:t>
            </w:r>
          </w:p>
        </w:tc>
        <w:tc>
          <w:tcPr>
            <w:tcW w:w="324" w:type="pct"/>
            <w:vAlign w:val="center"/>
          </w:tcPr>
          <w:p w14:paraId="1C82755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0.133</w:t>
            </w:r>
          </w:p>
        </w:tc>
        <w:tc>
          <w:tcPr>
            <w:tcW w:w="324" w:type="pct"/>
            <w:vAlign w:val="center"/>
          </w:tcPr>
          <w:p w14:paraId="53DB2D5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0.090</w:t>
            </w:r>
          </w:p>
        </w:tc>
        <w:tc>
          <w:tcPr>
            <w:tcW w:w="324" w:type="pct"/>
            <w:vAlign w:val="center"/>
          </w:tcPr>
          <w:p w14:paraId="1A67540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0.908</w:t>
            </w:r>
          </w:p>
        </w:tc>
        <w:tc>
          <w:tcPr>
            <w:tcW w:w="371" w:type="pct"/>
            <w:vAlign w:val="center"/>
          </w:tcPr>
          <w:p w14:paraId="09102A5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0.613</w:t>
            </w:r>
          </w:p>
        </w:tc>
        <w:tc>
          <w:tcPr>
            <w:tcW w:w="324" w:type="pct"/>
            <w:vAlign w:val="center"/>
          </w:tcPr>
          <w:p w14:paraId="4C3577F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0.107</w:t>
            </w:r>
          </w:p>
        </w:tc>
        <w:tc>
          <w:tcPr>
            <w:tcW w:w="418" w:type="pct"/>
            <w:vAlign w:val="center"/>
          </w:tcPr>
          <w:p w14:paraId="3A4729B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0.200</w:t>
            </w:r>
          </w:p>
        </w:tc>
        <w:tc>
          <w:tcPr>
            <w:tcW w:w="371" w:type="pct"/>
            <w:vAlign w:val="center"/>
          </w:tcPr>
          <w:p w14:paraId="5717870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0.242</w:t>
            </w:r>
          </w:p>
        </w:tc>
        <w:tc>
          <w:tcPr>
            <w:tcW w:w="371" w:type="pct"/>
            <w:vAlign w:val="center"/>
          </w:tcPr>
          <w:p w14:paraId="3CA2F61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3.078</w:t>
            </w:r>
          </w:p>
        </w:tc>
        <w:tc>
          <w:tcPr>
            <w:tcW w:w="371" w:type="pct"/>
            <w:vAlign w:val="center"/>
          </w:tcPr>
          <w:p w14:paraId="52C7000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0.398</w:t>
            </w:r>
          </w:p>
        </w:tc>
      </w:tr>
      <w:tr w:rsidR="00F5543D" w:rsidRPr="0085141D" w14:paraId="3707942D" w14:textId="77777777" w:rsidTr="001A223A">
        <w:tc>
          <w:tcPr>
            <w:tcW w:w="962" w:type="pct"/>
          </w:tcPr>
          <w:p w14:paraId="6FE8BA6F" w14:textId="77777777" w:rsidR="00F5543D" w:rsidRPr="0085141D" w:rsidRDefault="00F5543D" w:rsidP="001A223A">
            <w:pPr>
              <w:tabs>
                <w:tab w:val="left" w:pos="720"/>
              </w:tabs>
              <w:rPr>
                <w:rFonts w:ascii="Calibri" w:eastAsia="Calibri" w:hAnsi="Calibri"/>
                <w:b/>
                <w:bCs/>
                <w:sz w:val="14"/>
                <w:szCs w:val="14"/>
                <w:lang w:val="en-GB" w:eastAsia="en-US"/>
              </w:rPr>
            </w:pPr>
            <w:r w:rsidRPr="0085141D">
              <w:rPr>
                <w:rFonts w:ascii="Calibri" w:eastAsia="Calibri" w:hAnsi="Calibri"/>
                <w:b/>
                <w:bCs/>
                <w:sz w:val="14"/>
                <w:szCs w:val="14"/>
                <w:lang w:val="en-GB" w:eastAsia="en-US"/>
              </w:rPr>
              <w:t>Active Substance handled (kg/day)</w:t>
            </w:r>
          </w:p>
        </w:tc>
        <w:tc>
          <w:tcPr>
            <w:tcW w:w="418" w:type="pct"/>
            <w:vAlign w:val="center"/>
          </w:tcPr>
          <w:p w14:paraId="4E45221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64.63</w:t>
            </w:r>
          </w:p>
        </w:tc>
        <w:tc>
          <w:tcPr>
            <w:tcW w:w="418" w:type="pct"/>
            <w:vAlign w:val="center"/>
          </w:tcPr>
          <w:p w14:paraId="4D39D09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57.410</w:t>
            </w:r>
          </w:p>
        </w:tc>
        <w:tc>
          <w:tcPr>
            <w:tcW w:w="324" w:type="pct"/>
            <w:vAlign w:val="center"/>
          </w:tcPr>
          <w:p w14:paraId="3E0494A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36.820</w:t>
            </w:r>
          </w:p>
        </w:tc>
        <w:tc>
          <w:tcPr>
            <w:tcW w:w="324" w:type="pct"/>
            <w:vAlign w:val="center"/>
          </w:tcPr>
          <w:p w14:paraId="50C7123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36.82</w:t>
            </w:r>
          </w:p>
        </w:tc>
        <w:tc>
          <w:tcPr>
            <w:tcW w:w="324" w:type="pct"/>
            <w:vAlign w:val="center"/>
          </w:tcPr>
          <w:p w14:paraId="0013DD5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23.670</w:t>
            </w:r>
          </w:p>
        </w:tc>
        <w:tc>
          <w:tcPr>
            <w:tcW w:w="371" w:type="pct"/>
            <w:vAlign w:val="center"/>
          </w:tcPr>
          <w:p w14:paraId="151F465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37.580</w:t>
            </w:r>
          </w:p>
        </w:tc>
        <w:tc>
          <w:tcPr>
            <w:tcW w:w="324" w:type="pct"/>
            <w:vAlign w:val="center"/>
          </w:tcPr>
          <w:p w14:paraId="6BDB765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17.070</w:t>
            </w:r>
          </w:p>
        </w:tc>
        <w:tc>
          <w:tcPr>
            <w:tcW w:w="418" w:type="pct"/>
            <w:vAlign w:val="center"/>
          </w:tcPr>
          <w:p w14:paraId="5D57C8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49.86</w:t>
            </w:r>
          </w:p>
        </w:tc>
        <w:tc>
          <w:tcPr>
            <w:tcW w:w="371" w:type="pct"/>
            <w:vAlign w:val="center"/>
          </w:tcPr>
          <w:p w14:paraId="0BA8708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49.860</w:t>
            </w:r>
          </w:p>
        </w:tc>
        <w:tc>
          <w:tcPr>
            <w:tcW w:w="371" w:type="pct"/>
            <w:vAlign w:val="center"/>
          </w:tcPr>
          <w:p w14:paraId="57F275C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23.670</w:t>
            </w:r>
          </w:p>
        </w:tc>
        <w:tc>
          <w:tcPr>
            <w:tcW w:w="371" w:type="pct"/>
            <w:vAlign w:val="center"/>
          </w:tcPr>
          <w:p w14:paraId="0B9D927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62.370</w:t>
            </w:r>
          </w:p>
        </w:tc>
      </w:tr>
    </w:tbl>
    <w:p w14:paraId="38CC52BF" w14:textId="77777777" w:rsidR="00F5543D" w:rsidRPr="00A6653A" w:rsidRDefault="00F5543D" w:rsidP="00A6653A">
      <w:pPr>
        <w:tabs>
          <w:tab w:val="left" w:pos="720"/>
        </w:tabs>
        <w:overflowPunct w:val="0"/>
        <w:autoSpaceDE w:val="0"/>
        <w:autoSpaceDN w:val="0"/>
        <w:adjustRightInd w:val="0"/>
        <w:jc w:val="both"/>
        <w:textAlignment w:val="baseline"/>
        <w:rPr>
          <w:sz w:val="18"/>
          <w:szCs w:val="18"/>
          <w:lang w:val="en-GB" w:eastAsia="en-US"/>
        </w:rPr>
      </w:pPr>
      <w:r w:rsidRPr="00A6653A">
        <w:rPr>
          <w:sz w:val="18"/>
          <w:szCs w:val="18"/>
          <w:lang w:val="en-GB" w:eastAsia="en-US"/>
        </w:rPr>
        <w:t>Actual Dermal Exposure (ADE) = Sum of residues on inner dosimeter representing the skin, face/neck wipes and hand wash solutions.</w:t>
      </w:r>
    </w:p>
    <w:p w14:paraId="118F3F68" w14:textId="77777777" w:rsidR="00F5543D" w:rsidRPr="00A6653A" w:rsidRDefault="00F5543D" w:rsidP="00A6653A">
      <w:pPr>
        <w:tabs>
          <w:tab w:val="left" w:pos="720"/>
        </w:tabs>
        <w:overflowPunct w:val="0"/>
        <w:autoSpaceDE w:val="0"/>
        <w:autoSpaceDN w:val="0"/>
        <w:adjustRightInd w:val="0"/>
        <w:jc w:val="both"/>
        <w:textAlignment w:val="baseline"/>
        <w:rPr>
          <w:bCs/>
          <w:sz w:val="18"/>
          <w:szCs w:val="18"/>
          <w:lang w:val="en-GB" w:eastAsia="en-US"/>
        </w:rPr>
      </w:pPr>
      <w:r w:rsidRPr="00A6653A">
        <w:rPr>
          <w:sz w:val="18"/>
          <w:szCs w:val="18"/>
          <w:lang w:val="en-GB" w:eastAsia="en-US"/>
        </w:rPr>
        <w:t xml:space="preserve">Potential Inhalation Exposure (PIE) = Residues measured in the breathing zone expressed as </w:t>
      </w:r>
      <w:r w:rsidRPr="00A6653A">
        <w:rPr>
          <w:bCs/>
          <w:sz w:val="18"/>
          <w:szCs w:val="18"/>
          <w:lang w:val="en-GB" w:eastAsia="en-US"/>
        </w:rPr>
        <w:t>µg/hr (at a breathing rate of 14 L/min).</w:t>
      </w:r>
    </w:p>
    <w:p w14:paraId="3F804057" w14:textId="77777777" w:rsidR="00F5543D" w:rsidRPr="00A6653A" w:rsidRDefault="00F5543D" w:rsidP="00A6653A">
      <w:pPr>
        <w:keepNext/>
        <w:keepLines/>
        <w:tabs>
          <w:tab w:val="left" w:pos="720"/>
        </w:tabs>
        <w:rPr>
          <w:b/>
          <w:sz w:val="20"/>
          <w:szCs w:val="24"/>
          <w:lang w:val="en-GB" w:eastAsia="en-US"/>
        </w:rPr>
      </w:pPr>
      <w:r w:rsidRPr="00A6653A">
        <w:rPr>
          <w:b/>
          <w:sz w:val="20"/>
          <w:szCs w:val="24"/>
          <w:lang w:val="en-GB" w:eastAsia="en-US"/>
        </w:rPr>
        <w:lastRenderedPageBreak/>
        <w:t>Table 3: Determined Residues of fluquinconazole during cleaning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47"/>
        <w:gridCol w:w="899"/>
        <w:gridCol w:w="1026"/>
        <w:gridCol w:w="886"/>
        <w:gridCol w:w="1022"/>
        <w:gridCol w:w="886"/>
        <w:gridCol w:w="886"/>
        <w:gridCol w:w="1026"/>
        <w:gridCol w:w="1166"/>
      </w:tblGrid>
      <w:tr w:rsidR="00F5543D" w:rsidRPr="0085141D" w14:paraId="1129458E" w14:textId="77777777" w:rsidTr="001A223A">
        <w:trPr>
          <w:trHeight w:val="20"/>
        </w:trPr>
        <w:tc>
          <w:tcPr>
            <w:tcW w:w="828" w:type="pct"/>
            <w:shd w:val="clear" w:color="auto" w:fill="auto"/>
            <w:vAlign w:val="center"/>
          </w:tcPr>
          <w:p w14:paraId="36310EFD"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Operator Number</w:t>
            </w:r>
          </w:p>
        </w:tc>
        <w:tc>
          <w:tcPr>
            <w:tcW w:w="481" w:type="pct"/>
            <w:tcBorders>
              <w:right w:val="single" w:sz="4" w:space="0" w:color="auto"/>
            </w:tcBorders>
            <w:shd w:val="clear" w:color="auto" w:fill="auto"/>
            <w:vAlign w:val="bottom"/>
          </w:tcPr>
          <w:p w14:paraId="1318E16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38</w:t>
            </w:r>
          </w:p>
        </w:tc>
        <w:tc>
          <w:tcPr>
            <w:tcW w:w="549" w:type="pct"/>
            <w:tcBorders>
              <w:left w:val="single" w:sz="4" w:space="0" w:color="auto"/>
            </w:tcBorders>
            <w:shd w:val="clear" w:color="auto" w:fill="auto"/>
            <w:vAlign w:val="bottom"/>
          </w:tcPr>
          <w:p w14:paraId="3C8B9F3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39</w:t>
            </w:r>
          </w:p>
        </w:tc>
        <w:tc>
          <w:tcPr>
            <w:tcW w:w="474" w:type="pct"/>
            <w:shd w:val="clear" w:color="auto" w:fill="auto"/>
            <w:vAlign w:val="bottom"/>
          </w:tcPr>
          <w:p w14:paraId="5368757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45</w:t>
            </w:r>
          </w:p>
        </w:tc>
        <w:tc>
          <w:tcPr>
            <w:tcW w:w="547" w:type="pct"/>
            <w:shd w:val="clear" w:color="auto" w:fill="auto"/>
            <w:vAlign w:val="bottom"/>
          </w:tcPr>
          <w:p w14:paraId="696F710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48</w:t>
            </w:r>
          </w:p>
        </w:tc>
        <w:tc>
          <w:tcPr>
            <w:tcW w:w="474" w:type="pct"/>
            <w:shd w:val="clear" w:color="auto" w:fill="auto"/>
            <w:vAlign w:val="bottom"/>
          </w:tcPr>
          <w:p w14:paraId="7350241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40</w:t>
            </w:r>
          </w:p>
        </w:tc>
        <w:tc>
          <w:tcPr>
            <w:tcW w:w="474" w:type="pct"/>
            <w:shd w:val="clear" w:color="auto" w:fill="auto"/>
            <w:vAlign w:val="bottom"/>
          </w:tcPr>
          <w:p w14:paraId="6485343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43</w:t>
            </w:r>
          </w:p>
        </w:tc>
        <w:tc>
          <w:tcPr>
            <w:tcW w:w="549" w:type="pct"/>
            <w:shd w:val="clear" w:color="auto" w:fill="auto"/>
            <w:vAlign w:val="bottom"/>
          </w:tcPr>
          <w:p w14:paraId="6530DBC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44</w:t>
            </w:r>
          </w:p>
        </w:tc>
        <w:tc>
          <w:tcPr>
            <w:tcW w:w="624" w:type="pct"/>
            <w:shd w:val="clear" w:color="auto" w:fill="auto"/>
            <w:vAlign w:val="bottom"/>
          </w:tcPr>
          <w:p w14:paraId="1E6B305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47</w:t>
            </w:r>
          </w:p>
        </w:tc>
      </w:tr>
      <w:tr w:rsidR="00F5543D" w:rsidRPr="0085141D" w14:paraId="1BF51275" w14:textId="77777777" w:rsidTr="001A223A">
        <w:trPr>
          <w:trHeight w:val="20"/>
        </w:trPr>
        <w:tc>
          <w:tcPr>
            <w:tcW w:w="828" w:type="pct"/>
            <w:shd w:val="clear" w:color="auto" w:fill="auto"/>
            <w:vAlign w:val="center"/>
          </w:tcPr>
          <w:p w14:paraId="775E1FEA"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Body Weight (kg)</w:t>
            </w:r>
          </w:p>
        </w:tc>
        <w:tc>
          <w:tcPr>
            <w:tcW w:w="481" w:type="pct"/>
            <w:tcBorders>
              <w:right w:val="single" w:sz="4" w:space="0" w:color="auto"/>
            </w:tcBorders>
            <w:shd w:val="clear" w:color="auto" w:fill="auto"/>
            <w:vAlign w:val="bottom"/>
          </w:tcPr>
          <w:p w14:paraId="70FB513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76.20</w:t>
            </w:r>
          </w:p>
        </w:tc>
        <w:tc>
          <w:tcPr>
            <w:tcW w:w="549" w:type="pct"/>
            <w:tcBorders>
              <w:left w:val="single" w:sz="4" w:space="0" w:color="auto"/>
            </w:tcBorders>
            <w:shd w:val="clear" w:color="auto" w:fill="auto"/>
            <w:vAlign w:val="bottom"/>
          </w:tcPr>
          <w:p w14:paraId="7467728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90.00</w:t>
            </w:r>
          </w:p>
        </w:tc>
        <w:tc>
          <w:tcPr>
            <w:tcW w:w="474" w:type="pct"/>
            <w:shd w:val="clear" w:color="auto" w:fill="auto"/>
            <w:vAlign w:val="bottom"/>
          </w:tcPr>
          <w:p w14:paraId="3FA1DD9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109.00</w:t>
            </w:r>
          </w:p>
        </w:tc>
        <w:tc>
          <w:tcPr>
            <w:tcW w:w="547" w:type="pct"/>
            <w:shd w:val="clear" w:color="auto" w:fill="auto"/>
            <w:vAlign w:val="bottom"/>
          </w:tcPr>
          <w:p w14:paraId="3FBED26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105.20</w:t>
            </w:r>
          </w:p>
        </w:tc>
        <w:tc>
          <w:tcPr>
            <w:tcW w:w="474" w:type="pct"/>
            <w:shd w:val="clear" w:color="auto" w:fill="auto"/>
            <w:vAlign w:val="bottom"/>
          </w:tcPr>
          <w:p w14:paraId="1699BBF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65.60</w:t>
            </w:r>
          </w:p>
        </w:tc>
        <w:tc>
          <w:tcPr>
            <w:tcW w:w="474" w:type="pct"/>
            <w:shd w:val="clear" w:color="auto" w:fill="auto"/>
            <w:vAlign w:val="bottom"/>
          </w:tcPr>
          <w:p w14:paraId="22CDB03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81.0</w:t>
            </w:r>
          </w:p>
        </w:tc>
        <w:tc>
          <w:tcPr>
            <w:tcW w:w="549" w:type="pct"/>
            <w:shd w:val="clear" w:color="auto" w:fill="auto"/>
            <w:vAlign w:val="bottom"/>
          </w:tcPr>
          <w:p w14:paraId="47ED85D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96.80</w:t>
            </w:r>
          </w:p>
        </w:tc>
        <w:tc>
          <w:tcPr>
            <w:tcW w:w="624" w:type="pct"/>
            <w:shd w:val="clear" w:color="auto" w:fill="auto"/>
            <w:vAlign w:val="bottom"/>
          </w:tcPr>
          <w:p w14:paraId="7E33955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100.10</w:t>
            </w:r>
          </w:p>
        </w:tc>
      </w:tr>
      <w:tr w:rsidR="00F5543D" w:rsidRPr="0085141D" w14:paraId="7343F0C4" w14:textId="77777777" w:rsidTr="001A223A">
        <w:trPr>
          <w:trHeight w:val="20"/>
        </w:trPr>
        <w:tc>
          <w:tcPr>
            <w:tcW w:w="828" w:type="pct"/>
            <w:shd w:val="clear" w:color="auto" w:fill="auto"/>
            <w:vAlign w:val="center"/>
          </w:tcPr>
          <w:p w14:paraId="23D1E30E"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Exposure time (min)</w:t>
            </w:r>
          </w:p>
        </w:tc>
        <w:tc>
          <w:tcPr>
            <w:tcW w:w="481" w:type="pct"/>
            <w:tcBorders>
              <w:right w:val="single" w:sz="4" w:space="0" w:color="auto"/>
            </w:tcBorders>
            <w:shd w:val="clear" w:color="auto" w:fill="auto"/>
            <w:vAlign w:val="bottom"/>
          </w:tcPr>
          <w:p w14:paraId="46004DA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33.00</w:t>
            </w:r>
          </w:p>
        </w:tc>
        <w:tc>
          <w:tcPr>
            <w:tcW w:w="549" w:type="pct"/>
            <w:tcBorders>
              <w:left w:val="single" w:sz="4" w:space="0" w:color="auto"/>
            </w:tcBorders>
            <w:shd w:val="clear" w:color="auto" w:fill="auto"/>
            <w:vAlign w:val="bottom"/>
          </w:tcPr>
          <w:p w14:paraId="14B0CB8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20.00</w:t>
            </w:r>
          </w:p>
        </w:tc>
        <w:tc>
          <w:tcPr>
            <w:tcW w:w="474" w:type="pct"/>
            <w:shd w:val="clear" w:color="auto" w:fill="auto"/>
            <w:vAlign w:val="bottom"/>
          </w:tcPr>
          <w:p w14:paraId="5D7CC02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9.00</w:t>
            </w:r>
          </w:p>
        </w:tc>
        <w:tc>
          <w:tcPr>
            <w:tcW w:w="547" w:type="pct"/>
            <w:shd w:val="clear" w:color="auto" w:fill="auto"/>
            <w:vAlign w:val="bottom"/>
          </w:tcPr>
          <w:p w14:paraId="15E558C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15.00</w:t>
            </w:r>
          </w:p>
        </w:tc>
        <w:tc>
          <w:tcPr>
            <w:tcW w:w="474" w:type="pct"/>
            <w:shd w:val="clear" w:color="auto" w:fill="auto"/>
            <w:vAlign w:val="bottom"/>
          </w:tcPr>
          <w:p w14:paraId="1A8BFA1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26.00</w:t>
            </w:r>
          </w:p>
        </w:tc>
        <w:tc>
          <w:tcPr>
            <w:tcW w:w="474" w:type="pct"/>
            <w:shd w:val="clear" w:color="auto" w:fill="auto"/>
            <w:vAlign w:val="bottom"/>
          </w:tcPr>
          <w:p w14:paraId="070589B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16.00</w:t>
            </w:r>
          </w:p>
        </w:tc>
        <w:tc>
          <w:tcPr>
            <w:tcW w:w="549" w:type="pct"/>
            <w:shd w:val="clear" w:color="auto" w:fill="auto"/>
            <w:vAlign w:val="bottom"/>
          </w:tcPr>
          <w:p w14:paraId="7A7FF62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7.0</w:t>
            </w:r>
          </w:p>
        </w:tc>
        <w:tc>
          <w:tcPr>
            <w:tcW w:w="624" w:type="pct"/>
            <w:shd w:val="clear" w:color="auto" w:fill="auto"/>
            <w:vAlign w:val="bottom"/>
          </w:tcPr>
          <w:p w14:paraId="1A1358D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13.00</w:t>
            </w:r>
          </w:p>
        </w:tc>
      </w:tr>
      <w:tr w:rsidR="00F5543D" w:rsidRPr="0085141D" w14:paraId="7ABB0AC4" w14:textId="77777777" w:rsidTr="001A223A">
        <w:trPr>
          <w:trHeight w:val="20"/>
        </w:trPr>
        <w:tc>
          <w:tcPr>
            <w:tcW w:w="5000" w:type="pct"/>
            <w:gridSpan w:val="9"/>
            <w:tcBorders>
              <w:top w:val="nil"/>
              <w:bottom w:val="nil"/>
              <w:right w:val="single" w:sz="4" w:space="0" w:color="auto"/>
            </w:tcBorders>
            <w:shd w:val="clear" w:color="auto" w:fill="auto"/>
            <w:vAlign w:val="center"/>
          </w:tcPr>
          <w:p w14:paraId="1078860B"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Inner dosimeter (representing the skin)</w:t>
            </w:r>
          </w:p>
        </w:tc>
      </w:tr>
      <w:tr w:rsidR="00F5543D" w:rsidRPr="0085141D" w14:paraId="62E5FB41" w14:textId="77777777" w:rsidTr="001A223A">
        <w:trPr>
          <w:trHeight w:val="20"/>
        </w:trPr>
        <w:tc>
          <w:tcPr>
            <w:tcW w:w="828" w:type="pct"/>
            <w:shd w:val="clear" w:color="auto" w:fill="auto"/>
            <w:vAlign w:val="center"/>
          </w:tcPr>
          <w:p w14:paraId="7498F8F0"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arms</w:t>
            </w:r>
          </w:p>
        </w:tc>
        <w:tc>
          <w:tcPr>
            <w:tcW w:w="481" w:type="pct"/>
            <w:tcBorders>
              <w:right w:val="single" w:sz="4" w:space="0" w:color="auto"/>
            </w:tcBorders>
            <w:shd w:val="clear" w:color="auto" w:fill="auto"/>
            <w:vAlign w:val="bottom"/>
          </w:tcPr>
          <w:p w14:paraId="2B92F33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10.57</w:t>
            </w:r>
          </w:p>
        </w:tc>
        <w:tc>
          <w:tcPr>
            <w:tcW w:w="549" w:type="pct"/>
            <w:tcBorders>
              <w:left w:val="single" w:sz="4" w:space="0" w:color="auto"/>
            </w:tcBorders>
            <w:shd w:val="clear" w:color="auto" w:fill="auto"/>
            <w:vAlign w:val="bottom"/>
          </w:tcPr>
          <w:p w14:paraId="3F8971B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8.400</w:t>
            </w:r>
          </w:p>
        </w:tc>
        <w:tc>
          <w:tcPr>
            <w:tcW w:w="474" w:type="pct"/>
            <w:shd w:val="clear" w:color="auto" w:fill="auto"/>
            <w:vAlign w:val="bottom"/>
          </w:tcPr>
          <w:p w14:paraId="16DBCF6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6.118</w:t>
            </w:r>
          </w:p>
        </w:tc>
        <w:tc>
          <w:tcPr>
            <w:tcW w:w="547" w:type="pct"/>
            <w:shd w:val="clear" w:color="auto" w:fill="auto"/>
            <w:vAlign w:val="bottom"/>
          </w:tcPr>
          <w:p w14:paraId="09AF463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1.127</w:t>
            </w:r>
          </w:p>
        </w:tc>
        <w:tc>
          <w:tcPr>
            <w:tcW w:w="474" w:type="pct"/>
            <w:shd w:val="clear" w:color="auto" w:fill="auto"/>
            <w:vAlign w:val="bottom"/>
          </w:tcPr>
          <w:p w14:paraId="242518C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0.5215</w:t>
            </w:r>
          </w:p>
        </w:tc>
        <w:tc>
          <w:tcPr>
            <w:tcW w:w="474" w:type="pct"/>
            <w:shd w:val="clear" w:color="auto" w:fill="auto"/>
            <w:vAlign w:val="bottom"/>
          </w:tcPr>
          <w:p w14:paraId="3E35372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0.7504</w:t>
            </w:r>
          </w:p>
        </w:tc>
        <w:tc>
          <w:tcPr>
            <w:tcW w:w="549" w:type="pct"/>
            <w:shd w:val="clear" w:color="auto" w:fill="auto"/>
            <w:vAlign w:val="bottom"/>
          </w:tcPr>
          <w:p w14:paraId="1A90D1D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1.554</w:t>
            </w:r>
          </w:p>
        </w:tc>
        <w:tc>
          <w:tcPr>
            <w:tcW w:w="624" w:type="pct"/>
            <w:tcBorders>
              <w:right w:val="single" w:sz="4" w:space="0" w:color="auto"/>
            </w:tcBorders>
            <w:shd w:val="clear" w:color="auto" w:fill="auto"/>
            <w:vAlign w:val="bottom"/>
          </w:tcPr>
          <w:p w14:paraId="40CF11A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21.91</w:t>
            </w:r>
          </w:p>
        </w:tc>
      </w:tr>
      <w:tr w:rsidR="00F5543D" w:rsidRPr="0085141D" w14:paraId="2B066BA5" w14:textId="77777777" w:rsidTr="001A223A">
        <w:trPr>
          <w:trHeight w:val="20"/>
        </w:trPr>
        <w:tc>
          <w:tcPr>
            <w:tcW w:w="828" w:type="pct"/>
            <w:shd w:val="clear" w:color="auto" w:fill="auto"/>
            <w:vAlign w:val="center"/>
          </w:tcPr>
          <w:p w14:paraId="2BE4CB8D"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legs</w:t>
            </w:r>
          </w:p>
        </w:tc>
        <w:tc>
          <w:tcPr>
            <w:tcW w:w="481" w:type="pct"/>
            <w:tcBorders>
              <w:right w:val="single" w:sz="4" w:space="0" w:color="auto"/>
            </w:tcBorders>
            <w:shd w:val="clear" w:color="auto" w:fill="auto"/>
            <w:vAlign w:val="bottom"/>
          </w:tcPr>
          <w:p w14:paraId="0361990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1.968</w:t>
            </w:r>
          </w:p>
        </w:tc>
        <w:tc>
          <w:tcPr>
            <w:tcW w:w="549" w:type="pct"/>
            <w:tcBorders>
              <w:left w:val="single" w:sz="4" w:space="0" w:color="auto"/>
            </w:tcBorders>
            <w:shd w:val="clear" w:color="auto" w:fill="auto"/>
            <w:vAlign w:val="bottom"/>
          </w:tcPr>
          <w:p w14:paraId="5238228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9.760</w:t>
            </w:r>
          </w:p>
        </w:tc>
        <w:tc>
          <w:tcPr>
            <w:tcW w:w="474" w:type="pct"/>
            <w:shd w:val="clear" w:color="auto" w:fill="auto"/>
            <w:vAlign w:val="bottom"/>
          </w:tcPr>
          <w:p w14:paraId="4E9109A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92.00</w:t>
            </w:r>
          </w:p>
        </w:tc>
        <w:tc>
          <w:tcPr>
            <w:tcW w:w="547" w:type="pct"/>
            <w:shd w:val="clear" w:color="auto" w:fill="auto"/>
            <w:vAlign w:val="bottom"/>
          </w:tcPr>
          <w:p w14:paraId="2D2C347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0.576</w:t>
            </w:r>
          </w:p>
        </w:tc>
        <w:tc>
          <w:tcPr>
            <w:tcW w:w="474" w:type="pct"/>
            <w:shd w:val="clear" w:color="auto" w:fill="auto"/>
            <w:vAlign w:val="bottom"/>
          </w:tcPr>
          <w:p w14:paraId="13E6A40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1.896</w:t>
            </w:r>
          </w:p>
        </w:tc>
        <w:tc>
          <w:tcPr>
            <w:tcW w:w="474" w:type="pct"/>
            <w:shd w:val="clear" w:color="auto" w:fill="auto"/>
            <w:vAlign w:val="bottom"/>
          </w:tcPr>
          <w:p w14:paraId="122FB41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0.4312</w:t>
            </w:r>
          </w:p>
        </w:tc>
        <w:tc>
          <w:tcPr>
            <w:tcW w:w="549" w:type="pct"/>
            <w:shd w:val="clear" w:color="auto" w:fill="auto"/>
            <w:vAlign w:val="bottom"/>
          </w:tcPr>
          <w:p w14:paraId="4B1C2FB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0.4448</w:t>
            </w:r>
          </w:p>
        </w:tc>
        <w:tc>
          <w:tcPr>
            <w:tcW w:w="624" w:type="pct"/>
            <w:shd w:val="clear" w:color="auto" w:fill="auto"/>
            <w:vAlign w:val="bottom"/>
          </w:tcPr>
          <w:p w14:paraId="135E7DA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11.04</w:t>
            </w:r>
          </w:p>
        </w:tc>
      </w:tr>
      <w:tr w:rsidR="00F5543D" w:rsidRPr="0085141D" w14:paraId="05F4C5DE" w14:textId="77777777" w:rsidTr="001A223A">
        <w:trPr>
          <w:trHeight w:val="20"/>
        </w:trPr>
        <w:tc>
          <w:tcPr>
            <w:tcW w:w="828" w:type="pct"/>
            <w:shd w:val="clear" w:color="auto" w:fill="auto"/>
            <w:vAlign w:val="center"/>
          </w:tcPr>
          <w:p w14:paraId="305C70D5"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torso</w:t>
            </w:r>
          </w:p>
        </w:tc>
        <w:tc>
          <w:tcPr>
            <w:tcW w:w="481" w:type="pct"/>
            <w:tcBorders>
              <w:right w:val="single" w:sz="4" w:space="0" w:color="auto"/>
            </w:tcBorders>
            <w:shd w:val="clear" w:color="auto" w:fill="auto"/>
            <w:vAlign w:val="bottom"/>
          </w:tcPr>
          <w:p w14:paraId="656177B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7.0980</w:t>
            </w:r>
          </w:p>
        </w:tc>
        <w:tc>
          <w:tcPr>
            <w:tcW w:w="549" w:type="pct"/>
            <w:tcBorders>
              <w:left w:val="single" w:sz="4" w:space="0" w:color="auto"/>
            </w:tcBorders>
            <w:shd w:val="clear" w:color="auto" w:fill="auto"/>
            <w:vAlign w:val="bottom"/>
          </w:tcPr>
          <w:p w14:paraId="673992B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10.240</w:t>
            </w:r>
          </w:p>
        </w:tc>
        <w:tc>
          <w:tcPr>
            <w:tcW w:w="474" w:type="pct"/>
            <w:shd w:val="clear" w:color="auto" w:fill="auto"/>
            <w:vAlign w:val="bottom"/>
          </w:tcPr>
          <w:p w14:paraId="26BF943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35.840</w:t>
            </w:r>
          </w:p>
        </w:tc>
        <w:tc>
          <w:tcPr>
            <w:tcW w:w="547" w:type="pct"/>
            <w:shd w:val="clear" w:color="auto" w:fill="auto"/>
            <w:vAlign w:val="bottom"/>
          </w:tcPr>
          <w:p w14:paraId="1EA69C6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1.9050</w:t>
            </w:r>
          </w:p>
        </w:tc>
        <w:tc>
          <w:tcPr>
            <w:tcW w:w="474" w:type="pct"/>
            <w:shd w:val="clear" w:color="auto" w:fill="auto"/>
            <w:vAlign w:val="bottom"/>
          </w:tcPr>
          <w:p w14:paraId="78CA4C9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1.6130</w:t>
            </w:r>
          </w:p>
        </w:tc>
        <w:tc>
          <w:tcPr>
            <w:tcW w:w="474" w:type="pct"/>
            <w:shd w:val="clear" w:color="auto" w:fill="auto"/>
            <w:vAlign w:val="bottom"/>
          </w:tcPr>
          <w:p w14:paraId="03E939C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1.2770</w:t>
            </w:r>
          </w:p>
        </w:tc>
        <w:tc>
          <w:tcPr>
            <w:tcW w:w="549" w:type="pct"/>
            <w:shd w:val="clear" w:color="auto" w:fill="auto"/>
            <w:vAlign w:val="bottom"/>
          </w:tcPr>
          <w:p w14:paraId="2559BFE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1.49500</w:t>
            </w:r>
          </w:p>
        </w:tc>
        <w:tc>
          <w:tcPr>
            <w:tcW w:w="624" w:type="pct"/>
            <w:shd w:val="clear" w:color="auto" w:fill="auto"/>
            <w:vAlign w:val="bottom"/>
          </w:tcPr>
          <w:p w14:paraId="7F233D5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2.2830</w:t>
            </w:r>
          </w:p>
        </w:tc>
      </w:tr>
      <w:tr w:rsidR="00F5543D" w:rsidRPr="0085141D" w14:paraId="2F8FE449" w14:textId="77777777" w:rsidTr="001A223A">
        <w:trPr>
          <w:trHeight w:val="20"/>
        </w:trPr>
        <w:tc>
          <w:tcPr>
            <w:tcW w:w="828" w:type="pct"/>
            <w:shd w:val="clear" w:color="auto" w:fill="auto"/>
            <w:vAlign w:val="center"/>
          </w:tcPr>
          <w:p w14:paraId="1A577CFD"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81" w:type="pct"/>
            <w:tcBorders>
              <w:right w:val="single" w:sz="4" w:space="0" w:color="auto"/>
            </w:tcBorders>
            <w:shd w:val="clear" w:color="auto" w:fill="auto"/>
            <w:vAlign w:val="bottom"/>
          </w:tcPr>
          <w:p w14:paraId="2962B740"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19.64</w:t>
            </w:r>
          </w:p>
        </w:tc>
        <w:tc>
          <w:tcPr>
            <w:tcW w:w="549" w:type="pct"/>
            <w:tcBorders>
              <w:left w:val="single" w:sz="4" w:space="0" w:color="auto"/>
            </w:tcBorders>
            <w:shd w:val="clear" w:color="auto" w:fill="auto"/>
            <w:vAlign w:val="bottom"/>
          </w:tcPr>
          <w:p w14:paraId="4B1CD4B6"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28.40</w:t>
            </w:r>
          </w:p>
        </w:tc>
        <w:tc>
          <w:tcPr>
            <w:tcW w:w="474" w:type="pct"/>
            <w:shd w:val="clear" w:color="auto" w:fill="auto"/>
            <w:vAlign w:val="bottom"/>
          </w:tcPr>
          <w:p w14:paraId="2C192861"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134.0</w:t>
            </w:r>
          </w:p>
        </w:tc>
        <w:tc>
          <w:tcPr>
            <w:tcW w:w="547" w:type="pct"/>
            <w:shd w:val="clear" w:color="auto" w:fill="auto"/>
            <w:vAlign w:val="bottom"/>
          </w:tcPr>
          <w:p w14:paraId="5C2ED80B"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3.608</w:t>
            </w:r>
          </w:p>
        </w:tc>
        <w:tc>
          <w:tcPr>
            <w:tcW w:w="474" w:type="pct"/>
            <w:shd w:val="clear" w:color="auto" w:fill="auto"/>
            <w:vAlign w:val="bottom"/>
          </w:tcPr>
          <w:p w14:paraId="0C2310CA"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4.031</w:t>
            </w:r>
          </w:p>
        </w:tc>
        <w:tc>
          <w:tcPr>
            <w:tcW w:w="474" w:type="pct"/>
            <w:shd w:val="clear" w:color="auto" w:fill="auto"/>
            <w:vAlign w:val="bottom"/>
          </w:tcPr>
          <w:p w14:paraId="3847D359"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2.459</w:t>
            </w:r>
          </w:p>
        </w:tc>
        <w:tc>
          <w:tcPr>
            <w:tcW w:w="549" w:type="pct"/>
            <w:shd w:val="clear" w:color="auto" w:fill="auto"/>
            <w:vAlign w:val="bottom"/>
          </w:tcPr>
          <w:p w14:paraId="3683DF7D"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3.494</w:t>
            </w:r>
          </w:p>
        </w:tc>
        <w:tc>
          <w:tcPr>
            <w:tcW w:w="624" w:type="pct"/>
            <w:tcBorders>
              <w:right w:val="single" w:sz="4" w:space="0" w:color="auto"/>
            </w:tcBorders>
            <w:shd w:val="clear" w:color="auto" w:fill="auto"/>
            <w:vAlign w:val="bottom"/>
          </w:tcPr>
          <w:p w14:paraId="7C21964C" w14:textId="77777777" w:rsidR="00F5543D" w:rsidRPr="0085141D" w:rsidRDefault="00F5543D" w:rsidP="001A223A">
            <w:pPr>
              <w:tabs>
                <w:tab w:val="left" w:pos="720"/>
              </w:tabs>
              <w:jc w:val="center"/>
              <w:rPr>
                <w:bCs/>
                <w:sz w:val="18"/>
                <w:szCs w:val="18"/>
                <w:lang w:val="en-GB" w:eastAsia="en-US"/>
              </w:rPr>
            </w:pPr>
            <w:r w:rsidRPr="0085141D">
              <w:rPr>
                <w:bCs/>
                <w:sz w:val="18"/>
                <w:szCs w:val="18"/>
                <w:lang w:val="en-GB" w:eastAsia="en-US"/>
              </w:rPr>
              <w:t>35.23</w:t>
            </w:r>
          </w:p>
        </w:tc>
      </w:tr>
      <w:tr w:rsidR="00F5543D" w:rsidRPr="0085141D" w14:paraId="28C70F94" w14:textId="77777777" w:rsidTr="001A223A">
        <w:trPr>
          <w:trHeight w:val="20"/>
        </w:trPr>
        <w:tc>
          <w:tcPr>
            <w:tcW w:w="5000" w:type="pct"/>
            <w:gridSpan w:val="9"/>
            <w:tcBorders>
              <w:top w:val="nil"/>
              <w:bottom w:val="nil"/>
              <w:right w:val="single" w:sz="4" w:space="0" w:color="auto"/>
            </w:tcBorders>
            <w:shd w:val="clear" w:color="auto" w:fill="auto"/>
            <w:vAlign w:val="center"/>
          </w:tcPr>
          <w:p w14:paraId="3E3595F8"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Handwash</w:t>
            </w:r>
          </w:p>
        </w:tc>
      </w:tr>
      <w:tr w:rsidR="00F5543D" w:rsidRPr="0085141D" w14:paraId="411E371D" w14:textId="77777777" w:rsidTr="001A223A">
        <w:trPr>
          <w:trHeight w:val="20"/>
        </w:trPr>
        <w:tc>
          <w:tcPr>
            <w:tcW w:w="828" w:type="pct"/>
            <w:shd w:val="clear" w:color="auto" w:fill="auto"/>
            <w:vAlign w:val="center"/>
          </w:tcPr>
          <w:p w14:paraId="77AD7B5A"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Measured</w:t>
            </w:r>
          </w:p>
        </w:tc>
        <w:tc>
          <w:tcPr>
            <w:tcW w:w="481" w:type="pct"/>
            <w:tcBorders>
              <w:right w:val="single" w:sz="4" w:space="0" w:color="auto"/>
            </w:tcBorders>
            <w:shd w:val="clear" w:color="auto" w:fill="auto"/>
            <w:vAlign w:val="bottom"/>
          </w:tcPr>
          <w:p w14:paraId="55621CB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13.700</w:t>
            </w:r>
          </w:p>
        </w:tc>
        <w:tc>
          <w:tcPr>
            <w:tcW w:w="549" w:type="pct"/>
            <w:tcBorders>
              <w:left w:val="single" w:sz="4" w:space="0" w:color="auto"/>
            </w:tcBorders>
            <w:shd w:val="clear" w:color="auto" w:fill="auto"/>
            <w:vAlign w:val="bottom"/>
          </w:tcPr>
          <w:p w14:paraId="2FF3627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53.100</w:t>
            </w:r>
          </w:p>
        </w:tc>
        <w:tc>
          <w:tcPr>
            <w:tcW w:w="474" w:type="pct"/>
            <w:shd w:val="clear" w:color="auto" w:fill="auto"/>
            <w:vAlign w:val="bottom"/>
          </w:tcPr>
          <w:p w14:paraId="2715DAA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717.000</w:t>
            </w:r>
          </w:p>
        </w:tc>
        <w:tc>
          <w:tcPr>
            <w:tcW w:w="547" w:type="pct"/>
            <w:shd w:val="clear" w:color="auto" w:fill="auto"/>
            <w:vAlign w:val="bottom"/>
          </w:tcPr>
          <w:p w14:paraId="0C722DE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109.000</w:t>
            </w:r>
          </w:p>
        </w:tc>
        <w:tc>
          <w:tcPr>
            <w:tcW w:w="474" w:type="pct"/>
            <w:shd w:val="clear" w:color="auto" w:fill="auto"/>
            <w:vAlign w:val="bottom"/>
          </w:tcPr>
          <w:p w14:paraId="1358E79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3.880</w:t>
            </w:r>
          </w:p>
        </w:tc>
        <w:tc>
          <w:tcPr>
            <w:tcW w:w="474" w:type="pct"/>
            <w:shd w:val="clear" w:color="auto" w:fill="auto"/>
            <w:vAlign w:val="bottom"/>
          </w:tcPr>
          <w:p w14:paraId="54B872E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4.630</w:t>
            </w:r>
          </w:p>
        </w:tc>
        <w:tc>
          <w:tcPr>
            <w:tcW w:w="549" w:type="pct"/>
            <w:shd w:val="clear" w:color="auto" w:fill="auto"/>
            <w:vAlign w:val="bottom"/>
          </w:tcPr>
          <w:p w14:paraId="431DD25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2.81</w:t>
            </w:r>
          </w:p>
        </w:tc>
        <w:tc>
          <w:tcPr>
            <w:tcW w:w="624" w:type="pct"/>
            <w:tcBorders>
              <w:right w:val="single" w:sz="4" w:space="0" w:color="auto"/>
            </w:tcBorders>
            <w:shd w:val="clear" w:color="auto" w:fill="auto"/>
            <w:vAlign w:val="bottom"/>
          </w:tcPr>
          <w:p w14:paraId="6A1BA1E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51.300</w:t>
            </w:r>
          </w:p>
        </w:tc>
      </w:tr>
      <w:tr w:rsidR="00F5543D" w:rsidRPr="0085141D" w14:paraId="3CD26DCC" w14:textId="77777777" w:rsidTr="001A223A">
        <w:trPr>
          <w:trHeight w:val="20"/>
        </w:trPr>
        <w:tc>
          <w:tcPr>
            <w:tcW w:w="828" w:type="pct"/>
            <w:shd w:val="clear" w:color="auto" w:fill="auto"/>
            <w:vAlign w:val="center"/>
          </w:tcPr>
          <w:p w14:paraId="3F352F79"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81" w:type="pct"/>
            <w:tcBorders>
              <w:right w:val="single" w:sz="4" w:space="0" w:color="auto"/>
            </w:tcBorders>
            <w:shd w:val="clear" w:color="auto" w:fill="auto"/>
            <w:vAlign w:val="bottom"/>
          </w:tcPr>
          <w:p w14:paraId="766B09E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13.700</w:t>
            </w:r>
          </w:p>
        </w:tc>
        <w:tc>
          <w:tcPr>
            <w:tcW w:w="549" w:type="pct"/>
            <w:tcBorders>
              <w:left w:val="single" w:sz="4" w:space="0" w:color="auto"/>
            </w:tcBorders>
            <w:shd w:val="clear" w:color="auto" w:fill="auto"/>
            <w:vAlign w:val="bottom"/>
          </w:tcPr>
          <w:p w14:paraId="0368A23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53.100</w:t>
            </w:r>
          </w:p>
        </w:tc>
        <w:tc>
          <w:tcPr>
            <w:tcW w:w="474" w:type="pct"/>
            <w:shd w:val="clear" w:color="auto" w:fill="auto"/>
            <w:vAlign w:val="bottom"/>
          </w:tcPr>
          <w:p w14:paraId="6022E43A"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717.000</w:t>
            </w:r>
          </w:p>
        </w:tc>
        <w:tc>
          <w:tcPr>
            <w:tcW w:w="547" w:type="pct"/>
            <w:shd w:val="clear" w:color="auto" w:fill="auto"/>
            <w:vAlign w:val="bottom"/>
          </w:tcPr>
          <w:p w14:paraId="359A684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109.000</w:t>
            </w:r>
          </w:p>
        </w:tc>
        <w:tc>
          <w:tcPr>
            <w:tcW w:w="474" w:type="pct"/>
            <w:shd w:val="clear" w:color="auto" w:fill="auto"/>
            <w:vAlign w:val="bottom"/>
          </w:tcPr>
          <w:p w14:paraId="7F9F322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3.880</w:t>
            </w:r>
          </w:p>
        </w:tc>
        <w:tc>
          <w:tcPr>
            <w:tcW w:w="474" w:type="pct"/>
            <w:shd w:val="clear" w:color="auto" w:fill="auto"/>
            <w:vAlign w:val="bottom"/>
          </w:tcPr>
          <w:p w14:paraId="1953CB2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4.630</w:t>
            </w:r>
          </w:p>
        </w:tc>
        <w:tc>
          <w:tcPr>
            <w:tcW w:w="549" w:type="pct"/>
            <w:shd w:val="clear" w:color="auto" w:fill="auto"/>
            <w:vAlign w:val="bottom"/>
          </w:tcPr>
          <w:p w14:paraId="3EA547A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2.81</w:t>
            </w:r>
          </w:p>
        </w:tc>
        <w:tc>
          <w:tcPr>
            <w:tcW w:w="624" w:type="pct"/>
            <w:shd w:val="clear" w:color="auto" w:fill="auto"/>
            <w:vAlign w:val="bottom"/>
          </w:tcPr>
          <w:p w14:paraId="65BA72C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51.300</w:t>
            </w:r>
          </w:p>
        </w:tc>
      </w:tr>
      <w:tr w:rsidR="00F5543D" w:rsidRPr="0085141D" w14:paraId="5C4CFBA5" w14:textId="77777777" w:rsidTr="001A223A">
        <w:trPr>
          <w:trHeight w:val="20"/>
        </w:trPr>
        <w:tc>
          <w:tcPr>
            <w:tcW w:w="5000" w:type="pct"/>
            <w:gridSpan w:val="9"/>
            <w:tcBorders>
              <w:top w:val="nil"/>
              <w:bottom w:val="nil"/>
              <w:right w:val="single" w:sz="4" w:space="0" w:color="auto"/>
            </w:tcBorders>
            <w:shd w:val="clear" w:color="auto" w:fill="auto"/>
            <w:vAlign w:val="center"/>
          </w:tcPr>
          <w:p w14:paraId="6FCB10B6"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Face/neck wipes</w:t>
            </w:r>
          </w:p>
        </w:tc>
      </w:tr>
      <w:tr w:rsidR="00F5543D" w:rsidRPr="0085141D" w14:paraId="6A362620" w14:textId="77777777" w:rsidTr="001A223A">
        <w:trPr>
          <w:trHeight w:val="20"/>
        </w:trPr>
        <w:tc>
          <w:tcPr>
            <w:tcW w:w="828" w:type="pct"/>
            <w:shd w:val="clear" w:color="auto" w:fill="auto"/>
            <w:vAlign w:val="center"/>
          </w:tcPr>
          <w:p w14:paraId="105EC794" w14:textId="77777777" w:rsidR="00F5543D" w:rsidRPr="0085141D" w:rsidRDefault="00F5543D" w:rsidP="001A223A">
            <w:pPr>
              <w:keepNext/>
              <w:keepLines/>
              <w:tabs>
                <w:tab w:val="left" w:pos="720"/>
              </w:tabs>
              <w:jc w:val="center"/>
              <w:rPr>
                <w:rFonts w:eastAsia="SimSun"/>
                <w:sz w:val="16"/>
                <w:szCs w:val="16"/>
                <w:lang w:val="en-GB" w:eastAsia="zh-CN"/>
              </w:rPr>
            </w:pPr>
            <w:r w:rsidRPr="0085141D">
              <w:rPr>
                <w:rFonts w:eastAsia="SimSun"/>
                <w:sz w:val="16"/>
                <w:szCs w:val="16"/>
                <w:lang w:val="en-GB" w:eastAsia="zh-CN"/>
              </w:rPr>
              <w:t>Measured</w:t>
            </w:r>
          </w:p>
        </w:tc>
        <w:tc>
          <w:tcPr>
            <w:tcW w:w="481" w:type="pct"/>
            <w:tcBorders>
              <w:right w:val="single" w:sz="4" w:space="0" w:color="auto"/>
            </w:tcBorders>
            <w:shd w:val="clear" w:color="auto" w:fill="auto"/>
            <w:vAlign w:val="bottom"/>
          </w:tcPr>
          <w:p w14:paraId="1F1B3C0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37.93</w:t>
            </w:r>
          </w:p>
        </w:tc>
        <w:tc>
          <w:tcPr>
            <w:tcW w:w="549" w:type="pct"/>
            <w:tcBorders>
              <w:left w:val="single" w:sz="4" w:space="0" w:color="auto"/>
            </w:tcBorders>
            <w:shd w:val="clear" w:color="auto" w:fill="auto"/>
            <w:vAlign w:val="bottom"/>
          </w:tcPr>
          <w:p w14:paraId="72DB9CE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75.98</w:t>
            </w:r>
          </w:p>
        </w:tc>
        <w:tc>
          <w:tcPr>
            <w:tcW w:w="474" w:type="pct"/>
            <w:shd w:val="clear" w:color="auto" w:fill="auto"/>
            <w:vAlign w:val="bottom"/>
          </w:tcPr>
          <w:p w14:paraId="6E1F567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43.040</w:t>
            </w:r>
          </w:p>
        </w:tc>
        <w:tc>
          <w:tcPr>
            <w:tcW w:w="547" w:type="pct"/>
            <w:shd w:val="clear" w:color="auto" w:fill="auto"/>
            <w:vAlign w:val="bottom"/>
          </w:tcPr>
          <w:p w14:paraId="4345A39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1.125</w:t>
            </w:r>
          </w:p>
        </w:tc>
        <w:tc>
          <w:tcPr>
            <w:tcW w:w="474" w:type="pct"/>
            <w:shd w:val="clear" w:color="auto" w:fill="auto"/>
            <w:vAlign w:val="bottom"/>
          </w:tcPr>
          <w:p w14:paraId="61A1E23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0.571</w:t>
            </w:r>
          </w:p>
        </w:tc>
        <w:tc>
          <w:tcPr>
            <w:tcW w:w="474" w:type="pct"/>
            <w:shd w:val="clear" w:color="auto" w:fill="auto"/>
            <w:vAlign w:val="bottom"/>
          </w:tcPr>
          <w:p w14:paraId="1A71778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1.008</w:t>
            </w:r>
          </w:p>
        </w:tc>
        <w:tc>
          <w:tcPr>
            <w:tcW w:w="549" w:type="pct"/>
            <w:shd w:val="clear" w:color="auto" w:fill="auto"/>
            <w:vAlign w:val="bottom"/>
          </w:tcPr>
          <w:p w14:paraId="0E0384C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3.816</w:t>
            </w:r>
          </w:p>
        </w:tc>
        <w:tc>
          <w:tcPr>
            <w:tcW w:w="624" w:type="pct"/>
            <w:tcBorders>
              <w:right w:val="single" w:sz="4" w:space="0" w:color="auto"/>
            </w:tcBorders>
            <w:shd w:val="clear" w:color="auto" w:fill="auto"/>
            <w:vAlign w:val="bottom"/>
          </w:tcPr>
          <w:p w14:paraId="3809C77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8.746</w:t>
            </w:r>
          </w:p>
        </w:tc>
      </w:tr>
      <w:tr w:rsidR="00F5543D" w:rsidRPr="0085141D" w14:paraId="0BC661D6" w14:textId="77777777" w:rsidTr="001A223A">
        <w:trPr>
          <w:trHeight w:val="20"/>
        </w:trPr>
        <w:tc>
          <w:tcPr>
            <w:tcW w:w="828" w:type="pct"/>
            <w:shd w:val="clear" w:color="auto" w:fill="auto"/>
            <w:vAlign w:val="center"/>
          </w:tcPr>
          <w:p w14:paraId="3A618A2B"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81" w:type="pct"/>
            <w:tcBorders>
              <w:right w:val="single" w:sz="4" w:space="0" w:color="auto"/>
            </w:tcBorders>
            <w:shd w:val="clear" w:color="auto" w:fill="auto"/>
            <w:vAlign w:val="bottom"/>
          </w:tcPr>
          <w:p w14:paraId="4AFE66B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37.93</w:t>
            </w:r>
          </w:p>
        </w:tc>
        <w:tc>
          <w:tcPr>
            <w:tcW w:w="549" w:type="pct"/>
            <w:tcBorders>
              <w:left w:val="single" w:sz="4" w:space="0" w:color="auto"/>
            </w:tcBorders>
            <w:shd w:val="clear" w:color="auto" w:fill="auto"/>
            <w:vAlign w:val="bottom"/>
          </w:tcPr>
          <w:p w14:paraId="1CB7652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75.98</w:t>
            </w:r>
          </w:p>
        </w:tc>
        <w:tc>
          <w:tcPr>
            <w:tcW w:w="474" w:type="pct"/>
            <w:shd w:val="clear" w:color="auto" w:fill="auto"/>
            <w:vAlign w:val="bottom"/>
          </w:tcPr>
          <w:p w14:paraId="42B1625D"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43.040</w:t>
            </w:r>
          </w:p>
        </w:tc>
        <w:tc>
          <w:tcPr>
            <w:tcW w:w="547" w:type="pct"/>
            <w:shd w:val="clear" w:color="auto" w:fill="auto"/>
            <w:vAlign w:val="bottom"/>
          </w:tcPr>
          <w:p w14:paraId="2A175CA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1.125</w:t>
            </w:r>
          </w:p>
        </w:tc>
        <w:tc>
          <w:tcPr>
            <w:tcW w:w="474" w:type="pct"/>
            <w:shd w:val="clear" w:color="auto" w:fill="auto"/>
            <w:vAlign w:val="bottom"/>
          </w:tcPr>
          <w:p w14:paraId="5D4A6ED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0.571</w:t>
            </w:r>
          </w:p>
        </w:tc>
        <w:tc>
          <w:tcPr>
            <w:tcW w:w="474" w:type="pct"/>
            <w:shd w:val="clear" w:color="auto" w:fill="auto"/>
            <w:vAlign w:val="bottom"/>
          </w:tcPr>
          <w:p w14:paraId="0B8A6DA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1.008</w:t>
            </w:r>
          </w:p>
        </w:tc>
        <w:tc>
          <w:tcPr>
            <w:tcW w:w="549" w:type="pct"/>
            <w:shd w:val="clear" w:color="auto" w:fill="auto"/>
            <w:vAlign w:val="bottom"/>
          </w:tcPr>
          <w:p w14:paraId="589E0AD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3.816</w:t>
            </w:r>
          </w:p>
        </w:tc>
        <w:tc>
          <w:tcPr>
            <w:tcW w:w="624" w:type="pct"/>
            <w:tcBorders>
              <w:right w:val="single" w:sz="4" w:space="0" w:color="auto"/>
            </w:tcBorders>
            <w:shd w:val="clear" w:color="auto" w:fill="auto"/>
            <w:vAlign w:val="bottom"/>
          </w:tcPr>
          <w:p w14:paraId="4213C70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8.746</w:t>
            </w:r>
          </w:p>
        </w:tc>
      </w:tr>
      <w:tr w:rsidR="00F5543D" w:rsidRPr="0085141D" w14:paraId="30E7E7AF" w14:textId="77777777" w:rsidTr="001A223A">
        <w:trPr>
          <w:trHeight w:val="20"/>
        </w:trPr>
        <w:tc>
          <w:tcPr>
            <w:tcW w:w="5000" w:type="pct"/>
            <w:gridSpan w:val="9"/>
            <w:tcBorders>
              <w:top w:val="nil"/>
              <w:bottom w:val="nil"/>
              <w:right w:val="single" w:sz="4" w:space="0" w:color="auto"/>
            </w:tcBorders>
            <w:shd w:val="clear" w:color="auto" w:fill="auto"/>
            <w:vAlign w:val="center"/>
          </w:tcPr>
          <w:p w14:paraId="54A3F481" w14:textId="77777777" w:rsidR="00F5543D" w:rsidRPr="0085141D" w:rsidRDefault="00F5543D" w:rsidP="001A223A">
            <w:pPr>
              <w:keepNext/>
              <w:keepLines/>
              <w:tabs>
                <w:tab w:val="left" w:pos="720"/>
              </w:tabs>
              <w:jc w:val="center"/>
              <w:rPr>
                <w:rFonts w:eastAsia="SimSun"/>
                <w:b/>
                <w:sz w:val="16"/>
                <w:szCs w:val="16"/>
                <w:lang w:val="en-GB" w:eastAsia="zh-CN"/>
              </w:rPr>
            </w:pPr>
            <w:r w:rsidRPr="0085141D">
              <w:rPr>
                <w:rFonts w:eastAsia="SimSun"/>
                <w:b/>
                <w:sz w:val="16"/>
                <w:szCs w:val="16"/>
                <w:lang w:val="en-GB" w:eastAsia="zh-CN"/>
              </w:rPr>
              <w:t>Residues in air sampling tubes</w:t>
            </w:r>
          </w:p>
        </w:tc>
      </w:tr>
      <w:tr w:rsidR="00F5543D" w:rsidRPr="0085141D" w14:paraId="230F3CAA" w14:textId="77777777" w:rsidTr="001A223A">
        <w:trPr>
          <w:trHeight w:val="20"/>
        </w:trPr>
        <w:tc>
          <w:tcPr>
            <w:tcW w:w="828" w:type="pct"/>
            <w:shd w:val="clear" w:color="auto" w:fill="auto"/>
            <w:vAlign w:val="center"/>
          </w:tcPr>
          <w:p w14:paraId="4BAFF0DA"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Measured</w:t>
            </w:r>
          </w:p>
        </w:tc>
        <w:tc>
          <w:tcPr>
            <w:tcW w:w="481" w:type="pct"/>
            <w:tcBorders>
              <w:right w:val="single" w:sz="4" w:space="0" w:color="auto"/>
            </w:tcBorders>
            <w:shd w:val="clear" w:color="auto" w:fill="auto"/>
            <w:vAlign w:val="bottom"/>
          </w:tcPr>
          <w:p w14:paraId="37B7B19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0.912</w:t>
            </w:r>
          </w:p>
        </w:tc>
        <w:tc>
          <w:tcPr>
            <w:tcW w:w="549" w:type="pct"/>
            <w:tcBorders>
              <w:left w:val="single" w:sz="4" w:space="0" w:color="auto"/>
            </w:tcBorders>
            <w:shd w:val="clear" w:color="auto" w:fill="auto"/>
            <w:vAlign w:val="bottom"/>
          </w:tcPr>
          <w:p w14:paraId="1D24B1E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1.252</w:t>
            </w:r>
          </w:p>
        </w:tc>
        <w:tc>
          <w:tcPr>
            <w:tcW w:w="474" w:type="pct"/>
            <w:shd w:val="clear" w:color="auto" w:fill="auto"/>
            <w:vAlign w:val="bottom"/>
          </w:tcPr>
          <w:p w14:paraId="23C94EF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4.8</w:t>
            </w:r>
          </w:p>
        </w:tc>
        <w:tc>
          <w:tcPr>
            <w:tcW w:w="547" w:type="pct"/>
            <w:shd w:val="clear" w:color="auto" w:fill="auto"/>
            <w:vAlign w:val="bottom"/>
          </w:tcPr>
          <w:p w14:paraId="7CE7637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0.042</w:t>
            </w:r>
          </w:p>
        </w:tc>
        <w:tc>
          <w:tcPr>
            <w:tcW w:w="474" w:type="pct"/>
            <w:shd w:val="clear" w:color="auto" w:fill="auto"/>
            <w:vAlign w:val="bottom"/>
          </w:tcPr>
          <w:p w14:paraId="53DF0712"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0.804</w:t>
            </w:r>
          </w:p>
        </w:tc>
        <w:tc>
          <w:tcPr>
            <w:tcW w:w="474" w:type="pct"/>
            <w:shd w:val="clear" w:color="auto" w:fill="auto"/>
            <w:vAlign w:val="bottom"/>
          </w:tcPr>
          <w:p w14:paraId="2E1F24B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1.06</w:t>
            </w:r>
          </w:p>
        </w:tc>
        <w:tc>
          <w:tcPr>
            <w:tcW w:w="549" w:type="pct"/>
            <w:shd w:val="clear" w:color="auto" w:fill="auto"/>
            <w:vAlign w:val="bottom"/>
          </w:tcPr>
          <w:p w14:paraId="7BD05EE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0.432</w:t>
            </w:r>
          </w:p>
        </w:tc>
        <w:tc>
          <w:tcPr>
            <w:tcW w:w="624" w:type="pct"/>
            <w:tcBorders>
              <w:right w:val="single" w:sz="4" w:space="0" w:color="auto"/>
            </w:tcBorders>
            <w:shd w:val="clear" w:color="auto" w:fill="auto"/>
            <w:vAlign w:val="bottom"/>
          </w:tcPr>
          <w:p w14:paraId="03D5259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0.079</w:t>
            </w:r>
          </w:p>
        </w:tc>
      </w:tr>
      <w:tr w:rsidR="00F5543D" w:rsidRPr="0085141D" w14:paraId="1E6F0168" w14:textId="77777777" w:rsidTr="001A223A">
        <w:trPr>
          <w:trHeight w:val="20"/>
        </w:trPr>
        <w:tc>
          <w:tcPr>
            <w:tcW w:w="828" w:type="pct"/>
            <w:shd w:val="clear" w:color="auto" w:fill="auto"/>
            <w:vAlign w:val="center"/>
          </w:tcPr>
          <w:p w14:paraId="1A970B72"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81" w:type="pct"/>
            <w:tcBorders>
              <w:right w:val="single" w:sz="4" w:space="0" w:color="auto"/>
            </w:tcBorders>
            <w:shd w:val="clear" w:color="auto" w:fill="auto"/>
            <w:vAlign w:val="bottom"/>
          </w:tcPr>
          <w:p w14:paraId="2F9EC50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0.912</w:t>
            </w:r>
          </w:p>
        </w:tc>
        <w:tc>
          <w:tcPr>
            <w:tcW w:w="549" w:type="pct"/>
            <w:tcBorders>
              <w:left w:val="single" w:sz="4" w:space="0" w:color="auto"/>
            </w:tcBorders>
            <w:shd w:val="clear" w:color="auto" w:fill="auto"/>
            <w:vAlign w:val="bottom"/>
          </w:tcPr>
          <w:p w14:paraId="78FA0C6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1.252</w:t>
            </w:r>
          </w:p>
        </w:tc>
        <w:tc>
          <w:tcPr>
            <w:tcW w:w="474" w:type="pct"/>
            <w:shd w:val="clear" w:color="auto" w:fill="auto"/>
            <w:vAlign w:val="bottom"/>
          </w:tcPr>
          <w:p w14:paraId="2BBB1B0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4.8</w:t>
            </w:r>
          </w:p>
        </w:tc>
        <w:tc>
          <w:tcPr>
            <w:tcW w:w="547" w:type="pct"/>
            <w:shd w:val="clear" w:color="auto" w:fill="auto"/>
            <w:vAlign w:val="bottom"/>
          </w:tcPr>
          <w:p w14:paraId="44095B6C"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0.042</w:t>
            </w:r>
          </w:p>
        </w:tc>
        <w:tc>
          <w:tcPr>
            <w:tcW w:w="474" w:type="pct"/>
            <w:shd w:val="clear" w:color="auto" w:fill="auto"/>
            <w:vAlign w:val="bottom"/>
          </w:tcPr>
          <w:p w14:paraId="360523B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0.804</w:t>
            </w:r>
          </w:p>
        </w:tc>
        <w:tc>
          <w:tcPr>
            <w:tcW w:w="474" w:type="pct"/>
            <w:shd w:val="clear" w:color="auto" w:fill="auto"/>
            <w:vAlign w:val="bottom"/>
          </w:tcPr>
          <w:p w14:paraId="7E36EE8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1.06</w:t>
            </w:r>
          </w:p>
        </w:tc>
        <w:tc>
          <w:tcPr>
            <w:tcW w:w="549" w:type="pct"/>
            <w:shd w:val="clear" w:color="auto" w:fill="auto"/>
            <w:vAlign w:val="bottom"/>
          </w:tcPr>
          <w:p w14:paraId="1C6997D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0.432</w:t>
            </w:r>
          </w:p>
        </w:tc>
        <w:tc>
          <w:tcPr>
            <w:tcW w:w="624" w:type="pct"/>
            <w:shd w:val="clear" w:color="auto" w:fill="auto"/>
            <w:vAlign w:val="bottom"/>
          </w:tcPr>
          <w:p w14:paraId="19F31B6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0.079</w:t>
            </w:r>
          </w:p>
        </w:tc>
      </w:tr>
    </w:tbl>
    <w:p w14:paraId="2395B518" w14:textId="77777777" w:rsidR="00F5543D" w:rsidRDefault="00F5543D" w:rsidP="00F5543D">
      <w:pPr>
        <w:tabs>
          <w:tab w:val="left" w:pos="720"/>
        </w:tabs>
        <w:rPr>
          <w:sz w:val="18"/>
          <w:szCs w:val="24"/>
          <w:lang w:val="en-GB" w:eastAsia="en-US"/>
        </w:rPr>
      </w:pPr>
      <w:r w:rsidRPr="0085141D">
        <w:rPr>
          <w:sz w:val="18"/>
          <w:szCs w:val="24"/>
          <w:lang w:val="en-GB" w:eastAsia="en-US"/>
        </w:rPr>
        <w:t>Values in italics are &lt;LOQ.  Half the LOQ is taken for the calculations</w:t>
      </w:r>
    </w:p>
    <w:p w14:paraId="41512A0B" w14:textId="77777777" w:rsidR="00A6653A" w:rsidRPr="0085141D" w:rsidRDefault="00A6653A" w:rsidP="00F5543D">
      <w:pPr>
        <w:tabs>
          <w:tab w:val="left" w:pos="720"/>
        </w:tabs>
        <w:rPr>
          <w:sz w:val="18"/>
          <w:szCs w:val="24"/>
          <w:lang w:val="en-GB" w:eastAsia="en-US"/>
        </w:rPr>
      </w:pPr>
    </w:p>
    <w:p w14:paraId="61C6B70B" w14:textId="77777777" w:rsidR="00F5543D" w:rsidRPr="00A6653A" w:rsidRDefault="00F5543D" w:rsidP="00A6653A">
      <w:pPr>
        <w:tabs>
          <w:tab w:val="left" w:pos="720"/>
        </w:tabs>
        <w:rPr>
          <w:b/>
          <w:sz w:val="20"/>
          <w:szCs w:val="20"/>
          <w:lang w:val="en-GB" w:eastAsia="en-US"/>
        </w:rPr>
      </w:pPr>
      <w:r w:rsidRPr="00A6653A">
        <w:rPr>
          <w:b/>
          <w:sz w:val="20"/>
          <w:szCs w:val="20"/>
          <w:lang w:val="en-GB" w:eastAsia="en-US"/>
        </w:rPr>
        <w:t>Table 4: Summary of Field Results – fluquinconazole cleaning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2"/>
        <w:gridCol w:w="711"/>
        <w:gridCol w:w="801"/>
        <w:gridCol w:w="801"/>
        <w:gridCol w:w="801"/>
        <w:gridCol w:w="621"/>
        <w:gridCol w:w="621"/>
        <w:gridCol w:w="711"/>
        <w:gridCol w:w="711"/>
      </w:tblGrid>
      <w:tr w:rsidR="00F5543D" w:rsidRPr="0085141D" w14:paraId="6DBB1FA1" w14:textId="77777777" w:rsidTr="00A6653A">
        <w:tc>
          <w:tcPr>
            <w:tcW w:w="1982" w:type="pct"/>
            <w:vAlign w:val="center"/>
          </w:tcPr>
          <w:p w14:paraId="1F69130A" w14:textId="77777777" w:rsidR="00F5543D" w:rsidRPr="0085141D" w:rsidRDefault="00F5543D" w:rsidP="00A6653A">
            <w:pPr>
              <w:tabs>
                <w:tab w:val="left" w:pos="720"/>
              </w:tabs>
              <w:rPr>
                <w:rFonts w:eastAsia="Calibri"/>
                <w:b/>
                <w:bCs/>
                <w:sz w:val="14"/>
                <w:szCs w:val="14"/>
                <w:lang w:val="en-GB" w:eastAsia="en-US"/>
              </w:rPr>
            </w:pPr>
            <w:r w:rsidRPr="0085141D">
              <w:rPr>
                <w:rFonts w:eastAsia="Calibri"/>
                <w:b/>
                <w:bCs/>
                <w:sz w:val="14"/>
                <w:szCs w:val="14"/>
                <w:lang w:val="en-GB" w:eastAsia="en-US"/>
              </w:rPr>
              <w:t>Operator Number</w:t>
            </w:r>
          </w:p>
        </w:tc>
        <w:tc>
          <w:tcPr>
            <w:tcW w:w="371" w:type="pct"/>
            <w:vAlign w:val="center"/>
          </w:tcPr>
          <w:p w14:paraId="1D0C2BA5" w14:textId="77777777" w:rsidR="00F5543D" w:rsidRPr="0085141D" w:rsidRDefault="00F5543D" w:rsidP="001A223A">
            <w:pPr>
              <w:tabs>
                <w:tab w:val="left" w:pos="720"/>
              </w:tabs>
              <w:jc w:val="center"/>
              <w:rPr>
                <w:rFonts w:eastAsia="Calibri"/>
                <w:b/>
                <w:sz w:val="16"/>
                <w:szCs w:val="20"/>
                <w:lang w:val="en-GB" w:eastAsia="en-US"/>
              </w:rPr>
            </w:pPr>
            <w:r w:rsidRPr="0085141D">
              <w:rPr>
                <w:rFonts w:eastAsia="Calibri"/>
                <w:b/>
                <w:sz w:val="16"/>
                <w:szCs w:val="20"/>
                <w:lang w:val="en-GB" w:eastAsia="en-US"/>
              </w:rPr>
              <w:t>1</w:t>
            </w:r>
          </w:p>
        </w:tc>
        <w:tc>
          <w:tcPr>
            <w:tcW w:w="418" w:type="pct"/>
            <w:vAlign w:val="center"/>
          </w:tcPr>
          <w:p w14:paraId="76F31794" w14:textId="77777777" w:rsidR="00F5543D" w:rsidRPr="0085141D" w:rsidRDefault="00F5543D" w:rsidP="001A223A">
            <w:pPr>
              <w:tabs>
                <w:tab w:val="left" w:pos="720"/>
              </w:tabs>
              <w:jc w:val="center"/>
              <w:rPr>
                <w:rFonts w:eastAsia="Calibri"/>
                <w:sz w:val="16"/>
                <w:szCs w:val="20"/>
                <w:lang w:val="en-GB" w:eastAsia="en-US"/>
              </w:rPr>
            </w:pPr>
            <w:r w:rsidRPr="0085141D">
              <w:rPr>
                <w:rFonts w:eastAsia="Calibri"/>
                <w:b/>
                <w:bCs/>
                <w:sz w:val="16"/>
                <w:szCs w:val="20"/>
                <w:lang w:val="en-GB" w:eastAsia="en-US"/>
              </w:rPr>
              <w:t>2</w:t>
            </w:r>
          </w:p>
        </w:tc>
        <w:tc>
          <w:tcPr>
            <w:tcW w:w="418" w:type="pct"/>
            <w:vAlign w:val="center"/>
          </w:tcPr>
          <w:p w14:paraId="66DC8345" w14:textId="77777777" w:rsidR="00F5543D" w:rsidRPr="0085141D" w:rsidRDefault="00F5543D" w:rsidP="001A223A">
            <w:pPr>
              <w:tabs>
                <w:tab w:val="left" w:pos="720"/>
              </w:tabs>
              <w:jc w:val="center"/>
              <w:rPr>
                <w:rFonts w:eastAsia="Calibri"/>
                <w:sz w:val="16"/>
                <w:szCs w:val="20"/>
                <w:lang w:val="en-GB" w:eastAsia="en-US"/>
              </w:rPr>
            </w:pPr>
            <w:r w:rsidRPr="0085141D">
              <w:rPr>
                <w:rFonts w:eastAsia="Calibri"/>
                <w:b/>
                <w:bCs/>
                <w:sz w:val="16"/>
                <w:szCs w:val="20"/>
                <w:lang w:val="en-GB" w:eastAsia="en-US"/>
              </w:rPr>
              <w:t>3</w:t>
            </w:r>
          </w:p>
        </w:tc>
        <w:tc>
          <w:tcPr>
            <w:tcW w:w="418" w:type="pct"/>
            <w:vAlign w:val="center"/>
          </w:tcPr>
          <w:p w14:paraId="34A4EDAC" w14:textId="77777777" w:rsidR="00F5543D" w:rsidRPr="0085141D" w:rsidRDefault="00F5543D" w:rsidP="001A223A">
            <w:pPr>
              <w:tabs>
                <w:tab w:val="left" w:pos="720"/>
              </w:tabs>
              <w:jc w:val="center"/>
              <w:rPr>
                <w:rFonts w:eastAsia="Calibri"/>
                <w:sz w:val="16"/>
                <w:szCs w:val="20"/>
                <w:lang w:val="en-GB" w:eastAsia="en-US"/>
              </w:rPr>
            </w:pPr>
            <w:r w:rsidRPr="0085141D">
              <w:rPr>
                <w:rFonts w:eastAsia="Calibri"/>
                <w:b/>
                <w:bCs/>
                <w:sz w:val="16"/>
                <w:szCs w:val="20"/>
                <w:lang w:val="en-GB" w:eastAsia="en-US"/>
              </w:rPr>
              <w:t>4</w:t>
            </w:r>
          </w:p>
        </w:tc>
        <w:tc>
          <w:tcPr>
            <w:tcW w:w="324" w:type="pct"/>
            <w:vAlign w:val="center"/>
          </w:tcPr>
          <w:p w14:paraId="363E9FC6" w14:textId="77777777" w:rsidR="00F5543D" w:rsidRPr="0085141D" w:rsidRDefault="00F5543D" w:rsidP="001A223A">
            <w:pPr>
              <w:tabs>
                <w:tab w:val="left" w:pos="720"/>
              </w:tabs>
              <w:jc w:val="center"/>
              <w:rPr>
                <w:rFonts w:eastAsia="Calibri"/>
                <w:sz w:val="16"/>
                <w:szCs w:val="20"/>
                <w:lang w:val="en-GB" w:eastAsia="en-US"/>
              </w:rPr>
            </w:pPr>
            <w:r w:rsidRPr="0085141D">
              <w:rPr>
                <w:rFonts w:eastAsia="Calibri"/>
                <w:b/>
                <w:bCs/>
                <w:sz w:val="16"/>
                <w:szCs w:val="20"/>
                <w:lang w:val="en-GB" w:eastAsia="en-US"/>
              </w:rPr>
              <w:t>5</w:t>
            </w:r>
          </w:p>
        </w:tc>
        <w:tc>
          <w:tcPr>
            <w:tcW w:w="324" w:type="pct"/>
            <w:vAlign w:val="center"/>
          </w:tcPr>
          <w:p w14:paraId="1B8442ED" w14:textId="77777777" w:rsidR="00F5543D" w:rsidRPr="0085141D" w:rsidRDefault="00F5543D" w:rsidP="001A223A">
            <w:pPr>
              <w:tabs>
                <w:tab w:val="left" w:pos="720"/>
              </w:tabs>
              <w:jc w:val="center"/>
              <w:rPr>
                <w:rFonts w:eastAsia="Calibri"/>
                <w:sz w:val="16"/>
                <w:szCs w:val="20"/>
                <w:lang w:val="en-GB" w:eastAsia="en-US"/>
              </w:rPr>
            </w:pPr>
            <w:r w:rsidRPr="0085141D">
              <w:rPr>
                <w:rFonts w:eastAsia="Calibri"/>
                <w:b/>
                <w:bCs/>
                <w:sz w:val="16"/>
                <w:szCs w:val="20"/>
                <w:lang w:val="en-GB" w:eastAsia="en-US"/>
              </w:rPr>
              <w:t>6</w:t>
            </w:r>
          </w:p>
        </w:tc>
        <w:tc>
          <w:tcPr>
            <w:tcW w:w="371" w:type="pct"/>
            <w:vAlign w:val="center"/>
          </w:tcPr>
          <w:p w14:paraId="3C084954" w14:textId="77777777" w:rsidR="00F5543D" w:rsidRPr="0085141D" w:rsidRDefault="00F5543D" w:rsidP="001A223A">
            <w:pPr>
              <w:tabs>
                <w:tab w:val="left" w:pos="720"/>
              </w:tabs>
              <w:jc w:val="center"/>
              <w:rPr>
                <w:rFonts w:eastAsia="Calibri"/>
                <w:sz w:val="16"/>
                <w:szCs w:val="20"/>
                <w:lang w:val="en-GB" w:eastAsia="en-US"/>
              </w:rPr>
            </w:pPr>
            <w:r w:rsidRPr="0085141D">
              <w:rPr>
                <w:rFonts w:eastAsia="Calibri"/>
                <w:b/>
                <w:bCs/>
                <w:sz w:val="16"/>
                <w:szCs w:val="20"/>
                <w:lang w:val="en-GB" w:eastAsia="en-US"/>
              </w:rPr>
              <w:t>7</w:t>
            </w:r>
          </w:p>
        </w:tc>
        <w:tc>
          <w:tcPr>
            <w:tcW w:w="371" w:type="pct"/>
            <w:vAlign w:val="center"/>
          </w:tcPr>
          <w:p w14:paraId="24F1DD14" w14:textId="77777777" w:rsidR="00F5543D" w:rsidRPr="0085141D" w:rsidRDefault="00F5543D" w:rsidP="001A223A">
            <w:pPr>
              <w:tabs>
                <w:tab w:val="left" w:pos="720"/>
              </w:tabs>
              <w:jc w:val="center"/>
              <w:rPr>
                <w:rFonts w:eastAsia="Calibri"/>
                <w:sz w:val="16"/>
                <w:szCs w:val="20"/>
                <w:lang w:val="en-GB" w:eastAsia="en-US"/>
              </w:rPr>
            </w:pPr>
            <w:r w:rsidRPr="0085141D">
              <w:rPr>
                <w:rFonts w:eastAsia="Calibri"/>
                <w:b/>
                <w:bCs/>
                <w:sz w:val="16"/>
                <w:szCs w:val="20"/>
                <w:lang w:val="en-GB" w:eastAsia="en-US"/>
              </w:rPr>
              <w:t>8</w:t>
            </w:r>
          </w:p>
        </w:tc>
      </w:tr>
      <w:tr w:rsidR="00F5543D" w:rsidRPr="0085141D" w14:paraId="24CC043F" w14:textId="77777777" w:rsidTr="00A6653A">
        <w:tc>
          <w:tcPr>
            <w:tcW w:w="1982" w:type="pct"/>
            <w:vAlign w:val="center"/>
          </w:tcPr>
          <w:p w14:paraId="3EB95BC0" w14:textId="77777777" w:rsidR="00F5543D" w:rsidRPr="0085141D" w:rsidRDefault="00F5543D" w:rsidP="00A6653A">
            <w:pPr>
              <w:tabs>
                <w:tab w:val="left" w:pos="720"/>
              </w:tabs>
              <w:spacing w:before="120" w:after="120"/>
              <w:rPr>
                <w:rFonts w:eastAsia="Calibri"/>
                <w:b/>
                <w:sz w:val="20"/>
                <w:szCs w:val="20"/>
                <w:lang w:val="en-GB" w:eastAsia="en-US"/>
              </w:rPr>
            </w:pPr>
            <w:r w:rsidRPr="0085141D">
              <w:rPr>
                <w:rFonts w:eastAsia="Calibri"/>
                <w:b/>
                <w:bCs/>
                <w:sz w:val="14"/>
                <w:szCs w:val="14"/>
                <w:lang w:val="en-GB" w:eastAsia="en-US"/>
              </w:rPr>
              <w:t>Actual Dermal Exposure (µg/operation)</w:t>
            </w:r>
          </w:p>
        </w:tc>
        <w:tc>
          <w:tcPr>
            <w:tcW w:w="371" w:type="pct"/>
            <w:vAlign w:val="center"/>
          </w:tcPr>
          <w:p w14:paraId="68019CC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71.266</w:t>
            </w:r>
          </w:p>
        </w:tc>
        <w:tc>
          <w:tcPr>
            <w:tcW w:w="418" w:type="pct"/>
            <w:vAlign w:val="center"/>
          </w:tcPr>
          <w:p w14:paraId="20E7874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157.480</w:t>
            </w:r>
          </w:p>
        </w:tc>
        <w:tc>
          <w:tcPr>
            <w:tcW w:w="418" w:type="pct"/>
            <w:vAlign w:val="center"/>
          </w:tcPr>
          <w:p w14:paraId="6D3EAA7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893.998</w:t>
            </w:r>
          </w:p>
        </w:tc>
        <w:tc>
          <w:tcPr>
            <w:tcW w:w="418" w:type="pct"/>
            <w:vAlign w:val="center"/>
          </w:tcPr>
          <w:p w14:paraId="181E0C4B"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113.733</w:t>
            </w:r>
          </w:p>
        </w:tc>
        <w:tc>
          <w:tcPr>
            <w:tcW w:w="324" w:type="pct"/>
            <w:vAlign w:val="center"/>
          </w:tcPr>
          <w:p w14:paraId="53CA5F4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8.482</w:t>
            </w:r>
          </w:p>
        </w:tc>
        <w:tc>
          <w:tcPr>
            <w:tcW w:w="324" w:type="pct"/>
            <w:vAlign w:val="center"/>
          </w:tcPr>
          <w:p w14:paraId="15B706CF"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8.097</w:t>
            </w:r>
          </w:p>
        </w:tc>
        <w:tc>
          <w:tcPr>
            <w:tcW w:w="371" w:type="pct"/>
            <w:vAlign w:val="center"/>
          </w:tcPr>
          <w:p w14:paraId="298CF40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10.120</w:t>
            </w:r>
          </w:p>
        </w:tc>
        <w:tc>
          <w:tcPr>
            <w:tcW w:w="371" w:type="pct"/>
            <w:vAlign w:val="center"/>
          </w:tcPr>
          <w:p w14:paraId="1F79F580"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95.279</w:t>
            </w:r>
          </w:p>
        </w:tc>
      </w:tr>
      <w:tr w:rsidR="00F5543D" w:rsidRPr="0085141D" w14:paraId="04C8CECA" w14:textId="77777777" w:rsidTr="00A6653A">
        <w:tc>
          <w:tcPr>
            <w:tcW w:w="1982" w:type="pct"/>
            <w:vAlign w:val="center"/>
          </w:tcPr>
          <w:p w14:paraId="41CBA912" w14:textId="77777777" w:rsidR="00F5543D" w:rsidRPr="0085141D" w:rsidRDefault="00F5543D" w:rsidP="00A6653A">
            <w:pPr>
              <w:tabs>
                <w:tab w:val="left" w:pos="720"/>
              </w:tabs>
              <w:rPr>
                <w:rFonts w:eastAsia="Calibri"/>
                <w:b/>
                <w:bCs/>
                <w:sz w:val="14"/>
                <w:szCs w:val="14"/>
                <w:lang w:val="en-GB" w:eastAsia="en-US"/>
              </w:rPr>
            </w:pPr>
            <w:r w:rsidRPr="0085141D">
              <w:rPr>
                <w:rFonts w:eastAsia="Calibri"/>
                <w:b/>
                <w:bCs/>
                <w:sz w:val="14"/>
                <w:szCs w:val="14"/>
                <w:lang w:val="en-GB" w:eastAsia="en-US"/>
              </w:rPr>
              <w:t>Potential Inhalation Exposure (µg/operation)</w:t>
            </w:r>
          </w:p>
        </w:tc>
        <w:tc>
          <w:tcPr>
            <w:tcW w:w="371" w:type="pct"/>
            <w:vAlign w:val="bottom"/>
          </w:tcPr>
          <w:p w14:paraId="3D21FC9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6.38</w:t>
            </w:r>
          </w:p>
        </w:tc>
        <w:tc>
          <w:tcPr>
            <w:tcW w:w="418" w:type="pct"/>
            <w:vAlign w:val="bottom"/>
          </w:tcPr>
          <w:p w14:paraId="5BE51483"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8.76</w:t>
            </w:r>
          </w:p>
        </w:tc>
        <w:tc>
          <w:tcPr>
            <w:tcW w:w="418" w:type="pct"/>
            <w:vAlign w:val="bottom"/>
          </w:tcPr>
          <w:p w14:paraId="7E50BAA1"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33.60</w:t>
            </w:r>
          </w:p>
        </w:tc>
        <w:tc>
          <w:tcPr>
            <w:tcW w:w="418" w:type="pct"/>
            <w:vAlign w:val="bottom"/>
          </w:tcPr>
          <w:p w14:paraId="7A14B8E8"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0.29</w:t>
            </w:r>
          </w:p>
        </w:tc>
        <w:tc>
          <w:tcPr>
            <w:tcW w:w="324" w:type="pct"/>
            <w:vAlign w:val="bottom"/>
          </w:tcPr>
          <w:p w14:paraId="08069764"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5.63</w:t>
            </w:r>
          </w:p>
        </w:tc>
        <w:tc>
          <w:tcPr>
            <w:tcW w:w="324" w:type="pct"/>
            <w:vAlign w:val="bottom"/>
          </w:tcPr>
          <w:p w14:paraId="7FEA9B96"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7.420</w:t>
            </w:r>
          </w:p>
        </w:tc>
        <w:tc>
          <w:tcPr>
            <w:tcW w:w="371" w:type="pct"/>
            <w:vAlign w:val="bottom"/>
          </w:tcPr>
          <w:p w14:paraId="665FB589"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3.02</w:t>
            </w:r>
          </w:p>
        </w:tc>
        <w:tc>
          <w:tcPr>
            <w:tcW w:w="371" w:type="pct"/>
            <w:vAlign w:val="bottom"/>
          </w:tcPr>
          <w:p w14:paraId="00C44647"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0.553</w:t>
            </w:r>
          </w:p>
        </w:tc>
      </w:tr>
    </w:tbl>
    <w:p w14:paraId="26B1C951" w14:textId="77777777" w:rsidR="00F5543D" w:rsidRPr="00A6653A" w:rsidRDefault="00F5543D" w:rsidP="00A6653A">
      <w:pPr>
        <w:tabs>
          <w:tab w:val="left" w:pos="720"/>
        </w:tabs>
        <w:overflowPunct w:val="0"/>
        <w:autoSpaceDE w:val="0"/>
        <w:autoSpaceDN w:val="0"/>
        <w:adjustRightInd w:val="0"/>
        <w:jc w:val="both"/>
        <w:textAlignment w:val="baseline"/>
        <w:rPr>
          <w:sz w:val="18"/>
          <w:szCs w:val="18"/>
          <w:lang w:val="en-GB" w:eastAsia="en-US"/>
        </w:rPr>
      </w:pPr>
      <w:r w:rsidRPr="00A6653A">
        <w:rPr>
          <w:sz w:val="18"/>
          <w:szCs w:val="18"/>
          <w:lang w:val="en-GB" w:eastAsia="en-US"/>
        </w:rPr>
        <w:t>Actual Dermal Exposure (ADE) = Sum of residues on inner dosimeter representing the skin, face/neck wipes and hand wash solutions.</w:t>
      </w:r>
    </w:p>
    <w:p w14:paraId="0D84F4AA" w14:textId="77777777" w:rsidR="00F5543D" w:rsidRPr="00A6653A" w:rsidRDefault="00F5543D" w:rsidP="00A6653A">
      <w:pPr>
        <w:tabs>
          <w:tab w:val="left" w:pos="720"/>
        </w:tabs>
        <w:overflowPunct w:val="0"/>
        <w:autoSpaceDE w:val="0"/>
        <w:autoSpaceDN w:val="0"/>
        <w:adjustRightInd w:val="0"/>
        <w:jc w:val="both"/>
        <w:textAlignment w:val="baseline"/>
        <w:rPr>
          <w:bCs/>
          <w:sz w:val="18"/>
          <w:szCs w:val="18"/>
          <w:lang w:val="en-GB" w:eastAsia="en-US"/>
        </w:rPr>
      </w:pPr>
      <w:r w:rsidRPr="00A6653A">
        <w:rPr>
          <w:sz w:val="18"/>
          <w:szCs w:val="18"/>
          <w:lang w:val="en-GB" w:eastAsia="en-US"/>
        </w:rPr>
        <w:t xml:space="preserve">Potential Inhalation Exposure (PIE) = Residues measured in the breathing zone expressed as </w:t>
      </w:r>
      <w:r w:rsidRPr="00A6653A">
        <w:rPr>
          <w:bCs/>
          <w:sz w:val="18"/>
          <w:szCs w:val="18"/>
          <w:lang w:val="en-GB" w:eastAsia="en-US"/>
        </w:rPr>
        <w:t>µg/operation (at a breathing rate of 14 L/min).</w:t>
      </w:r>
    </w:p>
    <w:p w14:paraId="40AAD5D8" w14:textId="77777777" w:rsidR="00F5543D" w:rsidRPr="0085141D" w:rsidRDefault="00F5543D" w:rsidP="00F5543D">
      <w:pPr>
        <w:tabs>
          <w:tab w:val="left" w:pos="720"/>
        </w:tabs>
        <w:overflowPunct w:val="0"/>
        <w:autoSpaceDE w:val="0"/>
        <w:autoSpaceDN w:val="0"/>
        <w:adjustRightInd w:val="0"/>
        <w:textAlignment w:val="baseline"/>
        <w:rPr>
          <w:bCs/>
          <w:sz w:val="20"/>
          <w:szCs w:val="20"/>
          <w:lang w:val="en-GB" w:eastAsia="en-US"/>
        </w:rPr>
      </w:pPr>
    </w:p>
    <w:p w14:paraId="74DA8483" w14:textId="77777777" w:rsidR="00F5543D" w:rsidRPr="00A6653A" w:rsidRDefault="00F5543D" w:rsidP="00A6653A">
      <w:pPr>
        <w:keepNext/>
        <w:keepLines/>
        <w:tabs>
          <w:tab w:val="left" w:pos="720"/>
        </w:tabs>
        <w:rPr>
          <w:b/>
          <w:sz w:val="20"/>
          <w:szCs w:val="20"/>
          <w:lang w:val="en-GB" w:eastAsia="en-US"/>
        </w:rPr>
      </w:pPr>
      <w:r w:rsidRPr="00A6653A">
        <w:rPr>
          <w:b/>
          <w:sz w:val="20"/>
          <w:szCs w:val="20"/>
          <w:lang w:val="en-GB" w:eastAsia="en-US"/>
        </w:rPr>
        <w:t>Determined Residues of fluquinconazole during mixing/loading/calibration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67"/>
        <w:gridCol w:w="887"/>
        <w:gridCol w:w="888"/>
        <w:gridCol w:w="888"/>
        <w:gridCol w:w="888"/>
        <w:gridCol w:w="886"/>
        <w:gridCol w:w="886"/>
        <w:gridCol w:w="886"/>
        <w:gridCol w:w="886"/>
        <w:gridCol w:w="882"/>
      </w:tblGrid>
      <w:tr w:rsidR="00F5543D" w:rsidRPr="0085141D" w14:paraId="1F6A57DA" w14:textId="77777777" w:rsidTr="001A223A">
        <w:trPr>
          <w:trHeight w:val="20"/>
        </w:trPr>
        <w:tc>
          <w:tcPr>
            <w:tcW w:w="732" w:type="pct"/>
            <w:shd w:val="clear" w:color="auto" w:fill="auto"/>
            <w:vAlign w:val="center"/>
          </w:tcPr>
          <w:p w14:paraId="7E1A9138"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Procedure</w:t>
            </w:r>
          </w:p>
        </w:tc>
        <w:tc>
          <w:tcPr>
            <w:tcW w:w="2374" w:type="pct"/>
            <w:gridSpan w:val="5"/>
            <w:shd w:val="clear" w:color="auto" w:fill="auto"/>
            <w:vAlign w:val="bottom"/>
          </w:tcPr>
          <w:p w14:paraId="5C420675"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Pre-mix</w:t>
            </w:r>
          </w:p>
        </w:tc>
        <w:tc>
          <w:tcPr>
            <w:tcW w:w="1894" w:type="pct"/>
            <w:gridSpan w:val="4"/>
          </w:tcPr>
          <w:p w14:paraId="6BFE8CBE" w14:textId="77777777" w:rsidR="00F5543D" w:rsidRPr="0085141D" w:rsidRDefault="00F5543D" w:rsidP="001A223A">
            <w:pPr>
              <w:tabs>
                <w:tab w:val="left" w:pos="720"/>
              </w:tabs>
              <w:jc w:val="center"/>
              <w:rPr>
                <w:sz w:val="18"/>
                <w:szCs w:val="18"/>
                <w:lang w:val="en-GB" w:eastAsia="en-US"/>
              </w:rPr>
            </w:pPr>
            <w:r w:rsidRPr="0085141D">
              <w:rPr>
                <w:sz w:val="18"/>
                <w:szCs w:val="18"/>
                <w:lang w:val="en-GB" w:eastAsia="en-US"/>
              </w:rPr>
              <w:t>Dry-couple</w:t>
            </w:r>
          </w:p>
        </w:tc>
      </w:tr>
      <w:tr w:rsidR="00F5543D" w:rsidRPr="0085141D" w14:paraId="27E142B9" w14:textId="77777777" w:rsidTr="001A223A">
        <w:trPr>
          <w:trHeight w:val="249"/>
        </w:trPr>
        <w:tc>
          <w:tcPr>
            <w:tcW w:w="732" w:type="pct"/>
            <w:shd w:val="clear" w:color="auto" w:fill="auto"/>
            <w:vAlign w:val="center"/>
          </w:tcPr>
          <w:p w14:paraId="4DB8FF5D"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Operator Number</w:t>
            </w:r>
          </w:p>
        </w:tc>
        <w:tc>
          <w:tcPr>
            <w:tcW w:w="475" w:type="pct"/>
            <w:tcBorders>
              <w:right w:val="single" w:sz="4" w:space="0" w:color="auto"/>
            </w:tcBorders>
            <w:shd w:val="clear" w:color="auto" w:fill="auto"/>
          </w:tcPr>
          <w:p w14:paraId="4D298354"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27</w:t>
            </w:r>
          </w:p>
        </w:tc>
        <w:tc>
          <w:tcPr>
            <w:tcW w:w="475" w:type="pct"/>
            <w:tcBorders>
              <w:left w:val="single" w:sz="4" w:space="0" w:color="auto"/>
            </w:tcBorders>
            <w:shd w:val="clear" w:color="auto" w:fill="auto"/>
          </w:tcPr>
          <w:p w14:paraId="4CA0009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28</w:t>
            </w:r>
          </w:p>
        </w:tc>
        <w:tc>
          <w:tcPr>
            <w:tcW w:w="475" w:type="pct"/>
            <w:shd w:val="clear" w:color="auto" w:fill="auto"/>
          </w:tcPr>
          <w:p w14:paraId="31444B5F"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33</w:t>
            </w:r>
          </w:p>
        </w:tc>
        <w:tc>
          <w:tcPr>
            <w:tcW w:w="475" w:type="pct"/>
            <w:shd w:val="clear" w:color="auto" w:fill="auto"/>
          </w:tcPr>
          <w:p w14:paraId="240C482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34</w:t>
            </w:r>
          </w:p>
        </w:tc>
        <w:tc>
          <w:tcPr>
            <w:tcW w:w="474" w:type="pct"/>
            <w:shd w:val="clear" w:color="auto" w:fill="auto"/>
          </w:tcPr>
          <w:p w14:paraId="0639462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36</w:t>
            </w:r>
          </w:p>
        </w:tc>
        <w:tc>
          <w:tcPr>
            <w:tcW w:w="474" w:type="pct"/>
            <w:shd w:val="clear" w:color="auto" w:fill="auto"/>
            <w:vAlign w:val="bottom"/>
          </w:tcPr>
          <w:p w14:paraId="5E4435C8"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31</w:t>
            </w:r>
          </w:p>
        </w:tc>
        <w:tc>
          <w:tcPr>
            <w:tcW w:w="474" w:type="pct"/>
            <w:shd w:val="clear" w:color="auto" w:fill="auto"/>
            <w:vAlign w:val="bottom"/>
          </w:tcPr>
          <w:p w14:paraId="79D012A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26</w:t>
            </w:r>
          </w:p>
        </w:tc>
        <w:tc>
          <w:tcPr>
            <w:tcW w:w="474" w:type="pct"/>
            <w:vAlign w:val="bottom"/>
          </w:tcPr>
          <w:p w14:paraId="3E69223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32</w:t>
            </w:r>
          </w:p>
        </w:tc>
        <w:tc>
          <w:tcPr>
            <w:tcW w:w="472" w:type="pct"/>
            <w:shd w:val="clear" w:color="auto" w:fill="auto"/>
            <w:vAlign w:val="bottom"/>
          </w:tcPr>
          <w:p w14:paraId="625311DD"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35</w:t>
            </w:r>
          </w:p>
        </w:tc>
      </w:tr>
      <w:tr w:rsidR="00F5543D" w:rsidRPr="0085141D" w14:paraId="4093C94C" w14:textId="77777777" w:rsidTr="001A223A">
        <w:trPr>
          <w:trHeight w:val="20"/>
        </w:trPr>
        <w:tc>
          <w:tcPr>
            <w:tcW w:w="732" w:type="pct"/>
            <w:shd w:val="clear" w:color="auto" w:fill="auto"/>
            <w:vAlign w:val="center"/>
          </w:tcPr>
          <w:p w14:paraId="07C97B38"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Body Weight (kg)</w:t>
            </w:r>
          </w:p>
        </w:tc>
        <w:tc>
          <w:tcPr>
            <w:tcW w:w="475" w:type="pct"/>
            <w:tcBorders>
              <w:right w:val="single" w:sz="4" w:space="0" w:color="auto"/>
            </w:tcBorders>
            <w:shd w:val="clear" w:color="auto" w:fill="auto"/>
            <w:vAlign w:val="bottom"/>
          </w:tcPr>
          <w:p w14:paraId="5788B5CF"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84.0</w:t>
            </w:r>
          </w:p>
        </w:tc>
        <w:tc>
          <w:tcPr>
            <w:tcW w:w="475" w:type="pct"/>
            <w:tcBorders>
              <w:left w:val="single" w:sz="4" w:space="0" w:color="auto"/>
            </w:tcBorders>
            <w:shd w:val="clear" w:color="auto" w:fill="auto"/>
            <w:vAlign w:val="bottom"/>
          </w:tcPr>
          <w:p w14:paraId="32B3B55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76.2</w:t>
            </w:r>
          </w:p>
        </w:tc>
        <w:tc>
          <w:tcPr>
            <w:tcW w:w="475" w:type="pct"/>
            <w:shd w:val="clear" w:color="auto" w:fill="auto"/>
            <w:vAlign w:val="bottom"/>
          </w:tcPr>
          <w:p w14:paraId="333FCC94"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65.6</w:t>
            </w:r>
          </w:p>
        </w:tc>
        <w:tc>
          <w:tcPr>
            <w:tcW w:w="475" w:type="pct"/>
            <w:shd w:val="clear" w:color="auto" w:fill="auto"/>
            <w:vAlign w:val="bottom"/>
          </w:tcPr>
          <w:p w14:paraId="31980FAD"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105.2</w:t>
            </w:r>
          </w:p>
        </w:tc>
        <w:tc>
          <w:tcPr>
            <w:tcW w:w="474" w:type="pct"/>
            <w:shd w:val="clear" w:color="auto" w:fill="auto"/>
            <w:vAlign w:val="bottom"/>
          </w:tcPr>
          <w:p w14:paraId="319E256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89.1</w:t>
            </w:r>
          </w:p>
        </w:tc>
        <w:tc>
          <w:tcPr>
            <w:tcW w:w="474" w:type="pct"/>
            <w:shd w:val="clear" w:color="auto" w:fill="auto"/>
            <w:vAlign w:val="bottom"/>
          </w:tcPr>
          <w:p w14:paraId="1B0CE9A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100.1</w:t>
            </w:r>
          </w:p>
        </w:tc>
        <w:tc>
          <w:tcPr>
            <w:tcW w:w="474" w:type="pct"/>
            <w:shd w:val="clear" w:color="auto" w:fill="auto"/>
            <w:vAlign w:val="bottom"/>
          </w:tcPr>
          <w:p w14:paraId="596CAFB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96.8</w:t>
            </w:r>
          </w:p>
        </w:tc>
        <w:tc>
          <w:tcPr>
            <w:tcW w:w="474" w:type="pct"/>
            <w:vAlign w:val="bottom"/>
          </w:tcPr>
          <w:p w14:paraId="399CF51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81.0</w:t>
            </w:r>
          </w:p>
        </w:tc>
        <w:tc>
          <w:tcPr>
            <w:tcW w:w="472" w:type="pct"/>
            <w:shd w:val="clear" w:color="auto" w:fill="auto"/>
            <w:vAlign w:val="bottom"/>
          </w:tcPr>
          <w:p w14:paraId="55733A63"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70.1</w:t>
            </w:r>
          </w:p>
        </w:tc>
      </w:tr>
      <w:tr w:rsidR="00F5543D" w:rsidRPr="0085141D" w14:paraId="7210DF9A" w14:textId="77777777" w:rsidTr="001A223A">
        <w:trPr>
          <w:trHeight w:val="20"/>
        </w:trPr>
        <w:tc>
          <w:tcPr>
            <w:tcW w:w="732" w:type="pct"/>
            <w:shd w:val="clear" w:color="auto" w:fill="auto"/>
            <w:vAlign w:val="center"/>
          </w:tcPr>
          <w:p w14:paraId="009E4094"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Exposure time (min)</w:t>
            </w:r>
          </w:p>
        </w:tc>
        <w:tc>
          <w:tcPr>
            <w:tcW w:w="475" w:type="pct"/>
            <w:tcBorders>
              <w:right w:val="single" w:sz="4" w:space="0" w:color="auto"/>
            </w:tcBorders>
            <w:shd w:val="clear" w:color="auto" w:fill="auto"/>
            <w:vAlign w:val="center"/>
          </w:tcPr>
          <w:p w14:paraId="52202AAE"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10</w:t>
            </w:r>
          </w:p>
        </w:tc>
        <w:tc>
          <w:tcPr>
            <w:tcW w:w="475" w:type="pct"/>
            <w:tcBorders>
              <w:left w:val="single" w:sz="4" w:space="0" w:color="auto"/>
            </w:tcBorders>
            <w:shd w:val="clear" w:color="auto" w:fill="auto"/>
            <w:vAlign w:val="center"/>
          </w:tcPr>
          <w:p w14:paraId="371248E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25</w:t>
            </w:r>
          </w:p>
        </w:tc>
        <w:tc>
          <w:tcPr>
            <w:tcW w:w="475" w:type="pct"/>
            <w:shd w:val="clear" w:color="auto" w:fill="auto"/>
            <w:vAlign w:val="center"/>
          </w:tcPr>
          <w:p w14:paraId="5383963D"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32</w:t>
            </w:r>
          </w:p>
        </w:tc>
        <w:tc>
          <w:tcPr>
            <w:tcW w:w="475" w:type="pct"/>
            <w:shd w:val="clear" w:color="auto" w:fill="auto"/>
            <w:vAlign w:val="center"/>
          </w:tcPr>
          <w:p w14:paraId="7A27979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32</w:t>
            </w:r>
          </w:p>
        </w:tc>
        <w:tc>
          <w:tcPr>
            <w:tcW w:w="474" w:type="pct"/>
            <w:shd w:val="clear" w:color="auto" w:fill="auto"/>
            <w:vAlign w:val="center"/>
          </w:tcPr>
          <w:p w14:paraId="5BEEAE14"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459</w:t>
            </w:r>
          </w:p>
        </w:tc>
        <w:tc>
          <w:tcPr>
            <w:tcW w:w="474" w:type="pct"/>
            <w:shd w:val="clear" w:color="auto" w:fill="auto"/>
            <w:vAlign w:val="center"/>
          </w:tcPr>
          <w:p w14:paraId="6E9920C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6</w:t>
            </w:r>
          </w:p>
        </w:tc>
        <w:tc>
          <w:tcPr>
            <w:tcW w:w="474" w:type="pct"/>
            <w:shd w:val="clear" w:color="auto" w:fill="auto"/>
            <w:vAlign w:val="center"/>
          </w:tcPr>
          <w:p w14:paraId="038BB1F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w:t>
            </w:r>
          </w:p>
        </w:tc>
        <w:tc>
          <w:tcPr>
            <w:tcW w:w="474" w:type="pct"/>
            <w:vAlign w:val="center"/>
          </w:tcPr>
          <w:p w14:paraId="2136F66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w:t>
            </w:r>
          </w:p>
        </w:tc>
        <w:tc>
          <w:tcPr>
            <w:tcW w:w="472" w:type="pct"/>
            <w:shd w:val="clear" w:color="auto" w:fill="auto"/>
            <w:vAlign w:val="center"/>
          </w:tcPr>
          <w:p w14:paraId="54984EB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w:t>
            </w:r>
          </w:p>
        </w:tc>
      </w:tr>
      <w:tr w:rsidR="00F5543D" w:rsidRPr="0085141D" w14:paraId="36754513" w14:textId="77777777" w:rsidTr="001A223A">
        <w:trPr>
          <w:trHeight w:val="20"/>
        </w:trPr>
        <w:tc>
          <w:tcPr>
            <w:tcW w:w="5000" w:type="pct"/>
            <w:gridSpan w:val="10"/>
            <w:shd w:val="clear" w:color="auto" w:fill="auto"/>
            <w:vAlign w:val="center"/>
          </w:tcPr>
          <w:p w14:paraId="0C5F1354" w14:textId="77777777" w:rsidR="00F5543D" w:rsidRPr="0085141D" w:rsidRDefault="00F5543D" w:rsidP="001A223A">
            <w:pPr>
              <w:tabs>
                <w:tab w:val="left" w:pos="720"/>
              </w:tabs>
              <w:spacing w:before="20"/>
              <w:jc w:val="center"/>
              <w:rPr>
                <w:sz w:val="16"/>
                <w:szCs w:val="16"/>
                <w:lang w:val="en-GB" w:eastAsia="en-US"/>
              </w:rPr>
            </w:pPr>
            <w:r w:rsidRPr="0085141D">
              <w:rPr>
                <w:rFonts w:eastAsia="SimSun"/>
                <w:b/>
                <w:sz w:val="16"/>
                <w:szCs w:val="16"/>
                <w:lang w:val="en-GB" w:eastAsia="zh-CN"/>
              </w:rPr>
              <w:t>Outer Dosimeter – cotton work jacket and trousers</w:t>
            </w:r>
          </w:p>
        </w:tc>
      </w:tr>
      <w:tr w:rsidR="00F5543D" w:rsidRPr="0085141D" w14:paraId="412EDA75" w14:textId="77777777" w:rsidTr="001A223A">
        <w:trPr>
          <w:trHeight w:val="20"/>
        </w:trPr>
        <w:tc>
          <w:tcPr>
            <w:tcW w:w="732" w:type="pct"/>
            <w:shd w:val="clear" w:color="auto" w:fill="auto"/>
            <w:vAlign w:val="center"/>
          </w:tcPr>
          <w:p w14:paraId="4BE7AF49"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lastRenderedPageBreak/>
              <w:t>arms</w:t>
            </w:r>
          </w:p>
        </w:tc>
        <w:tc>
          <w:tcPr>
            <w:tcW w:w="475" w:type="pct"/>
            <w:tcBorders>
              <w:right w:val="single" w:sz="4" w:space="0" w:color="auto"/>
            </w:tcBorders>
            <w:shd w:val="clear" w:color="auto" w:fill="auto"/>
            <w:vAlign w:val="bottom"/>
          </w:tcPr>
          <w:p w14:paraId="123C650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1.002</w:t>
            </w:r>
          </w:p>
        </w:tc>
        <w:tc>
          <w:tcPr>
            <w:tcW w:w="475" w:type="pct"/>
            <w:tcBorders>
              <w:left w:val="single" w:sz="4" w:space="0" w:color="auto"/>
            </w:tcBorders>
            <w:shd w:val="clear" w:color="auto" w:fill="auto"/>
            <w:vAlign w:val="bottom"/>
          </w:tcPr>
          <w:p w14:paraId="31FB96E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0.99</w:t>
            </w:r>
          </w:p>
        </w:tc>
        <w:tc>
          <w:tcPr>
            <w:tcW w:w="475" w:type="pct"/>
            <w:shd w:val="clear" w:color="auto" w:fill="auto"/>
            <w:vAlign w:val="bottom"/>
          </w:tcPr>
          <w:p w14:paraId="1BD8F6F5"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0.51</w:t>
            </w:r>
          </w:p>
        </w:tc>
        <w:tc>
          <w:tcPr>
            <w:tcW w:w="475" w:type="pct"/>
            <w:shd w:val="clear" w:color="auto" w:fill="auto"/>
            <w:vAlign w:val="bottom"/>
          </w:tcPr>
          <w:p w14:paraId="6D86E314"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144.20</w:t>
            </w:r>
          </w:p>
        </w:tc>
        <w:tc>
          <w:tcPr>
            <w:tcW w:w="474" w:type="pct"/>
            <w:shd w:val="clear" w:color="auto" w:fill="auto"/>
            <w:vAlign w:val="bottom"/>
          </w:tcPr>
          <w:p w14:paraId="6AC25A7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112.2</w:t>
            </w:r>
          </w:p>
        </w:tc>
        <w:tc>
          <w:tcPr>
            <w:tcW w:w="474" w:type="pct"/>
            <w:shd w:val="clear" w:color="auto" w:fill="auto"/>
            <w:vAlign w:val="bottom"/>
          </w:tcPr>
          <w:p w14:paraId="3D149BB5"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0.150</w:t>
            </w:r>
          </w:p>
        </w:tc>
        <w:tc>
          <w:tcPr>
            <w:tcW w:w="474" w:type="pct"/>
            <w:shd w:val="clear" w:color="auto" w:fill="auto"/>
            <w:vAlign w:val="bottom"/>
          </w:tcPr>
          <w:p w14:paraId="5AA655D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0.150</w:t>
            </w:r>
          </w:p>
        </w:tc>
        <w:tc>
          <w:tcPr>
            <w:tcW w:w="474" w:type="pct"/>
            <w:vAlign w:val="bottom"/>
          </w:tcPr>
          <w:p w14:paraId="3A388A00"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3.420</w:t>
            </w:r>
          </w:p>
        </w:tc>
        <w:tc>
          <w:tcPr>
            <w:tcW w:w="472" w:type="pct"/>
            <w:shd w:val="clear" w:color="auto" w:fill="auto"/>
            <w:vAlign w:val="bottom"/>
          </w:tcPr>
          <w:p w14:paraId="2612FADE"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1.308</w:t>
            </w:r>
          </w:p>
        </w:tc>
      </w:tr>
      <w:tr w:rsidR="00F5543D" w:rsidRPr="0085141D" w14:paraId="568A2924" w14:textId="77777777" w:rsidTr="001A223A">
        <w:trPr>
          <w:trHeight w:val="20"/>
        </w:trPr>
        <w:tc>
          <w:tcPr>
            <w:tcW w:w="732" w:type="pct"/>
            <w:shd w:val="clear" w:color="auto" w:fill="auto"/>
            <w:vAlign w:val="center"/>
          </w:tcPr>
          <w:p w14:paraId="3D7FA31B"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legs</w:t>
            </w:r>
          </w:p>
        </w:tc>
        <w:tc>
          <w:tcPr>
            <w:tcW w:w="475" w:type="pct"/>
            <w:tcBorders>
              <w:right w:val="single" w:sz="4" w:space="0" w:color="auto"/>
            </w:tcBorders>
            <w:shd w:val="clear" w:color="auto" w:fill="auto"/>
            <w:vAlign w:val="bottom"/>
          </w:tcPr>
          <w:p w14:paraId="64A10C2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8.56</w:t>
            </w:r>
          </w:p>
        </w:tc>
        <w:tc>
          <w:tcPr>
            <w:tcW w:w="475" w:type="pct"/>
            <w:tcBorders>
              <w:left w:val="single" w:sz="4" w:space="0" w:color="auto"/>
            </w:tcBorders>
            <w:shd w:val="clear" w:color="auto" w:fill="auto"/>
            <w:vAlign w:val="bottom"/>
          </w:tcPr>
          <w:p w14:paraId="115C7A6E"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11.720</w:t>
            </w:r>
          </w:p>
        </w:tc>
        <w:tc>
          <w:tcPr>
            <w:tcW w:w="475" w:type="pct"/>
            <w:shd w:val="clear" w:color="auto" w:fill="auto"/>
            <w:vAlign w:val="bottom"/>
          </w:tcPr>
          <w:p w14:paraId="23D19944"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4.520</w:t>
            </w:r>
          </w:p>
        </w:tc>
        <w:tc>
          <w:tcPr>
            <w:tcW w:w="475" w:type="pct"/>
            <w:shd w:val="clear" w:color="auto" w:fill="auto"/>
            <w:vAlign w:val="bottom"/>
          </w:tcPr>
          <w:p w14:paraId="3AF18E3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39.48</w:t>
            </w:r>
          </w:p>
        </w:tc>
        <w:tc>
          <w:tcPr>
            <w:tcW w:w="474" w:type="pct"/>
            <w:shd w:val="clear" w:color="auto" w:fill="auto"/>
            <w:vAlign w:val="bottom"/>
          </w:tcPr>
          <w:p w14:paraId="5FEA670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135.2</w:t>
            </w:r>
          </w:p>
        </w:tc>
        <w:tc>
          <w:tcPr>
            <w:tcW w:w="474" w:type="pct"/>
            <w:shd w:val="clear" w:color="auto" w:fill="auto"/>
            <w:vAlign w:val="bottom"/>
          </w:tcPr>
          <w:p w14:paraId="3E7FE345"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1.120</w:t>
            </w:r>
          </w:p>
        </w:tc>
        <w:tc>
          <w:tcPr>
            <w:tcW w:w="474" w:type="pct"/>
            <w:shd w:val="clear" w:color="auto" w:fill="auto"/>
            <w:vAlign w:val="bottom"/>
          </w:tcPr>
          <w:p w14:paraId="4B3E927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474" w:type="pct"/>
            <w:vAlign w:val="bottom"/>
          </w:tcPr>
          <w:p w14:paraId="3A8625F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2.072</w:t>
            </w:r>
          </w:p>
        </w:tc>
        <w:tc>
          <w:tcPr>
            <w:tcW w:w="472" w:type="pct"/>
            <w:shd w:val="clear" w:color="auto" w:fill="auto"/>
            <w:vAlign w:val="bottom"/>
          </w:tcPr>
          <w:p w14:paraId="476A5D4D"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0.200</w:t>
            </w:r>
          </w:p>
        </w:tc>
      </w:tr>
      <w:tr w:rsidR="00F5543D" w:rsidRPr="0085141D" w14:paraId="3EBDC0CC" w14:textId="77777777" w:rsidTr="001A223A">
        <w:trPr>
          <w:trHeight w:val="20"/>
        </w:trPr>
        <w:tc>
          <w:tcPr>
            <w:tcW w:w="732" w:type="pct"/>
            <w:shd w:val="clear" w:color="auto" w:fill="auto"/>
            <w:vAlign w:val="center"/>
          </w:tcPr>
          <w:p w14:paraId="0D591F93"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torso</w:t>
            </w:r>
          </w:p>
        </w:tc>
        <w:tc>
          <w:tcPr>
            <w:tcW w:w="475" w:type="pct"/>
            <w:tcBorders>
              <w:right w:val="single" w:sz="4" w:space="0" w:color="auto"/>
            </w:tcBorders>
            <w:shd w:val="clear" w:color="auto" w:fill="auto"/>
            <w:vAlign w:val="bottom"/>
          </w:tcPr>
          <w:p w14:paraId="2F1D078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71.32</w:t>
            </w:r>
          </w:p>
        </w:tc>
        <w:tc>
          <w:tcPr>
            <w:tcW w:w="475" w:type="pct"/>
            <w:tcBorders>
              <w:left w:val="single" w:sz="4" w:space="0" w:color="auto"/>
            </w:tcBorders>
            <w:shd w:val="clear" w:color="auto" w:fill="auto"/>
            <w:vAlign w:val="bottom"/>
          </w:tcPr>
          <w:p w14:paraId="07B741B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3.408</w:t>
            </w:r>
          </w:p>
        </w:tc>
        <w:tc>
          <w:tcPr>
            <w:tcW w:w="475" w:type="pct"/>
            <w:shd w:val="clear" w:color="auto" w:fill="auto"/>
            <w:vAlign w:val="bottom"/>
          </w:tcPr>
          <w:p w14:paraId="1C615B6F"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2.412</w:t>
            </w:r>
          </w:p>
        </w:tc>
        <w:tc>
          <w:tcPr>
            <w:tcW w:w="475" w:type="pct"/>
            <w:shd w:val="clear" w:color="auto" w:fill="auto"/>
            <w:vAlign w:val="bottom"/>
          </w:tcPr>
          <w:p w14:paraId="5DFD6326"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1782</w:t>
            </w:r>
          </w:p>
        </w:tc>
        <w:tc>
          <w:tcPr>
            <w:tcW w:w="474" w:type="pct"/>
            <w:shd w:val="clear" w:color="auto" w:fill="auto"/>
            <w:vAlign w:val="bottom"/>
          </w:tcPr>
          <w:p w14:paraId="5CD1A0FD"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246.8</w:t>
            </w:r>
          </w:p>
        </w:tc>
        <w:tc>
          <w:tcPr>
            <w:tcW w:w="474" w:type="pct"/>
            <w:shd w:val="clear" w:color="auto" w:fill="auto"/>
            <w:vAlign w:val="bottom"/>
          </w:tcPr>
          <w:p w14:paraId="7119F13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0.836</w:t>
            </w:r>
          </w:p>
        </w:tc>
        <w:tc>
          <w:tcPr>
            <w:tcW w:w="474" w:type="pct"/>
            <w:shd w:val="clear" w:color="auto" w:fill="auto"/>
            <w:vAlign w:val="bottom"/>
          </w:tcPr>
          <w:p w14:paraId="0B487726"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474" w:type="pct"/>
            <w:vAlign w:val="bottom"/>
          </w:tcPr>
          <w:p w14:paraId="760F931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14.68</w:t>
            </w:r>
          </w:p>
        </w:tc>
        <w:tc>
          <w:tcPr>
            <w:tcW w:w="472" w:type="pct"/>
            <w:shd w:val="clear" w:color="auto" w:fill="auto"/>
            <w:vAlign w:val="bottom"/>
          </w:tcPr>
          <w:p w14:paraId="4E8AD29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r>
      <w:tr w:rsidR="00F5543D" w:rsidRPr="0085141D" w14:paraId="34662FC3" w14:textId="77777777" w:rsidTr="001A223A">
        <w:trPr>
          <w:trHeight w:val="20"/>
        </w:trPr>
        <w:tc>
          <w:tcPr>
            <w:tcW w:w="732" w:type="pct"/>
            <w:shd w:val="clear" w:color="auto" w:fill="auto"/>
            <w:vAlign w:val="center"/>
          </w:tcPr>
          <w:p w14:paraId="109A3910"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75" w:type="pct"/>
            <w:tcBorders>
              <w:right w:val="single" w:sz="4" w:space="0" w:color="auto"/>
            </w:tcBorders>
            <w:shd w:val="clear" w:color="auto" w:fill="auto"/>
            <w:vAlign w:val="bottom"/>
          </w:tcPr>
          <w:p w14:paraId="078BE45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80.88</w:t>
            </w:r>
          </w:p>
        </w:tc>
        <w:tc>
          <w:tcPr>
            <w:tcW w:w="475" w:type="pct"/>
            <w:tcBorders>
              <w:left w:val="single" w:sz="4" w:space="0" w:color="auto"/>
            </w:tcBorders>
            <w:shd w:val="clear" w:color="auto" w:fill="auto"/>
            <w:vAlign w:val="bottom"/>
          </w:tcPr>
          <w:p w14:paraId="1CC2D88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16.12</w:t>
            </w:r>
          </w:p>
        </w:tc>
        <w:tc>
          <w:tcPr>
            <w:tcW w:w="475" w:type="pct"/>
            <w:shd w:val="clear" w:color="auto" w:fill="auto"/>
            <w:vAlign w:val="bottom"/>
          </w:tcPr>
          <w:p w14:paraId="79F9C2D4"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7.45</w:t>
            </w:r>
          </w:p>
        </w:tc>
        <w:tc>
          <w:tcPr>
            <w:tcW w:w="475" w:type="pct"/>
            <w:shd w:val="clear" w:color="auto" w:fill="auto"/>
            <w:vAlign w:val="bottom"/>
          </w:tcPr>
          <w:p w14:paraId="7DB42EA8"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1965.7</w:t>
            </w:r>
          </w:p>
        </w:tc>
        <w:tc>
          <w:tcPr>
            <w:tcW w:w="474" w:type="pct"/>
            <w:shd w:val="clear" w:color="auto" w:fill="auto"/>
            <w:vAlign w:val="bottom"/>
          </w:tcPr>
          <w:p w14:paraId="046ED5C0"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494.2</w:t>
            </w:r>
          </w:p>
        </w:tc>
        <w:tc>
          <w:tcPr>
            <w:tcW w:w="474" w:type="pct"/>
            <w:shd w:val="clear" w:color="auto" w:fill="auto"/>
            <w:vAlign w:val="bottom"/>
          </w:tcPr>
          <w:p w14:paraId="2B0ADDD3"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2.106</w:t>
            </w:r>
          </w:p>
        </w:tc>
        <w:tc>
          <w:tcPr>
            <w:tcW w:w="474" w:type="pct"/>
            <w:shd w:val="clear" w:color="auto" w:fill="auto"/>
            <w:vAlign w:val="bottom"/>
          </w:tcPr>
          <w:p w14:paraId="5AECAE88"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0.150</w:t>
            </w:r>
          </w:p>
        </w:tc>
        <w:tc>
          <w:tcPr>
            <w:tcW w:w="474" w:type="pct"/>
            <w:vAlign w:val="bottom"/>
          </w:tcPr>
          <w:p w14:paraId="44F0912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20.17</w:t>
            </w:r>
          </w:p>
        </w:tc>
        <w:tc>
          <w:tcPr>
            <w:tcW w:w="472" w:type="pct"/>
            <w:shd w:val="clear" w:color="auto" w:fill="auto"/>
            <w:vAlign w:val="bottom"/>
          </w:tcPr>
          <w:p w14:paraId="5BFDD87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1.508</w:t>
            </w:r>
          </w:p>
        </w:tc>
      </w:tr>
      <w:tr w:rsidR="00F5543D" w:rsidRPr="0085141D" w14:paraId="5D377F52" w14:textId="77777777" w:rsidTr="001A223A">
        <w:trPr>
          <w:trHeight w:val="20"/>
        </w:trPr>
        <w:tc>
          <w:tcPr>
            <w:tcW w:w="5000" w:type="pct"/>
            <w:gridSpan w:val="10"/>
            <w:tcBorders>
              <w:top w:val="nil"/>
              <w:bottom w:val="nil"/>
              <w:right w:val="single" w:sz="4" w:space="0" w:color="auto"/>
            </w:tcBorders>
            <w:shd w:val="clear" w:color="auto" w:fill="auto"/>
            <w:vAlign w:val="center"/>
          </w:tcPr>
          <w:p w14:paraId="4F432035"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Inner dosimeter (representing the skin)</w:t>
            </w:r>
          </w:p>
        </w:tc>
      </w:tr>
      <w:tr w:rsidR="00F5543D" w:rsidRPr="0085141D" w14:paraId="171DD97C" w14:textId="77777777" w:rsidTr="001A223A">
        <w:trPr>
          <w:trHeight w:val="20"/>
        </w:trPr>
        <w:tc>
          <w:tcPr>
            <w:tcW w:w="732" w:type="pct"/>
            <w:shd w:val="clear" w:color="auto" w:fill="auto"/>
            <w:vAlign w:val="center"/>
          </w:tcPr>
          <w:p w14:paraId="351C6679"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arms</w:t>
            </w:r>
          </w:p>
        </w:tc>
        <w:tc>
          <w:tcPr>
            <w:tcW w:w="475" w:type="pct"/>
            <w:tcBorders>
              <w:right w:val="single" w:sz="4" w:space="0" w:color="auto"/>
            </w:tcBorders>
            <w:shd w:val="clear" w:color="auto" w:fill="auto"/>
            <w:vAlign w:val="bottom"/>
          </w:tcPr>
          <w:p w14:paraId="1D940933"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0.537</w:t>
            </w:r>
          </w:p>
        </w:tc>
        <w:tc>
          <w:tcPr>
            <w:tcW w:w="475" w:type="pct"/>
            <w:tcBorders>
              <w:left w:val="single" w:sz="4" w:space="0" w:color="auto"/>
            </w:tcBorders>
            <w:shd w:val="clear" w:color="auto" w:fill="auto"/>
            <w:vAlign w:val="bottom"/>
          </w:tcPr>
          <w:p w14:paraId="5331A9D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0.262</w:t>
            </w:r>
          </w:p>
        </w:tc>
        <w:tc>
          <w:tcPr>
            <w:tcW w:w="475" w:type="pct"/>
            <w:shd w:val="clear" w:color="auto" w:fill="auto"/>
            <w:vAlign w:val="bottom"/>
          </w:tcPr>
          <w:p w14:paraId="334C8AE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0.266</w:t>
            </w:r>
          </w:p>
        </w:tc>
        <w:tc>
          <w:tcPr>
            <w:tcW w:w="475" w:type="pct"/>
            <w:shd w:val="clear" w:color="auto" w:fill="auto"/>
            <w:vAlign w:val="bottom"/>
          </w:tcPr>
          <w:p w14:paraId="1A7A4AF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1.792</w:t>
            </w:r>
          </w:p>
        </w:tc>
        <w:tc>
          <w:tcPr>
            <w:tcW w:w="474" w:type="pct"/>
            <w:shd w:val="clear" w:color="auto" w:fill="auto"/>
            <w:vAlign w:val="bottom"/>
          </w:tcPr>
          <w:p w14:paraId="609AA74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8.470</w:t>
            </w:r>
          </w:p>
        </w:tc>
        <w:tc>
          <w:tcPr>
            <w:tcW w:w="474" w:type="pct"/>
            <w:shd w:val="clear" w:color="auto" w:fill="auto"/>
            <w:vAlign w:val="bottom"/>
          </w:tcPr>
          <w:p w14:paraId="2810BF9D"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0.482</w:t>
            </w:r>
          </w:p>
        </w:tc>
        <w:tc>
          <w:tcPr>
            <w:tcW w:w="474" w:type="pct"/>
            <w:tcBorders>
              <w:right w:val="single" w:sz="4" w:space="0" w:color="auto"/>
            </w:tcBorders>
            <w:shd w:val="clear" w:color="auto" w:fill="auto"/>
            <w:vAlign w:val="bottom"/>
          </w:tcPr>
          <w:p w14:paraId="2593BBEF"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0.035</w:t>
            </w:r>
          </w:p>
        </w:tc>
        <w:tc>
          <w:tcPr>
            <w:tcW w:w="474" w:type="pct"/>
            <w:tcBorders>
              <w:right w:val="single" w:sz="4" w:space="0" w:color="auto"/>
            </w:tcBorders>
            <w:vAlign w:val="bottom"/>
          </w:tcPr>
          <w:p w14:paraId="2F9D87C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0.507</w:t>
            </w:r>
          </w:p>
        </w:tc>
        <w:tc>
          <w:tcPr>
            <w:tcW w:w="472" w:type="pct"/>
            <w:tcBorders>
              <w:left w:val="single" w:sz="4" w:space="0" w:color="auto"/>
              <w:right w:val="single" w:sz="4" w:space="0" w:color="auto"/>
            </w:tcBorders>
            <w:shd w:val="clear" w:color="auto" w:fill="auto"/>
            <w:vAlign w:val="bottom"/>
          </w:tcPr>
          <w:p w14:paraId="496DDF57"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0.035</w:t>
            </w:r>
          </w:p>
        </w:tc>
      </w:tr>
      <w:tr w:rsidR="00F5543D" w:rsidRPr="0085141D" w14:paraId="160943F1" w14:textId="77777777" w:rsidTr="001A223A">
        <w:trPr>
          <w:trHeight w:val="20"/>
        </w:trPr>
        <w:tc>
          <w:tcPr>
            <w:tcW w:w="732" w:type="pct"/>
            <w:shd w:val="clear" w:color="auto" w:fill="auto"/>
            <w:vAlign w:val="center"/>
          </w:tcPr>
          <w:p w14:paraId="6F2D2B75"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legs</w:t>
            </w:r>
          </w:p>
        </w:tc>
        <w:tc>
          <w:tcPr>
            <w:tcW w:w="475" w:type="pct"/>
            <w:tcBorders>
              <w:right w:val="single" w:sz="4" w:space="0" w:color="auto"/>
            </w:tcBorders>
            <w:shd w:val="clear" w:color="auto" w:fill="auto"/>
            <w:vAlign w:val="bottom"/>
          </w:tcPr>
          <w:p w14:paraId="32E9174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0.968</w:t>
            </w:r>
          </w:p>
        </w:tc>
        <w:tc>
          <w:tcPr>
            <w:tcW w:w="475" w:type="pct"/>
            <w:tcBorders>
              <w:left w:val="single" w:sz="4" w:space="0" w:color="auto"/>
            </w:tcBorders>
            <w:shd w:val="clear" w:color="auto" w:fill="auto"/>
            <w:vAlign w:val="bottom"/>
          </w:tcPr>
          <w:p w14:paraId="332F98C0"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0.270</w:t>
            </w:r>
          </w:p>
        </w:tc>
        <w:tc>
          <w:tcPr>
            <w:tcW w:w="475" w:type="pct"/>
            <w:shd w:val="clear" w:color="auto" w:fill="auto"/>
            <w:vAlign w:val="bottom"/>
          </w:tcPr>
          <w:p w14:paraId="4403C4EF"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1.856</w:t>
            </w:r>
          </w:p>
        </w:tc>
        <w:tc>
          <w:tcPr>
            <w:tcW w:w="475" w:type="pct"/>
            <w:shd w:val="clear" w:color="auto" w:fill="auto"/>
            <w:vAlign w:val="bottom"/>
          </w:tcPr>
          <w:p w14:paraId="5FA6CDB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1.704</w:t>
            </w:r>
          </w:p>
        </w:tc>
        <w:tc>
          <w:tcPr>
            <w:tcW w:w="474" w:type="pct"/>
            <w:shd w:val="clear" w:color="auto" w:fill="auto"/>
            <w:vAlign w:val="bottom"/>
          </w:tcPr>
          <w:p w14:paraId="1D2F4EA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5.032</w:t>
            </w:r>
          </w:p>
        </w:tc>
        <w:tc>
          <w:tcPr>
            <w:tcW w:w="474" w:type="pct"/>
            <w:shd w:val="clear" w:color="auto" w:fill="auto"/>
            <w:vAlign w:val="bottom"/>
          </w:tcPr>
          <w:p w14:paraId="3AE96710"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0.606</w:t>
            </w:r>
          </w:p>
        </w:tc>
        <w:tc>
          <w:tcPr>
            <w:tcW w:w="474" w:type="pct"/>
            <w:shd w:val="clear" w:color="auto" w:fill="auto"/>
            <w:vAlign w:val="bottom"/>
          </w:tcPr>
          <w:p w14:paraId="27239719"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0.040</w:t>
            </w:r>
          </w:p>
        </w:tc>
        <w:tc>
          <w:tcPr>
            <w:tcW w:w="474" w:type="pct"/>
            <w:vAlign w:val="bottom"/>
          </w:tcPr>
          <w:p w14:paraId="1B685C1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0.429</w:t>
            </w:r>
          </w:p>
        </w:tc>
        <w:tc>
          <w:tcPr>
            <w:tcW w:w="472" w:type="pct"/>
            <w:shd w:val="clear" w:color="auto" w:fill="auto"/>
            <w:vAlign w:val="bottom"/>
          </w:tcPr>
          <w:p w14:paraId="0DA1DF89"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0.040</w:t>
            </w:r>
          </w:p>
        </w:tc>
      </w:tr>
      <w:tr w:rsidR="00F5543D" w:rsidRPr="0085141D" w14:paraId="59C9E9A5" w14:textId="77777777" w:rsidTr="001A223A">
        <w:trPr>
          <w:trHeight w:val="20"/>
        </w:trPr>
        <w:tc>
          <w:tcPr>
            <w:tcW w:w="732" w:type="pct"/>
            <w:shd w:val="clear" w:color="auto" w:fill="auto"/>
            <w:vAlign w:val="center"/>
          </w:tcPr>
          <w:p w14:paraId="7C803EBA"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torso</w:t>
            </w:r>
          </w:p>
        </w:tc>
        <w:tc>
          <w:tcPr>
            <w:tcW w:w="475" w:type="pct"/>
            <w:tcBorders>
              <w:right w:val="single" w:sz="4" w:space="0" w:color="auto"/>
            </w:tcBorders>
            <w:shd w:val="clear" w:color="auto" w:fill="auto"/>
            <w:vAlign w:val="bottom"/>
          </w:tcPr>
          <w:p w14:paraId="5EF35F0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2.575</w:t>
            </w:r>
          </w:p>
        </w:tc>
        <w:tc>
          <w:tcPr>
            <w:tcW w:w="475" w:type="pct"/>
            <w:tcBorders>
              <w:left w:val="single" w:sz="4" w:space="0" w:color="auto"/>
            </w:tcBorders>
            <w:shd w:val="clear" w:color="auto" w:fill="auto"/>
            <w:vAlign w:val="bottom"/>
          </w:tcPr>
          <w:p w14:paraId="39917A5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0.157</w:t>
            </w:r>
          </w:p>
        </w:tc>
        <w:tc>
          <w:tcPr>
            <w:tcW w:w="475" w:type="pct"/>
            <w:shd w:val="clear" w:color="auto" w:fill="auto"/>
            <w:vAlign w:val="bottom"/>
          </w:tcPr>
          <w:p w14:paraId="1D0E490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1.061</w:t>
            </w:r>
          </w:p>
        </w:tc>
        <w:tc>
          <w:tcPr>
            <w:tcW w:w="475" w:type="pct"/>
            <w:shd w:val="clear" w:color="auto" w:fill="auto"/>
            <w:vAlign w:val="bottom"/>
          </w:tcPr>
          <w:p w14:paraId="4815201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4.610</w:t>
            </w:r>
          </w:p>
        </w:tc>
        <w:tc>
          <w:tcPr>
            <w:tcW w:w="474" w:type="pct"/>
            <w:shd w:val="clear" w:color="auto" w:fill="auto"/>
            <w:vAlign w:val="bottom"/>
          </w:tcPr>
          <w:p w14:paraId="6D7DA856"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21.06</w:t>
            </w:r>
          </w:p>
        </w:tc>
        <w:tc>
          <w:tcPr>
            <w:tcW w:w="474" w:type="pct"/>
            <w:shd w:val="clear" w:color="auto" w:fill="auto"/>
            <w:vAlign w:val="bottom"/>
          </w:tcPr>
          <w:p w14:paraId="08AFE71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0.899</w:t>
            </w:r>
          </w:p>
        </w:tc>
        <w:tc>
          <w:tcPr>
            <w:tcW w:w="474" w:type="pct"/>
            <w:shd w:val="clear" w:color="auto" w:fill="auto"/>
            <w:vAlign w:val="bottom"/>
          </w:tcPr>
          <w:p w14:paraId="5F418DA9"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0.090</w:t>
            </w:r>
          </w:p>
        </w:tc>
        <w:tc>
          <w:tcPr>
            <w:tcW w:w="474" w:type="pct"/>
            <w:vAlign w:val="bottom"/>
          </w:tcPr>
          <w:p w14:paraId="70E4759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1.128</w:t>
            </w:r>
          </w:p>
        </w:tc>
        <w:tc>
          <w:tcPr>
            <w:tcW w:w="472" w:type="pct"/>
            <w:shd w:val="clear" w:color="auto" w:fill="auto"/>
            <w:vAlign w:val="bottom"/>
          </w:tcPr>
          <w:p w14:paraId="078022F6"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0.146</w:t>
            </w:r>
          </w:p>
        </w:tc>
      </w:tr>
      <w:tr w:rsidR="00F5543D" w:rsidRPr="0085141D" w14:paraId="63C13791" w14:textId="77777777" w:rsidTr="001A223A">
        <w:trPr>
          <w:trHeight w:val="20"/>
        </w:trPr>
        <w:tc>
          <w:tcPr>
            <w:tcW w:w="732" w:type="pct"/>
            <w:shd w:val="clear" w:color="auto" w:fill="auto"/>
            <w:vAlign w:val="center"/>
          </w:tcPr>
          <w:p w14:paraId="32153436"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75" w:type="pct"/>
            <w:tcBorders>
              <w:right w:val="single" w:sz="4" w:space="0" w:color="auto"/>
            </w:tcBorders>
            <w:shd w:val="clear" w:color="auto" w:fill="auto"/>
            <w:vAlign w:val="bottom"/>
          </w:tcPr>
          <w:p w14:paraId="7280CA3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4.080</w:t>
            </w:r>
          </w:p>
        </w:tc>
        <w:tc>
          <w:tcPr>
            <w:tcW w:w="475" w:type="pct"/>
            <w:tcBorders>
              <w:left w:val="single" w:sz="4" w:space="0" w:color="auto"/>
            </w:tcBorders>
            <w:shd w:val="clear" w:color="auto" w:fill="auto"/>
            <w:vAlign w:val="bottom"/>
          </w:tcPr>
          <w:p w14:paraId="51DA8E93"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0.689</w:t>
            </w:r>
          </w:p>
        </w:tc>
        <w:tc>
          <w:tcPr>
            <w:tcW w:w="475" w:type="pct"/>
            <w:shd w:val="clear" w:color="auto" w:fill="auto"/>
            <w:vAlign w:val="bottom"/>
          </w:tcPr>
          <w:p w14:paraId="489C7B23"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3.183</w:t>
            </w:r>
          </w:p>
        </w:tc>
        <w:tc>
          <w:tcPr>
            <w:tcW w:w="475" w:type="pct"/>
            <w:shd w:val="clear" w:color="auto" w:fill="auto"/>
            <w:vAlign w:val="bottom"/>
          </w:tcPr>
          <w:p w14:paraId="362CD07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8.106</w:t>
            </w:r>
          </w:p>
        </w:tc>
        <w:tc>
          <w:tcPr>
            <w:tcW w:w="474" w:type="pct"/>
            <w:shd w:val="clear" w:color="auto" w:fill="auto"/>
            <w:vAlign w:val="bottom"/>
          </w:tcPr>
          <w:p w14:paraId="704674DE"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34.56</w:t>
            </w:r>
          </w:p>
        </w:tc>
        <w:tc>
          <w:tcPr>
            <w:tcW w:w="474" w:type="pct"/>
            <w:shd w:val="clear" w:color="auto" w:fill="auto"/>
            <w:vAlign w:val="bottom"/>
          </w:tcPr>
          <w:p w14:paraId="59FE4A5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1.987</w:t>
            </w:r>
          </w:p>
        </w:tc>
        <w:tc>
          <w:tcPr>
            <w:tcW w:w="474" w:type="pct"/>
            <w:shd w:val="clear" w:color="auto" w:fill="auto"/>
            <w:vAlign w:val="bottom"/>
          </w:tcPr>
          <w:p w14:paraId="0B77598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0.165</w:t>
            </w:r>
          </w:p>
        </w:tc>
        <w:tc>
          <w:tcPr>
            <w:tcW w:w="474" w:type="pct"/>
            <w:vAlign w:val="bottom"/>
          </w:tcPr>
          <w:p w14:paraId="7CB1788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2.064</w:t>
            </w:r>
          </w:p>
        </w:tc>
        <w:tc>
          <w:tcPr>
            <w:tcW w:w="472" w:type="pct"/>
            <w:tcBorders>
              <w:right w:val="single" w:sz="4" w:space="0" w:color="auto"/>
            </w:tcBorders>
            <w:shd w:val="clear" w:color="auto" w:fill="auto"/>
            <w:vAlign w:val="bottom"/>
          </w:tcPr>
          <w:p w14:paraId="3F6A1555"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0.221</w:t>
            </w:r>
          </w:p>
        </w:tc>
      </w:tr>
      <w:tr w:rsidR="00F5543D" w:rsidRPr="0085141D" w14:paraId="1C675090" w14:textId="77777777" w:rsidTr="001A223A">
        <w:trPr>
          <w:trHeight w:val="20"/>
        </w:trPr>
        <w:tc>
          <w:tcPr>
            <w:tcW w:w="5000" w:type="pct"/>
            <w:gridSpan w:val="10"/>
            <w:tcBorders>
              <w:top w:val="nil"/>
              <w:bottom w:val="nil"/>
              <w:right w:val="single" w:sz="4" w:space="0" w:color="auto"/>
            </w:tcBorders>
            <w:shd w:val="clear" w:color="auto" w:fill="auto"/>
            <w:vAlign w:val="center"/>
          </w:tcPr>
          <w:p w14:paraId="067D9FC7"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Handwash</w:t>
            </w:r>
          </w:p>
        </w:tc>
      </w:tr>
      <w:tr w:rsidR="00F5543D" w:rsidRPr="0085141D" w14:paraId="0F88F996" w14:textId="77777777" w:rsidTr="001A223A">
        <w:trPr>
          <w:trHeight w:val="20"/>
        </w:trPr>
        <w:tc>
          <w:tcPr>
            <w:tcW w:w="732" w:type="pct"/>
            <w:shd w:val="clear" w:color="auto" w:fill="auto"/>
            <w:vAlign w:val="center"/>
          </w:tcPr>
          <w:p w14:paraId="428A71CA"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Measured</w:t>
            </w:r>
          </w:p>
        </w:tc>
        <w:tc>
          <w:tcPr>
            <w:tcW w:w="475" w:type="pct"/>
            <w:tcBorders>
              <w:right w:val="single" w:sz="4" w:space="0" w:color="auto"/>
            </w:tcBorders>
            <w:shd w:val="clear" w:color="auto" w:fill="auto"/>
            <w:vAlign w:val="bottom"/>
          </w:tcPr>
          <w:p w14:paraId="543C252D"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25.200</w:t>
            </w:r>
          </w:p>
        </w:tc>
        <w:tc>
          <w:tcPr>
            <w:tcW w:w="475" w:type="pct"/>
            <w:tcBorders>
              <w:left w:val="single" w:sz="4" w:space="0" w:color="auto"/>
            </w:tcBorders>
            <w:shd w:val="clear" w:color="auto" w:fill="auto"/>
            <w:vAlign w:val="bottom"/>
          </w:tcPr>
          <w:p w14:paraId="226B248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0.995</w:t>
            </w:r>
          </w:p>
        </w:tc>
        <w:tc>
          <w:tcPr>
            <w:tcW w:w="475" w:type="pct"/>
            <w:shd w:val="clear" w:color="auto" w:fill="auto"/>
            <w:vAlign w:val="bottom"/>
          </w:tcPr>
          <w:p w14:paraId="036578E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1.300</w:t>
            </w:r>
          </w:p>
        </w:tc>
        <w:tc>
          <w:tcPr>
            <w:tcW w:w="475" w:type="pct"/>
            <w:shd w:val="clear" w:color="auto" w:fill="auto"/>
            <w:vAlign w:val="bottom"/>
          </w:tcPr>
          <w:p w14:paraId="66DC2DA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15.300</w:t>
            </w:r>
          </w:p>
        </w:tc>
        <w:tc>
          <w:tcPr>
            <w:tcW w:w="474" w:type="pct"/>
            <w:shd w:val="clear" w:color="auto" w:fill="auto"/>
            <w:vAlign w:val="bottom"/>
          </w:tcPr>
          <w:p w14:paraId="27D0438D"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103.4</w:t>
            </w:r>
          </w:p>
        </w:tc>
        <w:tc>
          <w:tcPr>
            <w:tcW w:w="474" w:type="pct"/>
            <w:shd w:val="clear" w:color="auto" w:fill="auto"/>
            <w:vAlign w:val="bottom"/>
          </w:tcPr>
          <w:p w14:paraId="7BBC309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3.860</w:t>
            </w:r>
          </w:p>
        </w:tc>
        <w:tc>
          <w:tcPr>
            <w:tcW w:w="474" w:type="pct"/>
            <w:shd w:val="clear" w:color="auto" w:fill="auto"/>
            <w:vAlign w:val="bottom"/>
          </w:tcPr>
          <w:p w14:paraId="7DA01B4A"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4" w:type="pct"/>
            <w:vAlign w:val="bottom"/>
          </w:tcPr>
          <w:p w14:paraId="0243E664"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2.390</w:t>
            </w:r>
          </w:p>
        </w:tc>
        <w:tc>
          <w:tcPr>
            <w:tcW w:w="472" w:type="pct"/>
            <w:tcBorders>
              <w:right w:val="single" w:sz="4" w:space="0" w:color="auto"/>
            </w:tcBorders>
            <w:shd w:val="clear" w:color="auto" w:fill="auto"/>
            <w:vAlign w:val="bottom"/>
          </w:tcPr>
          <w:p w14:paraId="01EA2B3A"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r>
      <w:tr w:rsidR="00F5543D" w:rsidRPr="0085141D" w14:paraId="5128EB43" w14:textId="77777777" w:rsidTr="001A223A">
        <w:trPr>
          <w:trHeight w:val="20"/>
        </w:trPr>
        <w:tc>
          <w:tcPr>
            <w:tcW w:w="732" w:type="pct"/>
            <w:shd w:val="clear" w:color="auto" w:fill="auto"/>
            <w:vAlign w:val="center"/>
          </w:tcPr>
          <w:p w14:paraId="14DBABBC"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75" w:type="pct"/>
            <w:tcBorders>
              <w:right w:val="single" w:sz="4" w:space="0" w:color="auto"/>
            </w:tcBorders>
            <w:shd w:val="clear" w:color="auto" w:fill="auto"/>
            <w:vAlign w:val="bottom"/>
          </w:tcPr>
          <w:p w14:paraId="4A57F8A6"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25.200</w:t>
            </w:r>
          </w:p>
        </w:tc>
        <w:tc>
          <w:tcPr>
            <w:tcW w:w="475" w:type="pct"/>
            <w:tcBorders>
              <w:left w:val="single" w:sz="4" w:space="0" w:color="auto"/>
            </w:tcBorders>
            <w:shd w:val="clear" w:color="auto" w:fill="auto"/>
            <w:vAlign w:val="bottom"/>
          </w:tcPr>
          <w:p w14:paraId="2BEAC62D"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0.995</w:t>
            </w:r>
          </w:p>
        </w:tc>
        <w:tc>
          <w:tcPr>
            <w:tcW w:w="475" w:type="pct"/>
            <w:shd w:val="clear" w:color="auto" w:fill="auto"/>
            <w:vAlign w:val="bottom"/>
          </w:tcPr>
          <w:p w14:paraId="68C173C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1.300</w:t>
            </w:r>
          </w:p>
        </w:tc>
        <w:tc>
          <w:tcPr>
            <w:tcW w:w="475" w:type="pct"/>
            <w:shd w:val="clear" w:color="auto" w:fill="auto"/>
            <w:vAlign w:val="bottom"/>
          </w:tcPr>
          <w:p w14:paraId="608290E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15.300</w:t>
            </w:r>
          </w:p>
        </w:tc>
        <w:tc>
          <w:tcPr>
            <w:tcW w:w="474" w:type="pct"/>
            <w:shd w:val="clear" w:color="auto" w:fill="auto"/>
            <w:vAlign w:val="bottom"/>
          </w:tcPr>
          <w:p w14:paraId="0BFE9776"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103.4</w:t>
            </w:r>
          </w:p>
        </w:tc>
        <w:tc>
          <w:tcPr>
            <w:tcW w:w="474" w:type="pct"/>
            <w:shd w:val="clear" w:color="auto" w:fill="auto"/>
            <w:vAlign w:val="bottom"/>
          </w:tcPr>
          <w:p w14:paraId="410548A8"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3.860</w:t>
            </w:r>
          </w:p>
        </w:tc>
        <w:tc>
          <w:tcPr>
            <w:tcW w:w="474" w:type="pct"/>
            <w:shd w:val="clear" w:color="auto" w:fill="auto"/>
            <w:vAlign w:val="bottom"/>
          </w:tcPr>
          <w:p w14:paraId="02C1371E"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4" w:type="pct"/>
            <w:vAlign w:val="bottom"/>
          </w:tcPr>
          <w:p w14:paraId="496C2475"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2.390</w:t>
            </w:r>
          </w:p>
        </w:tc>
        <w:tc>
          <w:tcPr>
            <w:tcW w:w="472" w:type="pct"/>
            <w:shd w:val="clear" w:color="auto" w:fill="auto"/>
            <w:vAlign w:val="bottom"/>
          </w:tcPr>
          <w:p w14:paraId="54BF7CF0"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r>
      <w:tr w:rsidR="00F5543D" w:rsidRPr="0085141D" w14:paraId="1D93D999" w14:textId="77777777" w:rsidTr="001A223A">
        <w:trPr>
          <w:trHeight w:val="20"/>
        </w:trPr>
        <w:tc>
          <w:tcPr>
            <w:tcW w:w="5000" w:type="pct"/>
            <w:gridSpan w:val="10"/>
            <w:tcBorders>
              <w:top w:val="nil"/>
              <w:bottom w:val="nil"/>
              <w:right w:val="single" w:sz="4" w:space="0" w:color="auto"/>
            </w:tcBorders>
            <w:shd w:val="clear" w:color="auto" w:fill="auto"/>
            <w:vAlign w:val="center"/>
          </w:tcPr>
          <w:p w14:paraId="29D64EA5" w14:textId="77777777" w:rsidR="00F5543D" w:rsidRPr="0085141D" w:rsidRDefault="00F5543D" w:rsidP="001A223A">
            <w:pPr>
              <w:keepNext/>
              <w:keepLines/>
              <w:tabs>
                <w:tab w:val="left" w:pos="720"/>
              </w:tabs>
              <w:spacing w:before="20" w:after="40"/>
              <w:jc w:val="center"/>
              <w:rPr>
                <w:rFonts w:eastAsia="SimSun"/>
                <w:b/>
                <w:sz w:val="16"/>
                <w:szCs w:val="16"/>
                <w:lang w:val="en-GB" w:eastAsia="zh-CN"/>
              </w:rPr>
            </w:pPr>
            <w:r w:rsidRPr="0085141D">
              <w:rPr>
                <w:rFonts w:eastAsia="SimSun"/>
                <w:b/>
                <w:sz w:val="16"/>
                <w:szCs w:val="16"/>
                <w:lang w:val="en-GB" w:eastAsia="zh-CN"/>
              </w:rPr>
              <w:t>Face/neck wipes</w:t>
            </w:r>
          </w:p>
        </w:tc>
      </w:tr>
      <w:tr w:rsidR="00F5543D" w:rsidRPr="0085141D" w14:paraId="6DC9A864" w14:textId="77777777" w:rsidTr="001A223A">
        <w:trPr>
          <w:trHeight w:val="20"/>
        </w:trPr>
        <w:tc>
          <w:tcPr>
            <w:tcW w:w="732" w:type="pct"/>
            <w:shd w:val="clear" w:color="auto" w:fill="auto"/>
            <w:vAlign w:val="center"/>
          </w:tcPr>
          <w:p w14:paraId="4C0F8B43" w14:textId="77777777" w:rsidR="00F5543D" w:rsidRPr="0085141D" w:rsidRDefault="00F5543D" w:rsidP="001A223A">
            <w:pPr>
              <w:keepNext/>
              <w:keepLines/>
              <w:tabs>
                <w:tab w:val="left" w:pos="720"/>
              </w:tabs>
              <w:jc w:val="center"/>
              <w:rPr>
                <w:rFonts w:eastAsia="SimSun"/>
                <w:sz w:val="16"/>
                <w:szCs w:val="16"/>
                <w:lang w:val="en-GB" w:eastAsia="zh-CN"/>
              </w:rPr>
            </w:pPr>
            <w:r w:rsidRPr="0085141D">
              <w:rPr>
                <w:rFonts w:eastAsia="SimSun"/>
                <w:sz w:val="16"/>
                <w:szCs w:val="16"/>
                <w:lang w:val="en-GB" w:eastAsia="zh-CN"/>
              </w:rPr>
              <w:t>Measured</w:t>
            </w:r>
          </w:p>
        </w:tc>
        <w:tc>
          <w:tcPr>
            <w:tcW w:w="475" w:type="pct"/>
            <w:tcBorders>
              <w:right w:val="single" w:sz="4" w:space="0" w:color="auto"/>
            </w:tcBorders>
            <w:shd w:val="clear" w:color="auto" w:fill="auto"/>
            <w:vAlign w:val="bottom"/>
          </w:tcPr>
          <w:p w14:paraId="0B5E6A86"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1.705</w:t>
            </w:r>
          </w:p>
        </w:tc>
        <w:tc>
          <w:tcPr>
            <w:tcW w:w="475" w:type="pct"/>
            <w:tcBorders>
              <w:left w:val="single" w:sz="4" w:space="0" w:color="auto"/>
            </w:tcBorders>
            <w:shd w:val="clear" w:color="auto" w:fill="auto"/>
            <w:vAlign w:val="bottom"/>
          </w:tcPr>
          <w:p w14:paraId="402960B6"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5" w:type="pct"/>
            <w:shd w:val="clear" w:color="auto" w:fill="auto"/>
            <w:vAlign w:val="bottom"/>
          </w:tcPr>
          <w:p w14:paraId="0E6FEB48"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5" w:type="pct"/>
            <w:shd w:val="clear" w:color="auto" w:fill="auto"/>
            <w:vAlign w:val="bottom"/>
          </w:tcPr>
          <w:p w14:paraId="76A1CF5E"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0.900</w:t>
            </w:r>
          </w:p>
        </w:tc>
        <w:tc>
          <w:tcPr>
            <w:tcW w:w="474" w:type="pct"/>
            <w:shd w:val="clear" w:color="auto" w:fill="auto"/>
            <w:vAlign w:val="bottom"/>
          </w:tcPr>
          <w:p w14:paraId="389D3B6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6.218</w:t>
            </w:r>
          </w:p>
        </w:tc>
        <w:tc>
          <w:tcPr>
            <w:tcW w:w="474" w:type="pct"/>
            <w:shd w:val="clear" w:color="auto" w:fill="auto"/>
            <w:vAlign w:val="bottom"/>
          </w:tcPr>
          <w:p w14:paraId="02FD2B80"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4" w:type="pct"/>
            <w:shd w:val="clear" w:color="auto" w:fill="auto"/>
            <w:vAlign w:val="bottom"/>
          </w:tcPr>
          <w:p w14:paraId="457A86BF"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4" w:type="pct"/>
            <w:vAlign w:val="bottom"/>
          </w:tcPr>
          <w:p w14:paraId="08901E8A"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2" w:type="pct"/>
            <w:tcBorders>
              <w:right w:val="single" w:sz="4" w:space="0" w:color="auto"/>
            </w:tcBorders>
            <w:shd w:val="clear" w:color="auto" w:fill="auto"/>
            <w:vAlign w:val="bottom"/>
          </w:tcPr>
          <w:p w14:paraId="1BF053C0"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r>
      <w:tr w:rsidR="00F5543D" w:rsidRPr="0085141D" w14:paraId="05661B77" w14:textId="77777777" w:rsidTr="001A223A">
        <w:trPr>
          <w:trHeight w:val="20"/>
        </w:trPr>
        <w:tc>
          <w:tcPr>
            <w:tcW w:w="732" w:type="pct"/>
            <w:shd w:val="clear" w:color="auto" w:fill="auto"/>
            <w:vAlign w:val="center"/>
          </w:tcPr>
          <w:p w14:paraId="6C4DF4A5"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75" w:type="pct"/>
            <w:tcBorders>
              <w:right w:val="single" w:sz="4" w:space="0" w:color="auto"/>
            </w:tcBorders>
            <w:shd w:val="clear" w:color="auto" w:fill="auto"/>
            <w:vAlign w:val="bottom"/>
          </w:tcPr>
          <w:p w14:paraId="05AF4293"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1.705</w:t>
            </w:r>
          </w:p>
        </w:tc>
        <w:tc>
          <w:tcPr>
            <w:tcW w:w="475" w:type="pct"/>
            <w:tcBorders>
              <w:left w:val="single" w:sz="4" w:space="0" w:color="auto"/>
            </w:tcBorders>
            <w:shd w:val="clear" w:color="auto" w:fill="auto"/>
            <w:vAlign w:val="bottom"/>
          </w:tcPr>
          <w:p w14:paraId="2F99B2C8"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5" w:type="pct"/>
            <w:shd w:val="clear" w:color="auto" w:fill="auto"/>
            <w:vAlign w:val="bottom"/>
          </w:tcPr>
          <w:p w14:paraId="366C7108"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5" w:type="pct"/>
            <w:shd w:val="clear" w:color="auto" w:fill="auto"/>
            <w:vAlign w:val="bottom"/>
          </w:tcPr>
          <w:p w14:paraId="79391998"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0.900</w:t>
            </w:r>
          </w:p>
        </w:tc>
        <w:tc>
          <w:tcPr>
            <w:tcW w:w="474" w:type="pct"/>
            <w:shd w:val="clear" w:color="auto" w:fill="auto"/>
            <w:vAlign w:val="bottom"/>
          </w:tcPr>
          <w:p w14:paraId="1E97C65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6.218</w:t>
            </w:r>
          </w:p>
        </w:tc>
        <w:tc>
          <w:tcPr>
            <w:tcW w:w="474" w:type="pct"/>
            <w:shd w:val="clear" w:color="auto" w:fill="auto"/>
            <w:vAlign w:val="bottom"/>
          </w:tcPr>
          <w:p w14:paraId="3F9FF30F"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4" w:type="pct"/>
            <w:tcBorders>
              <w:right w:val="single" w:sz="4" w:space="0" w:color="auto"/>
            </w:tcBorders>
            <w:shd w:val="clear" w:color="auto" w:fill="auto"/>
            <w:vAlign w:val="bottom"/>
          </w:tcPr>
          <w:p w14:paraId="763C53EC"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4" w:type="pct"/>
            <w:tcBorders>
              <w:right w:val="single" w:sz="4" w:space="0" w:color="auto"/>
            </w:tcBorders>
            <w:vAlign w:val="bottom"/>
          </w:tcPr>
          <w:p w14:paraId="036C7DE6"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0.250</w:t>
            </w:r>
          </w:p>
        </w:tc>
        <w:tc>
          <w:tcPr>
            <w:tcW w:w="472" w:type="pct"/>
            <w:tcBorders>
              <w:left w:val="single" w:sz="4" w:space="0" w:color="auto"/>
              <w:right w:val="single" w:sz="4" w:space="0" w:color="auto"/>
            </w:tcBorders>
            <w:shd w:val="clear" w:color="auto" w:fill="auto"/>
            <w:vAlign w:val="bottom"/>
          </w:tcPr>
          <w:p w14:paraId="7426891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r>
      <w:tr w:rsidR="00F5543D" w:rsidRPr="0085141D" w14:paraId="3FA6A227" w14:textId="77777777" w:rsidTr="001A223A">
        <w:trPr>
          <w:trHeight w:val="20"/>
        </w:trPr>
        <w:tc>
          <w:tcPr>
            <w:tcW w:w="5000" w:type="pct"/>
            <w:gridSpan w:val="10"/>
            <w:tcBorders>
              <w:top w:val="nil"/>
              <w:bottom w:val="nil"/>
              <w:right w:val="single" w:sz="4" w:space="0" w:color="auto"/>
            </w:tcBorders>
            <w:shd w:val="clear" w:color="auto" w:fill="auto"/>
            <w:vAlign w:val="center"/>
          </w:tcPr>
          <w:p w14:paraId="39384B1E" w14:textId="77777777" w:rsidR="00F5543D" w:rsidRPr="0085141D" w:rsidRDefault="00F5543D" w:rsidP="001A223A">
            <w:pPr>
              <w:keepNext/>
              <w:keepLines/>
              <w:tabs>
                <w:tab w:val="left" w:pos="720"/>
              </w:tabs>
              <w:jc w:val="center"/>
              <w:rPr>
                <w:rFonts w:eastAsia="SimSun"/>
                <w:b/>
                <w:sz w:val="16"/>
                <w:szCs w:val="16"/>
                <w:lang w:val="en-GB" w:eastAsia="zh-CN"/>
              </w:rPr>
            </w:pPr>
            <w:r w:rsidRPr="0085141D">
              <w:rPr>
                <w:rFonts w:eastAsia="SimSun"/>
                <w:b/>
                <w:sz w:val="16"/>
                <w:szCs w:val="16"/>
                <w:lang w:val="en-GB" w:eastAsia="zh-CN"/>
              </w:rPr>
              <w:t>Residues in air sampling tubes</w:t>
            </w:r>
          </w:p>
        </w:tc>
      </w:tr>
      <w:tr w:rsidR="00F5543D" w:rsidRPr="0085141D" w14:paraId="58376013" w14:textId="77777777" w:rsidTr="001A223A">
        <w:trPr>
          <w:trHeight w:val="20"/>
        </w:trPr>
        <w:tc>
          <w:tcPr>
            <w:tcW w:w="732" w:type="pct"/>
            <w:shd w:val="clear" w:color="auto" w:fill="auto"/>
            <w:vAlign w:val="center"/>
          </w:tcPr>
          <w:p w14:paraId="76A78D5A"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Measured</w:t>
            </w:r>
          </w:p>
        </w:tc>
        <w:tc>
          <w:tcPr>
            <w:tcW w:w="475" w:type="pct"/>
            <w:tcBorders>
              <w:right w:val="single" w:sz="4" w:space="0" w:color="auto"/>
            </w:tcBorders>
            <w:shd w:val="clear" w:color="auto" w:fill="auto"/>
            <w:vAlign w:val="bottom"/>
          </w:tcPr>
          <w:p w14:paraId="14E6B813"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0.005</w:t>
            </w:r>
          </w:p>
        </w:tc>
        <w:tc>
          <w:tcPr>
            <w:tcW w:w="475" w:type="pct"/>
            <w:tcBorders>
              <w:left w:val="single" w:sz="4" w:space="0" w:color="auto"/>
            </w:tcBorders>
            <w:shd w:val="clear" w:color="auto" w:fill="auto"/>
            <w:vAlign w:val="bottom"/>
          </w:tcPr>
          <w:p w14:paraId="72306679"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0.005</w:t>
            </w:r>
          </w:p>
        </w:tc>
        <w:tc>
          <w:tcPr>
            <w:tcW w:w="475" w:type="pct"/>
            <w:shd w:val="clear" w:color="auto" w:fill="auto"/>
            <w:vAlign w:val="bottom"/>
          </w:tcPr>
          <w:p w14:paraId="45D82B4A"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0.062</w:t>
            </w:r>
          </w:p>
        </w:tc>
        <w:tc>
          <w:tcPr>
            <w:tcW w:w="475" w:type="pct"/>
            <w:shd w:val="clear" w:color="auto" w:fill="auto"/>
            <w:vAlign w:val="bottom"/>
          </w:tcPr>
          <w:p w14:paraId="11018F20"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0.076</w:t>
            </w:r>
          </w:p>
        </w:tc>
        <w:tc>
          <w:tcPr>
            <w:tcW w:w="474" w:type="pct"/>
            <w:shd w:val="clear" w:color="auto" w:fill="auto"/>
            <w:vAlign w:val="bottom"/>
          </w:tcPr>
          <w:p w14:paraId="03DC7EE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0.147</w:t>
            </w:r>
          </w:p>
        </w:tc>
        <w:tc>
          <w:tcPr>
            <w:tcW w:w="474" w:type="pct"/>
            <w:shd w:val="clear" w:color="auto" w:fill="auto"/>
            <w:vAlign w:val="bottom"/>
          </w:tcPr>
          <w:p w14:paraId="3CFDAB0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474" w:type="pct"/>
            <w:tcBorders>
              <w:right w:val="single" w:sz="4" w:space="0" w:color="auto"/>
            </w:tcBorders>
            <w:shd w:val="clear" w:color="auto" w:fill="auto"/>
            <w:vAlign w:val="bottom"/>
          </w:tcPr>
          <w:p w14:paraId="6A96109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474" w:type="pct"/>
            <w:tcBorders>
              <w:right w:val="single" w:sz="4" w:space="0" w:color="auto"/>
            </w:tcBorders>
            <w:vAlign w:val="bottom"/>
          </w:tcPr>
          <w:p w14:paraId="1A0758C9"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472" w:type="pct"/>
            <w:tcBorders>
              <w:left w:val="single" w:sz="4" w:space="0" w:color="auto"/>
              <w:right w:val="single" w:sz="4" w:space="0" w:color="auto"/>
            </w:tcBorders>
            <w:shd w:val="clear" w:color="auto" w:fill="auto"/>
            <w:vAlign w:val="bottom"/>
          </w:tcPr>
          <w:p w14:paraId="26E5C806"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r>
      <w:tr w:rsidR="00F5543D" w:rsidRPr="0085141D" w14:paraId="3E857F99" w14:textId="77777777" w:rsidTr="001A223A">
        <w:trPr>
          <w:trHeight w:val="20"/>
        </w:trPr>
        <w:tc>
          <w:tcPr>
            <w:tcW w:w="732" w:type="pct"/>
            <w:shd w:val="clear" w:color="auto" w:fill="auto"/>
            <w:vAlign w:val="center"/>
          </w:tcPr>
          <w:p w14:paraId="5F6DA732" w14:textId="77777777" w:rsidR="00F5543D" w:rsidRPr="0085141D" w:rsidRDefault="00F5543D" w:rsidP="001A223A">
            <w:pPr>
              <w:keepNext/>
              <w:keepLines/>
              <w:tabs>
                <w:tab w:val="left" w:pos="720"/>
              </w:tabs>
              <w:spacing w:before="20"/>
              <w:jc w:val="center"/>
              <w:rPr>
                <w:rFonts w:eastAsia="SimSun"/>
                <w:sz w:val="16"/>
                <w:szCs w:val="16"/>
                <w:lang w:val="en-GB" w:eastAsia="zh-CN"/>
              </w:rPr>
            </w:pPr>
            <w:r w:rsidRPr="0085141D">
              <w:rPr>
                <w:rFonts w:eastAsia="SimSun"/>
                <w:sz w:val="16"/>
                <w:szCs w:val="16"/>
                <w:lang w:val="en-GB" w:eastAsia="zh-CN"/>
              </w:rPr>
              <w:t>TOTAL</w:t>
            </w:r>
          </w:p>
        </w:tc>
        <w:tc>
          <w:tcPr>
            <w:tcW w:w="475" w:type="pct"/>
            <w:tcBorders>
              <w:right w:val="single" w:sz="4" w:space="0" w:color="auto"/>
            </w:tcBorders>
            <w:shd w:val="clear" w:color="auto" w:fill="auto"/>
            <w:vAlign w:val="bottom"/>
          </w:tcPr>
          <w:p w14:paraId="0CB41165"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0.005</w:t>
            </w:r>
          </w:p>
        </w:tc>
        <w:tc>
          <w:tcPr>
            <w:tcW w:w="475" w:type="pct"/>
            <w:tcBorders>
              <w:left w:val="single" w:sz="4" w:space="0" w:color="auto"/>
            </w:tcBorders>
            <w:shd w:val="clear" w:color="auto" w:fill="auto"/>
            <w:vAlign w:val="bottom"/>
          </w:tcPr>
          <w:p w14:paraId="730BF634"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0.005</w:t>
            </w:r>
          </w:p>
        </w:tc>
        <w:tc>
          <w:tcPr>
            <w:tcW w:w="475" w:type="pct"/>
            <w:shd w:val="clear" w:color="auto" w:fill="auto"/>
            <w:vAlign w:val="bottom"/>
          </w:tcPr>
          <w:p w14:paraId="2CF110AB" w14:textId="77777777" w:rsidR="00F5543D" w:rsidRPr="0085141D" w:rsidRDefault="00F5543D" w:rsidP="001A223A">
            <w:pPr>
              <w:tabs>
                <w:tab w:val="left" w:pos="720"/>
              </w:tabs>
              <w:spacing w:before="20"/>
              <w:jc w:val="center"/>
              <w:rPr>
                <w:i/>
                <w:iCs/>
                <w:sz w:val="18"/>
                <w:szCs w:val="18"/>
                <w:lang w:val="en-GB" w:eastAsia="en-US"/>
              </w:rPr>
            </w:pPr>
            <w:r w:rsidRPr="0085141D">
              <w:rPr>
                <w:i/>
                <w:iCs/>
                <w:sz w:val="18"/>
                <w:szCs w:val="18"/>
                <w:lang w:val="en-GB" w:eastAsia="en-US"/>
              </w:rPr>
              <w:t>0.062</w:t>
            </w:r>
          </w:p>
        </w:tc>
        <w:tc>
          <w:tcPr>
            <w:tcW w:w="475" w:type="pct"/>
            <w:shd w:val="clear" w:color="auto" w:fill="auto"/>
            <w:vAlign w:val="bottom"/>
          </w:tcPr>
          <w:p w14:paraId="371939A0"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0.076</w:t>
            </w:r>
          </w:p>
        </w:tc>
        <w:tc>
          <w:tcPr>
            <w:tcW w:w="474" w:type="pct"/>
            <w:shd w:val="clear" w:color="auto" w:fill="auto"/>
            <w:vAlign w:val="bottom"/>
          </w:tcPr>
          <w:p w14:paraId="5DC4903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0.147</w:t>
            </w:r>
          </w:p>
        </w:tc>
        <w:tc>
          <w:tcPr>
            <w:tcW w:w="474" w:type="pct"/>
            <w:shd w:val="clear" w:color="auto" w:fill="auto"/>
            <w:vAlign w:val="bottom"/>
          </w:tcPr>
          <w:p w14:paraId="58DE10D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474" w:type="pct"/>
            <w:shd w:val="clear" w:color="auto" w:fill="auto"/>
            <w:vAlign w:val="bottom"/>
          </w:tcPr>
          <w:p w14:paraId="5A399133"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474" w:type="pct"/>
            <w:vAlign w:val="bottom"/>
          </w:tcPr>
          <w:p w14:paraId="6D844417"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472" w:type="pct"/>
            <w:shd w:val="clear" w:color="auto" w:fill="auto"/>
            <w:vAlign w:val="bottom"/>
          </w:tcPr>
          <w:p w14:paraId="06351C26"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r>
    </w:tbl>
    <w:p w14:paraId="227CE75A" w14:textId="77777777" w:rsidR="00F5543D" w:rsidRPr="0085141D" w:rsidRDefault="00F5543D" w:rsidP="00F5543D">
      <w:pPr>
        <w:tabs>
          <w:tab w:val="left" w:pos="720"/>
        </w:tabs>
        <w:rPr>
          <w:sz w:val="18"/>
          <w:szCs w:val="24"/>
          <w:lang w:val="en-GB" w:eastAsia="en-US"/>
        </w:rPr>
      </w:pPr>
      <w:r w:rsidRPr="0085141D">
        <w:rPr>
          <w:sz w:val="18"/>
          <w:szCs w:val="24"/>
          <w:lang w:val="en-GB" w:eastAsia="en-US"/>
        </w:rPr>
        <w:t>Values in italics are &lt;LOQ.  Half the LOQ is taken for the calculations</w:t>
      </w:r>
    </w:p>
    <w:p w14:paraId="2CC42836" w14:textId="77777777" w:rsidR="00F5543D" w:rsidRPr="00A6653A" w:rsidRDefault="00F5543D" w:rsidP="00F5543D">
      <w:pPr>
        <w:tabs>
          <w:tab w:val="left" w:pos="720"/>
        </w:tabs>
        <w:spacing w:before="240"/>
        <w:rPr>
          <w:b/>
          <w:sz w:val="20"/>
          <w:szCs w:val="20"/>
          <w:lang w:val="en-GB" w:eastAsia="en-US"/>
        </w:rPr>
      </w:pPr>
      <w:r w:rsidRPr="00A6653A">
        <w:rPr>
          <w:b/>
          <w:sz w:val="20"/>
          <w:szCs w:val="20"/>
          <w:lang w:val="en-GB" w:eastAsia="en-US"/>
        </w:rPr>
        <w:t>Summary of Field Results – fluquinconazole mixing/loading/calibration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36"/>
        <w:gridCol w:w="693"/>
        <w:gridCol w:w="693"/>
        <w:gridCol w:w="693"/>
        <w:gridCol w:w="693"/>
        <w:gridCol w:w="693"/>
        <w:gridCol w:w="693"/>
        <w:gridCol w:w="693"/>
        <w:gridCol w:w="693"/>
        <w:gridCol w:w="693"/>
      </w:tblGrid>
      <w:tr w:rsidR="00F5543D" w:rsidRPr="0085141D" w14:paraId="67B1EFB6" w14:textId="77777777" w:rsidTr="001A223A">
        <w:tc>
          <w:tcPr>
            <w:tcW w:w="3336" w:type="dxa"/>
            <w:vAlign w:val="center"/>
          </w:tcPr>
          <w:p w14:paraId="7C476226" w14:textId="77777777" w:rsidR="00F5543D" w:rsidRPr="0085141D" w:rsidRDefault="00F5543D" w:rsidP="001A223A">
            <w:pPr>
              <w:tabs>
                <w:tab w:val="left" w:pos="720"/>
              </w:tabs>
              <w:rPr>
                <w:rFonts w:eastAsia="Calibri"/>
                <w:b/>
                <w:bCs/>
                <w:sz w:val="14"/>
                <w:szCs w:val="14"/>
                <w:lang w:val="en-GB" w:eastAsia="en-US"/>
              </w:rPr>
            </w:pPr>
            <w:r w:rsidRPr="0085141D">
              <w:rPr>
                <w:rFonts w:eastAsia="Calibri"/>
                <w:b/>
                <w:bCs/>
                <w:sz w:val="14"/>
                <w:szCs w:val="14"/>
                <w:lang w:val="en-GB" w:eastAsia="en-US"/>
              </w:rPr>
              <w:t>Operator Number</w:t>
            </w:r>
          </w:p>
        </w:tc>
        <w:tc>
          <w:tcPr>
            <w:tcW w:w="693" w:type="dxa"/>
          </w:tcPr>
          <w:p w14:paraId="598D5765"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27</w:t>
            </w:r>
          </w:p>
        </w:tc>
        <w:tc>
          <w:tcPr>
            <w:tcW w:w="693" w:type="dxa"/>
          </w:tcPr>
          <w:p w14:paraId="1E5EA6D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28</w:t>
            </w:r>
          </w:p>
        </w:tc>
        <w:tc>
          <w:tcPr>
            <w:tcW w:w="693" w:type="dxa"/>
          </w:tcPr>
          <w:p w14:paraId="303273B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33</w:t>
            </w:r>
          </w:p>
        </w:tc>
        <w:tc>
          <w:tcPr>
            <w:tcW w:w="693" w:type="dxa"/>
          </w:tcPr>
          <w:p w14:paraId="1A8D505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34</w:t>
            </w:r>
          </w:p>
        </w:tc>
        <w:tc>
          <w:tcPr>
            <w:tcW w:w="693" w:type="dxa"/>
          </w:tcPr>
          <w:p w14:paraId="3A505A9F"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36</w:t>
            </w:r>
          </w:p>
        </w:tc>
        <w:tc>
          <w:tcPr>
            <w:tcW w:w="693" w:type="dxa"/>
            <w:vAlign w:val="bottom"/>
          </w:tcPr>
          <w:p w14:paraId="37B15C0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31</w:t>
            </w:r>
          </w:p>
        </w:tc>
        <w:tc>
          <w:tcPr>
            <w:tcW w:w="693" w:type="dxa"/>
            <w:vAlign w:val="bottom"/>
          </w:tcPr>
          <w:p w14:paraId="2A236ED4"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26</w:t>
            </w:r>
          </w:p>
        </w:tc>
        <w:tc>
          <w:tcPr>
            <w:tcW w:w="693" w:type="dxa"/>
            <w:vAlign w:val="bottom"/>
          </w:tcPr>
          <w:p w14:paraId="2C5F740A"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32</w:t>
            </w:r>
          </w:p>
        </w:tc>
        <w:tc>
          <w:tcPr>
            <w:tcW w:w="693" w:type="dxa"/>
            <w:vAlign w:val="bottom"/>
          </w:tcPr>
          <w:p w14:paraId="64F35FE0"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35</w:t>
            </w:r>
          </w:p>
        </w:tc>
      </w:tr>
      <w:tr w:rsidR="00F5543D" w:rsidRPr="0085141D" w14:paraId="7056C688" w14:textId="77777777" w:rsidTr="001A223A">
        <w:tc>
          <w:tcPr>
            <w:tcW w:w="3336" w:type="dxa"/>
          </w:tcPr>
          <w:p w14:paraId="30460311" w14:textId="77777777" w:rsidR="00F5543D" w:rsidRPr="0085141D" w:rsidRDefault="00F5543D" w:rsidP="001A223A">
            <w:pPr>
              <w:tabs>
                <w:tab w:val="left" w:pos="720"/>
              </w:tabs>
              <w:spacing w:before="120" w:after="120"/>
              <w:rPr>
                <w:rFonts w:eastAsia="Calibri"/>
                <w:b/>
                <w:sz w:val="20"/>
                <w:szCs w:val="20"/>
                <w:lang w:val="en-GB" w:eastAsia="en-US"/>
              </w:rPr>
            </w:pPr>
            <w:r w:rsidRPr="0085141D">
              <w:rPr>
                <w:rFonts w:eastAsia="Calibri"/>
                <w:b/>
                <w:bCs/>
                <w:sz w:val="14"/>
                <w:szCs w:val="14"/>
                <w:lang w:val="en-GB" w:eastAsia="en-US"/>
              </w:rPr>
              <w:t>Actual Dermal Exposure (µg/operation)</w:t>
            </w:r>
          </w:p>
        </w:tc>
        <w:tc>
          <w:tcPr>
            <w:tcW w:w="693" w:type="dxa"/>
            <w:vAlign w:val="center"/>
          </w:tcPr>
          <w:p w14:paraId="08F076E0" w14:textId="77777777" w:rsidR="00F5543D" w:rsidRPr="0085141D" w:rsidRDefault="00F5543D" w:rsidP="001A223A">
            <w:pPr>
              <w:tabs>
                <w:tab w:val="left" w:pos="720"/>
              </w:tabs>
              <w:jc w:val="center"/>
              <w:rPr>
                <w:sz w:val="16"/>
                <w:szCs w:val="16"/>
                <w:lang w:val="en-GB" w:eastAsia="en-US"/>
              </w:rPr>
            </w:pPr>
            <w:r w:rsidRPr="0085141D">
              <w:rPr>
                <w:sz w:val="16"/>
                <w:szCs w:val="16"/>
                <w:lang w:val="en-GB" w:eastAsia="en-US"/>
              </w:rPr>
              <w:t>30.985</w:t>
            </w:r>
          </w:p>
        </w:tc>
        <w:tc>
          <w:tcPr>
            <w:tcW w:w="693" w:type="dxa"/>
            <w:vAlign w:val="center"/>
          </w:tcPr>
          <w:p w14:paraId="0C0D1EBC" w14:textId="77777777" w:rsidR="00F5543D" w:rsidRPr="0085141D" w:rsidRDefault="00F5543D" w:rsidP="001A223A">
            <w:pPr>
              <w:tabs>
                <w:tab w:val="left" w:pos="720"/>
              </w:tabs>
              <w:jc w:val="center"/>
              <w:rPr>
                <w:sz w:val="16"/>
                <w:szCs w:val="16"/>
                <w:lang w:val="en-GB" w:eastAsia="en-US"/>
              </w:rPr>
            </w:pPr>
            <w:r w:rsidRPr="0085141D">
              <w:rPr>
                <w:sz w:val="16"/>
                <w:szCs w:val="16"/>
                <w:lang w:val="en-GB" w:eastAsia="en-US"/>
              </w:rPr>
              <w:t>1.934</w:t>
            </w:r>
          </w:p>
        </w:tc>
        <w:tc>
          <w:tcPr>
            <w:tcW w:w="693" w:type="dxa"/>
            <w:vAlign w:val="center"/>
          </w:tcPr>
          <w:p w14:paraId="6E60BDFA" w14:textId="77777777" w:rsidR="00F5543D" w:rsidRPr="0085141D" w:rsidRDefault="00F5543D" w:rsidP="001A223A">
            <w:pPr>
              <w:tabs>
                <w:tab w:val="left" w:pos="720"/>
              </w:tabs>
              <w:jc w:val="center"/>
              <w:rPr>
                <w:sz w:val="16"/>
                <w:szCs w:val="16"/>
                <w:lang w:val="en-GB" w:eastAsia="en-US"/>
              </w:rPr>
            </w:pPr>
            <w:r w:rsidRPr="0085141D">
              <w:rPr>
                <w:sz w:val="16"/>
                <w:szCs w:val="16"/>
                <w:lang w:val="en-GB" w:eastAsia="en-US"/>
              </w:rPr>
              <w:t>4.733</w:t>
            </w:r>
          </w:p>
        </w:tc>
        <w:tc>
          <w:tcPr>
            <w:tcW w:w="693" w:type="dxa"/>
            <w:vAlign w:val="center"/>
          </w:tcPr>
          <w:p w14:paraId="10651C0E" w14:textId="77777777" w:rsidR="00F5543D" w:rsidRPr="0085141D" w:rsidRDefault="00F5543D" w:rsidP="001A223A">
            <w:pPr>
              <w:tabs>
                <w:tab w:val="left" w:pos="720"/>
              </w:tabs>
              <w:jc w:val="center"/>
              <w:rPr>
                <w:sz w:val="16"/>
                <w:szCs w:val="16"/>
                <w:lang w:val="en-GB" w:eastAsia="en-US"/>
              </w:rPr>
            </w:pPr>
            <w:r w:rsidRPr="0085141D">
              <w:rPr>
                <w:sz w:val="16"/>
                <w:szCs w:val="16"/>
                <w:lang w:val="en-GB" w:eastAsia="en-US"/>
              </w:rPr>
              <w:t>24.306</w:t>
            </w:r>
          </w:p>
        </w:tc>
        <w:tc>
          <w:tcPr>
            <w:tcW w:w="693" w:type="dxa"/>
            <w:vAlign w:val="center"/>
          </w:tcPr>
          <w:p w14:paraId="11F1FEDC" w14:textId="77777777" w:rsidR="00F5543D" w:rsidRPr="0085141D" w:rsidRDefault="00F5543D" w:rsidP="001A223A">
            <w:pPr>
              <w:tabs>
                <w:tab w:val="left" w:pos="720"/>
              </w:tabs>
              <w:jc w:val="center"/>
              <w:rPr>
                <w:sz w:val="16"/>
                <w:szCs w:val="16"/>
                <w:lang w:val="en-GB" w:eastAsia="en-US"/>
              </w:rPr>
            </w:pPr>
            <w:r w:rsidRPr="0085141D">
              <w:rPr>
                <w:sz w:val="16"/>
                <w:szCs w:val="16"/>
                <w:lang w:val="en-GB" w:eastAsia="en-US"/>
              </w:rPr>
              <w:t>144.18</w:t>
            </w:r>
          </w:p>
        </w:tc>
        <w:tc>
          <w:tcPr>
            <w:tcW w:w="693" w:type="dxa"/>
            <w:vAlign w:val="center"/>
          </w:tcPr>
          <w:p w14:paraId="0BCAF320" w14:textId="77777777" w:rsidR="00F5543D" w:rsidRPr="0085141D" w:rsidRDefault="00F5543D" w:rsidP="001A223A">
            <w:pPr>
              <w:tabs>
                <w:tab w:val="left" w:pos="720"/>
              </w:tabs>
              <w:jc w:val="center"/>
              <w:rPr>
                <w:sz w:val="16"/>
                <w:szCs w:val="16"/>
                <w:lang w:val="en-GB" w:eastAsia="en-US"/>
              </w:rPr>
            </w:pPr>
            <w:r w:rsidRPr="0085141D">
              <w:rPr>
                <w:sz w:val="16"/>
                <w:szCs w:val="16"/>
                <w:lang w:val="en-GB" w:eastAsia="en-US"/>
              </w:rPr>
              <w:t>6.097</w:t>
            </w:r>
          </w:p>
        </w:tc>
        <w:tc>
          <w:tcPr>
            <w:tcW w:w="693" w:type="dxa"/>
            <w:vAlign w:val="center"/>
          </w:tcPr>
          <w:p w14:paraId="03DDC4C2" w14:textId="77777777" w:rsidR="00F5543D" w:rsidRPr="0085141D" w:rsidRDefault="00F5543D" w:rsidP="001A223A">
            <w:pPr>
              <w:tabs>
                <w:tab w:val="left" w:pos="720"/>
              </w:tabs>
              <w:jc w:val="center"/>
              <w:rPr>
                <w:sz w:val="16"/>
                <w:szCs w:val="16"/>
                <w:lang w:val="en-GB" w:eastAsia="en-US"/>
              </w:rPr>
            </w:pPr>
            <w:r w:rsidRPr="0085141D">
              <w:rPr>
                <w:sz w:val="16"/>
                <w:szCs w:val="16"/>
                <w:lang w:val="en-GB" w:eastAsia="en-US"/>
              </w:rPr>
              <w:t>0.665</w:t>
            </w:r>
          </w:p>
        </w:tc>
        <w:tc>
          <w:tcPr>
            <w:tcW w:w="693" w:type="dxa"/>
            <w:vAlign w:val="center"/>
          </w:tcPr>
          <w:p w14:paraId="6DD1E771" w14:textId="77777777" w:rsidR="00F5543D" w:rsidRPr="0085141D" w:rsidRDefault="00F5543D" w:rsidP="001A223A">
            <w:pPr>
              <w:tabs>
                <w:tab w:val="left" w:pos="720"/>
              </w:tabs>
              <w:jc w:val="center"/>
              <w:rPr>
                <w:sz w:val="16"/>
                <w:szCs w:val="16"/>
                <w:lang w:val="en-GB" w:eastAsia="en-US"/>
              </w:rPr>
            </w:pPr>
            <w:r w:rsidRPr="0085141D">
              <w:rPr>
                <w:sz w:val="16"/>
                <w:szCs w:val="16"/>
                <w:lang w:val="en-GB" w:eastAsia="en-US"/>
              </w:rPr>
              <w:t>4.704</w:t>
            </w:r>
          </w:p>
        </w:tc>
        <w:tc>
          <w:tcPr>
            <w:tcW w:w="693" w:type="dxa"/>
            <w:vAlign w:val="center"/>
          </w:tcPr>
          <w:p w14:paraId="28A8D742" w14:textId="77777777" w:rsidR="00F5543D" w:rsidRPr="0085141D" w:rsidRDefault="00F5543D" w:rsidP="001A223A">
            <w:pPr>
              <w:tabs>
                <w:tab w:val="left" w:pos="720"/>
              </w:tabs>
              <w:jc w:val="center"/>
              <w:rPr>
                <w:sz w:val="16"/>
                <w:szCs w:val="16"/>
                <w:lang w:val="en-GB" w:eastAsia="en-US"/>
              </w:rPr>
            </w:pPr>
            <w:r w:rsidRPr="0085141D">
              <w:rPr>
                <w:sz w:val="16"/>
                <w:szCs w:val="16"/>
                <w:lang w:val="en-GB" w:eastAsia="en-US"/>
              </w:rPr>
              <w:t>0.471</w:t>
            </w:r>
          </w:p>
        </w:tc>
      </w:tr>
      <w:tr w:rsidR="00F5543D" w:rsidRPr="0085141D" w14:paraId="0C6DB42C" w14:textId="77777777" w:rsidTr="001A223A">
        <w:tc>
          <w:tcPr>
            <w:tcW w:w="3336" w:type="dxa"/>
          </w:tcPr>
          <w:p w14:paraId="4C0B3B27" w14:textId="77777777" w:rsidR="00F5543D" w:rsidRPr="0085141D" w:rsidRDefault="00F5543D" w:rsidP="001A223A">
            <w:pPr>
              <w:tabs>
                <w:tab w:val="left" w:pos="720"/>
              </w:tabs>
              <w:rPr>
                <w:rFonts w:eastAsia="Calibri"/>
                <w:b/>
                <w:bCs/>
                <w:sz w:val="14"/>
                <w:szCs w:val="14"/>
                <w:lang w:val="en-GB" w:eastAsia="en-US"/>
              </w:rPr>
            </w:pPr>
            <w:r w:rsidRPr="0085141D">
              <w:rPr>
                <w:rFonts w:eastAsia="Calibri"/>
                <w:b/>
                <w:bCs/>
                <w:sz w:val="14"/>
                <w:szCs w:val="14"/>
                <w:lang w:val="en-GB" w:eastAsia="en-US"/>
              </w:rPr>
              <w:t>Potential Inhalation Exposure (µg/operation)</w:t>
            </w:r>
          </w:p>
        </w:tc>
        <w:tc>
          <w:tcPr>
            <w:tcW w:w="693" w:type="dxa"/>
            <w:vAlign w:val="bottom"/>
          </w:tcPr>
          <w:p w14:paraId="65E928CC"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0.035</w:t>
            </w:r>
          </w:p>
        </w:tc>
        <w:tc>
          <w:tcPr>
            <w:tcW w:w="693" w:type="dxa"/>
            <w:vAlign w:val="bottom"/>
          </w:tcPr>
          <w:p w14:paraId="3CCF0DF3"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0.035</w:t>
            </w:r>
          </w:p>
        </w:tc>
        <w:tc>
          <w:tcPr>
            <w:tcW w:w="693" w:type="dxa"/>
            <w:vAlign w:val="bottom"/>
          </w:tcPr>
          <w:p w14:paraId="6E56F61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0.434</w:t>
            </w:r>
          </w:p>
        </w:tc>
        <w:tc>
          <w:tcPr>
            <w:tcW w:w="693" w:type="dxa"/>
            <w:vAlign w:val="bottom"/>
          </w:tcPr>
          <w:p w14:paraId="192B05BB"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0.532</w:t>
            </w:r>
          </w:p>
        </w:tc>
        <w:tc>
          <w:tcPr>
            <w:tcW w:w="693" w:type="dxa"/>
            <w:vAlign w:val="bottom"/>
          </w:tcPr>
          <w:p w14:paraId="22878DB5"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1.029</w:t>
            </w:r>
          </w:p>
        </w:tc>
        <w:tc>
          <w:tcPr>
            <w:tcW w:w="693" w:type="dxa"/>
            <w:vAlign w:val="bottom"/>
          </w:tcPr>
          <w:p w14:paraId="45542A20"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693" w:type="dxa"/>
            <w:vAlign w:val="bottom"/>
          </w:tcPr>
          <w:p w14:paraId="48E0F181"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693" w:type="dxa"/>
            <w:vAlign w:val="bottom"/>
          </w:tcPr>
          <w:p w14:paraId="789DC092"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c>
          <w:tcPr>
            <w:tcW w:w="693" w:type="dxa"/>
            <w:vAlign w:val="bottom"/>
          </w:tcPr>
          <w:p w14:paraId="56F191A8" w14:textId="77777777" w:rsidR="00F5543D" w:rsidRPr="0085141D" w:rsidRDefault="00F5543D" w:rsidP="001A223A">
            <w:pPr>
              <w:tabs>
                <w:tab w:val="left" w:pos="720"/>
              </w:tabs>
              <w:spacing w:before="20"/>
              <w:jc w:val="center"/>
              <w:rPr>
                <w:sz w:val="18"/>
                <w:szCs w:val="18"/>
                <w:lang w:val="en-GB" w:eastAsia="en-US"/>
              </w:rPr>
            </w:pPr>
            <w:r w:rsidRPr="0085141D">
              <w:rPr>
                <w:sz w:val="18"/>
                <w:szCs w:val="18"/>
                <w:lang w:val="en-GB" w:eastAsia="en-US"/>
              </w:rPr>
              <w:t>n.d.</w:t>
            </w:r>
          </w:p>
        </w:tc>
      </w:tr>
    </w:tbl>
    <w:p w14:paraId="67A5C32A" w14:textId="77777777" w:rsidR="00F5543D" w:rsidRPr="00A6653A" w:rsidRDefault="00F5543D" w:rsidP="00A6653A">
      <w:pPr>
        <w:tabs>
          <w:tab w:val="left" w:pos="720"/>
        </w:tabs>
        <w:overflowPunct w:val="0"/>
        <w:autoSpaceDE w:val="0"/>
        <w:autoSpaceDN w:val="0"/>
        <w:adjustRightInd w:val="0"/>
        <w:jc w:val="both"/>
        <w:textAlignment w:val="baseline"/>
        <w:rPr>
          <w:sz w:val="18"/>
          <w:szCs w:val="18"/>
          <w:lang w:val="en-GB" w:eastAsia="en-US"/>
        </w:rPr>
      </w:pPr>
      <w:r w:rsidRPr="00A6653A">
        <w:rPr>
          <w:sz w:val="18"/>
          <w:szCs w:val="18"/>
          <w:lang w:val="en-GB" w:eastAsia="en-US"/>
        </w:rPr>
        <w:t>Actual Dermal Exposure (ADE) = Sum of residues on inner dosimeter representing the skin, face/neck wipes and hand wash solutions.</w:t>
      </w:r>
    </w:p>
    <w:p w14:paraId="5D3D1186" w14:textId="77777777" w:rsidR="00F5543D" w:rsidRPr="00A6653A" w:rsidRDefault="00F5543D" w:rsidP="00A6653A">
      <w:pPr>
        <w:tabs>
          <w:tab w:val="left" w:pos="720"/>
        </w:tabs>
        <w:overflowPunct w:val="0"/>
        <w:autoSpaceDE w:val="0"/>
        <w:autoSpaceDN w:val="0"/>
        <w:adjustRightInd w:val="0"/>
        <w:jc w:val="both"/>
        <w:textAlignment w:val="baseline"/>
        <w:rPr>
          <w:bCs/>
          <w:sz w:val="18"/>
          <w:szCs w:val="18"/>
          <w:lang w:val="en-GB" w:eastAsia="en-US"/>
        </w:rPr>
      </w:pPr>
      <w:r w:rsidRPr="00A6653A">
        <w:rPr>
          <w:sz w:val="18"/>
          <w:szCs w:val="18"/>
          <w:lang w:val="en-GB" w:eastAsia="en-US"/>
        </w:rPr>
        <w:t xml:space="preserve">Potential Inhalation Exposure (PIE) = Residues measured in the breathing zone expressed as </w:t>
      </w:r>
      <w:r w:rsidRPr="00A6653A">
        <w:rPr>
          <w:bCs/>
          <w:sz w:val="18"/>
          <w:szCs w:val="18"/>
          <w:lang w:val="en-GB" w:eastAsia="en-US"/>
        </w:rPr>
        <w:t>µg/operation (at a breathing rate of 14 L/min).</w:t>
      </w:r>
    </w:p>
    <w:bookmarkEnd w:id="1286"/>
    <w:p w14:paraId="0AD637C5" w14:textId="77777777" w:rsidR="00F5543D" w:rsidRPr="0085141D" w:rsidRDefault="00F5543D" w:rsidP="00A75972">
      <w:pPr>
        <w:tabs>
          <w:tab w:val="left" w:pos="720"/>
        </w:tabs>
        <w:overflowPunct w:val="0"/>
        <w:autoSpaceDE w:val="0"/>
        <w:autoSpaceDN w:val="0"/>
        <w:adjustRightInd w:val="0"/>
        <w:spacing w:before="240" w:after="120"/>
        <w:jc w:val="both"/>
        <w:textAlignment w:val="baseline"/>
        <w:rPr>
          <w:b/>
          <w:lang w:val="en-GB" w:eastAsia="en-US"/>
        </w:rPr>
      </w:pPr>
      <w:r w:rsidRPr="0085141D">
        <w:rPr>
          <w:b/>
          <w:lang w:val="en-GB" w:eastAsia="en-US"/>
        </w:rPr>
        <w:t>Conclusions</w:t>
      </w:r>
    </w:p>
    <w:p w14:paraId="57263E3B" w14:textId="77777777" w:rsidR="00F5543D" w:rsidRPr="0085141D" w:rsidRDefault="00F5543D" w:rsidP="00A6653A">
      <w:pPr>
        <w:tabs>
          <w:tab w:val="left" w:pos="720"/>
        </w:tabs>
        <w:spacing w:after="240"/>
        <w:jc w:val="both"/>
        <w:rPr>
          <w:lang w:val="en-GB" w:eastAsia="en-US"/>
        </w:rPr>
      </w:pPr>
      <w:r w:rsidRPr="0085141D">
        <w:rPr>
          <w:lang w:val="en-GB" w:eastAsia="en-US"/>
        </w:rPr>
        <w:t>The study is considered to provide suitable data for the estimation of operator exposure for the tasks of bagging and equipment cleaning during the treatment of seed.</w:t>
      </w:r>
    </w:p>
    <w:p w14:paraId="712E4A14" w14:textId="77777777" w:rsidR="00F5543D" w:rsidRDefault="00F5543D" w:rsidP="00F5543D"/>
    <w:p w14:paraId="17DCC9A5" w14:textId="77777777" w:rsidR="00F5543D" w:rsidRDefault="00F5543D" w:rsidP="00F5543D">
      <w:pPr>
        <w:pStyle w:val="RepStandard"/>
      </w:pPr>
    </w:p>
    <w:p w14:paraId="0C307378" w14:textId="77777777" w:rsidR="00C15B74" w:rsidRPr="0021205B" w:rsidRDefault="00C15B74" w:rsidP="00A75972">
      <w:pPr>
        <w:pStyle w:val="RepAppendix3"/>
        <w:pageBreakBefore/>
        <w:spacing w:before="240" w:after="120"/>
      </w:pPr>
      <w:r w:rsidRPr="005B3447">
        <w:lastRenderedPageBreak/>
        <w:t xml:space="preserve">Study </w:t>
      </w:r>
      <w:r>
        <w:t>2</w:t>
      </w:r>
      <w:r w:rsidRPr="005B3447">
        <w:t xml:space="preserve"> – </w:t>
      </w:r>
      <w:r w:rsidRPr="00C15B74">
        <w:rPr>
          <w:lang w:val="en-US"/>
        </w:rPr>
        <w:t>IN-M2G98: Acute Oral Toxicity</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90"/>
        <w:gridCol w:w="7371"/>
      </w:tblGrid>
      <w:tr w:rsidR="00C15B74" w:rsidRPr="00C86652" w14:paraId="1F8E1ED5" w14:textId="77777777" w:rsidTr="000B7005">
        <w:tc>
          <w:tcPr>
            <w:tcW w:w="1063" w:type="pct"/>
            <w:shd w:val="clear" w:color="auto" w:fill="D9D9D9"/>
          </w:tcPr>
          <w:p w14:paraId="39CA82BC" w14:textId="77777777" w:rsidR="00C15B74" w:rsidRPr="00A6653A" w:rsidRDefault="00C15B74" w:rsidP="001A223A">
            <w:pPr>
              <w:widowControl w:val="0"/>
              <w:jc w:val="both"/>
              <w:rPr>
                <w:rFonts w:eastAsia="Batang"/>
                <w:sz w:val="20"/>
                <w:szCs w:val="20"/>
                <w:lang w:val="en-GB"/>
              </w:rPr>
            </w:pPr>
            <w:r w:rsidRPr="00A6653A">
              <w:rPr>
                <w:sz w:val="20"/>
                <w:szCs w:val="20"/>
                <w:lang w:val="en-GB"/>
              </w:rPr>
              <w:t xml:space="preserve">Comments of </w:t>
            </w:r>
            <w:proofErr w:type="spellStart"/>
            <w:r w:rsidRPr="00A6653A">
              <w:rPr>
                <w:sz w:val="20"/>
                <w:szCs w:val="20"/>
                <w:lang w:val="en-GB"/>
              </w:rPr>
              <w:t>zRMS</w:t>
            </w:r>
            <w:proofErr w:type="spellEnd"/>
            <w:r w:rsidRPr="00A6653A">
              <w:rPr>
                <w:sz w:val="20"/>
                <w:szCs w:val="20"/>
                <w:lang w:val="en-GB"/>
              </w:rPr>
              <w:t>:</w:t>
            </w:r>
          </w:p>
        </w:tc>
        <w:tc>
          <w:tcPr>
            <w:tcW w:w="3937" w:type="pct"/>
            <w:shd w:val="clear" w:color="auto" w:fill="D9D9D9"/>
          </w:tcPr>
          <w:p w14:paraId="29062C5B" w14:textId="77777777" w:rsidR="00D30FC4" w:rsidRPr="000D2940" w:rsidRDefault="00D30FC4" w:rsidP="00A75972">
            <w:pPr>
              <w:widowControl w:val="0"/>
              <w:jc w:val="both"/>
              <w:rPr>
                <w:sz w:val="20"/>
                <w:szCs w:val="20"/>
              </w:rPr>
            </w:pPr>
            <w:r w:rsidRPr="000D2940">
              <w:rPr>
                <w:sz w:val="20"/>
                <w:szCs w:val="20"/>
              </w:rPr>
              <w:t xml:space="preserve">Additional studies has been submitted by the APPL regarding insufficient toxicological data for ground water metabolite IN-M2G98 (recognized during the peer review carried out by the RMS UK; see EFSA Journal 2014;12(9):3814) to conclude on reference values (data gap): Rats and Acute Oral Toxicity Study in Rats. </w:t>
            </w:r>
          </w:p>
          <w:p w14:paraId="6CE07287" w14:textId="77777777" w:rsidR="00D30FC4" w:rsidRPr="000D2940" w:rsidRDefault="00D30FC4" w:rsidP="00A75972">
            <w:pPr>
              <w:widowControl w:val="0"/>
              <w:jc w:val="both"/>
              <w:rPr>
                <w:sz w:val="20"/>
                <w:szCs w:val="20"/>
                <w:lang w:val="en-GB"/>
              </w:rPr>
            </w:pPr>
            <w:r w:rsidRPr="000D2940">
              <w:rPr>
                <w:sz w:val="20"/>
                <w:szCs w:val="20"/>
                <w:lang w:val="en-GB"/>
              </w:rPr>
              <w:t>The study was performed according to the OECD Test Guideline 425. These data  meets the current data requirements Regulation (EU) No 284/2013. There is no deviations from the study protocol. Study is acceptable.</w:t>
            </w:r>
          </w:p>
          <w:p w14:paraId="79968C37" w14:textId="77777777" w:rsidR="00C15B74" w:rsidRPr="00A6653A" w:rsidRDefault="00D30FC4" w:rsidP="00A75972">
            <w:pPr>
              <w:widowControl w:val="0"/>
              <w:jc w:val="both"/>
              <w:rPr>
                <w:rFonts w:eastAsia="Batang"/>
                <w:sz w:val="20"/>
                <w:szCs w:val="20"/>
                <w:lang w:val="en-GB"/>
              </w:rPr>
            </w:pPr>
            <w:r w:rsidRPr="000D2940">
              <w:rPr>
                <w:sz w:val="20"/>
                <w:szCs w:val="20"/>
              </w:rPr>
              <w:t>Classification is required according to CLP Regulation (EC) No 1272/2008.</w:t>
            </w:r>
            <w:r w:rsidR="00C15B74" w:rsidRPr="00A6653A">
              <w:rPr>
                <w:sz w:val="20"/>
                <w:szCs w:val="20"/>
                <w:lang w:val="en-GB"/>
              </w:rPr>
              <w:fldChar w:fldCharType="begin"/>
            </w:r>
            <w:r w:rsidR="00C15B74" w:rsidRPr="00A6653A">
              <w:rPr>
                <w:sz w:val="20"/>
                <w:szCs w:val="20"/>
                <w:lang w:val="en-GB"/>
              </w:rPr>
              <w:instrText xml:space="preserve"> FORMTEXT </w:instrText>
            </w:r>
            <w:r w:rsidR="00CE1844">
              <w:rPr>
                <w:sz w:val="20"/>
                <w:szCs w:val="20"/>
                <w:lang w:val="en-GB"/>
              </w:rPr>
              <w:fldChar w:fldCharType="separate"/>
            </w:r>
            <w:r w:rsidR="00C15B74" w:rsidRPr="00A6653A">
              <w:rPr>
                <w:sz w:val="20"/>
                <w:szCs w:val="20"/>
                <w:lang w:val="en-GB"/>
              </w:rPr>
              <w:fldChar w:fldCharType="end"/>
            </w:r>
          </w:p>
        </w:tc>
      </w:tr>
    </w:tbl>
    <w:p w14:paraId="2A4186CE" w14:textId="77777777" w:rsidR="00C15B74" w:rsidRPr="00C86652" w:rsidRDefault="00C15B74" w:rsidP="00C15B74">
      <w:pPr>
        <w:rPr>
          <w:lang w:val="en-GB"/>
        </w:rPr>
      </w:pPr>
    </w:p>
    <w:tbl>
      <w:tblPr>
        <w:tblW w:w="5000" w:type="pct"/>
        <w:tblCellMar>
          <w:top w:w="57" w:type="dxa"/>
          <w:left w:w="57" w:type="dxa"/>
          <w:bottom w:w="57" w:type="dxa"/>
          <w:right w:w="57" w:type="dxa"/>
        </w:tblCellMar>
        <w:tblLook w:val="01E0" w:firstRow="1" w:lastRow="1" w:firstColumn="1" w:lastColumn="1" w:noHBand="0" w:noVBand="0"/>
      </w:tblPr>
      <w:tblGrid>
        <w:gridCol w:w="2342"/>
        <w:gridCol w:w="7018"/>
      </w:tblGrid>
      <w:tr w:rsidR="00C15B74" w:rsidRPr="00C86652" w14:paraId="73811126" w14:textId="77777777" w:rsidTr="001A223A">
        <w:tc>
          <w:tcPr>
            <w:tcW w:w="1251" w:type="pct"/>
          </w:tcPr>
          <w:p w14:paraId="2EDD53DF" w14:textId="77777777" w:rsidR="00C15B74" w:rsidRPr="00C86652" w:rsidRDefault="00C15B74" w:rsidP="001A223A">
            <w:pPr>
              <w:pStyle w:val="RepStandard"/>
            </w:pPr>
            <w:r w:rsidRPr="00C86652">
              <w:t>Reference</w:t>
            </w:r>
          </w:p>
        </w:tc>
        <w:tc>
          <w:tcPr>
            <w:tcW w:w="3749" w:type="pct"/>
          </w:tcPr>
          <w:p w14:paraId="7BE74CFA" w14:textId="77777777" w:rsidR="00C15B74" w:rsidRPr="00C86652" w:rsidRDefault="00C86652" w:rsidP="00C15B74">
            <w:pPr>
              <w:pStyle w:val="RepStandard"/>
            </w:pPr>
            <w:r w:rsidRPr="00C86652">
              <w:t>KCA 5.8.1</w:t>
            </w:r>
          </w:p>
        </w:tc>
      </w:tr>
      <w:tr w:rsidR="00C15B74" w:rsidRPr="00C86652" w14:paraId="0F6A3D07" w14:textId="77777777" w:rsidTr="001A223A">
        <w:tc>
          <w:tcPr>
            <w:tcW w:w="1251" w:type="pct"/>
          </w:tcPr>
          <w:p w14:paraId="397BC23C" w14:textId="77777777" w:rsidR="00C15B74" w:rsidRPr="00C86652" w:rsidRDefault="00C15B74" w:rsidP="001A223A">
            <w:pPr>
              <w:pStyle w:val="RepStandard"/>
            </w:pPr>
            <w:r w:rsidRPr="00C86652">
              <w:t>Report</w:t>
            </w:r>
          </w:p>
        </w:tc>
        <w:tc>
          <w:tcPr>
            <w:tcW w:w="3749" w:type="pct"/>
          </w:tcPr>
          <w:p w14:paraId="5BD75322" w14:textId="77777777" w:rsidR="00C15B74" w:rsidRPr="00C86652" w:rsidRDefault="00C15B74" w:rsidP="00C15B74">
            <w:pPr>
              <w:pStyle w:val="Normalnoindent"/>
              <w:spacing w:after="0"/>
              <w:rPr>
                <w:sz w:val="22"/>
                <w:szCs w:val="22"/>
              </w:rPr>
            </w:pPr>
            <w:r w:rsidRPr="00C86652">
              <w:rPr>
                <w:sz w:val="22"/>
                <w:szCs w:val="22"/>
              </w:rPr>
              <w:t>IN-M2G98: Acute Oral Toxicity Study in Rats - Up-and-Down Procedure</w:t>
            </w:r>
          </w:p>
          <w:p w14:paraId="6E9D294C" w14:textId="7AA73DE1" w:rsidR="00C15B74" w:rsidRPr="00C86652" w:rsidRDefault="00CE1844" w:rsidP="00C15B74">
            <w:pPr>
              <w:pStyle w:val="RepStandard"/>
              <w:rPr>
                <w:lang w:val="en-US"/>
              </w:rPr>
            </w:pPr>
            <w:proofErr w:type="spellStart"/>
            <w:r>
              <w:t>Xxxxxxx</w:t>
            </w:r>
            <w:proofErr w:type="spellEnd"/>
            <w:r w:rsidR="00C15B74" w:rsidRPr="00C86652">
              <w:t>, 2016</w:t>
            </w:r>
            <w:r w:rsidR="00C15B74" w:rsidRPr="00C86652">
              <w:rPr>
                <w:lang w:val="en-US"/>
              </w:rPr>
              <w:t xml:space="preserve"> </w:t>
            </w:r>
          </w:p>
          <w:p w14:paraId="1E4642AC" w14:textId="77777777" w:rsidR="00C15B74" w:rsidRPr="00C86652" w:rsidRDefault="004C09CB" w:rsidP="00C15B74">
            <w:pPr>
              <w:pStyle w:val="RepStandard"/>
            </w:pPr>
            <w:r w:rsidRPr="00C86652">
              <w:t xml:space="preserve">DuPont </w:t>
            </w:r>
            <w:r w:rsidR="00C15B74" w:rsidRPr="00C86652">
              <w:t>45346</w:t>
            </w:r>
          </w:p>
          <w:p w14:paraId="08786FEB" w14:textId="77777777" w:rsidR="00C15B74" w:rsidRPr="00C86652" w:rsidRDefault="00237A6F" w:rsidP="00C15B74">
            <w:pPr>
              <w:pStyle w:val="RepStandard"/>
            </w:pPr>
            <w:r w:rsidRPr="00C86652">
              <w:rPr>
                <w:lang w:eastAsia="en-US"/>
              </w:rPr>
              <w:t>SYN548397_10003</w:t>
            </w:r>
          </w:p>
        </w:tc>
      </w:tr>
      <w:tr w:rsidR="00C15B74" w:rsidRPr="00C86652" w14:paraId="252586C3" w14:textId="77777777" w:rsidTr="001A223A">
        <w:tc>
          <w:tcPr>
            <w:tcW w:w="1251" w:type="pct"/>
          </w:tcPr>
          <w:p w14:paraId="79B3E0EC" w14:textId="77777777" w:rsidR="00C15B74" w:rsidRPr="00C86652" w:rsidRDefault="00C15B74" w:rsidP="001A223A">
            <w:pPr>
              <w:pStyle w:val="RepStandard"/>
            </w:pPr>
            <w:r w:rsidRPr="00C86652">
              <w:t>Guideline(s)</w:t>
            </w:r>
          </w:p>
        </w:tc>
        <w:tc>
          <w:tcPr>
            <w:tcW w:w="3749" w:type="pct"/>
          </w:tcPr>
          <w:p w14:paraId="04C8C476" w14:textId="77777777" w:rsidR="00C15B74" w:rsidRPr="00C86652" w:rsidRDefault="004C09CB" w:rsidP="001A223A">
            <w:pPr>
              <w:tabs>
                <w:tab w:val="left" w:pos="720"/>
              </w:tabs>
              <w:spacing w:before="120"/>
              <w:rPr>
                <w:lang w:val="en-GB" w:eastAsia="en-US"/>
              </w:rPr>
            </w:pPr>
            <w:r w:rsidRPr="00C86652">
              <w:t>USEPA OPPTS 890.1100 (2002); OECD 425 (2008)</w:t>
            </w:r>
          </w:p>
        </w:tc>
      </w:tr>
      <w:tr w:rsidR="00C15B74" w:rsidRPr="00C86652" w14:paraId="49E4C125" w14:textId="77777777" w:rsidTr="001A223A">
        <w:tc>
          <w:tcPr>
            <w:tcW w:w="1251" w:type="pct"/>
          </w:tcPr>
          <w:p w14:paraId="2BAF9A8B" w14:textId="77777777" w:rsidR="00C15B74" w:rsidRPr="00C86652" w:rsidRDefault="00C15B74" w:rsidP="001A223A">
            <w:pPr>
              <w:pStyle w:val="RepStandard"/>
            </w:pPr>
            <w:r w:rsidRPr="00C86652">
              <w:t>Deviations</w:t>
            </w:r>
          </w:p>
        </w:tc>
        <w:tc>
          <w:tcPr>
            <w:tcW w:w="3749" w:type="pct"/>
          </w:tcPr>
          <w:p w14:paraId="0AC886B7" w14:textId="77777777" w:rsidR="00C15B74" w:rsidRPr="00C86652" w:rsidRDefault="00C15B74" w:rsidP="001A223A">
            <w:pPr>
              <w:pStyle w:val="RepStandard"/>
            </w:pPr>
            <w:r w:rsidRPr="00C86652">
              <w:t>No</w:t>
            </w:r>
          </w:p>
        </w:tc>
      </w:tr>
      <w:tr w:rsidR="00C15B74" w:rsidRPr="00C86652" w14:paraId="118216B7" w14:textId="77777777" w:rsidTr="001A223A">
        <w:tc>
          <w:tcPr>
            <w:tcW w:w="1251" w:type="pct"/>
          </w:tcPr>
          <w:p w14:paraId="67D277CA" w14:textId="77777777" w:rsidR="00C15B74" w:rsidRPr="00C86652" w:rsidRDefault="00C15B74" w:rsidP="001A223A">
            <w:pPr>
              <w:pStyle w:val="RepStandard"/>
            </w:pPr>
            <w:r w:rsidRPr="00C86652">
              <w:t>GLP</w:t>
            </w:r>
          </w:p>
        </w:tc>
        <w:tc>
          <w:tcPr>
            <w:tcW w:w="3749" w:type="pct"/>
          </w:tcPr>
          <w:p w14:paraId="104A67F0" w14:textId="77777777" w:rsidR="00C15B74" w:rsidRPr="00C86652" w:rsidRDefault="00C15B74" w:rsidP="001A223A">
            <w:pPr>
              <w:pStyle w:val="RepStandard"/>
            </w:pPr>
            <w:r w:rsidRPr="00C86652">
              <w:t>Yes</w:t>
            </w:r>
          </w:p>
        </w:tc>
      </w:tr>
      <w:tr w:rsidR="00C15B74" w:rsidRPr="0087148D" w14:paraId="4FEEDAC2" w14:textId="77777777" w:rsidTr="001A223A">
        <w:tc>
          <w:tcPr>
            <w:tcW w:w="1251" w:type="pct"/>
          </w:tcPr>
          <w:p w14:paraId="46AE2A9E" w14:textId="77777777" w:rsidR="00C15B74" w:rsidRPr="00C86652" w:rsidRDefault="00C15B74" w:rsidP="001A223A">
            <w:pPr>
              <w:pStyle w:val="RepStandard"/>
            </w:pPr>
            <w:r w:rsidRPr="00C86652">
              <w:t>Acceptability</w:t>
            </w:r>
          </w:p>
        </w:tc>
        <w:tc>
          <w:tcPr>
            <w:tcW w:w="3749" w:type="pct"/>
          </w:tcPr>
          <w:p w14:paraId="22A5DBD2" w14:textId="77777777" w:rsidR="00C15B74" w:rsidRPr="0087148D" w:rsidRDefault="00C15B74" w:rsidP="001A223A">
            <w:pPr>
              <w:pStyle w:val="RepStandard"/>
            </w:pPr>
            <w:r w:rsidRPr="00C86652">
              <w:t>Yes</w:t>
            </w:r>
          </w:p>
        </w:tc>
      </w:tr>
    </w:tbl>
    <w:p w14:paraId="194B2BA8" w14:textId="77777777" w:rsidR="004C09CB" w:rsidRPr="004C09CB" w:rsidRDefault="004C09CB" w:rsidP="00A75972">
      <w:pPr>
        <w:keepNext/>
        <w:spacing w:before="240" w:after="120"/>
        <w:jc w:val="both"/>
        <w:rPr>
          <w:b/>
          <w:lang w:val="en-GB" w:eastAsia="en-US"/>
        </w:rPr>
      </w:pPr>
      <w:r w:rsidRPr="004C09CB">
        <w:rPr>
          <w:b/>
          <w:lang w:val="en-GB" w:eastAsia="en-US"/>
        </w:rPr>
        <w:t>Executive summary:</w:t>
      </w:r>
    </w:p>
    <w:p w14:paraId="73D68413" w14:textId="77777777" w:rsidR="004C09CB" w:rsidRPr="004C09CB" w:rsidRDefault="004C09CB" w:rsidP="004C09CB">
      <w:pPr>
        <w:spacing w:after="240"/>
        <w:jc w:val="both"/>
        <w:rPr>
          <w:lang w:val="en-GB" w:eastAsia="en-US"/>
        </w:rPr>
      </w:pPr>
      <w:r w:rsidRPr="004C09CB">
        <w:rPr>
          <w:lang w:val="en-GB" w:eastAsia="en-US"/>
        </w:rPr>
        <w:t>A single oral dose of IN-M2G98 suspended in 0.1% Tween 80 (v/v) in 0.5% Methylcellulose, was administered by oral gavage to six fasted female rats at a dose of 55, 175 or 550 mg/kg body weight.  The animals were dosed one at a time at a minimum of 48</w:t>
      </w:r>
      <w:r w:rsidRPr="004C09CB">
        <w:rPr>
          <w:lang w:val="en-GB" w:eastAsia="en-US"/>
        </w:rPr>
        <w:noBreakHyphen/>
        <w:t>hour intervals.  Animals were observed for clinical signs of toxicity, body weight effects, and mortality for up to 14 days after dosing.  All animals were examined to detect grossly observable evidence of organ or tissue damage.  A software package (AOT425StatPgm) was used to determine the dose progression and to estimate the LD</w:t>
      </w:r>
      <w:r w:rsidRPr="004C09CB">
        <w:rPr>
          <w:vertAlign w:val="subscript"/>
          <w:lang w:val="en-GB" w:eastAsia="en-US"/>
        </w:rPr>
        <w:t>50</w:t>
      </w:r>
      <w:r w:rsidRPr="004C09CB">
        <w:rPr>
          <w:lang w:val="en-GB" w:eastAsia="en-US"/>
        </w:rPr>
        <w:t>.</w:t>
      </w:r>
    </w:p>
    <w:tbl>
      <w:tblPr>
        <w:tblW w:w="0" w:type="auto"/>
        <w:tblInd w:w="108" w:type="dxa"/>
        <w:tblLook w:val="0000" w:firstRow="0" w:lastRow="0" w:firstColumn="0" w:lastColumn="0" w:noHBand="0" w:noVBand="0"/>
      </w:tblPr>
      <w:tblGrid>
        <w:gridCol w:w="1890"/>
        <w:gridCol w:w="1170"/>
        <w:gridCol w:w="450"/>
        <w:gridCol w:w="4817"/>
      </w:tblGrid>
      <w:tr w:rsidR="004C09CB" w:rsidRPr="004C09CB" w14:paraId="1099B9DB" w14:textId="77777777" w:rsidTr="004C09CB">
        <w:tc>
          <w:tcPr>
            <w:tcW w:w="1890" w:type="dxa"/>
          </w:tcPr>
          <w:p w14:paraId="0795C803" w14:textId="77777777" w:rsidR="004C09CB" w:rsidRPr="004C09CB" w:rsidRDefault="004C09CB" w:rsidP="004C09CB">
            <w:pPr>
              <w:keepNext/>
              <w:ind w:left="-18"/>
              <w:rPr>
                <w:lang w:val="en-GB" w:eastAsia="en-US"/>
              </w:rPr>
            </w:pPr>
            <w:r w:rsidRPr="004C09CB">
              <w:rPr>
                <w:lang w:val="en-GB" w:eastAsia="en-US"/>
              </w:rPr>
              <w:t>Oral LD</w:t>
            </w:r>
            <w:r w:rsidRPr="004C09CB">
              <w:rPr>
                <w:vertAlign w:val="subscript"/>
                <w:lang w:val="en-GB" w:eastAsia="en-US"/>
              </w:rPr>
              <w:t>50</w:t>
            </w:r>
          </w:p>
        </w:tc>
        <w:tc>
          <w:tcPr>
            <w:tcW w:w="1170" w:type="dxa"/>
          </w:tcPr>
          <w:p w14:paraId="1826DF5A" w14:textId="77777777" w:rsidR="004C09CB" w:rsidRPr="004C09CB" w:rsidRDefault="004C09CB" w:rsidP="004C09CB">
            <w:pPr>
              <w:keepNext/>
              <w:rPr>
                <w:lang w:val="en-GB" w:eastAsia="en-US"/>
              </w:rPr>
            </w:pPr>
            <w:r w:rsidRPr="004C09CB">
              <w:rPr>
                <w:lang w:val="en-GB" w:eastAsia="en-US"/>
              </w:rPr>
              <w:t>Females</w:t>
            </w:r>
          </w:p>
        </w:tc>
        <w:tc>
          <w:tcPr>
            <w:tcW w:w="450" w:type="dxa"/>
          </w:tcPr>
          <w:p w14:paraId="26534561" w14:textId="77777777" w:rsidR="004C09CB" w:rsidRPr="004C09CB" w:rsidRDefault="004C09CB" w:rsidP="004C09CB">
            <w:pPr>
              <w:keepNext/>
              <w:rPr>
                <w:lang w:val="en-GB" w:eastAsia="en-US"/>
              </w:rPr>
            </w:pPr>
            <w:r w:rsidRPr="004C09CB">
              <w:rPr>
                <w:lang w:val="en-GB" w:eastAsia="en-US"/>
              </w:rPr>
              <w:t>=</w:t>
            </w:r>
          </w:p>
        </w:tc>
        <w:tc>
          <w:tcPr>
            <w:tcW w:w="4817" w:type="dxa"/>
          </w:tcPr>
          <w:p w14:paraId="6399713A" w14:textId="77777777" w:rsidR="004C09CB" w:rsidRPr="004C09CB" w:rsidRDefault="004C09CB" w:rsidP="004C09CB">
            <w:pPr>
              <w:keepNext/>
              <w:rPr>
                <w:lang w:val="en-GB" w:eastAsia="en-US"/>
              </w:rPr>
            </w:pPr>
            <w:r w:rsidRPr="004C09CB">
              <w:rPr>
                <w:lang w:val="en-GB" w:eastAsia="en-US"/>
              </w:rPr>
              <w:t xml:space="preserve">175 mg/kg </w:t>
            </w:r>
            <w:proofErr w:type="spellStart"/>
            <w:r w:rsidRPr="004C09CB">
              <w:rPr>
                <w:lang w:val="en-GB" w:eastAsia="en-US"/>
              </w:rPr>
              <w:t>bw</w:t>
            </w:r>
            <w:proofErr w:type="spellEnd"/>
          </w:p>
        </w:tc>
      </w:tr>
    </w:tbl>
    <w:p w14:paraId="747BBCBB" w14:textId="77777777" w:rsidR="00A6653A" w:rsidRDefault="00A6653A" w:rsidP="00A6653A">
      <w:pPr>
        <w:jc w:val="both"/>
        <w:rPr>
          <w:lang w:val="en-GB" w:eastAsia="en-US"/>
        </w:rPr>
      </w:pPr>
    </w:p>
    <w:p w14:paraId="4A043849" w14:textId="77777777" w:rsidR="004C09CB" w:rsidRPr="004C09CB" w:rsidRDefault="004C09CB" w:rsidP="004C09CB">
      <w:pPr>
        <w:spacing w:after="240"/>
        <w:jc w:val="both"/>
        <w:rPr>
          <w:lang w:val="en-GB" w:eastAsia="en-US"/>
        </w:rPr>
      </w:pPr>
      <w:r w:rsidRPr="004C09CB">
        <w:rPr>
          <w:lang w:val="en-GB" w:eastAsia="en-US"/>
        </w:rPr>
        <w:t>At 175 mg/kg, mortality occurred in 1/3 animals on test Day 3 mortality occurred in 2/2animals dosed at 550 mg/kg on test Day 1 (</w:t>
      </w:r>
      <w:r w:rsidRPr="004C09CB">
        <w:rPr>
          <w:lang w:val="en-GB" w:eastAsia="en-US"/>
        </w:rPr>
        <w:fldChar w:fldCharType="begin"/>
      </w:r>
      <w:r w:rsidRPr="004C09CB">
        <w:rPr>
          <w:lang w:val="en-GB" w:eastAsia="en-US"/>
        </w:rPr>
        <w:instrText xml:space="preserve"> REF _Ref445476476 \h  \* MERGEFORMAT </w:instrText>
      </w:r>
      <w:r w:rsidRPr="004C09CB">
        <w:rPr>
          <w:lang w:val="en-GB" w:eastAsia="en-US"/>
        </w:rPr>
      </w:r>
      <w:r w:rsidRPr="004C09CB">
        <w:rPr>
          <w:lang w:val="en-GB" w:eastAsia="en-US"/>
        </w:rPr>
        <w:fldChar w:fldCharType="separate"/>
      </w:r>
      <w:r w:rsidR="003C2813" w:rsidRPr="003C2813">
        <w:rPr>
          <w:lang w:val="en-GB" w:eastAsia="en-US"/>
        </w:rPr>
        <w:t xml:space="preserve">Table </w:t>
      </w:r>
      <w:r w:rsidR="003C2813" w:rsidRPr="003C2813">
        <w:rPr>
          <w:noProof/>
          <w:lang w:val="en-GB" w:eastAsia="en-US"/>
        </w:rPr>
        <w:t>6</w:t>
      </w:r>
      <w:r w:rsidRPr="004C09CB">
        <w:rPr>
          <w:lang w:val="en-GB" w:eastAsia="en-US"/>
        </w:rPr>
        <w:fldChar w:fldCharType="end"/>
      </w:r>
      <w:r w:rsidRPr="004C09CB">
        <w:rPr>
          <w:lang w:val="en-GB" w:eastAsia="en-US"/>
        </w:rPr>
        <w:t xml:space="preserve"> and </w:t>
      </w:r>
      <w:r w:rsidRPr="004C09CB">
        <w:rPr>
          <w:lang w:val="en-GB" w:eastAsia="en-US"/>
        </w:rPr>
        <w:fldChar w:fldCharType="begin"/>
      </w:r>
      <w:r w:rsidRPr="004C09CB">
        <w:rPr>
          <w:lang w:val="en-GB" w:eastAsia="en-US"/>
        </w:rPr>
        <w:instrText xml:space="preserve"> REF _Ref77401822 \h  \* MERGEFORMAT </w:instrText>
      </w:r>
      <w:r w:rsidRPr="004C09CB">
        <w:rPr>
          <w:lang w:val="en-GB" w:eastAsia="en-US"/>
        </w:rPr>
      </w:r>
      <w:r w:rsidRPr="004C09CB">
        <w:rPr>
          <w:lang w:val="en-GB" w:eastAsia="en-US"/>
        </w:rPr>
        <w:fldChar w:fldCharType="separate"/>
      </w:r>
      <w:r w:rsidR="003C2813" w:rsidRPr="003C2813">
        <w:rPr>
          <w:lang w:val="en-GB" w:eastAsia="en-US"/>
        </w:rPr>
        <w:t>Table 7</w:t>
      </w:r>
      <w:r w:rsidRPr="004C09CB">
        <w:rPr>
          <w:lang w:val="en-GB" w:eastAsia="en-US"/>
        </w:rPr>
        <w:fldChar w:fldCharType="end"/>
      </w:r>
      <w:r w:rsidRPr="004C09CB">
        <w:rPr>
          <w:lang w:val="en-GB" w:eastAsia="en-US"/>
        </w:rPr>
        <w:t>).  Clinical abnormalities observed preceding death included abnormal gait, circling movement, splayed hind limbs, ataxia, cold to touch, dehydration, red nasal discharge, hypoactivity, moribund status, low posture, ruffled fur, and tremors.  The surviving females dosed at 175 mg/kg displayed abnormal gait, circling movement, splayed hind limbs, ataxia, hypoactivity, ptosis, hunched posture, low posture and ruffled fur.  All clinical abnormalities abated by test Day 5.  At 55 mg/kg, no clinical abnormalities were observed.  There were no overall (test Day 1-15) bodyweight losses among the surviving animals.  Gross findings were limited to wet ventral skin and a red stained nose identified at unscheduled sacrifice in one female rat administered 175 mg/kg.  No other gross lesions were observed.</w:t>
      </w:r>
    </w:p>
    <w:p w14:paraId="1EF02728" w14:textId="77777777" w:rsidR="004C09CB" w:rsidRPr="004C09CB" w:rsidRDefault="004C09CB" w:rsidP="004C09CB">
      <w:pPr>
        <w:spacing w:after="240"/>
        <w:jc w:val="both"/>
        <w:rPr>
          <w:lang w:val="en-GB" w:eastAsia="en-US"/>
        </w:rPr>
      </w:pPr>
      <w:r w:rsidRPr="004C09CB">
        <w:rPr>
          <w:lang w:val="en-GB" w:eastAsia="en-US"/>
        </w:rPr>
        <w:t xml:space="preserve">According to the criteria of the U.S. EPA and under the conditions of this study, IN-M2G98 is classified in Toxicity Category II.  According to the guidance provided by the U.N. </w:t>
      </w:r>
      <w:r w:rsidRPr="004C09CB">
        <w:rPr>
          <w:i/>
          <w:lang w:val="en-GB" w:eastAsia="en-US"/>
        </w:rPr>
        <w:t>Globally Harmonized System of Classification and Labelling of Chemicals</w:t>
      </w:r>
      <w:r w:rsidRPr="004C09CB">
        <w:rPr>
          <w:lang w:val="en-GB" w:eastAsia="en-US"/>
        </w:rPr>
        <w:t xml:space="preserve"> (2015), IN-M2G98 is classified in Category 3.  In accordance with Regulation (EC) No. 1272/2008, IN-M2G98 is classified in Category 3.</w:t>
      </w:r>
    </w:p>
    <w:p w14:paraId="7E1AECD0" w14:textId="77777777" w:rsidR="004C09CB" w:rsidRPr="004C09CB" w:rsidRDefault="004C09CB" w:rsidP="00A75972">
      <w:pPr>
        <w:keepNext/>
        <w:spacing w:before="240" w:after="120"/>
        <w:rPr>
          <w:b/>
          <w:caps/>
          <w:sz w:val="20"/>
          <w:szCs w:val="20"/>
          <w:lang w:val="en-GB" w:eastAsia="en-US"/>
        </w:rPr>
      </w:pPr>
      <w:r w:rsidRPr="004C09CB">
        <w:rPr>
          <w:b/>
          <w:caps/>
          <w:sz w:val="20"/>
          <w:szCs w:val="20"/>
          <w:lang w:val="en-GB" w:eastAsia="en-US"/>
        </w:rPr>
        <w:lastRenderedPageBreak/>
        <w:t>MATERIALS AND METHODS</w:t>
      </w:r>
    </w:p>
    <w:tbl>
      <w:tblPr>
        <w:tblW w:w="0" w:type="auto"/>
        <w:tblInd w:w="18" w:type="dxa"/>
        <w:tblLook w:val="0000" w:firstRow="0" w:lastRow="0" w:firstColumn="0" w:lastColumn="0" w:noHBand="0" w:noVBand="0"/>
      </w:tblPr>
      <w:tblGrid>
        <w:gridCol w:w="449"/>
        <w:gridCol w:w="366"/>
        <w:gridCol w:w="3138"/>
        <w:gridCol w:w="5274"/>
      </w:tblGrid>
      <w:tr w:rsidR="004C09CB" w:rsidRPr="004C09CB" w14:paraId="19467815" w14:textId="77777777" w:rsidTr="00E746E0">
        <w:tc>
          <w:tcPr>
            <w:tcW w:w="449" w:type="dxa"/>
          </w:tcPr>
          <w:p w14:paraId="69FBEC1C" w14:textId="77777777" w:rsidR="004C09CB" w:rsidRPr="004C09CB" w:rsidRDefault="004C09CB" w:rsidP="004C09CB">
            <w:pPr>
              <w:keepNext/>
              <w:spacing w:before="120" w:after="120"/>
              <w:rPr>
                <w:caps/>
                <w:sz w:val="20"/>
                <w:szCs w:val="20"/>
                <w:lang w:val="en-GB" w:eastAsia="en-US"/>
              </w:rPr>
            </w:pPr>
            <w:r w:rsidRPr="004C09CB">
              <w:rPr>
                <w:caps/>
                <w:sz w:val="20"/>
                <w:szCs w:val="20"/>
                <w:lang w:val="en-GB" w:eastAsia="en-US"/>
              </w:rPr>
              <w:t>A.</w:t>
            </w:r>
          </w:p>
        </w:tc>
        <w:tc>
          <w:tcPr>
            <w:tcW w:w="3504" w:type="dxa"/>
            <w:gridSpan w:val="2"/>
          </w:tcPr>
          <w:p w14:paraId="009DD474" w14:textId="77777777" w:rsidR="004C09CB" w:rsidRPr="004C09CB" w:rsidRDefault="004C09CB" w:rsidP="004C09CB">
            <w:pPr>
              <w:keepNext/>
              <w:spacing w:before="120" w:after="120"/>
              <w:rPr>
                <w:caps/>
                <w:sz w:val="20"/>
                <w:szCs w:val="20"/>
                <w:lang w:val="en-GB" w:eastAsia="en-US"/>
              </w:rPr>
            </w:pPr>
            <w:r w:rsidRPr="004C09CB">
              <w:rPr>
                <w:caps/>
                <w:sz w:val="20"/>
                <w:szCs w:val="20"/>
                <w:lang w:val="en-GB" w:eastAsia="en-US"/>
              </w:rPr>
              <w:t>MATERIALS</w:t>
            </w:r>
          </w:p>
        </w:tc>
        <w:tc>
          <w:tcPr>
            <w:tcW w:w="5274" w:type="dxa"/>
          </w:tcPr>
          <w:p w14:paraId="41EC174B" w14:textId="77777777" w:rsidR="004C09CB" w:rsidRPr="004C09CB" w:rsidRDefault="004C09CB" w:rsidP="004C09CB">
            <w:pPr>
              <w:keepNext/>
              <w:spacing w:before="120" w:after="120"/>
              <w:rPr>
                <w:caps/>
                <w:sz w:val="20"/>
                <w:szCs w:val="20"/>
                <w:lang w:val="en-GB" w:eastAsia="en-US"/>
              </w:rPr>
            </w:pPr>
          </w:p>
        </w:tc>
      </w:tr>
      <w:tr w:rsidR="004C09CB" w:rsidRPr="004C09CB" w14:paraId="035D8935" w14:textId="77777777" w:rsidTr="00E746E0">
        <w:trPr>
          <w:gridBefore w:val="1"/>
          <w:wBefore w:w="449" w:type="dxa"/>
        </w:trPr>
        <w:tc>
          <w:tcPr>
            <w:tcW w:w="366" w:type="dxa"/>
          </w:tcPr>
          <w:p w14:paraId="3F7988C8" w14:textId="77777777" w:rsidR="004C09CB" w:rsidRPr="004C09CB" w:rsidRDefault="004C09CB" w:rsidP="004C09CB">
            <w:pPr>
              <w:keepNext/>
              <w:rPr>
                <w:sz w:val="20"/>
                <w:szCs w:val="20"/>
                <w:lang w:val="en-GB" w:eastAsia="en-US"/>
              </w:rPr>
            </w:pPr>
            <w:r w:rsidRPr="004C09CB">
              <w:rPr>
                <w:sz w:val="20"/>
                <w:szCs w:val="20"/>
                <w:lang w:val="en-GB" w:eastAsia="en-US"/>
              </w:rPr>
              <w:t>1.</w:t>
            </w:r>
          </w:p>
        </w:tc>
        <w:tc>
          <w:tcPr>
            <w:tcW w:w="3138" w:type="dxa"/>
          </w:tcPr>
          <w:p w14:paraId="3481419D" w14:textId="77777777" w:rsidR="004C09CB" w:rsidRPr="004C09CB" w:rsidRDefault="004C09CB" w:rsidP="004C09CB">
            <w:pPr>
              <w:keepNext/>
              <w:rPr>
                <w:sz w:val="20"/>
                <w:szCs w:val="20"/>
                <w:lang w:val="en-GB" w:eastAsia="en-US"/>
              </w:rPr>
            </w:pPr>
            <w:r w:rsidRPr="004C09CB">
              <w:rPr>
                <w:sz w:val="20"/>
                <w:szCs w:val="20"/>
                <w:lang w:val="en-GB" w:eastAsia="en-US"/>
              </w:rPr>
              <w:t>Test material:</w:t>
            </w:r>
          </w:p>
        </w:tc>
        <w:tc>
          <w:tcPr>
            <w:tcW w:w="5274" w:type="dxa"/>
          </w:tcPr>
          <w:p w14:paraId="5DBEFF85" w14:textId="77777777" w:rsidR="004C09CB" w:rsidRPr="004C09CB" w:rsidRDefault="004C09CB" w:rsidP="004C09CB">
            <w:pPr>
              <w:keepNext/>
              <w:rPr>
                <w:sz w:val="20"/>
                <w:szCs w:val="20"/>
                <w:lang w:val="en-GB" w:eastAsia="en-US"/>
              </w:rPr>
            </w:pPr>
            <w:r w:rsidRPr="004C09CB">
              <w:rPr>
                <w:sz w:val="20"/>
                <w:szCs w:val="20"/>
                <w:lang w:val="en-GB" w:eastAsia="en-US"/>
              </w:rPr>
              <w:t>IN-M2G98 technical metabolite</w:t>
            </w:r>
          </w:p>
        </w:tc>
      </w:tr>
      <w:tr w:rsidR="004C09CB" w:rsidRPr="004C09CB" w14:paraId="10A73D53" w14:textId="77777777" w:rsidTr="00E746E0">
        <w:trPr>
          <w:gridBefore w:val="1"/>
          <w:wBefore w:w="449" w:type="dxa"/>
        </w:trPr>
        <w:tc>
          <w:tcPr>
            <w:tcW w:w="366" w:type="dxa"/>
          </w:tcPr>
          <w:p w14:paraId="36655B58" w14:textId="77777777" w:rsidR="004C09CB" w:rsidRPr="004C09CB" w:rsidRDefault="004C09CB" w:rsidP="004C09CB">
            <w:pPr>
              <w:keepNext/>
              <w:rPr>
                <w:sz w:val="20"/>
                <w:szCs w:val="20"/>
                <w:lang w:val="en-GB" w:eastAsia="en-US"/>
              </w:rPr>
            </w:pPr>
          </w:p>
        </w:tc>
        <w:tc>
          <w:tcPr>
            <w:tcW w:w="3138" w:type="dxa"/>
          </w:tcPr>
          <w:p w14:paraId="696E156F" w14:textId="77777777" w:rsidR="004C09CB" w:rsidRPr="004C09CB" w:rsidRDefault="004C09CB" w:rsidP="004C09CB">
            <w:pPr>
              <w:keepNext/>
              <w:rPr>
                <w:sz w:val="20"/>
                <w:szCs w:val="20"/>
                <w:lang w:val="en-GB" w:eastAsia="en-US"/>
              </w:rPr>
            </w:pPr>
            <w:r w:rsidRPr="004C09CB">
              <w:rPr>
                <w:sz w:val="20"/>
                <w:szCs w:val="20"/>
                <w:lang w:val="en-GB" w:eastAsia="en-US"/>
              </w:rPr>
              <w:t>Lot/Batch #:</w:t>
            </w:r>
          </w:p>
        </w:tc>
        <w:tc>
          <w:tcPr>
            <w:tcW w:w="5274" w:type="dxa"/>
          </w:tcPr>
          <w:p w14:paraId="3F3934B1" w14:textId="77777777" w:rsidR="004C09CB" w:rsidRPr="004C09CB" w:rsidRDefault="004C09CB" w:rsidP="004C09CB">
            <w:pPr>
              <w:keepNext/>
              <w:rPr>
                <w:sz w:val="20"/>
                <w:szCs w:val="20"/>
                <w:lang w:val="en-GB" w:eastAsia="en-US"/>
              </w:rPr>
            </w:pPr>
            <w:r w:rsidRPr="004C09CB">
              <w:rPr>
                <w:bCs/>
                <w:sz w:val="20"/>
                <w:szCs w:val="20"/>
                <w:lang w:val="en-GB" w:eastAsia="en-US"/>
              </w:rPr>
              <w:t>M2G98-004</w:t>
            </w:r>
          </w:p>
        </w:tc>
      </w:tr>
      <w:tr w:rsidR="004C09CB" w:rsidRPr="004C09CB" w14:paraId="20A69D41" w14:textId="77777777" w:rsidTr="00E746E0">
        <w:trPr>
          <w:gridBefore w:val="1"/>
          <w:wBefore w:w="449" w:type="dxa"/>
        </w:trPr>
        <w:tc>
          <w:tcPr>
            <w:tcW w:w="366" w:type="dxa"/>
          </w:tcPr>
          <w:p w14:paraId="7AE85684" w14:textId="77777777" w:rsidR="004C09CB" w:rsidRPr="004C09CB" w:rsidRDefault="004C09CB" w:rsidP="004C09CB">
            <w:pPr>
              <w:keepNext/>
              <w:rPr>
                <w:sz w:val="20"/>
                <w:szCs w:val="20"/>
                <w:lang w:val="en-GB" w:eastAsia="en-US"/>
              </w:rPr>
            </w:pPr>
          </w:p>
        </w:tc>
        <w:tc>
          <w:tcPr>
            <w:tcW w:w="3138" w:type="dxa"/>
          </w:tcPr>
          <w:p w14:paraId="3E4BFD17" w14:textId="77777777" w:rsidR="004C09CB" w:rsidRPr="004C09CB" w:rsidRDefault="004C09CB" w:rsidP="004C09CB">
            <w:pPr>
              <w:keepNext/>
              <w:rPr>
                <w:sz w:val="20"/>
                <w:szCs w:val="20"/>
                <w:lang w:val="en-GB" w:eastAsia="en-US"/>
              </w:rPr>
            </w:pPr>
            <w:r w:rsidRPr="004C09CB">
              <w:rPr>
                <w:sz w:val="20"/>
                <w:szCs w:val="20"/>
                <w:lang w:val="en-GB" w:eastAsia="en-US"/>
              </w:rPr>
              <w:t>Purity:</w:t>
            </w:r>
          </w:p>
        </w:tc>
        <w:tc>
          <w:tcPr>
            <w:tcW w:w="5274" w:type="dxa"/>
          </w:tcPr>
          <w:p w14:paraId="04392E01" w14:textId="77777777" w:rsidR="004C09CB" w:rsidRPr="004C09CB" w:rsidRDefault="004C09CB" w:rsidP="004C09CB">
            <w:pPr>
              <w:keepNext/>
              <w:rPr>
                <w:sz w:val="20"/>
                <w:szCs w:val="20"/>
                <w:lang w:val="en-GB" w:eastAsia="en-US"/>
              </w:rPr>
            </w:pPr>
            <w:r w:rsidRPr="004C09CB">
              <w:rPr>
                <w:sz w:val="20"/>
                <w:szCs w:val="20"/>
                <w:lang w:val="en-GB" w:eastAsia="en-US"/>
              </w:rPr>
              <w:t>95.9%</w:t>
            </w:r>
            <w:r w:rsidRPr="004C09CB">
              <w:rPr>
                <w:bCs/>
                <w:sz w:val="20"/>
                <w:szCs w:val="20"/>
                <w:lang w:val="en-GB" w:eastAsia="en-US"/>
              </w:rPr>
              <w:t>, by analysis</w:t>
            </w:r>
          </w:p>
        </w:tc>
      </w:tr>
      <w:tr w:rsidR="004C09CB" w:rsidRPr="004C09CB" w14:paraId="7D05D546" w14:textId="77777777" w:rsidTr="00E746E0">
        <w:trPr>
          <w:gridBefore w:val="1"/>
          <w:wBefore w:w="449" w:type="dxa"/>
        </w:trPr>
        <w:tc>
          <w:tcPr>
            <w:tcW w:w="366" w:type="dxa"/>
          </w:tcPr>
          <w:p w14:paraId="32EB85A1" w14:textId="77777777" w:rsidR="004C09CB" w:rsidRPr="004C09CB" w:rsidRDefault="004C09CB" w:rsidP="004C09CB">
            <w:pPr>
              <w:keepNext/>
              <w:rPr>
                <w:sz w:val="20"/>
                <w:szCs w:val="20"/>
                <w:lang w:val="en-GB" w:eastAsia="en-US"/>
              </w:rPr>
            </w:pPr>
          </w:p>
        </w:tc>
        <w:tc>
          <w:tcPr>
            <w:tcW w:w="3138" w:type="dxa"/>
          </w:tcPr>
          <w:p w14:paraId="1072421D" w14:textId="77777777" w:rsidR="004C09CB" w:rsidRPr="004C09CB" w:rsidRDefault="004C09CB" w:rsidP="004C09CB">
            <w:pPr>
              <w:keepNext/>
              <w:rPr>
                <w:sz w:val="20"/>
                <w:szCs w:val="20"/>
                <w:lang w:val="en-GB" w:eastAsia="en-US"/>
              </w:rPr>
            </w:pPr>
            <w:r w:rsidRPr="004C09CB">
              <w:rPr>
                <w:sz w:val="20"/>
                <w:szCs w:val="20"/>
                <w:lang w:val="en-GB" w:eastAsia="en-US"/>
              </w:rPr>
              <w:t>Description:</w:t>
            </w:r>
          </w:p>
        </w:tc>
        <w:tc>
          <w:tcPr>
            <w:tcW w:w="5274" w:type="dxa"/>
          </w:tcPr>
          <w:p w14:paraId="0A5F1719" w14:textId="77777777" w:rsidR="004C09CB" w:rsidRPr="004C09CB" w:rsidRDefault="004C09CB" w:rsidP="004C09CB">
            <w:pPr>
              <w:keepNext/>
              <w:rPr>
                <w:sz w:val="20"/>
                <w:szCs w:val="20"/>
                <w:lang w:val="en-GB" w:eastAsia="en-US"/>
              </w:rPr>
            </w:pPr>
            <w:r w:rsidRPr="004C09CB">
              <w:rPr>
                <w:sz w:val="20"/>
                <w:szCs w:val="20"/>
                <w:lang w:val="en-GB" w:eastAsia="en-US"/>
              </w:rPr>
              <w:t>O</w:t>
            </w:r>
            <w:r w:rsidRPr="004C09CB">
              <w:rPr>
                <w:bCs/>
                <w:sz w:val="20"/>
                <w:szCs w:val="20"/>
                <w:lang w:val="en-GB" w:eastAsia="en-US"/>
              </w:rPr>
              <w:t>ff-white solid (powder)</w:t>
            </w:r>
          </w:p>
        </w:tc>
      </w:tr>
      <w:tr w:rsidR="004C09CB" w:rsidRPr="004C09CB" w14:paraId="0222BA58" w14:textId="77777777" w:rsidTr="00E746E0">
        <w:trPr>
          <w:gridBefore w:val="1"/>
          <w:wBefore w:w="449" w:type="dxa"/>
        </w:trPr>
        <w:tc>
          <w:tcPr>
            <w:tcW w:w="366" w:type="dxa"/>
          </w:tcPr>
          <w:p w14:paraId="63D3CB4C" w14:textId="77777777" w:rsidR="004C09CB" w:rsidRPr="004C09CB" w:rsidRDefault="004C09CB" w:rsidP="004C09CB">
            <w:pPr>
              <w:keepNext/>
              <w:rPr>
                <w:sz w:val="20"/>
                <w:szCs w:val="20"/>
                <w:lang w:val="en-GB" w:eastAsia="en-US"/>
              </w:rPr>
            </w:pPr>
          </w:p>
        </w:tc>
        <w:tc>
          <w:tcPr>
            <w:tcW w:w="3138" w:type="dxa"/>
          </w:tcPr>
          <w:p w14:paraId="4F2B1FF7" w14:textId="77777777" w:rsidR="004C09CB" w:rsidRPr="004C09CB" w:rsidRDefault="004C09CB" w:rsidP="004C09CB">
            <w:pPr>
              <w:keepNext/>
              <w:rPr>
                <w:sz w:val="20"/>
                <w:szCs w:val="20"/>
                <w:lang w:val="en-GB" w:eastAsia="en-US"/>
              </w:rPr>
            </w:pPr>
            <w:r w:rsidRPr="004C09CB">
              <w:rPr>
                <w:sz w:val="20"/>
                <w:szCs w:val="20"/>
                <w:lang w:val="en-GB" w:eastAsia="en-US"/>
              </w:rPr>
              <w:t>CAS #:</w:t>
            </w:r>
          </w:p>
        </w:tc>
        <w:tc>
          <w:tcPr>
            <w:tcW w:w="5274" w:type="dxa"/>
          </w:tcPr>
          <w:p w14:paraId="44761C26" w14:textId="77777777" w:rsidR="004C09CB" w:rsidRPr="004C09CB" w:rsidRDefault="004C09CB" w:rsidP="004C09CB">
            <w:pPr>
              <w:keepNext/>
              <w:rPr>
                <w:sz w:val="20"/>
                <w:szCs w:val="20"/>
                <w:lang w:val="en-GB" w:eastAsia="en-US"/>
              </w:rPr>
            </w:pPr>
            <w:r w:rsidRPr="004C09CB">
              <w:rPr>
                <w:sz w:val="20"/>
                <w:szCs w:val="20"/>
                <w:lang w:val="en-GB" w:eastAsia="en-US"/>
              </w:rPr>
              <w:t>None</w:t>
            </w:r>
          </w:p>
        </w:tc>
      </w:tr>
      <w:tr w:rsidR="004C09CB" w:rsidRPr="004C09CB" w14:paraId="07C004FA" w14:textId="77777777" w:rsidTr="00E746E0">
        <w:trPr>
          <w:gridBefore w:val="1"/>
          <w:wBefore w:w="449" w:type="dxa"/>
        </w:trPr>
        <w:tc>
          <w:tcPr>
            <w:tcW w:w="366" w:type="dxa"/>
          </w:tcPr>
          <w:p w14:paraId="095381F6" w14:textId="77777777" w:rsidR="004C09CB" w:rsidRPr="004C09CB" w:rsidRDefault="004C09CB" w:rsidP="004C09CB">
            <w:pPr>
              <w:keepNext/>
              <w:rPr>
                <w:sz w:val="20"/>
                <w:szCs w:val="20"/>
                <w:lang w:val="en-GB" w:eastAsia="en-US"/>
              </w:rPr>
            </w:pPr>
          </w:p>
        </w:tc>
        <w:tc>
          <w:tcPr>
            <w:tcW w:w="3138" w:type="dxa"/>
          </w:tcPr>
          <w:p w14:paraId="63AD727D" w14:textId="77777777" w:rsidR="004C09CB" w:rsidRPr="004C09CB" w:rsidRDefault="004C09CB" w:rsidP="004C09CB">
            <w:pPr>
              <w:keepNext/>
              <w:rPr>
                <w:sz w:val="20"/>
                <w:szCs w:val="20"/>
                <w:lang w:val="en-GB" w:eastAsia="en-US"/>
              </w:rPr>
            </w:pPr>
            <w:r w:rsidRPr="004C09CB">
              <w:rPr>
                <w:sz w:val="20"/>
                <w:szCs w:val="20"/>
                <w:lang w:val="en-GB" w:eastAsia="en-US"/>
              </w:rPr>
              <w:t>Stability of test compound:</w:t>
            </w:r>
          </w:p>
        </w:tc>
        <w:tc>
          <w:tcPr>
            <w:tcW w:w="5274" w:type="dxa"/>
          </w:tcPr>
          <w:p w14:paraId="100E181F" w14:textId="77777777" w:rsidR="004C09CB" w:rsidRPr="004C09CB" w:rsidRDefault="004C09CB" w:rsidP="004C09CB">
            <w:pPr>
              <w:keepNext/>
              <w:rPr>
                <w:sz w:val="20"/>
                <w:szCs w:val="20"/>
                <w:lang w:val="en-GB" w:eastAsia="en-US"/>
              </w:rPr>
            </w:pPr>
            <w:r w:rsidRPr="004C09CB">
              <w:rPr>
                <w:bCs/>
                <w:sz w:val="20"/>
                <w:szCs w:val="20"/>
                <w:lang w:val="en-GB" w:eastAsia="en-US"/>
              </w:rPr>
              <w:t>Not determined.  However, the test substance appeared to be stable under the conditions of the study.  No evidence of instability, such as a change in colour or physical state, was observed</w:t>
            </w:r>
          </w:p>
        </w:tc>
      </w:tr>
      <w:tr w:rsidR="004C09CB" w:rsidRPr="004C09CB" w14:paraId="5859EF11" w14:textId="77777777" w:rsidTr="00E746E0">
        <w:trPr>
          <w:gridBefore w:val="1"/>
          <w:wBefore w:w="449" w:type="dxa"/>
        </w:trPr>
        <w:tc>
          <w:tcPr>
            <w:tcW w:w="366" w:type="dxa"/>
          </w:tcPr>
          <w:p w14:paraId="6C8BA8A2" w14:textId="77777777" w:rsidR="004C09CB" w:rsidRPr="004C09CB" w:rsidRDefault="004C09CB" w:rsidP="004C09CB">
            <w:pPr>
              <w:keepNext/>
              <w:rPr>
                <w:sz w:val="20"/>
                <w:szCs w:val="20"/>
                <w:lang w:val="en-GB" w:eastAsia="en-US"/>
              </w:rPr>
            </w:pPr>
            <w:r w:rsidRPr="004C09CB">
              <w:rPr>
                <w:sz w:val="20"/>
                <w:szCs w:val="20"/>
                <w:lang w:val="en-GB" w:eastAsia="en-US"/>
              </w:rPr>
              <w:t>2.</w:t>
            </w:r>
          </w:p>
        </w:tc>
        <w:tc>
          <w:tcPr>
            <w:tcW w:w="3138" w:type="dxa"/>
          </w:tcPr>
          <w:p w14:paraId="44D1496F" w14:textId="77777777" w:rsidR="004C09CB" w:rsidRPr="004C09CB" w:rsidRDefault="004C09CB" w:rsidP="004C09CB">
            <w:pPr>
              <w:keepNext/>
              <w:rPr>
                <w:sz w:val="20"/>
                <w:szCs w:val="20"/>
                <w:lang w:val="en-GB" w:eastAsia="en-US"/>
              </w:rPr>
            </w:pPr>
            <w:r w:rsidRPr="004C09CB">
              <w:rPr>
                <w:sz w:val="20"/>
                <w:szCs w:val="20"/>
                <w:lang w:val="en-GB" w:eastAsia="en-US"/>
              </w:rPr>
              <w:t>Vehicle:</w:t>
            </w:r>
          </w:p>
        </w:tc>
        <w:tc>
          <w:tcPr>
            <w:tcW w:w="5274" w:type="dxa"/>
          </w:tcPr>
          <w:p w14:paraId="2BFB0775" w14:textId="77777777" w:rsidR="004C09CB" w:rsidRPr="004C09CB" w:rsidRDefault="004C09CB" w:rsidP="004C09CB">
            <w:pPr>
              <w:keepNext/>
              <w:rPr>
                <w:sz w:val="20"/>
                <w:szCs w:val="20"/>
                <w:lang w:val="en-GB" w:eastAsia="en-US"/>
              </w:rPr>
            </w:pPr>
            <w:r w:rsidRPr="004C09CB">
              <w:rPr>
                <w:iCs/>
                <w:sz w:val="20"/>
                <w:szCs w:val="20"/>
                <w:lang w:val="en-GB" w:eastAsia="en-US"/>
              </w:rPr>
              <w:t>0.1% Tween 80 (v/v) in 0.5% Methylcellulose</w:t>
            </w:r>
          </w:p>
        </w:tc>
      </w:tr>
      <w:tr w:rsidR="004C09CB" w:rsidRPr="004C09CB" w14:paraId="1FB0D508" w14:textId="77777777" w:rsidTr="00E746E0">
        <w:trPr>
          <w:gridBefore w:val="1"/>
          <w:wBefore w:w="449" w:type="dxa"/>
        </w:trPr>
        <w:tc>
          <w:tcPr>
            <w:tcW w:w="366" w:type="dxa"/>
          </w:tcPr>
          <w:p w14:paraId="0D3537AB" w14:textId="77777777" w:rsidR="004C09CB" w:rsidRPr="004C09CB" w:rsidRDefault="004C09CB" w:rsidP="004C09CB">
            <w:pPr>
              <w:keepNext/>
              <w:rPr>
                <w:sz w:val="20"/>
                <w:szCs w:val="20"/>
                <w:lang w:val="en-GB" w:eastAsia="en-US"/>
              </w:rPr>
            </w:pPr>
            <w:r w:rsidRPr="004C09CB">
              <w:rPr>
                <w:sz w:val="20"/>
                <w:szCs w:val="20"/>
                <w:lang w:val="en-GB" w:eastAsia="en-US"/>
              </w:rPr>
              <w:t>3.</w:t>
            </w:r>
          </w:p>
        </w:tc>
        <w:tc>
          <w:tcPr>
            <w:tcW w:w="3138" w:type="dxa"/>
          </w:tcPr>
          <w:p w14:paraId="4DA56274" w14:textId="77777777" w:rsidR="004C09CB" w:rsidRPr="004C09CB" w:rsidRDefault="004C09CB" w:rsidP="004C09CB">
            <w:pPr>
              <w:keepNext/>
              <w:rPr>
                <w:sz w:val="20"/>
                <w:szCs w:val="20"/>
                <w:lang w:val="en-GB" w:eastAsia="en-US"/>
              </w:rPr>
            </w:pPr>
            <w:r w:rsidRPr="004C09CB">
              <w:rPr>
                <w:sz w:val="20"/>
                <w:szCs w:val="20"/>
                <w:lang w:val="en-GB" w:eastAsia="en-US"/>
              </w:rPr>
              <w:t>Test animals</w:t>
            </w:r>
          </w:p>
        </w:tc>
        <w:tc>
          <w:tcPr>
            <w:tcW w:w="5274" w:type="dxa"/>
          </w:tcPr>
          <w:p w14:paraId="5CBED2FB" w14:textId="77777777" w:rsidR="004C09CB" w:rsidRPr="004C09CB" w:rsidRDefault="004C09CB" w:rsidP="004C09CB">
            <w:pPr>
              <w:keepNext/>
              <w:rPr>
                <w:sz w:val="20"/>
                <w:szCs w:val="20"/>
                <w:lang w:val="en-GB" w:eastAsia="en-US"/>
              </w:rPr>
            </w:pPr>
          </w:p>
        </w:tc>
      </w:tr>
      <w:tr w:rsidR="004C09CB" w:rsidRPr="004C09CB" w14:paraId="3ACBEE1E" w14:textId="77777777" w:rsidTr="00E746E0">
        <w:trPr>
          <w:gridBefore w:val="1"/>
          <w:wBefore w:w="449" w:type="dxa"/>
        </w:trPr>
        <w:tc>
          <w:tcPr>
            <w:tcW w:w="366" w:type="dxa"/>
          </w:tcPr>
          <w:p w14:paraId="5DE95252" w14:textId="77777777" w:rsidR="004C09CB" w:rsidRPr="004C09CB" w:rsidRDefault="004C09CB" w:rsidP="004C09CB">
            <w:pPr>
              <w:keepNext/>
              <w:rPr>
                <w:sz w:val="20"/>
                <w:szCs w:val="20"/>
                <w:lang w:val="en-GB" w:eastAsia="en-US"/>
              </w:rPr>
            </w:pPr>
          </w:p>
        </w:tc>
        <w:tc>
          <w:tcPr>
            <w:tcW w:w="3138" w:type="dxa"/>
          </w:tcPr>
          <w:p w14:paraId="5B07F964" w14:textId="77777777" w:rsidR="004C09CB" w:rsidRPr="004C09CB" w:rsidRDefault="004C09CB" w:rsidP="004C09CB">
            <w:pPr>
              <w:keepNext/>
              <w:rPr>
                <w:sz w:val="20"/>
                <w:szCs w:val="20"/>
                <w:lang w:val="en-GB" w:eastAsia="en-US"/>
              </w:rPr>
            </w:pPr>
            <w:r w:rsidRPr="004C09CB">
              <w:rPr>
                <w:sz w:val="20"/>
                <w:szCs w:val="20"/>
                <w:lang w:val="en-GB" w:eastAsia="en-US"/>
              </w:rPr>
              <w:t>Species:</w:t>
            </w:r>
          </w:p>
        </w:tc>
        <w:tc>
          <w:tcPr>
            <w:tcW w:w="5274" w:type="dxa"/>
          </w:tcPr>
          <w:p w14:paraId="5BF756DB" w14:textId="77777777" w:rsidR="004C09CB" w:rsidRPr="004C09CB" w:rsidRDefault="004C09CB" w:rsidP="004C09CB">
            <w:pPr>
              <w:keepNext/>
              <w:rPr>
                <w:sz w:val="20"/>
                <w:szCs w:val="20"/>
                <w:lang w:val="en-GB" w:eastAsia="en-US"/>
              </w:rPr>
            </w:pPr>
            <w:r w:rsidRPr="004C09CB">
              <w:rPr>
                <w:bCs/>
                <w:sz w:val="20"/>
                <w:szCs w:val="20"/>
                <w:lang w:val="en-GB" w:eastAsia="en-US"/>
              </w:rPr>
              <w:t>Rat</w:t>
            </w:r>
          </w:p>
        </w:tc>
      </w:tr>
      <w:tr w:rsidR="004C09CB" w:rsidRPr="004C09CB" w14:paraId="3D0AE538" w14:textId="77777777" w:rsidTr="00E746E0">
        <w:trPr>
          <w:gridBefore w:val="1"/>
          <w:wBefore w:w="449" w:type="dxa"/>
        </w:trPr>
        <w:tc>
          <w:tcPr>
            <w:tcW w:w="366" w:type="dxa"/>
          </w:tcPr>
          <w:p w14:paraId="3C7AD794" w14:textId="77777777" w:rsidR="004C09CB" w:rsidRPr="004C09CB" w:rsidRDefault="004C09CB" w:rsidP="004C09CB">
            <w:pPr>
              <w:keepNext/>
              <w:rPr>
                <w:sz w:val="20"/>
                <w:szCs w:val="20"/>
                <w:lang w:val="en-GB" w:eastAsia="en-US"/>
              </w:rPr>
            </w:pPr>
          </w:p>
        </w:tc>
        <w:tc>
          <w:tcPr>
            <w:tcW w:w="3138" w:type="dxa"/>
          </w:tcPr>
          <w:p w14:paraId="4FAD2B12" w14:textId="77777777" w:rsidR="004C09CB" w:rsidRPr="004C09CB" w:rsidRDefault="004C09CB" w:rsidP="004C09CB">
            <w:pPr>
              <w:keepNext/>
              <w:rPr>
                <w:sz w:val="20"/>
                <w:szCs w:val="20"/>
                <w:lang w:val="en-GB" w:eastAsia="en-US"/>
              </w:rPr>
            </w:pPr>
            <w:r w:rsidRPr="004C09CB">
              <w:rPr>
                <w:sz w:val="20"/>
                <w:szCs w:val="20"/>
                <w:lang w:val="en-GB" w:eastAsia="en-US"/>
              </w:rPr>
              <w:t>Strain:</w:t>
            </w:r>
          </w:p>
        </w:tc>
        <w:tc>
          <w:tcPr>
            <w:tcW w:w="5274" w:type="dxa"/>
          </w:tcPr>
          <w:p w14:paraId="415A375E" w14:textId="77777777" w:rsidR="004C09CB" w:rsidRPr="004C09CB" w:rsidRDefault="004C09CB" w:rsidP="004C09CB">
            <w:pPr>
              <w:keepNext/>
              <w:rPr>
                <w:sz w:val="20"/>
                <w:szCs w:val="20"/>
                <w:lang w:val="en-GB" w:eastAsia="en-US"/>
              </w:rPr>
            </w:pPr>
            <w:proofErr w:type="spellStart"/>
            <w:r w:rsidRPr="004C09CB">
              <w:rPr>
                <w:bCs/>
                <w:sz w:val="20"/>
                <w:szCs w:val="20"/>
                <w:lang w:val="en-GB" w:eastAsia="en-US"/>
              </w:rPr>
              <w:t>Crl:CD</w:t>
            </w:r>
            <w:proofErr w:type="spellEnd"/>
            <w:r w:rsidRPr="004C09CB">
              <w:rPr>
                <w:bCs/>
                <w:sz w:val="20"/>
                <w:szCs w:val="20"/>
                <w:lang w:val="en-GB" w:eastAsia="en-US"/>
              </w:rPr>
              <w:t xml:space="preserve"> (SD)</w:t>
            </w:r>
          </w:p>
        </w:tc>
      </w:tr>
      <w:tr w:rsidR="004C09CB" w:rsidRPr="004C09CB" w14:paraId="72892AE8" w14:textId="77777777" w:rsidTr="00E746E0">
        <w:trPr>
          <w:gridBefore w:val="1"/>
          <w:wBefore w:w="449" w:type="dxa"/>
        </w:trPr>
        <w:tc>
          <w:tcPr>
            <w:tcW w:w="366" w:type="dxa"/>
          </w:tcPr>
          <w:p w14:paraId="6608678A" w14:textId="77777777" w:rsidR="004C09CB" w:rsidRPr="004C09CB" w:rsidRDefault="004C09CB" w:rsidP="004C09CB">
            <w:pPr>
              <w:keepNext/>
              <w:rPr>
                <w:sz w:val="20"/>
                <w:szCs w:val="20"/>
                <w:lang w:val="en-GB" w:eastAsia="en-US"/>
              </w:rPr>
            </w:pPr>
          </w:p>
        </w:tc>
        <w:tc>
          <w:tcPr>
            <w:tcW w:w="3138" w:type="dxa"/>
          </w:tcPr>
          <w:p w14:paraId="6B78FCEF" w14:textId="77777777" w:rsidR="004C09CB" w:rsidRPr="004C09CB" w:rsidRDefault="004C09CB" w:rsidP="004C09CB">
            <w:pPr>
              <w:keepNext/>
              <w:rPr>
                <w:sz w:val="20"/>
                <w:szCs w:val="20"/>
                <w:lang w:val="en-GB" w:eastAsia="en-US"/>
              </w:rPr>
            </w:pPr>
            <w:r w:rsidRPr="004C09CB">
              <w:rPr>
                <w:sz w:val="20"/>
                <w:szCs w:val="20"/>
                <w:lang w:val="en-GB" w:eastAsia="en-US"/>
              </w:rPr>
              <w:t>Age at dosing:</w:t>
            </w:r>
          </w:p>
        </w:tc>
        <w:tc>
          <w:tcPr>
            <w:tcW w:w="5274" w:type="dxa"/>
          </w:tcPr>
          <w:p w14:paraId="1B8C5AEE" w14:textId="77777777" w:rsidR="004C09CB" w:rsidRPr="004C09CB" w:rsidRDefault="004C09CB" w:rsidP="004C09CB">
            <w:pPr>
              <w:keepNext/>
              <w:rPr>
                <w:sz w:val="20"/>
                <w:szCs w:val="20"/>
                <w:lang w:val="en-GB" w:eastAsia="en-US"/>
              </w:rPr>
            </w:pPr>
            <w:r w:rsidRPr="004C09CB">
              <w:rPr>
                <w:bCs/>
                <w:sz w:val="20"/>
                <w:szCs w:val="20"/>
                <w:lang w:val="en-GB" w:eastAsia="en-US"/>
              </w:rPr>
              <w:t>Approximately 10 weeks old</w:t>
            </w:r>
          </w:p>
        </w:tc>
      </w:tr>
      <w:tr w:rsidR="004C09CB" w:rsidRPr="004C09CB" w14:paraId="6C5F9241" w14:textId="77777777" w:rsidTr="00E746E0">
        <w:trPr>
          <w:gridBefore w:val="1"/>
          <w:wBefore w:w="449" w:type="dxa"/>
        </w:trPr>
        <w:tc>
          <w:tcPr>
            <w:tcW w:w="366" w:type="dxa"/>
          </w:tcPr>
          <w:p w14:paraId="13400D4E" w14:textId="77777777" w:rsidR="004C09CB" w:rsidRPr="004C09CB" w:rsidRDefault="004C09CB" w:rsidP="004C09CB">
            <w:pPr>
              <w:keepNext/>
              <w:rPr>
                <w:sz w:val="20"/>
                <w:szCs w:val="20"/>
                <w:lang w:val="en-GB" w:eastAsia="en-US"/>
              </w:rPr>
            </w:pPr>
          </w:p>
        </w:tc>
        <w:tc>
          <w:tcPr>
            <w:tcW w:w="3138" w:type="dxa"/>
          </w:tcPr>
          <w:p w14:paraId="1B4B291A" w14:textId="77777777" w:rsidR="004C09CB" w:rsidRPr="004C09CB" w:rsidRDefault="004C09CB" w:rsidP="004C09CB">
            <w:pPr>
              <w:keepNext/>
              <w:rPr>
                <w:sz w:val="20"/>
                <w:szCs w:val="20"/>
                <w:lang w:val="en-GB" w:eastAsia="en-US"/>
              </w:rPr>
            </w:pPr>
            <w:r w:rsidRPr="004C09CB">
              <w:rPr>
                <w:sz w:val="20"/>
                <w:szCs w:val="20"/>
                <w:lang w:val="en-GB" w:eastAsia="en-US"/>
              </w:rPr>
              <w:t>Weight at dosing:</w:t>
            </w:r>
          </w:p>
        </w:tc>
        <w:tc>
          <w:tcPr>
            <w:tcW w:w="5274" w:type="dxa"/>
          </w:tcPr>
          <w:p w14:paraId="2D749407" w14:textId="77777777" w:rsidR="004C09CB" w:rsidRPr="004C09CB" w:rsidRDefault="004C09CB" w:rsidP="004C09CB">
            <w:pPr>
              <w:keepNext/>
              <w:rPr>
                <w:sz w:val="20"/>
                <w:szCs w:val="20"/>
                <w:lang w:val="en-GB" w:eastAsia="en-US"/>
              </w:rPr>
            </w:pPr>
            <w:r w:rsidRPr="004C09CB">
              <w:rPr>
                <w:bCs/>
                <w:sz w:val="20"/>
                <w:szCs w:val="20"/>
                <w:lang w:val="en-GB" w:eastAsia="en-US"/>
              </w:rPr>
              <w:t>205.9–236.5 g</w:t>
            </w:r>
          </w:p>
        </w:tc>
      </w:tr>
      <w:tr w:rsidR="004C09CB" w:rsidRPr="004C09CB" w14:paraId="6EECF1E3" w14:textId="77777777" w:rsidTr="00E746E0">
        <w:trPr>
          <w:gridBefore w:val="1"/>
          <w:wBefore w:w="449" w:type="dxa"/>
        </w:trPr>
        <w:tc>
          <w:tcPr>
            <w:tcW w:w="366" w:type="dxa"/>
          </w:tcPr>
          <w:p w14:paraId="297AACEB" w14:textId="77777777" w:rsidR="004C09CB" w:rsidRPr="004C09CB" w:rsidRDefault="004C09CB" w:rsidP="004C09CB">
            <w:pPr>
              <w:keepNext/>
              <w:rPr>
                <w:sz w:val="20"/>
                <w:szCs w:val="20"/>
                <w:lang w:val="en-GB" w:eastAsia="en-US"/>
              </w:rPr>
            </w:pPr>
          </w:p>
        </w:tc>
        <w:tc>
          <w:tcPr>
            <w:tcW w:w="3138" w:type="dxa"/>
          </w:tcPr>
          <w:p w14:paraId="62487D06" w14:textId="77777777" w:rsidR="004C09CB" w:rsidRPr="004C09CB" w:rsidRDefault="004C09CB" w:rsidP="004C09CB">
            <w:pPr>
              <w:keepNext/>
              <w:rPr>
                <w:sz w:val="20"/>
                <w:szCs w:val="20"/>
                <w:lang w:val="en-GB" w:eastAsia="en-US"/>
              </w:rPr>
            </w:pPr>
            <w:r w:rsidRPr="004C09CB">
              <w:rPr>
                <w:sz w:val="20"/>
                <w:szCs w:val="20"/>
                <w:lang w:val="en-GB" w:eastAsia="en-US"/>
              </w:rPr>
              <w:t>Source:</w:t>
            </w:r>
          </w:p>
        </w:tc>
        <w:tc>
          <w:tcPr>
            <w:tcW w:w="5274" w:type="dxa"/>
          </w:tcPr>
          <w:p w14:paraId="11F13E3A" w14:textId="77777777" w:rsidR="004C09CB" w:rsidRPr="004C09CB" w:rsidRDefault="004C09CB" w:rsidP="004C09CB">
            <w:pPr>
              <w:keepNext/>
              <w:tabs>
                <w:tab w:val="left" w:pos="1054"/>
              </w:tabs>
              <w:rPr>
                <w:sz w:val="20"/>
                <w:szCs w:val="20"/>
                <w:lang w:val="en-GB" w:eastAsia="en-US"/>
              </w:rPr>
            </w:pPr>
            <w:r w:rsidRPr="004C09CB">
              <w:rPr>
                <w:bCs/>
                <w:sz w:val="20"/>
                <w:szCs w:val="20"/>
                <w:lang w:val="en-GB" w:eastAsia="en-US"/>
              </w:rPr>
              <w:t>Charles River Laboratories, Raleigh, North Carolina, USA</w:t>
            </w:r>
          </w:p>
        </w:tc>
      </w:tr>
      <w:tr w:rsidR="004C09CB" w:rsidRPr="004C09CB" w14:paraId="43309128" w14:textId="77777777" w:rsidTr="00E746E0">
        <w:trPr>
          <w:gridBefore w:val="1"/>
          <w:wBefore w:w="449" w:type="dxa"/>
        </w:trPr>
        <w:tc>
          <w:tcPr>
            <w:tcW w:w="366" w:type="dxa"/>
          </w:tcPr>
          <w:p w14:paraId="130881DC" w14:textId="77777777" w:rsidR="004C09CB" w:rsidRPr="004C09CB" w:rsidRDefault="004C09CB" w:rsidP="004C09CB">
            <w:pPr>
              <w:keepNext/>
              <w:rPr>
                <w:sz w:val="20"/>
                <w:szCs w:val="20"/>
                <w:lang w:val="en-GB" w:eastAsia="en-US"/>
              </w:rPr>
            </w:pPr>
          </w:p>
        </w:tc>
        <w:tc>
          <w:tcPr>
            <w:tcW w:w="3138" w:type="dxa"/>
          </w:tcPr>
          <w:p w14:paraId="486A9A15" w14:textId="77777777" w:rsidR="004C09CB" w:rsidRPr="004C09CB" w:rsidRDefault="004C09CB" w:rsidP="004C09CB">
            <w:pPr>
              <w:keepNext/>
              <w:rPr>
                <w:sz w:val="20"/>
                <w:szCs w:val="20"/>
                <w:lang w:val="en-GB" w:eastAsia="en-US"/>
              </w:rPr>
            </w:pPr>
            <w:r w:rsidRPr="004C09CB">
              <w:rPr>
                <w:sz w:val="20"/>
                <w:szCs w:val="20"/>
                <w:lang w:val="en-GB" w:eastAsia="en-US"/>
              </w:rPr>
              <w:t>Acclimation period:</w:t>
            </w:r>
          </w:p>
        </w:tc>
        <w:tc>
          <w:tcPr>
            <w:tcW w:w="5274" w:type="dxa"/>
          </w:tcPr>
          <w:p w14:paraId="3CA5E435" w14:textId="77777777" w:rsidR="004C09CB" w:rsidRPr="004C09CB" w:rsidRDefault="004C09CB" w:rsidP="004C09CB">
            <w:pPr>
              <w:keepNext/>
              <w:rPr>
                <w:sz w:val="20"/>
                <w:szCs w:val="20"/>
                <w:lang w:val="en-GB" w:eastAsia="en-US"/>
              </w:rPr>
            </w:pPr>
            <w:r w:rsidRPr="004C09CB">
              <w:rPr>
                <w:bCs/>
                <w:sz w:val="20"/>
                <w:szCs w:val="20"/>
                <w:lang w:val="en-GB" w:eastAsia="en-US"/>
              </w:rPr>
              <w:t>6 days</w:t>
            </w:r>
          </w:p>
        </w:tc>
      </w:tr>
      <w:tr w:rsidR="004C09CB" w:rsidRPr="004C09CB" w14:paraId="692C5EA8" w14:textId="77777777" w:rsidTr="00E746E0">
        <w:trPr>
          <w:gridBefore w:val="1"/>
          <w:wBefore w:w="449" w:type="dxa"/>
        </w:trPr>
        <w:tc>
          <w:tcPr>
            <w:tcW w:w="366" w:type="dxa"/>
          </w:tcPr>
          <w:p w14:paraId="393D8572" w14:textId="77777777" w:rsidR="004C09CB" w:rsidRPr="004C09CB" w:rsidRDefault="004C09CB" w:rsidP="004C09CB">
            <w:pPr>
              <w:keepNext/>
              <w:rPr>
                <w:sz w:val="20"/>
                <w:szCs w:val="20"/>
                <w:lang w:val="en-GB" w:eastAsia="en-US"/>
              </w:rPr>
            </w:pPr>
          </w:p>
        </w:tc>
        <w:tc>
          <w:tcPr>
            <w:tcW w:w="3138" w:type="dxa"/>
          </w:tcPr>
          <w:p w14:paraId="08353F0F" w14:textId="77777777" w:rsidR="004C09CB" w:rsidRPr="004C09CB" w:rsidRDefault="004C09CB" w:rsidP="004C09CB">
            <w:pPr>
              <w:keepNext/>
              <w:rPr>
                <w:sz w:val="20"/>
                <w:szCs w:val="20"/>
                <w:lang w:val="en-GB" w:eastAsia="en-US"/>
              </w:rPr>
            </w:pPr>
            <w:r w:rsidRPr="004C09CB">
              <w:rPr>
                <w:sz w:val="20"/>
                <w:szCs w:val="20"/>
                <w:lang w:val="en-GB" w:eastAsia="en-US"/>
              </w:rPr>
              <w:t>Diet:</w:t>
            </w:r>
          </w:p>
        </w:tc>
        <w:tc>
          <w:tcPr>
            <w:tcW w:w="5274" w:type="dxa"/>
          </w:tcPr>
          <w:p w14:paraId="7DC0D15A" w14:textId="77777777" w:rsidR="004C09CB" w:rsidRPr="004C09CB" w:rsidRDefault="004C09CB" w:rsidP="004C09CB">
            <w:pPr>
              <w:keepNext/>
              <w:rPr>
                <w:sz w:val="20"/>
                <w:szCs w:val="20"/>
                <w:lang w:val="en-GB" w:eastAsia="en-US"/>
              </w:rPr>
            </w:pPr>
            <w:r w:rsidRPr="004C09CB">
              <w:rPr>
                <w:bCs/>
                <w:sz w:val="20"/>
                <w:szCs w:val="20"/>
                <w:lang w:val="en-GB" w:eastAsia="en-US"/>
              </w:rPr>
              <w:t>PMI</w:t>
            </w:r>
            <w:r w:rsidRPr="004C09CB">
              <w:rPr>
                <w:bCs/>
                <w:sz w:val="20"/>
                <w:szCs w:val="20"/>
                <w:vertAlign w:val="superscript"/>
                <w:lang w:val="en-GB" w:eastAsia="en-US"/>
              </w:rPr>
              <w:sym w:font="Symbol" w:char="F0D2"/>
            </w:r>
            <w:r w:rsidRPr="004C09CB">
              <w:rPr>
                <w:bCs/>
                <w:sz w:val="20"/>
                <w:szCs w:val="20"/>
                <w:lang w:val="en-GB" w:eastAsia="en-US"/>
              </w:rPr>
              <w:t xml:space="preserve"> Nutrition International, LLC Certified Rodent </w:t>
            </w:r>
            <w:proofErr w:type="spellStart"/>
            <w:r w:rsidRPr="004C09CB">
              <w:rPr>
                <w:bCs/>
                <w:sz w:val="20"/>
                <w:szCs w:val="20"/>
                <w:lang w:val="en-GB" w:eastAsia="en-US"/>
              </w:rPr>
              <w:t>LabDiet</w:t>
            </w:r>
            <w:proofErr w:type="spellEnd"/>
            <w:r w:rsidRPr="004C09CB">
              <w:rPr>
                <w:bCs/>
                <w:sz w:val="20"/>
                <w:szCs w:val="20"/>
                <w:vertAlign w:val="superscript"/>
                <w:lang w:val="en-GB" w:eastAsia="en-US"/>
              </w:rPr>
              <w:sym w:font="Symbol" w:char="F0D2"/>
            </w:r>
            <w:r w:rsidRPr="004C09CB">
              <w:rPr>
                <w:bCs/>
                <w:sz w:val="20"/>
                <w:szCs w:val="20"/>
                <w:lang w:val="en-GB" w:eastAsia="en-US"/>
              </w:rPr>
              <w:t xml:space="preserve"> (#5002), </w:t>
            </w:r>
            <w:r w:rsidRPr="004C09CB">
              <w:rPr>
                <w:bCs/>
                <w:i/>
                <w:iCs/>
                <w:sz w:val="20"/>
                <w:szCs w:val="20"/>
                <w:lang w:val="en-GB" w:eastAsia="en-US"/>
              </w:rPr>
              <w:t xml:space="preserve">ad libitum </w:t>
            </w:r>
            <w:r w:rsidRPr="004C09CB">
              <w:rPr>
                <w:bCs/>
                <w:iCs/>
                <w:sz w:val="20"/>
                <w:szCs w:val="20"/>
                <w:lang w:val="en-GB" w:eastAsia="en-US"/>
              </w:rPr>
              <w:t>except when fasted</w:t>
            </w:r>
          </w:p>
        </w:tc>
      </w:tr>
      <w:tr w:rsidR="004C09CB" w:rsidRPr="004C09CB" w14:paraId="3D006C53" w14:textId="77777777" w:rsidTr="00E746E0">
        <w:trPr>
          <w:gridBefore w:val="1"/>
          <w:wBefore w:w="449" w:type="dxa"/>
        </w:trPr>
        <w:tc>
          <w:tcPr>
            <w:tcW w:w="366" w:type="dxa"/>
          </w:tcPr>
          <w:p w14:paraId="663841B3" w14:textId="77777777" w:rsidR="004C09CB" w:rsidRPr="004C09CB" w:rsidRDefault="004C09CB" w:rsidP="004C09CB">
            <w:pPr>
              <w:keepNext/>
              <w:rPr>
                <w:sz w:val="20"/>
                <w:szCs w:val="20"/>
                <w:lang w:val="en-GB" w:eastAsia="en-US"/>
              </w:rPr>
            </w:pPr>
          </w:p>
        </w:tc>
        <w:tc>
          <w:tcPr>
            <w:tcW w:w="3138" w:type="dxa"/>
          </w:tcPr>
          <w:p w14:paraId="173D54BC" w14:textId="77777777" w:rsidR="004C09CB" w:rsidRPr="004C09CB" w:rsidRDefault="004C09CB" w:rsidP="004C09CB">
            <w:pPr>
              <w:keepNext/>
              <w:rPr>
                <w:sz w:val="20"/>
                <w:szCs w:val="20"/>
                <w:lang w:val="en-GB" w:eastAsia="en-US"/>
              </w:rPr>
            </w:pPr>
            <w:r w:rsidRPr="004C09CB">
              <w:rPr>
                <w:sz w:val="20"/>
                <w:szCs w:val="20"/>
                <w:lang w:val="en-GB" w:eastAsia="en-US"/>
              </w:rPr>
              <w:t>Water:</w:t>
            </w:r>
          </w:p>
        </w:tc>
        <w:tc>
          <w:tcPr>
            <w:tcW w:w="5274" w:type="dxa"/>
          </w:tcPr>
          <w:p w14:paraId="26E86892" w14:textId="77777777" w:rsidR="004C09CB" w:rsidRPr="004C09CB" w:rsidRDefault="004C09CB" w:rsidP="004C09CB">
            <w:pPr>
              <w:keepNext/>
              <w:rPr>
                <w:sz w:val="20"/>
                <w:szCs w:val="20"/>
                <w:lang w:val="en-GB" w:eastAsia="en-US"/>
              </w:rPr>
            </w:pPr>
            <w:r w:rsidRPr="004C09CB">
              <w:rPr>
                <w:bCs/>
                <w:sz w:val="20"/>
                <w:szCs w:val="20"/>
                <w:lang w:val="en-GB" w:eastAsia="en-US"/>
              </w:rPr>
              <w:t xml:space="preserve">Tap water, </w:t>
            </w:r>
            <w:r w:rsidRPr="004C09CB">
              <w:rPr>
                <w:bCs/>
                <w:i/>
                <w:iCs/>
                <w:sz w:val="20"/>
                <w:szCs w:val="20"/>
                <w:lang w:val="en-GB" w:eastAsia="en-US"/>
              </w:rPr>
              <w:t>ad libitum</w:t>
            </w:r>
          </w:p>
        </w:tc>
      </w:tr>
      <w:tr w:rsidR="004C09CB" w:rsidRPr="004C09CB" w14:paraId="3BEA7566" w14:textId="77777777" w:rsidTr="00E746E0">
        <w:trPr>
          <w:gridBefore w:val="1"/>
          <w:wBefore w:w="449" w:type="dxa"/>
        </w:trPr>
        <w:tc>
          <w:tcPr>
            <w:tcW w:w="366" w:type="dxa"/>
          </w:tcPr>
          <w:p w14:paraId="54488A56" w14:textId="77777777" w:rsidR="004C09CB" w:rsidRPr="004C09CB" w:rsidRDefault="004C09CB" w:rsidP="004C09CB">
            <w:pPr>
              <w:keepNext/>
              <w:rPr>
                <w:sz w:val="20"/>
                <w:szCs w:val="20"/>
                <w:lang w:val="en-GB" w:eastAsia="en-US"/>
              </w:rPr>
            </w:pPr>
          </w:p>
        </w:tc>
        <w:tc>
          <w:tcPr>
            <w:tcW w:w="3138" w:type="dxa"/>
          </w:tcPr>
          <w:p w14:paraId="7DEFEB71" w14:textId="77777777" w:rsidR="004C09CB" w:rsidRPr="004C09CB" w:rsidRDefault="004C09CB" w:rsidP="004C09CB">
            <w:pPr>
              <w:keepNext/>
              <w:rPr>
                <w:sz w:val="20"/>
                <w:szCs w:val="20"/>
                <w:lang w:val="en-GB" w:eastAsia="en-US"/>
              </w:rPr>
            </w:pPr>
            <w:r w:rsidRPr="004C09CB">
              <w:rPr>
                <w:sz w:val="20"/>
                <w:szCs w:val="20"/>
                <w:lang w:val="en-GB" w:eastAsia="en-US"/>
              </w:rPr>
              <w:t>Housing:</w:t>
            </w:r>
          </w:p>
        </w:tc>
        <w:tc>
          <w:tcPr>
            <w:tcW w:w="5274" w:type="dxa"/>
          </w:tcPr>
          <w:p w14:paraId="782844F5" w14:textId="77777777" w:rsidR="004C09CB" w:rsidRPr="004C09CB" w:rsidRDefault="004C09CB" w:rsidP="004C09CB">
            <w:pPr>
              <w:keepNext/>
              <w:rPr>
                <w:sz w:val="20"/>
                <w:szCs w:val="20"/>
                <w:lang w:val="en-GB" w:eastAsia="en-US"/>
              </w:rPr>
            </w:pPr>
            <w:r w:rsidRPr="004C09CB">
              <w:rPr>
                <w:bCs/>
                <w:sz w:val="20"/>
                <w:szCs w:val="20"/>
                <w:lang w:val="en-GB" w:eastAsia="en-US"/>
              </w:rPr>
              <w:t>Animals were housed individually in solid-bottom caging with bedding and appropriate species-specific enrichment.</w:t>
            </w:r>
          </w:p>
        </w:tc>
      </w:tr>
      <w:tr w:rsidR="004C09CB" w:rsidRPr="004C09CB" w14:paraId="5DB6E25A" w14:textId="77777777" w:rsidTr="00E746E0">
        <w:trPr>
          <w:gridBefore w:val="1"/>
          <w:wBefore w:w="449" w:type="dxa"/>
        </w:trPr>
        <w:tc>
          <w:tcPr>
            <w:tcW w:w="366" w:type="dxa"/>
          </w:tcPr>
          <w:p w14:paraId="2CA6906A" w14:textId="77777777" w:rsidR="004C09CB" w:rsidRPr="004C09CB" w:rsidRDefault="004C09CB" w:rsidP="004C09CB">
            <w:pPr>
              <w:keepNext/>
              <w:rPr>
                <w:sz w:val="20"/>
                <w:szCs w:val="20"/>
                <w:lang w:val="en-GB" w:eastAsia="en-US"/>
              </w:rPr>
            </w:pPr>
            <w:r w:rsidRPr="004C09CB">
              <w:rPr>
                <w:sz w:val="20"/>
                <w:szCs w:val="20"/>
                <w:lang w:val="en-GB" w:eastAsia="en-US"/>
              </w:rPr>
              <w:t>4.</w:t>
            </w:r>
          </w:p>
        </w:tc>
        <w:tc>
          <w:tcPr>
            <w:tcW w:w="3138" w:type="dxa"/>
          </w:tcPr>
          <w:p w14:paraId="0CFEFB7E" w14:textId="77777777" w:rsidR="004C09CB" w:rsidRPr="004C09CB" w:rsidRDefault="004C09CB" w:rsidP="004C09CB">
            <w:pPr>
              <w:keepNext/>
              <w:rPr>
                <w:sz w:val="20"/>
                <w:szCs w:val="20"/>
                <w:lang w:val="en-GB" w:eastAsia="en-US"/>
              </w:rPr>
            </w:pPr>
            <w:r w:rsidRPr="004C09CB">
              <w:rPr>
                <w:sz w:val="20"/>
                <w:szCs w:val="20"/>
                <w:lang w:val="en-GB" w:eastAsia="en-US"/>
              </w:rPr>
              <w:t>Environmental conditions</w:t>
            </w:r>
          </w:p>
        </w:tc>
        <w:tc>
          <w:tcPr>
            <w:tcW w:w="5274" w:type="dxa"/>
          </w:tcPr>
          <w:p w14:paraId="2D02C11B" w14:textId="77777777" w:rsidR="004C09CB" w:rsidRPr="004C09CB" w:rsidRDefault="004C09CB" w:rsidP="004C09CB">
            <w:pPr>
              <w:keepNext/>
              <w:rPr>
                <w:sz w:val="20"/>
                <w:szCs w:val="20"/>
                <w:lang w:val="en-GB" w:eastAsia="en-US"/>
              </w:rPr>
            </w:pPr>
          </w:p>
        </w:tc>
      </w:tr>
      <w:tr w:rsidR="004C09CB" w:rsidRPr="004C09CB" w14:paraId="53C3AA2F" w14:textId="77777777" w:rsidTr="00E746E0">
        <w:trPr>
          <w:gridBefore w:val="1"/>
          <w:wBefore w:w="449" w:type="dxa"/>
        </w:trPr>
        <w:tc>
          <w:tcPr>
            <w:tcW w:w="366" w:type="dxa"/>
          </w:tcPr>
          <w:p w14:paraId="4C1683B7" w14:textId="77777777" w:rsidR="004C09CB" w:rsidRPr="004C09CB" w:rsidRDefault="004C09CB" w:rsidP="004C09CB">
            <w:pPr>
              <w:keepNext/>
              <w:rPr>
                <w:sz w:val="20"/>
                <w:szCs w:val="20"/>
                <w:lang w:val="en-GB" w:eastAsia="en-US"/>
              </w:rPr>
            </w:pPr>
          </w:p>
        </w:tc>
        <w:tc>
          <w:tcPr>
            <w:tcW w:w="3138" w:type="dxa"/>
          </w:tcPr>
          <w:p w14:paraId="16C7E856" w14:textId="77777777" w:rsidR="004C09CB" w:rsidRPr="004C09CB" w:rsidRDefault="004C09CB" w:rsidP="004C09CB">
            <w:pPr>
              <w:keepNext/>
              <w:rPr>
                <w:sz w:val="20"/>
                <w:szCs w:val="20"/>
                <w:lang w:val="en-GB" w:eastAsia="en-US"/>
              </w:rPr>
            </w:pPr>
            <w:r w:rsidRPr="004C09CB">
              <w:rPr>
                <w:sz w:val="20"/>
                <w:szCs w:val="20"/>
                <w:lang w:val="en-GB" w:eastAsia="en-US"/>
              </w:rPr>
              <w:t>Temperature:</w:t>
            </w:r>
          </w:p>
        </w:tc>
        <w:tc>
          <w:tcPr>
            <w:tcW w:w="5274" w:type="dxa"/>
          </w:tcPr>
          <w:p w14:paraId="0E28F174" w14:textId="77777777" w:rsidR="004C09CB" w:rsidRPr="004C09CB" w:rsidRDefault="004C09CB" w:rsidP="004C09CB">
            <w:pPr>
              <w:keepNext/>
              <w:rPr>
                <w:sz w:val="20"/>
                <w:szCs w:val="20"/>
                <w:lang w:val="en-GB" w:eastAsia="en-US"/>
              </w:rPr>
            </w:pPr>
            <w:r w:rsidRPr="004C09CB">
              <w:rPr>
                <w:sz w:val="20"/>
                <w:szCs w:val="20"/>
                <w:lang w:val="en-GB" w:eastAsia="en-US"/>
              </w:rPr>
              <w:t>20</w:t>
            </w:r>
            <w:r w:rsidRPr="004C09CB">
              <w:rPr>
                <w:bCs/>
                <w:sz w:val="20"/>
                <w:szCs w:val="20"/>
                <w:lang w:val="en-GB" w:eastAsia="en-US"/>
              </w:rPr>
              <w:t>–26</w:t>
            </w:r>
            <w:r w:rsidRPr="004C09CB">
              <w:rPr>
                <w:bCs/>
                <w:sz w:val="20"/>
                <w:szCs w:val="20"/>
                <w:lang w:val="en-GB" w:eastAsia="en-US"/>
              </w:rPr>
              <w:sym w:font="Symbol" w:char="00B0"/>
            </w:r>
            <w:r w:rsidRPr="004C09CB">
              <w:rPr>
                <w:bCs/>
                <w:sz w:val="20"/>
                <w:szCs w:val="20"/>
                <w:lang w:val="en-GB" w:eastAsia="en-US"/>
              </w:rPr>
              <w:t>C</w:t>
            </w:r>
          </w:p>
        </w:tc>
      </w:tr>
      <w:tr w:rsidR="004C09CB" w:rsidRPr="004C09CB" w14:paraId="49AE9C09" w14:textId="77777777" w:rsidTr="00E746E0">
        <w:trPr>
          <w:gridBefore w:val="1"/>
          <w:wBefore w:w="449" w:type="dxa"/>
        </w:trPr>
        <w:tc>
          <w:tcPr>
            <w:tcW w:w="366" w:type="dxa"/>
          </w:tcPr>
          <w:p w14:paraId="1464AC03" w14:textId="77777777" w:rsidR="004C09CB" w:rsidRPr="004C09CB" w:rsidRDefault="004C09CB" w:rsidP="004C09CB">
            <w:pPr>
              <w:keepNext/>
              <w:rPr>
                <w:sz w:val="20"/>
                <w:szCs w:val="20"/>
                <w:lang w:val="en-GB" w:eastAsia="en-US"/>
              </w:rPr>
            </w:pPr>
          </w:p>
        </w:tc>
        <w:tc>
          <w:tcPr>
            <w:tcW w:w="3138" w:type="dxa"/>
          </w:tcPr>
          <w:p w14:paraId="7527A7E2" w14:textId="77777777" w:rsidR="004C09CB" w:rsidRPr="004C09CB" w:rsidRDefault="004C09CB" w:rsidP="004C09CB">
            <w:pPr>
              <w:keepNext/>
              <w:rPr>
                <w:sz w:val="20"/>
                <w:szCs w:val="20"/>
                <w:lang w:val="en-GB" w:eastAsia="en-US"/>
              </w:rPr>
            </w:pPr>
            <w:r w:rsidRPr="004C09CB">
              <w:rPr>
                <w:sz w:val="20"/>
                <w:szCs w:val="20"/>
                <w:lang w:val="en-GB" w:eastAsia="en-US"/>
              </w:rPr>
              <w:t>Humidity:</w:t>
            </w:r>
          </w:p>
        </w:tc>
        <w:tc>
          <w:tcPr>
            <w:tcW w:w="5274" w:type="dxa"/>
          </w:tcPr>
          <w:p w14:paraId="0D607D2B" w14:textId="77777777" w:rsidR="004C09CB" w:rsidRPr="004C09CB" w:rsidRDefault="004C09CB" w:rsidP="004C09CB">
            <w:pPr>
              <w:keepNext/>
              <w:rPr>
                <w:sz w:val="20"/>
                <w:szCs w:val="20"/>
                <w:lang w:val="en-GB" w:eastAsia="en-US"/>
              </w:rPr>
            </w:pPr>
            <w:r w:rsidRPr="004C09CB">
              <w:rPr>
                <w:bCs/>
                <w:sz w:val="20"/>
                <w:szCs w:val="20"/>
                <w:lang w:val="en-GB" w:eastAsia="en-US"/>
              </w:rPr>
              <w:t>30–70%</w:t>
            </w:r>
          </w:p>
        </w:tc>
      </w:tr>
      <w:tr w:rsidR="004C09CB" w:rsidRPr="004C09CB" w14:paraId="7B7EDABD" w14:textId="77777777" w:rsidTr="00E746E0">
        <w:trPr>
          <w:gridBefore w:val="1"/>
          <w:wBefore w:w="449" w:type="dxa"/>
        </w:trPr>
        <w:tc>
          <w:tcPr>
            <w:tcW w:w="366" w:type="dxa"/>
          </w:tcPr>
          <w:p w14:paraId="4AA4CEB3" w14:textId="77777777" w:rsidR="004C09CB" w:rsidRPr="004C09CB" w:rsidRDefault="004C09CB" w:rsidP="004C09CB">
            <w:pPr>
              <w:keepNext/>
              <w:rPr>
                <w:sz w:val="20"/>
                <w:szCs w:val="20"/>
                <w:lang w:val="en-GB" w:eastAsia="en-US"/>
              </w:rPr>
            </w:pPr>
          </w:p>
        </w:tc>
        <w:tc>
          <w:tcPr>
            <w:tcW w:w="3138" w:type="dxa"/>
          </w:tcPr>
          <w:p w14:paraId="2F9A832B" w14:textId="77777777" w:rsidR="004C09CB" w:rsidRPr="004C09CB" w:rsidRDefault="004C09CB" w:rsidP="004C09CB">
            <w:pPr>
              <w:keepNext/>
              <w:rPr>
                <w:sz w:val="20"/>
                <w:szCs w:val="20"/>
                <w:lang w:val="en-GB" w:eastAsia="en-US"/>
              </w:rPr>
            </w:pPr>
            <w:r w:rsidRPr="004C09CB">
              <w:rPr>
                <w:sz w:val="20"/>
                <w:szCs w:val="20"/>
                <w:lang w:val="en-GB" w:eastAsia="en-US"/>
              </w:rPr>
              <w:t>Air changes:</w:t>
            </w:r>
          </w:p>
        </w:tc>
        <w:tc>
          <w:tcPr>
            <w:tcW w:w="5274" w:type="dxa"/>
          </w:tcPr>
          <w:p w14:paraId="55A6CFCD" w14:textId="77777777" w:rsidR="004C09CB" w:rsidRPr="004C09CB" w:rsidRDefault="004C09CB" w:rsidP="004C09CB">
            <w:pPr>
              <w:keepNext/>
              <w:rPr>
                <w:sz w:val="20"/>
                <w:szCs w:val="20"/>
                <w:lang w:val="en-GB" w:eastAsia="en-US"/>
              </w:rPr>
            </w:pPr>
            <w:r w:rsidRPr="004C09CB">
              <w:rPr>
                <w:bCs/>
                <w:sz w:val="20"/>
                <w:szCs w:val="20"/>
                <w:lang w:val="en-GB" w:eastAsia="en-US"/>
              </w:rPr>
              <w:t>Not reported</w:t>
            </w:r>
          </w:p>
        </w:tc>
      </w:tr>
      <w:tr w:rsidR="004C09CB" w:rsidRPr="004C09CB" w14:paraId="2DE7308B" w14:textId="77777777" w:rsidTr="00E746E0">
        <w:trPr>
          <w:gridBefore w:val="1"/>
          <w:wBefore w:w="449" w:type="dxa"/>
        </w:trPr>
        <w:tc>
          <w:tcPr>
            <w:tcW w:w="366" w:type="dxa"/>
          </w:tcPr>
          <w:p w14:paraId="4C9A7ABF" w14:textId="77777777" w:rsidR="004C09CB" w:rsidRPr="004C09CB" w:rsidRDefault="004C09CB" w:rsidP="004C09CB">
            <w:pPr>
              <w:keepNext/>
              <w:rPr>
                <w:sz w:val="20"/>
                <w:szCs w:val="20"/>
                <w:lang w:val="en-GB" w:eastAsia="en-US"/>
              </w:rPr>
            </w:pPr>
          </w:p>
        </w:tc>
        <w:tc>
          <w:tcPr>
            <w:tcW w:w="3138" w:type="dxa"/>
          </w:tcPr>
          <w:p w14:paraId="5D63D56A" w14:textId="77777777" w:rsidR="004C09CB" w:rsidRPr="004C09CB" w:rsidRDefault="004C09CB" w:rsidP="004C09CB">
            <w:pPr>
              <w:keepNext/>
              <w:rPr>
                <w:sz w:val="20"/>
                <w:szCs w:val="20"/>
                <w:lang w:val="en-GB" w:eastAsia="en-US"/>
              </w:rPr>
            </w:pPr>
            <w:r w:rsidRPr="004C09CB">
              <w:rPr>
                <w:sz w:val="20"/>
                <w:szCs w:val="20"/>
                <w:lang w:val="en-GB" w:eastAsia="en-US"/>
              </w:rPr>
              <w:t>Photoperiod:</w:t>
            </w:r>
          </w:p>
        </w:tc>
        <w:tc>
          <w:tcPr>
            <w:tcW w:w="5274" w:type="dxa"/>
          </w:tcPr>
          <w:p w14:paraId="59FF3027" w14:textId="77777777" w:rsidR="004C09CB" w:rsidRPr="004C09CB" w:rsidRDefault="004C09CB" w:rsidP="004C09CB">
            <w:pPr>
              <w:keepNext/>
              <w:rPr>
                <w:sz w:val="20"/>
                <w:szCs w:val="20"/>
                <w:lang w:val="en-GB" w:eastAsia="en-US"/>
              </w:rPr>
            </w:pPr>
            <w:r w:rsidRPr="004C09CB">
              <w:rPr>
                <w:bCs/>
                <w:sz w:val="20"/>
                <w:szCs w:val="20"/>
                <w:lang w:val="en-GB" w:eastAsia="en-US"/>
              </w:rPr>
              <w:t>Alternating 12-hour light and dark cycles</w:t>
            </w:r>
          </w:p>
        </w:tc>
      </w:tr>
    </w:tbl>
    <w:p w14:paraId="193E1F50" w14:textId="77777777" w:rsidR="004C09CB" w:rsidRPr="004C09CB" w:rsidRDefault="004C09CB" w:rsidP="004C09CB">
      <w:pPr>
        <w:spacing w:after="240"/>
        <w:jc w:val="both"/>
        <w:rPr>
          <w:sz w:val="20"/>
          <w:szCs w:val="20"/>
          <w:lang w:val="en-GB" w:eastAsia="en-US"/>
        </w:rPr>
      </w:pPr>
    </w:p>
    <w:p w14:paraId="7F43F93B" w14:textId="77777777" w:rsidR="004C09CB" w:rsidRPr="004C09CB" w:rsidRDefault="004C09CB" w:rsidP="004C09CB">
      <w:pPr>
        <w:keepNext/>
        <w:tabs>
          <w:tab w:val="left" w:pos="396"/>
        </w:tabs>
        <w:spacing w:after="240"/>
        <w:jc w:val="both"/>
        <w:rPr>
          <w:caps/>
          <w:sz w:val="20"/>
          <w:szCs w:val="20"/>
          <w:lang w:val="en-GB" w:eastAsia="en-US"/>
        </w:rPr>
      </w:pPr>
      <w:r w:rsidRPr="004C09CB">
        <w:rPr>
          <w:caps/>
          <w:sz w:val="20"/>
          <w:szCs w:val="20"/>
          <w:lang w:val="en-GB" w:eastAsia="en-US"/>
        </w:rPr>
        <w:t>B.</w:t>
      </w:r>
      <w:r w:rsidRPr="004C09CB">
        <w:rPr>
          <w:caps/>
          <w:sz w:val="20"/>
          <w:szCs w:val="20"/>
          <w:lang w:val="en-GB" w:eastAsia="en-US"/>
        </w:rPr>
        <w:tab/>
        <w:t>STUDY DESIGN AND METHODS</w:t>
      </w:r>
    </w:p>
    <w:p w14:paraId="6DBD3CF9"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1.</w:t>
      </w:r>
      <w:r w:rsidRPr="004C09CB">
        <w:rPr>
          <w:szCs w:val="20"/>
          <w:lang w:val="en-GB" w:eastAsia="en-US"/>
        </w:rPr>
        <w:tab/>
        <w:t>In-life initiated/completed</w:t>
      </w:r>
    </w:p>
    <w:p w14:paraId="0FD91612" w14:textId="77777777" w:rsidR="004C09CB" w:rsidRPr="004C09CB" w:rsidRDefault="004C09CB" w:rsidP="004C09CB">
      <w:pPr>
        <w:spacing w:after="240"/>
        <w:ind w:left="864"/>
        <w:jc w:val="both"/>
        <w:rPr>
          <w:bCs/>
          <w:szCs w:val="20"/>
          <w:lang w:val="en-GB" w:eastAsia="en-US"/>
        </w:rPr>
      </w:pPr>
      <w:r w:rsidRPr="004C09CB">
        <w:rPr>
          <w:szCs w:val="20"/>
          <w:lang w:val="en-GB" w:eastAsia="en-US"/>
        </w:rPr>
        <w:t>27-October-2015 to 24-November-2015</w:t>
      </w:r>
    </w:p>
    <w:p w14:paraId="16305C86"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2.</w:t>
      </w:r>
      <w:r w:rsidRPr="004C09CB">
        <w:rPr>
          <w:szCs w:val="20"/>
          <w:lang w:val="en-GB" w:eastAsia="en-US"/>
        </w:rPr>
        <w:tab/>
        <w:t>Animal assignment and treatment</w:t>
      </w:r>
    </w:p>
    <w:p w14:paraId="585A4C0E" w14:textId="77777777" w:rsidR="004C09CB" w:rsidRPr="004C09CB" w:rsidRDefault="004C09CB" w:rsidP="004C09CB">
      <w:pPr>
        <w:spacing w:after="240"/>
        <w:ind w:left="864"/>
        <w:jc w:val="both"/>
        <w:rPr>
          <w:szCs w:val="20"/>
          <w:lang w:val="en-GB" w:eastAsia="en-US"/>
        </w:rPr>
      </w:pPr>
      <w:r w:rsidRPr="004C09CB">
        <w:rPr>
          <w:szCs w:val="20"/>
          <w:lang w:val="en-GB" w:eastAsia="en-US"/>
        </w:rPr>
        <w:t>A single oral dose of IN-M2G98, suspended in 0.1% Tween 80 (v/v) in 0.5% Methylcellulose, was administered by oral gavage to three fasted female rats at a dose of 55, 175 or 550 mg/kg.  The animals were dosed one at a time at a minimum of 48</w:t>
      </w:r>
      <w:r w:rsidRPr="004C09CB">
        <w:rPr>
          <w:szCs w:val="20"/>
          <w:lang w:val="en-GB" w:eastAsia="en-US"/>
        </w:rPr>
        <w:noBreakHyphen/>
        <w:t>hour intervals.  The animals were observed for clinical signs at the beginning of fasting, just before dosing (test Day 1), once during the first 30 minutes after dosing and 2 more times on the day of dosing, and once each day thereafter.  Animals were weighed on test Days -1, 1, 8, and 15 or on the day of sacrifice.  On test Day 15, the rats were euthanized and necropsied to detect grossly observable evidence of organ or tissue damage.</w:t>
      </w:r>
    </w:p>
    <w:p w14:paraId="1B24AAF3"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3.</w:t>
      </w:r>
      <w:r w:rsidRPr="004C09CB">
        <w:rPr>
          <w:szCs w:val="20"/>
          <w:lang w:val="en-GB" w:eastAsia="en-US"/>
        </w:rPr>
        <w:tab/>
        <w:t>Statistics</w:t>
      </w:r>
    </w:p>
    <w:p w14:paraId="68BEFB66" w14:textId="77777777" w:rsidR="004C09CB" w:rsidRPr="004C09CB" w:rsidRDefault="004C09CB" w:rsidP="004C09CB">
      <w:pPr>
        <w:spacing w:after="240"/>
        <w:ind w:left="864"/>
        <w:jc w:val="both"/>
        <w:rPr>
          <w:szCs w:val="20"/>
          <w:lang w:val="en-GB" w:eastAsia="en-US"/>
        </w:rPr>
      </w:pPr>
      <w:r w:rsidRPr="004C09CB">
        <w:rPr>
          <w:szCs w:val="20"/>
          <w:lang w:val="en-GB" w:eastAsia="en-US"/>
        </w:rPr>
        <w:t>A software package (AOT425StatPgm) was used to determine the dose progression and to estimate the LD</w:t>
      </w:r>
      <w:r w:rsidRPr="004C09CB">
        <w:rPr>
          <w:szCs w:val="20"/>
          <w:vertAlign w:val="subscript"/>
          <w:lang w:val="en-GB" w:eastAsia="en-US"/>
        </w:rPr>
        <w:t>50</w:t>
      </w:r>
      <w:r w:rsidRPr="004C09CB">
        <w:rPr>
          <w:szCs w:val="20"/>
          <w:lang w:val="en-GB" w:eastAsia="en-US"/>
        </w:rPr>
        <w:t>.</w:t>
      </w:r>
    </w:p>
    <w:p w14:paraId="01BF7111" w14:textId="77777777" w:rsidR="004C09CB" w:rsidRPr="004C09CB" w:rsidRDefault="004C09CB" w:rsidP="00A75972">
      <w:pPr>
        <w:keepNext/>
        <w:spacing w:before="240" w:after="120"/>
        <w:rPr>
          <w:b/>
          <w:caps/>
          <w:sz w:val="20"/>
          <w:szCs w:val="20"/>
          <w:lang w:val="en-GB" w:eastAsia="en-US"/>
        </w:rPr>
      </w:pPr>
      <w:r w:rsidRPr="004C09CB">
        <w:rPr>
          <w:b/>
          <w:caps/>
          <w:sz w:val="20"/>
          <w:szCs w:val="20"/>
          <w:lang w:val="en-GB" w:eastAsia="en-US"/>
        </w:rPr>
        <w:lastRenderedPageBreak/>
        <w:t>RESULTS AND DISCUSSION</w:t>
      </w:r>
    </w:p>
    <w:p w14:paraId="28615A11" w14:textId="77777777" w:rsidR="004C09CB" w:rsidRPr="004C09CB" w:rsidRDefault="004C09CB" w:rsidP="004C09CB">
      <w:pPr>
        <w:keepNext/>
        <w:tabs>
          <w:tab w:val="left" w:pos="396"/>
        </w:tabs>
        <w:spacing w:after="240"/>
        <w:jc w:val="both"/>
        <w:rPr>
          <w:caps/>
          <w:sz w:val="20"/>
          <w:szCs w:val="20"/>
          <w:lang w:val="en-GB" w:eastAsia="en-US"/>
        </w:rPr>
      </w:pPr>
      <w:r w:rsidRPr="004C09CB">
        <w:rPr>
          <w:caps/>
          <w:sz w:val="20"/>
          <w:szCs w:val="20"/>
          <w:lang w:val="en-GB" w:eastAsia="en-US"/>
        </w:rPr>
        <w:t>A.</w:t>
      </w:r>
      <w:r w:rsidRPr="004C09CB">
        <w:rPr>
          <w:caps/>
          <w:sz w:val="20"/>
          <w:szCs w:val="20"/>
          <w:lang w:val="en-GB" w:eastAsia="en-US"/>
        </w:rPr>
        <w:tab/>
        <w:t>MORTALITY</w:t>
      </w:r>
    </w:p>
    <w:p w14:paraId="39C8FD32" w14:textId="77777777" w:rsidR="004C09CB" w:rsidRPr="004C09CB" w:rsidRDefault="004C09CB" w:rsidP="004C09CB">
      <w:pPr>
        <w:spacing w:after="240"/>
        <w:ind w:left="396"/>
        <w:jc w:val="both"/>
        <w:rPr>
          <w:szCs w:val="20"/>
          <w:lang w:val="en-GB" w:eastAsia="en-US"/>
        </w:rPr>
      </w:pPr>
      <w:r w:rsidRPr="004C09CB">
        <w:rPr>
          <w:szCs w:val="20"/>
          <w:lang w:val="en-GB" w:eastAsia="en-US"/>
        </w:rPr>
        <w:t xml:space="preserve">The dose progression and mortality are detailed in </w:t>
      </w:r>
      <w:r w:rsidRPr="004C09CB">
        <w:rPr>
          <w:szCs w:val="20"/>
          <w:lang w:val="en-GB" w:eastAsia="en-US"/>
        </w:rPr>
        <w:fldChar w:fldCharType="begin"/>
      </w:r>
      <w:r w:rsidRPr="004C09CB">
        <w:rPr>
          <w:szCs w:val="20"/>
          <w:lang w:val="en-GB" w:eastAsia="en-US"/>
        </w:rPr>
        <w:instrText xml:space="preserve"> REF _Ref445476476 \h </w:instrText>
      </w:r>
      <w:r>
        <w:rPr>
          <w:szCs w:val="20"/>
          <w:lang w:val="en-GB" w:eastAsia="en-US"/>
        </w:rPr>
        <w:instrText xml:space="preserve"> \* MERGEFORMAT </w:instrText>
      </w:r>
      <w:r w:rsidRPr="004C09CB">
        <w:rPr>
          <w:szCs w:val="20"/>
          <w:lang w:val="en-GB" w:eastAsia="en-US"/>
        </w:rPr>
      </w:r>
      <w:r w:rsidRPr="004C09CB">
        <w:rPr>
          <w:szCs w:val="20"/>
          <w:lang w:val="en-GB" w:eastAsia="en-US"/>
        </w:rPr>
        <w:fldChar w:fldCharType="separate"/>
      </w:r>
      <w:r w:rsidR="003C2813" w:rsidRPr="003C2813">
        <w:rPr>
          <w:szCs w:val="20"/>
          <w:lang w:val="en-GB" w:eastAsia="en-US"/>
        </w:rPr>
        <w:t xml:space="preserve">Table </w:t>
      </w:r>
      <w:r w:rsidR="003C2813" w:rsidRPr="003C2813">
        <w:rPr>
          <w:noProof/>
          <w:szCs w:val="20"/>
          <w:lang w:val="en-GB" w:eastAsia="en-US"/>
        </w:rPr>
        <w:t>6</w:t>
      </w:r>
      <w:r w:rsidRPr="004C09CB">
        <w:rPr>
          <w:szCs w:val="20"/>
          <w:lang w:val="en-GB" w:eastAsia="en-US"/>
        </w:rPr>
        <w:fldChar w:fldCharType="end"/>
      </w:r>
      <w:r w:rsidRPr="004C09CB">
        <w:rPr>
          <w:szCs w:val="20"/>
          <w:lang w:val="en-GB" w:eastAsia="en-US"/>
        </w:rPr>
        <w:t xml:space="preserve"> and </w:t>
      </w:r>
      <w:r w:rsidRPr="004C09CB">
        <w:rPr>
          <w:szCs w:val="20"/>
          <w:lang w:val="en-GB" w:eastAsia="en-US"/>
        </w:rPr>
        <w:fldChar w:fldCharType="begin"/>
      </w:r>
      <w:r w:rsidRPr="004C09CB">
        <w:rPr>
          <w:szCs w:val="20"/>
          <w:lang w:val="en-GB" w:eastAsia="en-US"/>
        </w:rPr>
        <w:instrText xml:space="preserve"> REF _Ref77401822 \h </w:instrText>
      </w:r>
      <w:r>
        <w:rPr>
          <w:szCs w:val="20"/>
          <w:lang w:val="en-GB" w:eastAsia="en-US"/>
        </w:rPr>
        <w:instrText xml:space="preserve"> \* MERGEFORMAT </w:instrText>
      </w:r>
      <w:r w:rsidRPr="004C09CB">
        <w:rPr>
          <w:szCs w:val="20"/>
          <w:lang w:val="en-GB" w:eastAsia="en-US"/>
        </w:rPr>
      </w:r>
      <w:r w:rsidRPr="004C09CB">
        <w:rPr>
          <w:szCs w:val="20"/>
          <w:lang w:val="en-GB" w:eastAsia="en-US"/>
        </w:rPr>
        <w:fldChar w:fldCharType="separate"/>
      </w:r>
      <w:r w:rsidR="003C2813" w:rsidRPr="003C2813">
        <w:rPr>
          <w:szCs w:val="20"/>
          <w:lang w:val="en-GB" w:eastAsia="en-US"/>
        </w:rPr>
        <w:t>Table 7</w:t>
      </w:r>
      <w:r w:rsidRPr="004C09CB">
        <w:rPr>
          <w:szCs w:val="20"/>
          <w:lang w:val="en-GB" w:eastAsia="en-US"/>
        </w:rPr>
        <w:fldChar w:fldCharType="end"/>
      </w:r>
      <w:r w:rsidRPr="004C09CB">
        <w:rPr>
          <w:szCs w:val="20"/>
          <w:lang w:val="en-GB" w:eastAsia="en-US"/>
        </w:rPr>
        <w:t xml:space="preserve"> below.</w:t>
      </w:r>
    </w:p>
    <w:p w14:paraId="6EA6286D" w14:textId="77777777" w:rsidR="004C09CB" w:rsidRPr="004C09CB" w:rsidRDefault="004C09CB" w:rsidP="004C09CB">
      <w:pPr>
        <w:spacing w:after="240"/>
        <w:ind w:left="396"/>
        <w:jc w:val="both"/>
        <w:rPr>
          <w:szCs w:val="20"/>
          <w:lang w:val="en-GB" w:eastAsia="en-US"/>
        </w:rPr>
      </w:pPr>
      <w:r w:rsidRPr="004C09CB">
        <w:rPr>
          <w:szCs w:val="20"/>
          <w:lang w:val="en-GB" w:eastAsia="en-US"/>
        </w:rPr>
        <w:t>AOT425statpgm (Version: 1.0) Test Results and Recommendations Acute Oral Toxicity (OECD Test Guideline 425) Statistical Program.</w:t>
      </w:r>
    </w:p>
    <w:p w14:paraId="7769BF73" w14:textId="77777777" w:rsidR="004C09CB" w:rsidRDefault="004C09CB" w:rsidP="00A6653A">
      <w:pPr>
        <w:keepNext/>
        <w:tabs>
          <w:tab w:val="left" w:pos="837"/>
        </w:tabs>
        <w:ind w:left="448"/>
        <w:jc w:val="both"/>
        <w:rPr>
          <w:szCs w:val="20"/>
          <w:lang w:val="en-GB" w:eastAsia="en-US"/>
        </w:rPr>
      </w:pPr>
      <w:r w:rsidRPr="004C09CB">
        <w:rPr>
          <w:szCs w:val="20"/>
          <w:lang w:val="en-GB" w:eastAsia="en-US"/>
        </w:rPr>
        <w:t>1.</w:t>
      </w:r>
      <w:r w:rsidRPr="004C09CB">
        <w:rPr>
          <w:szCs w:val="20"/>
          <w:lang w:val="en-GB" w:eastAsia="en-US"/>
        </w:rPr>
        <w:tab/>
        <w:t>Data</w:t>
      </w:r>
    </w:p>
    <w:p w14:paraId="2EE2A7AC" w14:textId="77777777" w:rsidR="00A6653A" w:rsidRPr="004C09CB" w:rsidRDefault="00A6653A" w:rsidP="004C09CB">
      <w:pPr>
        <w:keepNext/>
        <w:tabs>
          <w:tab w:val="left" w:pos="837"/>
        </w:tabs>
        <w:spacing w:after="80"/>
        <w:ind w:left="446"/>
        <w:jc w:val="both"/>
        <w:rPr>
          <w:szCs w:val="20"/>
          <w:lang w:val="en-GB" w:eastAsia="en-US"/>
        </w:rPr>
      </w:pPr>
    </w:p>
    <w:tbl>
      <w:tblPr>
        <w:tblW w:w="5000" w:type="pct"/>
        <w:tblLook w:val="0000" w:firstRow="0" w:lastRow="0" w:firstColumn="0" w:lastColumn="0" w:noHBand="0" w:noVBand="0"/>
      </w:tblPr>
      <w:tblGrid>
        <w:gridCol w:w="2237"/>
        <w:gridCol w:w="2261"/>
        <w:gridCol w:w="2256"/>
        <w:gridCol w:w="2606"/>
      </w:tblGrid>
      <w:tr w:rsidR="004C09CB" w:rsidRPr="00A6653A" w14:paraId="71528A22" w14:textId="77777777" w:rsidTr="004C09CB">
        <w:trPr>
          <w:cantSplit/>
        </w:trPr>
        <w:tc>
          <w:tcPr>
            <w:tcW w:w="5000" w:type="pct"/>
            <w:gridSpan w:val="4"/>
            <w:tcBorders>
              <w:bottom w:val="single" w:sz="6" w:space="0" w:color="auto"/>
            </w:tcBorders>
          </w:tcPr>
          <w:p w14:paraId="484745EE" w14:textId="77777777" w:rsidR="004C09CB" w:rsidRPr="00A6653A" w:rsidRDefault="004C09CB" w:rsidP="00A6653A">
            <w:pPr>
              <w:keepNext/>
              <w:rPr>
                <w:b/>
                <w:sz w:val="20"/>
                <w:szCs w:val="20"/>
                <w:lang w:val="en-GB" w:eastAsia="en-US"/>
              </w:rPr>
            </w:pPr>
            <w:bookmarkStart w:id="1289" w:name="_Ref445476476"/>
            <w:bookmarkStart w:id="1290" w:name="_Toc78340377"/>
            <w:bookmarkStart w:id="1291" w:name="_Toc83181635"/>
            <w:r w:rsidRPr="00A6653A">
              <w:rPr>
                <w:b/>
                <w:sz w:val="20"/>
                <w:szCs w:val="20"/>
                <w:lang w:val="en-GB" w:eastAsia="en-US"/>
              </w:rPr>
              <w:t xml:space="preserve">Table </w:t>
            </w:r>
            <w:r w:rsidRPr="00A6653A">
              <w:rPr>
                <w:b/>
                <w:sz w:val="20"/>
                <w:szCs w:val="20"/>
                <w:lang w:val="en-GB" w:eastAsia="en-US"/>
              </w:rPr>
              <w:fldChar w:fldCharType="begin"/>
            </w:r>
            <w:r w:rsidRPr="00A6653A">
              <w:rPr>
                <w:b/>
                <w:sz w:val="20"/>
                <w:szCs w:val="20"/>
                <w:lang w:val="en-GB" w:eastAsia="en-US"/>
              </w:rPr>
              <w:instrText xml:space="preserve"> SEQ Table \* ARABIC </w:instrText>
            </w:r>
            <w:r w:rsidRPr="00A6653A">
              <w:rPr>
                <w:b/>
                <w:sz w:val="20"/>
                <w:szCs w:val="20"/>
                <w:lang w:val="en-GB" w:eastAsia="en-US"/>
              </w:rPr>
              <w:fldChar w:fldCharType="separate"/>
            </w:r>
            <w:r w:rsidR="003C2813">
              <w:rPr>
                <w:b/>
                <w:noProof/>
                <w:sz w:val="20"/>
                <w:szCs w:val="20"/>
                <w:lang w:val="en-GB" w:eastAsia="en-US"/>
              </w:rPr>
              <w:t>6</w:t>
            </w:r>
            <w:r w:rsidRPr="00A6653A">
              <w:rPr>
                <w:b/>
                <w:sz w:val="20"/>
                <w:szCs w:val="20"/>
                <w:lang w:val="en-GB" w:eastAsia="en-US"/>
              </w:rPr>
              <w:fldChar w:fldCharType="end"/>
            </w:r>
            <w:bookmarkEnd w:id="1289"/>
            <w:r w:rsidR="00C86652" w:rsidRPr="00A6653A">
              <w:rPr>
                <w:b/>
                <w:sz w:val="20"/>
                <w:szCs w:val="20"/>
                <w:lang w:val="en-GB" w:eastAsia="en-US"/>
              </w:rPr>
              <w:t>:</w:t>
            </w:r>
            <w:r w:rsidR="00E746E0" w:rsidRPr="00A6653A">
              <w:rPr>
                <w:b/>
                <w:sz w:val="20"/>
                <w:szCs w:val="20"/>
                <w:lang w:val="en-GB" w:eastAsia="en-US"/>
              </w:rPr>
              <w:t xml:space="preserve"> </w:t>
            </w:r>
            <w:r w:rsidRPr="00A6653A">
              <w:rPr>
                <w:b/>
                <w:bCs/>
                <w:sz w:val="20"/>
                <w:szCs w:val="20"/>
                <w:lang w:val="en-GB" w:eastAsia="en-US"/>
              </w:rPr>
              <w:t>Acute oral toxicity of IN-M2G98:  D</w:t>
            </w:r>
            <w:r w:rsidRPr="00A6653A">
              <w:rPr>
                <w:b/>
                <w:sz w:val="20"/>
                <w:szCs w:val="20"/>
                <w:lang w:val="en-GB" w:eastAsia="en-US"/>
              </w:rPr>
              <w:t>ose progression and mortality</w:t>
            </w:r>
            <w:bookmarkEnd w:id="1290"/>
            <w:bookmarkEnd w:id="1291"/>
          </w:p>
        </w:tc>
      </w:tr>
      <w:tr w:rsidR="004C09CB" w:rsidRPr="00A6653A" w14:paraId="5392186F" w14:textId="77777777" w:rsidTr="00A6653A">
        <w:trPr>
          <w:cantSplit/>
        </w:trPr>
        <w:tc>
          <w:tcPr>
            <w:tcW w:w="1195" w:type="pct"/>
            <w:tcBorders>
              <w:top w:val="single" w:sz="6" w:space="0" w:color="auto"/>
              <w:left w:val="single" w:sz="6" w:space="0" w:color="auto"/>
              <w:bottom w:val="single" w:sz="6" w:space="0" w:color="auto"/>
              <w:right w:val="single" w:sz="6" w:space="0" w:color="auto"/>
            </w:tcBorders>
            <w:vAlign w:val="center"/>
          </w:tcPr>
          <w:p w14:paraId="068A2FEB" w14:textId="77777777" w:rsidR="004C09CB" w:rsidRPr="00A6653A" w:rsidRDefault="004C09CB" w:rsidP="00A6653A">
            <w:pPr>
              <w:keepNext/>
              <w:spacing w:before="120" w:after="120"/>
              <w:jc w:val="center"/>
              <w:rPr>
                <w:b/>
                <w:sz w:val="18"/>
                <w:szCs w:val="18"/>
                <w:lang w:val="en-GB" w:eastAsia="en-US"/>
              </w:rPr>
            </w:pPr>
            <w:r w:rsidRPr="00A6653A">
              <w:rPr>
                <w:b/>
                <w:sz w:val="18"/>
                <w:szCs w:val="18"/>
                <w:lang w:val="en-GB" w:eastAsia="en-US"/>
              </w:rPr>
              <w:t>Test</w:t>
            </w:r>
            <w:r w:rsidRPr="00A6653A">
              <w:rPr>
                <w:b/>
                <w:sz w:val="18"/>
                <w:szCs w:val="18"/>
                <w:lang w:val="en-GB" w:eastAsia="en-US"/>
              </w:rPr>
              <w:br/>
              <w:t>sequence</w:t>
            </w:r>
          </w:p>
        </w:tc>
        <w:tc>
          <w:tcPr>
            <w:tcW w:w="1208" w:type="pct"/>
            <w:tcBorders>
              <w:top w:val="single" w:sz="6" w:space="0" w:color="auto"/>
              <w:left w:val="single" w:sz="6" w:space="0" w:color="auto"/>
              <w:bottom w:val="single" w:sz="6" w:space="0" w:color="auto"/>
              <w:right w:val="single" w:sz="6" w:space="0" w:color="auto"/>
            </w:tcBorders>
            <w:vAlign w:val="center"/>
          </w:tcPr>
          <w:p w14:paraId="7E5CFDB2" w14:textId="77777777" w:rsidR="004C09CB" w:rsidRPr="00A6653A" w:rsidRDefault="004C09CB" w:rsidP="00A6653A">
            <w:pPr>
              <w:keepNext/>
              <w:spacing w:before="120" w:after="120"/>
              <w:jc w:val="center"/>
              <w:rPr>
                <w:b/>
                <w:sz w:val="18"/>
                <w:szCs w:val="18"/>
                <w:lang w:val="en-GB" w:eastAsia="en-US"/>
              </w:rPr>
            </w:pPr>
            <w:r w:rsidRPr="00A6653A">
              <w:rPr>
                <w:b/>
                <w:sz w:val="18"/>
                <w:szCs w:val="18"/>
                <w:lang w:val="en-GB" w:eastAsia="en-US"/>
              </w:rPr>
              <w:t>Dose</w:t>
            </w:r>
            <w:r w:rsidRPr="00A6653A">
              <w:rPr>
                <w:b/>
                <w:sz w:val="18"/>
                <w:szCs w:val="18"/>
                <w:lang w:val="en-GB" w:eastAsia="en-US"/>
              </w:rPr>
              <w:br/>
              <w:t xml:space="preserve">(mg/kg </w:t>
            </w:r>
            <w:proofErr w:type="spellStart"/>
            <w:r w:rsidRPr="00A6653A">
              <w:rPr>
                <w:b/>
                <w:sz w:val="18"/>
                <w:szCs w:val="18"/>
                <w:lang w:val="en-GB" w:eastAsia="en-US"/>
              </w:rPr>
              <w:t>bw</w:t>
            </w:r>
            <w:proofErr w:type="spellEnd"/>
            <w:r w:rsidRPr="00A6653A">
              <w:rPr>
                <w:b/>
                <w:sz w:val="18"/>
                <w:szCs w:val="18"/>
                <w:lang w:val="en-GB" w:eastAsia="en-US"/>
              </w:rPr>
              <w:t>)</w:t>
            </w:r>
          </w:p>
        </w:tc>
        <w:tc>
          <w:tcPr>
            <w:tcW w:w="1205" w:type="pct"/>
            <w:tcBorders>
              <w:top w:val="single" w:sz="6" w:space="0" w:color="auto"/>
              <w:left w:val="single" w:sz="6" w:space="0" w:color="auto"/>
              <w:bottom w:val="single" w:sz="6" w:space="0" w:color="auto"/>
              <w:right w:val="single" w:sz="6" w:space="0" w:color="auto"/>
            </w:tcBorders>
            <w:vAlign w:val="center"/>
          </w:tcPr>
          <w:p w14:paraId="507D7FC3" w14:textId="77777777" w:rsidR="004C09CB" w:rsidRPr="00A6653A" w:rsidRDefault="004C09CB" w:rsidP="00A6653A">
            <w:pPr>
              <w:keepNext/>
              <w:spacing w:before="120" w:after="120"/>
              <w:jc w:val="center"/>
              <w:rPr>
                <w:b/>
                <w:sz w:val="18"/>
                <w:szCs w:val="18"/>
                <w:lang w:val="en-GB" w:eastAsia="en-US"/>
              </w:rPr>
            </w:pPr>
            <w:r w:rsidRPr="00A6653A">
              <w:rPr>
                <w:b/>
                <w:sz w:val="18"/>
                <w:szCs w:val="18"/>
                <w:lang w:val="en-GB" w:eastAsia="en-US"/>
              </w:rPr>
              <w:t xml:space="preserve">Short-term </w:t>
            </w:r>
            <w:proofErr w:type="spellStart"/>
            <w:r w:rsidRPr="00A6653A">
              <w:rPr>
                <w:b/>
                <w:sz w:val="18"/>
                <w:szCs w:val="18"/>
                <w:lang w:val="en-GB" w:eastAsia="en-US"/>
              </w:rPr>
              <w:t>result</w:t>
            </w:r>
            <w:r w:rsidRPr="00A6653A">
              <w:rPr>
                <w:b/>
                <w:sz w:val="18"/>
                <w:szCs w:val="18"/>
                <w:vertAlign w:val="superscript"/>
                <w:lang w:val="en-GB" w:eastAsia="en-US"/>
              </w:rPr>
              <w:t>a</w:t>
            </w:r>
            <w:proofErr w:type="spellEnd"/>
          </w:p>
        </w:tc>
        <w:tc>
          <w:tcPr>
            <w:tcW w:w="1392" w:type="pct"/>
            <w:tcBorders>
              <w:top w:val="single" w:sz="6" w:space="0" w:color="auto"/>
              <w:left w:val="single" w:sz="6" w:space="0" w:color="auto"/>
              <w:bottom w:val="single" w:sz="6" w:space="0" w:color="auto"/>
              <w:right w:val="single" w:sz="6" w:space="0" w:color="auto"/>
            </w:tcBorders>
            <w:vAlign w:val="center"/>
          </w:tcPr>
          <w:p w14:paraId="799B3D78" w14:textId="77777777" w:rsidR="004C09CB" w:rsidRPr="00A6653A" w:rsidRDefault="004C09CB" w:rsidP="00A6653A">
            <w:pPr>
              <w:keepNext/>
              <w:spacing w:before="120" w:after="120"/>
              <w:jc w:val="center"/>
              <w:rPr>
                <w:b/>
                <w:sz w:val="18"/>
                <w:szCs w:val="18"/>
                <w:lang w:val="en-GB" w:eastAsia="en-US"/>
              </w:rPr>
            </w:pPr>
            <w:r w:rsidRPr="00A6653A">
              <w:rPr>
                <w:b/>
                <w:sz w:val="18"/>
                <w:szCs w:val="18"/>
                <w:lang w:val="en-GB" w:eastAsia="en-US"/>
              </w:rPr>
              <w:t xml:space="preserve">Long-term </w:t>
            </w:r>
            <w:r w:rsidRPr="00A6653A">
              <w:rPr>
                <w:b/>
                <w:sz w:val="18"/>
                <w:szCs w:val="18"/>
                <w:lang w:val="en-GB" w:eastAsia="en-US"/>
              </w:rPr>
              <w:br/>
            </w:r>
            <w:proofErr w:type="spellStart"/>
            <w:r w:rsidRPr="00A6653A">
              <w:rPr>
                <w:b/>
                <w:sz w:val="18"/>
                <w:szCs w:val="18"/>
                <w:lang w:val="en-GB" w:eastAsia="en-US"/>
              </w:rPr>
              <w:t>result</w:t>
            </w:r>
            <w:r w:rsidRPr="00A6653A">
              <w:rPr>
                <w:b/>
                <w:sz w:val="18"/>
                <w:szCs w:val="18"/>
                <w:vertAlign w:val="superscript"/>
                <w:lang w:val="en-GB" w:eastAsia="en-US"/>
              </w:rPr>
              <w:t>a</w:t>
            </w:r>
            <w:proofErr w:type="spellEnd"/>
          </w:p>
        </w:tc>
      </w:tr>
      <w:tr w:rsidR="004C09CB" w:rsidRPr="00A6653A" w14:paraId="40AE650A" w14:textId="77777777" w:rsidTr="004C09CB">
        <w:tc>
          <w:tcPr>
            <w:tcW w:w="1195" w:type="pct"/>
            <w:tcBorders>
              <w:top w:val="single" w:sz="6" w:space="0" w:color="auto"/>
              <w:left w:val="single" w:sz="6" w:space="0" w:color="auto"/>
              <w:bottom w:val="single" w:sz="6" w:space="0" w:color="auto"/>
              <w:right w:val="single" w:sz="6" w:space="0" w:color="auto"/>
            </w:tcBorders>
            <w:vAlign w:val="center"/>
          </w:tcPr>
          <w:p w14:paraId="26C02D46" w14:textId="77777777" w:rsidR="004C09CB" w:rsidRPr="00A6653A" w:rsidRDefault="004C09CB" w:rsidP="004C09CB">
            <w:pPr>
              <w:keepNext/>
              <w:jc w:val="center"/>
              <w:rPr>
                <w:sz w:val="18"/>
                <w:szCs w:val="18"/>
                <w:lang w:val="en-GB" w:eastAsia="en-US"/>
              </w:rPr>
            </w:pPr>
            <w:r w:rsidRPr="00A6653A">
              <w:rPr>
                <w:sz w:val="18"/>
                <w:szCs w:val="18"/>
                <w:lang w:val="en-GB" w:eastAsia="en-US"/>
              </w:rPr>
              <w:t>1</w:t>
            </w:r>
          </w:p>
        </w:tc>
        <w:tc>
          <w:tcPr>
            <w:tcW w:w="1208" w:type="pct"/>
            <w:tcBorders>
              <w:top w:val="single" w:sz="6" w:space="0" w:color="auto"/>
              <w:left w:val="single" w:sz="6" w:space="0" w:color="auto"/>
              <w:bottom w:val="single" w:sz="6" w:space="0" w:color="auto"/>
              <w:right w:val="single" w:sz="6" w:space="0" w:color="auto"/>
            </w:tcBorders>
            <w:vAlign w:val="center"/>
          </w:tcPr>
          <w:p w14:paraId="35958CD4" w14:textId="77777777" w:rsidR="004C09CB" w:rsidRPr="00A6653A" w:rsidRDefault="004C09CB" w:rsidP="004C09CB">
            <w:pPr>
              <w:keepNext/>
              <w:jc w:val="center"/>
              <w:rPr>
                <w:sz w:val="18"/>
                <w:szCs w:val="18"/>
                <w:lang w:val="en-GB" w:eastAsia="en-US"/>
              </w:rPr>
            </w:pPr>
            <w:r w:rsidRPr="00A6653A">
              <w:rPr>
                <w:sz w:val="18"/>
                <w:szCs w:val="18"/>
                <w:lang w:val="en-GB" w:eastAsia="en-US"/>
              </w:rPr>
              <w:t>175</w:t>
            </w:r>
          </w:p>
        </w:tc>
        <w:tc>
          <w:tcPr>
            <w:tcW w:w="1205" w:type="pct"/>
            <w:tcBorders>
              <w:top w:val="single" w:sz="6" w:space="0" w:color="auto"/>
              <w:left w:val="single" w:sz="6" w:space="0" w:color="auto"/>
              <w:bottom w:val="single" w:sz="6" w:space="0" w:color="auto"/>
              <w:right w:val="single" w:sz="6" w:space="0" w:color="auto"/>
            </w:tcBorders>
            <w:vAlign w:val="center"/>
          </w:tcPr>
          <w:p w14:paraId="454875E9" w14:textId="77777777" w:rsidR="004C09CB" w:rsidRPr="00A6653A" w:rsidRDefault="004C09CB" w:rsidP="004C09CB">
            <w:pPr>
              <w:keepNext/>
              <w:jc w:val="center"/>
              <w:rPr>
                <w:sz w:val="18"/>
                <w:szCs w:val="18"/>
                <w:lang w:val="en-GB" w:eastAsia="en-US"/>
              </w:rPr>
            </w:pPr>
            <w:r w:rsidRPr="00A6653A">
              <w:rPr>
                <w:sz w:val="18"/>
                <w:szCs w:val="18"/>
                <w:lang w:val="en-GB" w:eastAsia="en-US"/>
              </w:rPr>
              <w:t>O</w:t>
            </w:r>
            <w:r w:rsidRPr="00A6653A">
              <w:rPr>
                <w:sz w:val="18"/>
                <w:szCs w:val="18"/>
                <w:vertAlign w:val="superscript"/>
                <w:lang w:val="en-GB" w:eastAsia="en-US"/>
              </w:rPr>
              <w:t>b</w:t>
            </w:r>
          </w:p>
        </w:tc>
        <w:tc>
          <w:tcPr>
            <w:tcW w:w="1392" w:type="pct"/>
            <w:tcBorders>
              <w:top w:val="single" w:sz="6" w:space="0" w:color="auto"/>
              <w:left w:val="single" w:sz="6" w:space="0" w:color="auto"/>
              <w:bottom w:val="single" w:sz="6" w:space="0" w:color="auto"/>
              <w:right w:val="single" w:sz="6" w:space="0" w:color="auto"/>
            </w:tcBorders>
            <w:vAlign w:val="center"/>
          </w:tcPr>
          <w:p w14:paraId="07E03DC5" w14:textId="77777777" w:rsidR="004C09CB" w:rsidRPr="00A6653A" w:rsidRDefault="004C09CB" w:rsidP="004C09CB">
            <w:pPr>
              <w:keepNext/>
              <w:jc w:val="center"/>
              <w:rPr>
                <w:sz w:val="18"/>
                <w:szCs w:val="18"/>
                <w:lang w:val="en-GB" w:eastAsia="en-US"/>
              </w:rPr>
            </w:pPr>
            <w:r w:rsidRPr="00A6653A">
              <w:rPr>
                <w:sz w:val="18"/>
                <w:szCs w:val="18"/>
                <w:lang w:val="en-GB" w:eastAsia="en-US"/>
              </w:rPr>
              <w:t>O</w:t>
            </w:r>
          </w:p>
        </w:tc>
      </w:tr>
      <w:tr w:rsidR="004C09CB" w:rsidRPr="00A6653A" w14:paraId="7B8A8B34" w14:textId="77777777" w:rsidTr="004C09CB">
        <w:tc>
          <w:tcPr>
            <w:tcW w:w="1195" w:type="pct"/>
            <w:tcBorders>
              <w:top w:val="single" w:sz="6" w:space="0" w:color="auto"/>
              <w:left w:val="single" w:sz="6" w:space="0" w:color="auto"/>
              <w:bottom w:val="single" w:sz="6" w:space="0" w:color="auto"/>
              <w:right w:val="single" w:sz="6" w:space="0" w:color="auto"/>
            </w:tcBorders>
            <w:vAlign w:val="center"/>
          </w:tcPr>
          <w:p w14:paraId="7D670C7E" w14:textId="77777777" w:rsidR="004C09CB" w:rsidRPr="00A6653A" w:rsidRDefault="004C09CB" w:rsidP="004C09CB">
            <w:pPr>
              <w:keepNext/>
              <w:jc w:val="center"/>
              <w:rPr>
                <w:sz w:val="18"/>
                <w:szCs w:val="18"/>
                <w:lang w:val="en-GB" w:eastAsia="en-US"/>
              </w:rPr>
            </w:pPr>
            <w:r w:rsidRPr="00A6653A">
              <w:rPr>
                <w:sz w:val="18"/>
                <w:szCs w:val="18"/>
                <w:lang w:val="en-GB" w:eastAsia="en-US"/>
              </w:rPr>
              <w:t>2</w:t>
            </w:r>
          </w:p>
        </w:tc>
        <w:tc>
          <w:tcPr>
            <w:tcW w:w="1208" w:type="pct"/>
            <w:tcBorders>
              <w:top w:val="single" w:sz="6" w:space="0" w:color="auto"/>
              <w:left w:val="single" w:sz="6" w:space="0" w:color="auto"/>
              <w:bottom w:val="single" w:sz="6" w:space="0" w:color="auto"/>
              <w:right w:val="single" w:sz="6" w:space="0" w:color="auto"/>
            </w:tcBorders>
            <w:vAlign w:val="center"/>
          </w:tcPr>
          <w:p w14:paraId="75573222" w14:textId="77777777" w:rsidR="004C09CB" w:rsidRPr="00A6653A" w:rsidRDefault="004C09CB" w:rsidP="004C09CB">
            <w:pPr>
              <w:keepNext/>
              <w:jc w:val="center"/>
              <w:rPr>
                <w:sz w:val="18"/>
                <w:szCs w:val="18"/>
                <w:lang w:val="en-GB" w:eastAsia="en-US"/>
              </w:rPr>
            </w:pPr>
            <w:r w:rsidRPr="00A6653A">
              <w:rPr>
                <w:sz w:val="18"/>
                <w:szCs w:val="18"/>
                <w:lang w:val="en-GB" w:eastAsia="en-US"/>
              </w:rPr>
              <w:t>550</w:t>
            </w:r>
          </w:p>
        </w:tc>
        <w:tc>
          <w:tcPr>
            <w:tcW w:w="1205" w:type="pct"/>
            <w:tcBorders>
              <w:top w:val="single" w:sz="6" w:space="0" w:color="auto"/>
              <w:left w:val="single" w:sz="6" w:space="0" w:color="auto"/>
              <w:bottom w:val="single" w:sz="6" w:space="0" w:color="auto"/>
              <w:right w:val="single" w:sz="6" w:space="0" w:color="auto"/>
            </w:tcBorders>
            <w:vAlign w:val="center"/>
          </w:tcPr>
          <w:p w14:paraId="2D2B4601" w14:textId="77777777" w:rsidR="004C09CB" w:rsidRPr="00A6653A" w:rsidRDefault="004C09CB" w:rsidP="004C09CB">
            <w:pPr>
              <w:keepNext/>
              <w:jc w:val="center"/>
              <w:rPr>
                <w:sz w:val="18"/>
                <w:szCs w:val="18"/>
                <w:lang w:val="en-GB" w:eastAsia="en-US"/>
              </w:rPr>
            </w:pPr>
            <w:proofErr w:type="spellStart"/>
            <w:r w:rsidRPr="00A6653A">
              <w:rPr>
                <w:sz w:val="18"/>
                <w:szCs w:val="18"/>
                <w:lang w:val="en-GB" w:eastAsia="en-US"/>
              </w:rPr>
              <w:t>X</w:t>
            </w:r>
            <w:r w:rsidRPr="00A6653A">
              <w:rPr>
                <w:sz w:val="18"/>
                <w:szCs w:val="18"/>
                <w:vertAlign w:val="superscript"/>
                <w:lang w:val="en-GB" w:eastAsia="en-US"/>
              </w:rPr>
              <w:t>c</w:t>
            </w:r>
            <w:proofErr w:type="spellEnd"/>
          </w:p>
        </w:tc>
        <w:tc>
          <w:tcPr>
            <w:tcW w:w="1392" w:type="pct"/>
            <w:tcBorders>
              <w:top w:val="single" w:sz="6" w:space="0" w:color="auto"/>
              <w:left w:val="single" w:sz="6" w:space="0" w:color="auto"/>
              <w:bottom w:val="single" w:sz="6" w:space="0" w:color="auto"/>
              <w:right w:val="single" w:sz="6" w:space="0" w:color="auto"/>
            </w:tcBorders>
            <w:vAlign w:val="center"/>
          </w:tcPr>
          <w:p w14:paraId="70294D62"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683897DF" w14:textId="77777777" w:rsidTr="004C09CB">
        <w:tc>
          <w:tcPr>
            <w:tcW w:w="1195" w:type="pct"/>
            <w:tcBorders>
              <w:top w:val="single" w:sz="6" w:space="0" w:color="auto"/>
              <w:left w:val="single" w:sz="6" w:space="0" w:color="auto"/>
              <w:bottom w:val="single" w:sz="6" w:space="0" w:color="auto"/>
              <w:right w:val="single" w:sz="6" w:space="0" w:color="auto"/>
            </w:tcBorders>
            <w:vAlign w:val="center"/>
          </w:tcPr>
          <w:p w14:paraId="0D0B4B98" w14:textId="77777777" w:rsidR="004C09CB" w:rsidRPr="00A6653A" w:rsidRDefault="004C09CB" w:rsidP="004C09CB">
            <w:pPr>
              <w:keepNext/>
              <w:jc w:val="center"/>
              <w:rPr>
                <w:sz w:val="18"/>
                <w:szCs w:val="18"/>
                <w:lang w:val="en-GB" w:eastAsia="en-US"/>
              </w:rPr>
            </w:pPr>
            <w:r w:rsidRPr="00A6653A">
              <w:rPr>
                <w:sz w:val="18"/>
                <w:szCs w:val="18"/>
                <w:lang w:val="en-GB" w:eastAsia="en-US"/>
              </w:rPr>
              <w:t>3</w:t>
            </w:r>
          </w:p>
        </w:tc>
        <w:tc>
          <w:tcPr>
            <w:tcW w:w="1208" w:type="pct"/>
            <w:tcBorders>
              <w:top w:val="single" w:sz="6" w:space="0" w:color="auto"/>
              <w:left w:val="single" w:sz="6" w:space="0" w:color="auto"/>
              <w:bottom w:val="single" w:sz="6" w:space="0" w:color="auto"/>
              <w:right w:val="single" w:sz="6" w:space="0" w:color="auto"/>
            </w:tcBorders>
            <w:vAlign w:val="center"/>
          </w:tcPr>
          <w:p w14:paraId="055FC9E2" w14:textId="77777777" w:rsidR="004C09CB" w:rsidRPr="00A6653A" w:rsidRDefault="004C09CB" w:rsidP="004C09CB">
            <w:pPr>
              <w:keepNext/>
              <w:jc w:val="center"/>
              <w:rPr>
                <w:sz w:val="18"/>
                <w:szCs w:val="18"/>
                <w:lang w:val="en-GB" w:eastAsia="en-US"/>
              </w:rPr>
            </w:pPr>
            <w:r w:rsidRPr="00A6653A">
              <w:rPr>
                <w:sz w:val="18"/>
                <w:szCs w:val="18"/>
                <w:lang w:val="en-GB" w:eastAsia="en-US"/>
              </w:rPr>
              <w:t>175</w:t>
            </w:r>
          </w:p>
        </w:tc>
        <w:tc>
          <w:tcPr>
            <w:tcW w:w="1205" w:type="pct"/>
            <w:tcBorders>
              <w:top w:val="single" w:sz="6" w:space="0" w:color="auto"/>
              <w:left w:val="single" w:sz="6" w:space="0" w:color="auto"/>
              <w:bottom w:val="single" w:sz="6" w:space="0" w:color="auto"/>
              <w:right w:val="single" w:sz="6" w:space="0" w:color="auto"/>
            </w:tcBorders>
            <w:vAlign w:val="center"/>
          </w:tcPr>
          <w:p w14:paraId="46D09767"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392" w:type="pct"/>
            <w:tcBorders>
              <w:top w:val="single" w:sz="6" w:space="0" w:color="auto"/>
              <w:left w:val="single" w:sz="6" w:space="0" w:color="auto"/>
              <w:bottom w:val="single" w:sz="6" w:space="0" w:color="auto"/>
              <w:right w:val="single" w:sz="6" w:space="0" w:color="auto"/>
            </w:tcBorders>
            <w:vAlign w:val="center"/>
          </w:tcPr>
          <w:p w14:paraId="4B4D1C04"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3F30A1B3" w14:textId="77777777" w:rsidTr="004C09CB">
        <w:tc>
          <w:tcPr>
            <w:tcW w:w="1195" w:type="pct"/>
            <w:tcBorders>
              <w:top w:val="single" w:sz="6" w:space="0" w:color="auto"/>
              <w:left w:val="single" w:sz="6" w:space="0" w:color="auto"/>
              <w:bottom w:val="single" w:sz="6" w:space="0" w:color="auto"/>
              <w:right w:val="single" w:sz="6" w:space="0" w:color="auto"/>
            </w:tcBorders>
            <w:vAlign w:val="center"/>
          </w:tcPr>
          <w:p w14:paraId="5E273EB8" w14:textId="77777777" w:rsidR="004C09CB" w:rsidRPr="00A6653A" w:rsidRDefault="004C09CB" w:rsidP="004C09CB">
            <w:pPr>
              <w:keepNext/>
              <w:jc w:val="center"/>
              <w:rPr>
                <w:sz w:val="18"/>
                <w:szCs w:val="18"/>
                <w:lang w:val="en-GB" w:eastAsia="en-US"/>
              </w:rPr>
            </w:pPr>
            <w:r w:rsidRPr="00A6653A">
              <w:rPr>
                <w:sz w:val="18"/>
                <w:szCs w:val="18"/>
                <w:lang w:val="en-GB" w:eastAsia="en-US"/>
              </w:rPr>
              <w:t>4</w:t>
            </w:r>
          </w:p>
        </w:tc>
        <w:tc>
          <w:tcPr>
            <w:tcW w:w="1208" w:type="pct"/>
            <w:tcBorders>
              <w:top w:val="single" w:sz="6" w:space="0" w:color="auto"/>
              <w:left w:val="single" w:sz="6" w:space="0" w:color="auto"/>
              <w:bottom w:val="single" w:sz="6" w:space="0" w:color="auto"/>
              <w:right w:val="single" w:sz="6" w:space="0" w:color="auto"/>
            </w:tcBorders>
            <w:vAlign w:val="center"/>
          </w:tcPr>
          <w:p w14:paraId="229E0A96" w14:textId="77777777" w:rsidR="004C09CB" w:rsidRPr="00A6653A" w:rsidRDefault="004C09CB" w:rsidP="004C09CB">
            <w:pPr>
              <w:keepNext/>
              <w:jc w:val="center"/>
              <w:rPr>
                <w:sz w:val="18"/>
                <w:szCs w:val="18"/>
                <w:lang w:val="en-GB" w:eastAsia="en-US"/>
              </w:rPr>
            </w:pPr>
            <w:r w:rsidRPr="00A6653A">
              <w:rPr>
                <w:sz w:val="18"/>
                <w:szCs w:val="18"/>
                <w:lang w:val="en-GB" w:eastAsia="en-US"/>
              </w:rPr>
              <w:t>55</w:t>
            </w:r>
          </w:p>
        </w:tc>
        <w:tc>
          <w:tcPr>
            <w:tcW w:w="1205" w:type="pct"/>
            <w:tcBorders>
              <w:top w:val="single" w:sz="6" w:space="0" w:color="auto"/>
              <w:left w:val="single" w:sz="6" w:space="0" w:color="auto"/>
              <w:bottom w:val="single" w:sz="6" w:space="0" w:color="auto"/>
              <w:right w:val="single" w:sz="6" w:space="0" w:color="auto"/>
            </w:tcBorders>
            <w:vAlign w:val="center"/>
          </w:tcPr>
          <w:p w14:paraId="2408EBFE" w14:textId="77777777" w:rsidR="004C09CB" w:rsidRPr="00A6653A" w:rsidRDefault="004C09CB" w:rsidP="004C09CB">
            <w:pPr>
              <w:keepNext/>
              <w:jc w:val="center"/>
              <w:rPr>
                <w:sz w:val="18"/>
                <w:szCs w:val="18"/>
                <w:lang w:val="en-GB" w:eastAsia="en-US"/>
              </w:rPr>
            </w:pPr>
            <w:r w:rsidRPr="00A6653A">
              <w:rPr>
                <w:sz w:val="18"/>
                <w:szCs w:val="18"/>
                <w:lang w:val="en-GB" w:eastAsia="en-US"/>
              </w:rPr>
              <w:t>O</w:t>
            </w:r>
          </w:p>
        </w:tc>
        <w:tc>
          <w:tcPr>
            <w:tcW w:w="1392" w:type="pct"/>
            <w:tcBorders>
              <w:top w:val="single" w:sz="6" w:space="0" w:color="auto"/>
              <w:left w:val="single" w:sz="6" w:space="0" w:color="auto"/>
              <w:bottom w:val="single" w:sz="6" w:space="0" w:color="auto"/>
              <w:right w:val="single" w:sz="6" w:space="0" w:color="auto"/>
            </w:tcBorders>
            <w:vAlign w:val="center"/>
          </w:tcPr>
          <w:p w14:paraId="05523E67" w14:textId="77777777" w:rsidR="004C09CB" w:rsidRPr="00A6653A" w:rsidRDefault="004C09CB" w:rsidP="004C09CB">
            <w:pPr>
              <w:keepNext/>
              <w:jc w:val="center"/>
              <w:rPr>
                <w:sz w:val="18"/>
                <w:szCs w:val="18"/>
                <w:lang w:val="en-GB" w:eastAsia="en-US"/>
              </w:rPr>
            </w:pPr>
            <w:r w:rsidRPr="00A6653A">
              <w:rPr>
                <w:sz w:val="18"/>
                <w:szCs w:val="18"/>
                <w:lang w:val="en-GB" w:eastAsia="en-US"/>
              </w:rPr>
              <w:t>O</w:t>
            </w:r>
          </w:p>
        </w:tc>
      </w:tr>
      <w:tr w:rsidR="004C09CB" w:rsidRPr="00A6653A" w14:paraId="63BD7174" w14:textId="77777777" w:rsidTr="004C09CB">
        <w:tc>
          <w:tcPr>
            <w:tcW w:w="1195" w:type="pct"/>
            <w:tcBorders>
              <w:top w:val="single" w:sz="6" w:space="0" w:color="auto"/>
              <w:left w:val="single" w:sz="6" w:space="0" w:color="auto"/>
              <w:bottom w:val="single" w:sz="6" w:space="0" w:color="auto"/>
              <w:right w:val="single" w:sz="6" w:space="0" w:color="auto"/>
            </w:tcBorders>
            <w:vAlign w:val="center"/>
          </w:tcPr>
          <w:p w14:paraId="47B83747" w14:textId="77777777" w:rsidR="004C09CB" w:rsidRPr="00A6653A" w:rsidRDefault="004C09CB" w:rsidP="004C09CB">
            <w:pPr>
              <w:keepNext/>
              <w:jc w:val="center"/>
              <w:rPr>
                <w:sz w:val="18"/>
                <w:szCs w:val="18"/>
                <w:lang w:val="en-GB" w:eastAsia="en-US"/>
              </w:rPr>
            </w:pPr>
            <w:r w:rsidRPr="00A6653A">
              <w:rPr>
                <w:sz w:val="18"/>
                <w:szCs w:val="18"/>
                <w:lang w:val="en-GB" w:eastAsia="en-US"/>
              </w:rPr>
              <w:t>5</w:t>
            </w:r>
          </w:p>
        </w:tc>
        <w:tc>
          <w:tcPr>
            <w:tcW w:w="1208" w:type="pct"/>
            <w:tcBorders>
              <w:top w:val="single" w:sz="6" w:space="0" w:color="auto"/>
              <w:left w:val="single" w:sz="6" w:space="0" w:color="auto"/>
              <w:bottom w:val="single" w:sz="6" w:space="0" w:color="auto"/>
              <w:right w:val="single" w:sz="6" w:space="0" w:color="auto"/>
            </w:tcBorders>
            <w:vAlign w:val="center"/>
          </w:tcPr>
          <w:p w14:paraId="012D842D" w14:textId="77777777" w:rsidR="004C09CB" w:rsidRPr="00A6653A" w:rsidRDefault="004C09CB" w:rsidP="004C09CB">
            <w:pPr>
              <w:keepNext/>
              <w:jc w:val="center"/>
              <w:rPr>
                <w:sz w:val="18"/>
                <w:szCs w:val="18"/>
                <w:lang w:val="en-GB" w:eastAsia="en-US"/>
              </w:rPr>
            </w:pPr>
            <w:r w:rsidRPr="00A6653A">
              <w:rPr>
                <w:sz w:val="18"/>
                <w:szCs w:val="18"/>
                <w:lang w:val="en-GB" w:eastAsia="en-US"/>
              </w:rPr>
              <w:t>175</w:t>
            </w:r>
          </w:p>
        </w:tc>
        <w:tc>
          <w:tcPr>
            <w:tcW w:w="1205" w:type="pct"/>
            <w:tcBorders>
              <w:top w:val="single" w:sz="6" w:space="0" w:color="auto"/>
              <w:left w:val="single" w:sz="6" w:space="0" w:color="auto"/>
              <w:bottom w:val="single" w:sz="6" w:space="0" w:color="auto"/>
              <w:right w:val="single" w:sz="6" w:space="0" w:color="auto"/>
            </w:tcBorders>
            <w:vAlign w:val="center"/>
          </w:tcPr>
          <w:p w14:paraId="4A345C9B" w14:textId="77777777" w:rsidR="004C09CB" w:rsidRPr="00A6653A" w:rsidRDefault="004C09CB" w:rsidP="004C09CB">
            <w:pPr>
              <w:keepNext/>
              <w:jc w:val="center"/>
              <w:rPr>
                <w:sz w:val="18"/>
                <w:szCs w:val="18"/>
                <w:lang w:val="en-GB" w:eastAsia="en-US"/>
              </w:rPr>
            </w:pPr>
            <w:r w:rsidRPr="00A6653A">
              <w:rPr>
                <w:sz w:val="18"/>
                <w:szCs w:val="18"/>
                <w:lang w:val="en-GB" w:eastAsia="en-US"/>
              </w:rPr>
              <w:t>O</w:t>
            </w:r>
          </w:p>
        </w:tc>
        <w:tc>
          <w:tcPr>
            <w:tcW w:w="1392" w:type="pct"/>
            <w:tcBorders>
              <w:top w:val="single" w:sz="6" w:space="0" w:color="auto"/>
              <w:left w:val="single" w:sz="6" w:space="0" w:color="auto"/>
              <w:bottom w:val="single" w:sz="6" w:space="0" w:color="auto"/>
              <w:right w:val="single" w:sz="6" w:space="0" w:color="auto"/>
            </w:tcBorders>
            <w:vAlign w:val="center"/>
          </w:tcPr>
          <w:p w14:paraId="55D1913B" w14:textId="77777777" w:rsidR="004C09CB" w:rsidRPr="00A6653A" w:rsidRDefault="004C09CB" w:rsidP="004C09CB">
            <w:pPr>
              <w:keepNext/>
              <w:jc w:val="center"/>
              <w:rPr>
                <w:sz w:val="18"/>
                <w:szCs w:val="18"/>
                <w:lang w:val="en-GB" w:eastAsia="en-US"/>
              </w:rPr>
            </w:pPr>
            <w:r w:rsidRPr="00A6653A">
              <w:rPr>
                <w:sz w:val="18"/>
                <w:szCs w:val="18"/>
                <w:lang w:val="en-GB" w:eastAsia="en-US"/>
              </w:rPr>
              <w:t>O</w:t>
            </w:r>
          </w:p>
        </w:tc>
      </w:tr>
      <w:tr w:rsidR="004C09CB" w:rsidRPr="00A6653A" w14:paraId="7307D59E" w14:textId="77777777" w:rsidTr="004C09CB">
        <w:tc>
          <w:tcPr>
            <w:tcW w:w="1195" w:type="pct"/>
            <w:tcBorders>
              <w:top w:val="single" w:sz="6" w:space="0" w:color="auto"/>
              <w:left w:val="single" w:sz="6" w:space="0" w:color="auto"/>
              <w:bottom w:val="single" w:sz="6" w:space="0" w:color="auto"/>
              <w:right w:val="single" w:sz="6" w:space="0" w:color="auto"/>
            </w:tcBorders>
            <w:vAlign w:val="center"/>
          </w:tcPr>
          <w:p w14:paraId="75B653FE" w14:textId="77777777" w:rsidR="004C09CB" w:rsidRPr="00A6653A" w:rsidRDefault="004C09CB" w:rsidP="004C09CB">
            <w:pPr>
              <w:keepNext/>
              <w:jc w:val="center"/>
              <w:rPr>
                <w:sz w:val="18"/>
                <w:szCs w:val="18"/>
                <w:lang w:val="en-GB" w:eastAsia="en-US"/>
              </w:rPr>
            </w:pPr>
            <w:r w:rsidRPr="00A6653A">
              <w:rPr>
                <w:sz w:val="18"/>
                <w:szCs w:val="18"/>
                <w:lang w:val="en-GB" w:eastAsia="en-US"/>
              </w:rPr>
              <w:t>6</w:t>
            </w:r>
          </w:p>
        </w:tc>
        <w:tc>
          <w:tcPr>
            <w:tcW w:w="1208" w:type="pct"/>
            <w:tcBorders>
              <w:top w:val="single" w:sz="6" w:space="0" w:color="auto"/>
              <w:left w:val="single" w:sz="6" w:space="0" w:color="auto"/>
              <w:bottom w:val="single" w:sz="6" w:space="0" w:color="auto"/>
              <w:right w:val="single" w:sz="6" w:space="0" w:color="auto"/>
            </w:tcBorders>
            <w:vAlign w:val="center"/>
          </w:tcPr>
          <w:p w14:paraId="6EC123D8" w14:textId="77777777" w:rsidR="004C09CB" w:rsidRPr="00A6653A" w:rsidRDefault="004C09CB" w:rsidP="004C09CB">
            <w:pPr>
              <w:keepNext/>
              <w:jc w:val="center"/>
              <w:rPr>
                <w:sz w:val="18"/>
                <w:szCs w:val="18"/>
                <w:lang w:val="en-GB" w:eastAsia="en-US"/>
              </w:rPr>
            </w:pPr>
            <w:r w:rsidRPr="00A6653A">
              <w:rPr>
                <w:sz w:val="18"/>
                <w:szCs w:val="18"/>
                <w:lang w:val="en-GB" w:eastAsia="en-US"/>
              </w:rPr>
              <w:t>550</w:t>
            </w:r>
          </w:p>
        </w:tc>
        <w:tc>
          <w:tcPr>
            <w:tcW w:w="1205" w:type="pct"/>
            <w:tcBorders>
              <w:top w:val="single" w:sz="6" w:space="0" w:color="auto"/>
              <w:left w:val="single" w:sz="6" w:space="0" w:color="auto"/>
              <w:bottom w:val="single" w:sz="6" w:space="0" w:color="auto"/>
              <w:right w:val="single" w:sz="6" w:space="0" w:color="auto"/>
            </w:tcBorders>
            <w:vAlign w:val="center"/>
          </w:tcPr>
          <w:p w14:paraId="0288F6F4"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392" w:type="pct"/>
            <w:tcBorders>
              <w:top w:val="single" w:sz="6" w:space="0" w:color="auto"/>
              <w:left w:val="single" w:sz="6" w:space="0" w:color="auto"/>
              <w:bottom w:val="single" w:sz="6" w:space="0" w:color="auto"/>
              <w:right w:val="single" w:sz="6" w:space="0" w:color="auto"/>
            </w:tcBorders>
            <w:vAlign w:val="center"/>
          </w:tcPr>
          <w:p w14:paraId="5B76AE41"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19696BCE" w14:textId="77777777" w:rsidTr="004C09CB">
        <w:trPr>
          <w:cantSplit/>
        </w:trPr>
        <w:tc>
          <w:tcPr>
            <w:tcW w:w="5000" w:type="pct"/>
            <w:gridSpan w:val="4"/>
            <w:tcBorders>
              <w:top w:val="single" w:sz="6" w:space="0" w:color="auto"/>
            </w:tcBorders>
            <w:vAlign w:val="center"/>
          </w:tcPr>
          <w:p w14:paraId="0E9B15B9" w14:textId="77777777" w:rsidR="004C09CB" w:rsidRPr="00A6653A"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a</w:t>
            </w:r>
            <w:r w:rsidRPr="00A6653A">
              <w:rPr>
                <w:sz w:val="18"/>
                <w:szCs w:val="18"/>
                <w:lang w:val="en-GB" w:eastAsia="en-US"/>
              </w:rPr>
              <w:tab/>
              <w:t>Short-term result = animal response within 48 hours of dosing.</w:t>
            </w:r>
            <w:r w:rsidRPr="00A6653A">
              <w:rPr>
                <w:sz w:val="18"/>
                <w:szCs w:val="18"/>
                <w:lang w:val="en-GB" w:eastAsia="en-US"/>
              </w:rPr>
              <w:br/>
              <w:t>Long-term result = animal response at the end of the 14-day observation period.</w:t>
            </w:r>
          </w:p>
          <w:p w14:paraId="6E9D0F7B" w14:textId="77777777" w:rsidR="004C09CB" w:rsidRPr="00A6653A"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b</w:t>
            </w:r>
            <w:r w:rsidRPr="00A6653A">
              <w:rPr>
                <w:sz w:val="18"/>
                <w:szCs w:val="18"/>
                <w:lang w:val="en-GB" w:eastAsia="en-US"/>
              </w:rPr>
              <w:tab/>
              <w:t>Survived</w:t>
            </w:r>
          </w:p>
          <w:p w14:paraId="1A67C125" w14:textId="77777777" w:rsidR="004C09CB" w:rsidRPr="00A6653A"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c</w:t>
            </w:r>
            <w:r w:rsidRPr="00A6653A">
              <w:rPr>
                <w:sz w:val="18"/>
                <w:szCs w:val="18"/>
                <w:lang w:val="en-GB" w:eastAsia="en-US"/>
              </w:rPr>
              <w:tab/>
              <w:t>Died</w:t>
            </w:r>
          </w:p>
        </w:tc>
      </w:tr>
    </w:tbl>
    <w:p w14:paraId="7C597C9F" w14:textId="77777777" w:rsidR="004C09CB" w:rsidRPr="004C09CB" w:rsidRDefault="004C09CB" w:rsidP="00A75972">
      <w:pPr>
        <w:jc w:val="both"/>
        <w:rPr>
          <w:sz w:val="20"/>
          <w:szCs w:val="20"/>
          <w:lang w:val="en-GB" w:eastAsia="en-US"/>
        </w:rPr>
      </w:pPr>
    </w:p>
    <w:p w14:paraId="100EE836" w14:textId="77777777" w:rsidR="004C09CB" w:rsidRPr="00C86652" w:rsidRDefault="004C09CB" w:rsidP="004C09CB">
      <w:pPr>
        <w:keepNext/>
        <w:tabs>
          <w:tab w:val="left" w:pos="837"/>
        </w:tabs>
        <w:spacing w:after="80"/>
        <w:ind w:left="446"/>
        <w:jc w:val="both"/>
        <w:rPr>
          <w:lang w:val="en-GB" w:eastAsia="en-US"/>
        </w:rPr>
      </w:pPr>
      <w:r w:rsidRPr="00C86652">
        <w:rPr>
          <w:lang w:val="en-GB" w:eastAsia="en-US"/>
        </w:rPr>
        <w:t>2.</w:t>
      </w:r>
      <w:r w:rsidRPr="00C86652">
        <w:rPr>
          <w:lang w:val="en-GB" w:eastAsia="en-US"/>
        </w:rPr>
        <w:tab/>
        <w:t>Summary of long-term results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2340"/>
        <w:gridCol w:w="2340"/>
        <w:gridCol w:w="2340"/>
      </w:tblGrid>
      <w:tr w:rsidR="004C09CB" w:rsidRPr="00A6653A" w14:paraId="3B6920A7" w14:textId="77777777" w:rsidTr="004C09CB">
        <w:trPr>
          <w:cantSplit/>
        </w:trPr>
        <w:tc>
          <w:tcPr>
            <w:tcW w:w="5000" w:type="pct"/>
            <w:gridSpan w:val="4"/>
            <w:tcBorders>
              <w:top w:val="nil"/>
              <w:left w:val="nil"/>
              <w:right w:val="nil"/>
            </w:tcBorders>
          </w:tcPr>
          <w:p w14:paraId="26EF0A41" w14:textId="77777777" w:rsidR="004C09CB" w:rsidRPr="00A6653A" w:rsidRDefault="004C09CB" w:rsidP="00A6653A">
            <w:pPr>
              <w:keepNext/>
              <w:rPr>
                <w:b/>
                <w:sz w:val="20"/>
                <w:szCs w:val="20"/>
                <w:lang w:val="en-GB" w:eastAsia="en-US"/>
              </w:rPr>
            </w:pPr>
            <w:bookmarkStart w:id="1292" w:name="_Ref77401822"/>
            <w:bookmarkStart w:id="1293" w:name="_Toc78340378"/>
            <w:bookmarkStart w:id="1294" w:name="_Toc83181636"/>
            <w:r w:rsidRPr="00A6653A">
              <w:rPr>
                <w:b/>
                <w:sz w:val="20"/>
                <w:szCs w:val="20"/>
                <w:lang w:val="en-GB" w:eastAsia="en-US"/>
              </w:rPr>
              <w:t>Table </w:t>
            </w:r>
            <w:r w:rsidRPr="00A6653A">
              <w:rPr>
                <w:b/>
                <w:sz w:val="20"/>
                <w:szCs w:val="20"/>
                <w:lang w:val="en-GB" w:eastAsia="en-US"/>
              </w:rPr>
              <w:fldChar w:fldCharType="begin"/>
            </w:r>
            <w:r w:rsidRPr="00A6653A">
              <w:rPr>
                <w:b/>
                <w:sz w:val="20"/>
                <w:szCs w:val="20"/>
                <w:lang w:val="en-GB" w:eastAsia="en-US"/>
              </w:rPr>
              <w:instrText xml:space="preserve"> SEQ Table \* ARABIC </w:instrText>
            </w:r>
            <w:r w:rsidRPr="00A6653A">
              <w:rPr>
                <w:b/>
                <w:sz w:val="20"/>
                <w:szCs w:val="20"/>
                <w:lang w:val="en-GB" w:eastAsia="en-US"/>
              </w:rPr>
              <w:fldChar w:fldCharType="separate"/>
            </w:r>
            <w:r w:rsidR="003C2813">
              <w:rPr>
                <w:b/>
                <w:noProof/>
                <w:sz w:val="20"/>
                <w:szCs w:val="20"/>
                <w:lang w:val="en-GB" w:eastAsia="en-US"/>
              </w:rPr>
              <w:t>7</w:t>
            </w:r>
            <w:r w:rsidRPr="00A6653A">
              <w:rPr>
                <w:b/>
                <w:sz w:val="20"/>
                <w:szCs w:val="20"/>
                <w:lang w:val="en-GB" w:eastAsia="en-US"/>
              </w:rPr>
              <w:fldChar w:fldCharType="end"/>
            </w:r>
            <w:bookmarkEnd w:id="1292"/>
            <w:r w:rsidR="00C86652" w:rsidRPr="00A6653A">
              <w:rPr>
                <w:b/>
                <w:sz w:val="20"/>
                <w:szCs w:val="20"/>
                <w:lang w:val="en-GB" w:eastAsia="en-US"/>
              </w:rPr>
              <w:t xml:space="preserve">: </w:t>
            </w:r>
            <w:r w:rsidRPr="00A6653A">
              <w:rPr>
                <w:b/>
                <w:bCs/>
                <w:sz w:val="20"/>
                <w:szCs w:val="20"/>
                <w:lang w:val="en-GB" w:eastAsia="en-US"/>
              </w:rPr>
              <w:t>Acute oral toxicity of IN-M2G98:  Summary of long-term results</w:t>
            </w:r>
            <w:bookmarkEnd w:id="1293"/>
            <w:bookmarkEnd w:id="1294"/>
          </w:p>
        </w:tc>
      </w:tr>
      <w:tr w:rsidR="004C09CB" w:rsidRPr="00A6653A" w14:paraId="0896D35E" w14:textId="77777777" w:rsidTr="004C09CB">
        <w:tc>
          <w:tcPr>
            <w:tcW w:w="1250" w:type="pct"/>
            <w:vAlign w:val="bottom"/>
          </w:tcPr>
          <w:p w14:paraId="4B16739E"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Dose</w:t>
            </w:r>
            <w:r w:rsidRPr="00A6653A">
              <w:rPr>
                <w:b/>
                <w:sz w:val="18"/>
                <w:szCs w:val="18"/>
                <w:lang w:val="en-GB" w:eastAsia="en-US"/>
              </w:rPr>
              <w:br/>
              <w:t xml:space="preserve">(mg/kg </w:t>
            </w:r>
            <w:proofErr w:type="spellStart"/>
            <w:r w:rsidRPr="00A6653A">
              <w:rPr>
                <w:b/>
                <w:sz w:val="18"/>
                <w:szCs w:val="18"/>
                <w:lang w:val="en-GB" w:eastAsia="en-US"/>
              </w:rPr>
              <w:t>bw</w:t>
            </w:r>
            <w:proofErr w:type="spellEnd"/>
            <w:r w:rsidRPr="00A6653A">
              <w:rPr>
                <w:b/>
                <w:sz w:val="18"/>
                <w:szCs w:val="18"/>
                <w:lang w:val="en-GB" w:eastAsia="en-US"/>
              </w:rPr>
              <w:t>)</w:t>
            </w:r>
          </w:p>
        </w:tc>
        <w:tc>
          <w:tcPr>
            <w:tcW w:w="1250" w:type="pct"/>
            <w:vAlign w:val="bottom"/>
          </w:tcPr>
          <w:p w14:paraId="375E6325"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O</w:t>
            </w:r>
            <w:r w:rsidRPr="00A6653A">
              <w:rPr>
                <w:b/>
                <w:sz w:val="18"/>
                <w:szCs w:val="18"/>
                <w:vertAlign w:val="superscript"/>
                <w:lang w:val="en-GB" w:eastAsia="en-US"/>
              </w:rPr>
              <w:t>a</w:t>
            </w:r>
          </w:p>
        </w:tc>
        <w:tc>
          <w:tcPr>
            <w:tcW w:w="1250" w:type="pct"/>
            <w:vAlign w:val="bottom"/>
          </w:tcPr>
          <w:p w14:paraId="3B0E47C0" w14:textId="77777777" w:rsidR="004C09CB" w:rsidRPr="00A6653A" w:rsidRDefault="004C09CB" w:rsidP="004C09CB">
            <w:pPr>
              <w:keepNext/>
              <w:spacing w:before="120" w:after="120"/>
              <w:jc w:val="center"/>
              <w:rPr>
                <w:b/>
                <w:sz w:val="18"/>
                <w:szCs w:val="18"/>
                <w:lang w:val="en-GB" w:eastAsia="en-US"/>
              </w:rPr>
            </w:pPr>
            <w:proofErr w:type="spellStart"/>
            <w:r w:rsidRPr="00A6653A">
              <w:rPr>
                <w:b/>
                <w:sz w:val="18"/>
                <w:szCs w:val="18"/>
                <w:lang w:val="en-GB" w:eastAsia="en-US"/>
              </w:rPr>
              <w:t>X</w:t>
            </w:r>
            <w:r w:rsidRPr="00A6653A">
              <w:rPr>
                <w:b/>
                <w:sz w:val="18"/>
                <w:szCs w:val="18"/>
                <w:vertAlign w:val="superscript"/>
                <w:lang w:val="en-GB" w:eastAsia="en-US"/>
              </w:rPr>
              <w:t>b</w:t>
            </w:r>
            <w:proofErr w:type="spellEnd"/>
          </w:p>
        </w:tc>
        <w:tc>
          <w:tcPr>
            <w:tcW w:w="1250" w:type="pct"/>
            <w:vAlign w:val="bottom"/>
          </w:tcPr>
          <w:p w14:paraId="2DE36B44"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Total</w:t>
            </w:r>
          </w:p>
        </w:tc>
      </w:tr>
      <w:tr w:rsidR="004C09CB" w:rsidRPr="00A6653A" w14:paraId="75D0E261" w14:textId="77777777" w:rsidTr="004C09CB">
        <w:tc>
          <w:tcPr>
            <w:tcW w:w="1250" w:type="pct"/>
            <w:vAlign w:val="center"/>
          </w:tcPr>
          <w:p w14:paraId="1D377173" w14:textId="77777777" w:rsidR="004C09CB" w:rsidRPr="00A6653A" w:rsidRDefault="004C09CB" w:rsidP="004C09CB">
            <w:pPr>
              <w:keepNext/>
              <w:jc w:val="center"/>
              <w:rPr>
                <w:sz w:val="18"/>
                <w:szCs w:val="18"/>
                <w:lang w:val="en-GB" w:eastAsia="en-US"/>
              </w:rPr>
            </w:pPr>
            <w:r w:rsidRPr="00A6653A">
              <w:rPr>
                <w:sz w:val="18"/>
                <w:szCs w:val="18"/>
                <w:lang w:val="en-GB" w:eastAsia="en-US"/>
              </w:rPr>
              <w:t>55</w:t>
            </w:r>
          </w:p>
        </w:tc>
        <w:tc>
          <w:tcPr>
            <w:tcW w:w="1250" w:type="pct"/>
            <w:vAlign w:val="center"/>
          </w:tcPr>
          <w:p w14:paraId="73081A5F" w14:textId="77777777" w:rsidR="004C09CB" w:rsidRPr="00A6653A" w:rsidRDefault="004C09CB" w:rsidP="004C09CB">
            <w:pPr>
              <w:keepNext/>
              <w:jc w:val="center"/>
              <w:rPr>
                <w:sz w:val="18"/>
                <w:szCs w:val="18"/>
                <w:lang w:val="en-GB" w:eastAsia="en-US"/>
              </w:rPr>
            </w:pPr>
            <w:r w:rsidRPr="00A6653A">
              <w:rPr>
                <w:sz w:val="18"/>
                <w:szCs w:val="18"/>
                <w:lang w:val="en-GB" w:eastAsia="en-US"/>
              </w:rPr>
              <w:t>1</w:t>
            </w:r>
          </w:p>
        </w:tc>
        <w:tc>
          <w:tcPr>
            <w:tcW w:w="1250" w:type="pct"/>
            <w:vAlign w:val="center"/>
          </w:tcPr>
          <w:p w14:paraId="18E8A74D" w14:textId="77777777" w:rsidR="004C09CB" w:rsidRPr="00A6653A" w:rsidRDefault="004C09CB" w:rsidP="004C09CB">
            <w:pPr>
              <w:keepNext/>
              <w:jc w:val="center"/>
              <w:rPr>
                <w:sz w:val="18"/>
                <w:szCs w:val="18"/>
                <w:lang w:val="en-GB" w:eastAsia="en-US"/>
              </w:rPr>
            </w:pPr>
            <w:r w:rsidRPr="00A6653A">
              <w:rPr>
                <w:sz w:val="18"/>
                <w:szCs w:val="18"/>
                <w:lang w:val="en-GB" w:eastAsia="en-US"/>
              </w:rPr>
              <w:t>0</w:t>
            </w:r>
          </w:p>
        </w:tc>
        <w:tc>
          <w:tcPr>
            <w:tcW w:w="1250" w:type="pct"/>
            <w:vAlign w:val="center"/>
          </w:tcPr>
          <w:p w14:paraId="3066E0F5" w14:textId="77777777" w:rsidR="004C09CB" w:rsidRPr="00A6653A" w:rsidRDefault="004C09CB" w:rsidP="004C09CB">
            <w:pPr>
              <w:keepNext/>
              <w:jc w:val="center"/>
              <w:rPr>
                <w:sz w:val="18"/>
                <w:szCs w:val="18"/>
                <w:lang w:val="en-GB" w:eastAsia="en-US"/>
              </w:rPr>
            </w:pPr>
            <w:r w:rsidRPr="00A6653A">
              <w:rPr>
                <w:sz w:val="18"/>
                <w:szCs w:val="18"/>
                <w:lang w:val="en-GB" w:eastAsia="en-US"/>
              </w:rPr>
              <w:t>1</w:t>
            </w:r>
          </w:p>
        </w:tc>
      </w:tr>
      <w:tr w:rsidR="004C09CB" w:rsidRPr="00A6653A" w14:paraId="59AD6C3B" w14:textId="77777777" w:rsidTr="004C09CB">
        <w:tc>
          <w:tcPr>
            <w:tcW w:w="1250" w:type="pct"/>
            <w:vAlign w:val="center"/>
          </w:tcPr>
          <w:p w14:paraId="69899919" w14:textId="77777777" w:rsidR="004C09CB" w:rsidRPr="00A6653A" w:rsidRDefault="004C09CB" w:rsidP="004C09CB">
            <w:pPr>
              <w:keepNext/>
              <w:jc w:val="center"/>
              <w:rPr>
                <w:sz w:val="18"/>
                <w:szCs w:val="18"/>
                <w:lang w:val="en-GB" w:eastAsia="en-US"/>
              </w:rPr>
            </w:pPr>
            <w:r w:rsidRPr="00A6653A">
              <w:rPr>
                <w:sz w:val="18"/>
                <w:szCs w:val="18"/>
                <w:lang w:val="en-GB" w:eastAsia="en-US"/>
              </w:rPr>
              <w:t>175</w:t>
            </w:r>
          </w:p>
        </w:tc>
        <w:tc>
          <w:tcPr>
            <w:tcW w:w="1250" w:type="pct"/>
            <w:vAlign w:val="center"/>
          </w:tcPr>
          <w:p w14:paraId="5EC349A5" w14:textId="77777777" w:rsidR="004C09CB" w:rsidRPr="00A6653A" w:rsidRDefault="004C09CB" w:rsidP="004C09CB">
            <w:pPr>
              <w:keepNext/>
              <w:jc w:val="center"/>
              <w:rPr>
                <w:sz w:val="18"/>
                <w:szCs w:val="18"/>
                <w:lang w:val="en-GB" w:eastAsia="en-US"/>
              </w:rPr>
            </w:pPr>
            <w:r w:rsidRPr="00A6653A">
              <w:rPr>
                <w:sz w:val="18"/>
                <w:szCs w:val="18"/>
                <w:lang w:val="en-GB" w:eastAsia="en-US"/>
              </w:rPr>
              <w:t>2</w:t>
            </w:r>
          </w:p>
        </w:tc>
        <w:tc>
          <w:tcPr>
            <w:tcW w:w="1250" w:type="pct"/>
            <w:vAlign w:val="center"/>
          </w:tcPr>
          <w:p w14:paraId="04ED188F" w14:textId="77777777" w:rsidR="004C09CB" w:rsidRPr="00A6653A" w:rsidRDefault="004C09CB" w:rsidP="004C09CB">
            <w:pPr>
              <w:keepNext/>
              <w:jc w:val="center"/>
              <w:rPr>
                <w:sz w:val="18"/>
                <w:szCs w:val="18"/>
                <w:lang w:val="en-GB" w:eastAsia="en-US"/>
              </w:rPr>
            </w:pPr>
            <w:r w:rsidRPr="00A6653A">
              <w:rPr>
                <w:sz w:val="18"/>
                <w:szCs w:val="18"/>
                <w:lang w:val="en-GB" w:eastAsia="en-US"/>
              </w:rPr>
              <w:t>1</w:t>
            </w:r>
          </w:p>
        </w:tc>
        <w:tc>
          <w:tcPr>
            <w:tcW w:w="1250" w:type="pct"/>
            <w:vAlign w:val="center"/>
          </w:tcPr>
          <w:p w14:paraId="16D3E2B8" w14:textId="77777777" w:rsidR="004C09CB" w:rsidRPr="00A6653A" w:rsidRDefault="004C09CB" w:rsidP="004C09CB">
            <w:pPr>
              <w:keepNext/>
              <w:jc w:val="center"/>
              <w:rPr>
                <w:sz w:val="18"/>
                <w:szCs w:val="18"/>
                <w:lang w:val="en-GB" w:eastAsia="en-US"/>
              </w:rPr>
            </w:pPr>
            <w:r w:rsidRPr="00A6653A">
              <w:rPr>
                <w:sz w:val="18"/>
                <w:szCs w:val="18"/>
                <w:lang w:val="en-GB" w:eastAsia="en-US"/>
              </w:rPr>
              <w:t>3</w:t>
            </w:r>
          </w:p>
        </w:tc>
      </w:tr>
      <w:tr w:rsidR="004C09CB" w:rsidRPr="00A6653A" w14:paraId="76D9E70A" w14:textId="77777777" w:rsidTr="004C09CB">
        <w:tc>
          <w:tcPr>
            <w:tcW w:w="1250" w:type="pct"/>
            <w:vAlign w:val="center"/>
          </w:tcPr>
          <w:p w14:paraId="6D1E06E5" w14:textId="77777777" w:rsidR="004C09CB" w:rsidRPr="00A6653A" w:rsidRDefault="004C09CB" w:rsidP="004C09CB">
            <w:pPr>
              <w:keepNext/>
              <w:jc w:val="center"/>
              <w:rPr>
                <w:sz w:val="18"/>
                <w:szCs w:val="18"/>
                <w:lang w:val="en-GB" w:eastAsia="en-US"/>
              </w:rPr>
            </w:pPr>
            <w:r w:rsidRPr="00A6653A">
              <w:rPr>
                <w:sz w:val="18"/>
                <w:szCs w:val="18"/>
                <w:lang w:val="en-GB" w:eastAsia="en-US"/>
              </w:rPr>
              <w:t>550</w:t>
            </w:r>
          </w:p>
        </w:tc>
        <w:tc>
          <w:tcPr>
            <w:tcW w:w="1250" w:type="pct"/>
            <w:vAlign w:val="center"/>
          </w:tcPr>
          <w:p w14:paraId="33FB7BE0" w14:textId="77777777" w:rsidR="004C09CB" w:rsidRPr="00A6653A" w:rsidRDefault="004C09CB" w:rsidP="004C09CB">
            <w:pPr>
              <w:keepNext/>
              <w:jc w:val="center"/>
              <w:rPr>
                <w:sz w:val="18"/>
                <w:szCs w:val="18"/>
                <w:lang w:val="en-GB" w:eastAsia="en-US"/>
              </w:rPr>
            </w:pPr>
            <w:r w:rsidRPr="00A6653A">
              <w:rPr>
                <w:sz w:val="18"/>
                <w:szCs w:val="18"/>
                <w:lang w:val="en-GB" w:eastAsia="en-US"/>
              </w:rPr>
              <w:t>0</w:t>
            </w:r>
          </w:p>
        </w:tc>
        <w:tc>
          <w:tcPr>
            <w:tcW w:w="1250" w:type="pct"/>
            <w:vAlign w:val="center"/>
          </w:tcPr>
          <w:p w14:paraId="51CBFD71" w14:textId="77777777" w:rsidR="004C09CB" w:rsidRPr="00A6653A" w:rsidRDefault="004C09CB" w:rsidP="004C09CB">
            <w:pPr>
              <w:keepNext/>
              <w:jc w:val="center"/>
              <w:rPr>
                <w:sz w:val="18"/>
                <w:szCs w:val="18"/>
                <w:lang w:val="en-GB" w:eastAsia="en-US"/>
              </w:rPr>
            </w:pPr>
            <w:r w:rsidRPr="00A6653A">
              <w:rPr>
                <w:sz w:val="18"/>
                <w:szCs w:val="18"/>
                <w:lang w:val="en-GB" w:eastAsia="en-US"/>
              </w:rPr>
              <w:t>2</w:t>
            </w:r>
          </w:p>
        </w:tc>
        <w:tc>
          <w:tcPr>
            <w:tcW w:w="1250" w:type="pct"/>
            <w:vAlign w:val="center"/>
          </w:tcPr>
          <w:p w14:paraId="19C6B351" w14:textId="77777777" w:rsidR="004C09CB" w:rsidRPr="00A6653A" w:rsidRDefault="004C09CB" w:rsidP="004C09CB">
            <w:pPr>
              <w:keepNext/>
              <w:jc w:val="center"/>
              <w:rPr>
                <w:sz w:val="18"/>
                <w:szCs w:val="18"/>
                <w:lang w:val="en-GB" w:eastAsia="en-US"/>
              </w:rPr>
            </w:pPr>
            <w:r w:rsidRPr="00A6653A">
              <w:rPr>
                <w:sz w:val="18"/>
                <w:szCs w:val="18"/>
                <w:lang w:val="en-GB" w:eastAsia="en-US"/>
              </w:rPr>
              <w:t>2</w:t>
            </w:r>
          </w:p>
        </w:tc>
      </w:tr>
      <w:tr w:rsidR="004C09CB" w:rsidRPr="00A6653A" w14:paraId="5EC1EA72" w14:textId="77777777" w:rsidTr="004C09CB">
        <w:tc>
          <w:tcPr>
            <w:tcW w:w="1250" w:type="pct"/>
            <w:tcBorders>
              <w:bottom w:val="single" w:sz="4" w:space="0" w:color="auto"/>
            </w:tcBorders>
            <w:vAlign w:val="center"/>
          </w:tcPr>
          <w:p w14:paraId="208168D0" w14:textId="77777777" w:rsidR="004C09CB" w:rsidRPr="00A6653A" w:rsidRDefault="004C09CB" w:rsidP="004C09CB">
            <w:pPr>
              <w:keepNext/>
              <w:jc w:val="center"/>
              <w:rPr>
                <w:b/>
                <w:bCs/>
                <w:sz w:val="18"/>
                <w:szCs w:val="18"/>
                <w:lang w:val="en-GB" w:eastAsia="en-US"/>
              </w:rPr>
            </w:pPr>
            <w:r w:rsidRPr="00A6653A">
              <w:rPr>
                <w:b/>
                <w:bCs/>
                <w:sz w:val="18"/>
                <w:szCs w:val="18"/>
                <w:lang w:val="en-GB" w:eastAsia="en-US"/>
              </w:rPr>
              <w:t>All doses</w:t>
            </w:r>
          </w:p>
        </w:tc>
        <w:tc>
          <w:tcPr>
            <w:tcW w:w="1250" w:type="pct"/>
            <w:tcBorders>
              <w:bottom w:val="single" w:sz="4" w:space="0" w:color="auto"/>
            </w:tcBorders>
            <w:vAlign w:val="center"/>
          </w:tcPr>
          <w:p w14:paraId="1F9EC8E8" w14:textId="77777777" w:rsidR="004C09CB" w:rsidRPr="00A6653A" w:rsidRDefault="004C09CB" w:rsidP="004C09CB">
            <w:pPr>
              <w:keepNext/>
              <w:jc w:val="center"/>
              <w:rPr>
                <w:sz w:val="18"/>
                <w:szCs w:val="18"/>
                <w:lang w:val="en-GB" w:eastAsia="en-US"/>
              </w:rPr>
            </w:pPr>
            <w:r w:rsidRPr="00A6653A">
              <w:rPr>
                <w:sz w:val="18"/>
                <w:szCs w:val="18"/>
                <w:lang w:val="en-GB" w:eastAsia="en-US"/>
              </w:rPr>
              <w:t>3</w:t>
            </w:r>
          </w:p>
        </w:tc>
        <w:tc>
          <w:tcPr>
            <w:tcW w:w="1250" w:type="pct"/>
            <w:tcBorders>
              <w:bottom w:val="single" w:sz="4" w:space="0" w:color="auto"/>
            </w:tcBorders>
            <w:vAlign w:val="center"/>
          </w:tcPr>
          <w:p w14:paraId="298E41DA" w14:textId="77777777" w:rsidR="004C09CB" w:rsidRPr="00A6653A" w:rsidRDefault="004C09CB" w:rsidP="004C09CB">
            <w:pPr>
              <w:keepNext/>
              <w:jc w:val="center"/>
              <w:rPr>
                <w:sz w:val="18"/>
                <w:szCs w:val="18"/>
                <w:lang w:val="en-GB" w:eastAsia="en-US"/>
              </w:rPr>
            </w:pPr>
            <w:r w:rsidRPr="00A6653A">
              <w:rPr>
                <w:sz w:val="18"/>
                <w:szCs w:val="18"/>
                <w:lang w:val="en-GB" w:eastAsia="en-US"/>
              </w:rPr>
              <w:t>3</w:t>
            </w:r>
          </w:p>
        </w:tc>
        <w:tc>
          <w:tcPr>
            <w:tcW w:w="1250" w:type="pct"/>
            <w:tcBorders>
              <w:bottom w:val="single" w:sz="4" w:space="0" w:color="auto"/>
            </w:tcBorders>
            <w:vAlign w:val="center"/>
          </w:tcPr>
          <w:p w14:paraId="51810C4E" w14:textId="77777777" w:rsidR="004C09CB" w:rsidRPr="00A6653A" w:rsidRDefault="004C09CB" w:rsidP="004C09CB">
            <w:pPr>
              <w:keepNext/>
              <w:jc w:val="center"/>
              <w:rPr>
                <w:sz w:val="18"/>
                <w:szCs w:val="18"/>
                <w:lang w:val="en-GB" w:eastAsia="en-US"/>
              </w:rPr>
            </w:pPr>
            <w:r w:rsidRPr="00A6653A">
              <w:rPr>
                <w:sz w:val="18"/>
                <w:szCs w:val="18"/>
                <w:lang w:val="en-GB" w:eastAsia="en-US"/>
              </w:rPr>
              <w:t>6</w:t>
            </w:r>
          </w:p>
        </w:tc>
      </w:tr>
      <w:tr w:rsidR="004C09CB" w:rsidRPr="00A6653A" w14:paraId="0E2D4879" w14:textId="77777777" w:rsidTr="004C09CB">
        <w:trPr>
          <w:cantSplit/>
        </w:trPr>
        <w:tc>
          <w:tcPr>
            <w:tcW w:w="5000" w:type="pct"/>
            <w:gridSpan w:val="4"/>
            <w:tcBorders>
              <w:left w:val="nil"/>
              <w:bottom w:val="nil"/>
              <w:right w:val="nil"/>
            </w:tcBorders>
            <w:vAlign w:val="center"/>
          </w:tcPr>
          <w:p w14:paraId="504BF6A6" w14:textId="77777777" w:rsidR="004C09CB" w:rsidRPr="00A6653A"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a</w:t>
            </w:r>
            <w:r w:rsidRPr="00A6653A">
              <w:rPr>
                <w:sz w:val="18"/>
                <w:szCs w:val="18"/>
                <w:lang w:val="en-GB" w:eastAsia="en-US"/>
              </w:rPr>
              <w:tab/>
              <w:t>Survived</w:t>
            </w:r>
          </w:p>
          <w:p w14:paraId="0D4212FA" w14:textId="77777777" w:rsidR="004C09CB"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b</w:t>
            </w:r>
            <w:r w:rsidRPr="00A6653A">
              <w:rPr>
                <w:sz w:val="18"/>
                <w:szCs w:val="18"/>
                <w:lang w:val="en-GB" w:eastAsia="en-US"/>
              </w:rPr>
              <w:tab/>
              <w:t>Died</w:t>
            </w:r>
          </w:p>
          <w:p w14:paraId="3ADEBE0A" w14:textId="77777777" w:rsidR="00A6653A" w:rsidRPr="00A6653A" w:rsidRDefault="00A6653A" w:rsidP="004C09CB">
            <w:pPr>
              <w:tabs>
                <w:tab w:val="left" w:pos="384"/>
                <w:tab w:val="left" w:pos="6390"/>
              </w:tabs>
              <w:spacing w:line="240" w:lineRule="exact"/>
              <w:ind w:left="384" w:hanging="384"/>
              <w:rPr>
                <w:sz w:val="18"/>
                <w:szCs w:val="18"/>
                <w:lang w:val="en-GB" w:eastAsia="en-US"/>
              </w:rPr>
            </w:pPr>
          </w:p>
        </w:tc>
      </w:tr>
    </w:tbl>
    <w:p w14:paraId="7A41FE54" w14:textId="77777777" w:rsidR="004C09CB" w:rsidRPr="00A6653A" w:rsidRDefault="004C09CB" w:rsidP="00C86652">
      <w:pPr>
        <w:spacing w:after="240"/>
        <w:jc w:val="both"/>
        <w:rPr>
          <w:lang w:val="en-GB" w:eastAsia="en-US"/>
        </w:rPr>
      </w:pPr>
      <w:r w:rsidRPr="00A6653A">
        <w:rPr>
          <w:lang w:val="en-GB" w:eastAsia="en-US"/>
        </w:rPr>
        <w:t>Statistical estimate based on long-term outcomes:  The LD</w:t>
      </w:r>
      <w:r w:rsidRPr="00A6653A">
        <w:rPr>
          <w:vertAlign w:val="subscript"/>
          <w:lang w:val="en-GB" w:eastAsia="en-US"/>
        </w:rPr>
        <w:t>50</w:t>
      </w:r>
      <w:r w:rsidRPr="00A6653A">
        <w:rPr>
          <w:lang w:val="en-GB" w:eastAsia="en-US"/>
        </w:rPr>
        <w:t xml:space="preserve"> was 75 mg/kg, with a 95% confidence interval of 42.89 to 1040 mg/kg.</w:t>
      </w:r>
    </w:p>
    <w:p w14:paraId="50C6DB72" w14:textId="77777777" w:rsidR="004C09CB" w:rsidRPr="004C09CB" w:rsidRDefault="004C09CB" w:rsidP="004C09CB">
      <w:pPr>
        <w:keepNext/>
        <w:tabs>
          <w:tab w:val="left" w:pos="396"/>
        </w:tabs>
        <w:spacing w:after="240"/>
        <w:jc w:val="both"/>
        <w:rPr>
          <w:caps/>
          <w:sz w:val="20"/>
          <w:szCs w:val="20"/>
          <w:lang w:val="en-GB" w:eastAsia="en-US"/>
        </w:rPr>
      </w:pPr>
      <w:r w:rsidRPr="004C09CB">
        <w:rPr>
          <w:caps/>
          <w:sz w:val="20"/>
          <w:szCs w:val="20"/>
          <w:lang w:val="en-GB" w:eastAsia="en-US"/>
        </w:rPr>
        <w:t>B.</w:t>
      </w:r>
      <w:r w:rsidRPr="004C09CB">
        <w:rPr>
          <w:caps/>
          <w:sz w:val="20"/>
          <w:szCs w:val="20"/>
          <w:lang w:val="en-GB" w:eastAsia="en-US"/>
        </w:rPr>
        <w:tab/>
        <w:t>CLINICAL OBSERVATIONS</w:t>
      </w:r>
    </w:p>
    <w:p w14:paraId="77DD72DC" w14:textId="77777777" w:rsidR="004C09CB" w:rsidRPr="004C09CB" w:rsidRDefault="004C09CB" w:rsidP="004C09CB">
      <w:pPr>
        <w:spacing w:after="240"/>
        <w:ind w:left="396"/>
        <w:jc w:val="both"/>
        <w:rPr>
          <w:szCs w:val="20"/>
          <w:lang w:val="en-GB" w:eastAsia="en-US"/>
        </w:rPr>
      </w:pPr>
      <w:r w:rsidRPr="004C09CB">
        <w:rPr>
          <w:szCs w:val="20"/>
          <w:lang w:val="en-GB" w:eastAsia="en-US"/>
        </w:rPr>
        <w:t>Clinical abnormalities observed preceding death included abnormal gait, circling movement, splayed hind limbs, ataxia, cold to touch, dehydration, red nasal discharge, hypoactivity, moribund status, low posture, ruffled fur, and tremors.  The following clinical signs were observed in the surviving females dosed at 175 mg/kg:  abnormal gait, circling movement, splayed hind limbs, ataxia, hypoactivity, ptosis, hunched posture, low posture and ruffled fur.  All clinical abnormalities abated by test Day 5. At 55 mg/kg, no clinical abnormalities were observed.</w:t>
      </w:r>
    </w:p>
    <w:p w14:paraId="058C68F2" w14:textId="77777777" w:rsidR="004C09CB" w:rsidRPr="004C09CB" w:rsidRDefault="004C09CB" w:rsidP="004C09CB">
      <w:pPr>
        <w:keepNext/>
        <w:tabs>
          <w:tab w:val="left" w:pos="396"/>
        </w:tabs>
        <w:spacing w:after="240"/>
        <w:jc w:val="both"/>
        <w:rPr>
          <w:caps/>
          <w:sz w:val="20"/>
          <w:szCs w:val="20"/>
          <w:lang w:val="en-GB" w:eastAsia="en-US"/>
        </w:rPr>
      </w:pPr>
      <w:r w:rsidRPr="004C09CB">
        <w:rPr>
          <w:caps/>
          <w:sz w:val="20"/>
          <w:szCs w:val="20"/>
          <w:lang w:val="en-GB" w:eastAsia="en-US"/>
        </w:rPr>
        <w:t>C.</w:t>
      </w:r>
      <w:r w:rsidRPr="004C09CB">
        <w:rPr>
          <w:caps/>
          <w:sz w:val="20"/>
          <w:szCs w:val="20"/>
          <w:lang w:val="en-GB" w:eastAsia="en-US"/>
        </w:rPr>
        <w:tab/>
        <w:t>BODY WEIGHT</w:t>
      </w:r>
    </w:p>
    <w:p w14:paraId="76A2CBAD" w14:textId="77777777" w:rsidR="004C09CB" w:rsidRPr="004C09CB" w:rsidRDefault="004C09CB" w:rsidP="004C09CB">
      <w:pPr>
        <w:spacing w:after="240"/>
        <w:ind w:left="396"/>
        <w:jc w:val="both"/>
        <w:rPr>
          <w:szCs w:val="20"/>
          <w:lang w:val="en-GB" w:eastAsia="en-US"/>
        </w:rPr>
      </w:pPr>
      <w:r w:rsidRPr="004C09CB">
        <w:rPr>
          <w:szCs w:val="20"/>
          <w:lang w:val="en-GB" w:eastAsia="en-US"/>
        </w:rPr>
        <w:t>There were no overall (test Day 1-15) bodyweight losses among the surviving.</w:t>
      </w:r>
    </w:p>
    <w:p w14:paraId="5E6C9BCA" w14:textId="77777777" w:rsidR="004C09CB" w:rsidRPr="004C09CB" w:rsidRDefault="004C09CB" w:rsidP="004C09CB">
      <w:pPr>
        <w:keepNext/>
        <w:tabs>
          <w:tab w:val="left" w:pos="396"/>
        </w:tabs>
        <w:spacing w:after="240"/>
        <w:jc w:val="both"/>
        <w:rPr>
          <w:caps/>
          <w:sz w:val="20"/>
          <w:szCs w:val="20"/>
          <w:lang w:val="en-GB" w:eastAsia="en-US"/>
        </w:rPr>
      </w:pPr>
      <w:r w:rsidRPr="004C09CB">
        <w:rPr>
          <w:caps/>
          <w:sz w:val="20"/>
          <w:szCs w:val="20"/>
          <w:lang w:val="en-GB" w:eastAsia="en-US"/>
        </w:rPr>
        <w:lastRenderedPageBreak/>
        <w:t>D.</w:t>
      </w:r>
      <w:r w:rsidRPr="004C09CB">
        <w:rPr>
          <w:caps/>
          <w:sz w:val="20"/>
          <w:szCs w:val="20"/>
          <w:lang w:val="en-GB" w:eastAsia="en-US"/>
        </w:rPr>
        <w:tab/>
        <w:t>NECROPSY AND GROSS PATHOLOGY</w:t>
      </w:r>
    </w:p>
    <w:p w14:paraId="07A17C9D" w14:textId="77777777" w:rsidR="004C09CB" w:rsidRPr="004C09CB" w:rsidRDefault="004C09CB" w:rsidP="004C09CB">
      <w:pPr>
        <w:spacing w:after="240"/>
        <w:ind w:left="396"/>
        <w:jc w:val="both"/>
        <w:rPr>
          <w:szCs w:val="20"/>
          <w:lang w:val="en-GB" w:eastAsia="en-US"/>
        </w:rPr>
      </w:pPr>
      <w:r w:rsidRPr="004C09CB">
        <w:rPr>
          <w:szCs w:val="20"/>
          <w:lang w:val="en-GB" w:eastAsia="en-US"/>
        </w:rPr>
        <w:t>Gross findings were limited to wet ventral skin and a red stained nose identified at unscheduled sacrifice in one female rat administered 175 mg/kg.  No other gross lesions were observed.</w:t>
      </w:r>
    </w:p>
    <w:p w14:paraId="5936398C" w14:textId="77777777" w:rsidR="004C09CB" w:rsidRPr="004C09CB" w:rsidRDefault="004C09CB" w:rsidP="004C09CB">
      <w:pPr>
        <w:keepNext/>
        <w:spacing w:after="120"/>
        <w:rPr>
          <w:b/>
          <w:caps/>
          <w:sz w:val="20"/>
          <w:szCs w:val="20"/>
          <w:lang w:val="en-GB" w:eastAsia="en-US"/>
        </w:rPr>
      </w:pPr>
      <w:r w:rsidRPr="004C09CB">
        <w:rPr>
          <w:b/>
          <w:caps/>
          <w:sz w:val="20"/>
          <w:szCs w:val="20"/>
          <w:lang w:val="en-GB" w:eastAsia="en-US"/>
        </w:rPr>
        <w:t>CONCLUSION</w:t>
      </w:r>
    </w:p>
    <w:p w14:paraId="104A97A3" w14:textId="77777777" w:rsidR="004C09CB" w:rsidRPr="004C09CB" w:rsidRDefault="004C09CB" w:rsidP="004C09CB">
      <w:pPr>
        <w:keepNext/>
        <w:keepLines/>
        <w:spacing w:after="240"/>
        <w:jc w:val="both"/>
        <w:rPr>
          <w:szCs w:val="20"/>
          <w:lang w:val="en-GB" w:eastAsia="en-US"/>
        </w:rPr>
      </w:pPr>
      <w:r w:rsidRPr="004C09CB">
        <w:rPr>
          <w:szCs w:val="20"/>
          <w:lang w:val="en-GB" w:eastAsia="en-US"/>
        </w:rPr>
        <w:t>Under the conditions of this study, the oral LD</w:t>
      </w:r>
      <w:r w:rsidRPr="004C09CB">
        <w:rPr>
          <w:szCs w:val="20"/>
          <w:vertAlign w:val="subscript"/>
          <w:lang w:val="en-GB" w:eastAsia="en-US"/>
        </w:rPr>
        <w:t>50</w:t>
      </w:r>
      <w:r w:rsidRPr="004C09CB">
        <w:rPr>
          <w:szCs w:val="20"/>
          <w:lang w:val="en-GB" w:eastAsia="en-US"/>
        </w:rPr>
        <w:t xml:space="preserve"> for IN-M2G98 was 175 mg/kg </w:t>
      </w:r>
      <w:proofErr w:type="spellStart"/>
      <w:r w:rsidRPr="004C09CB">
        <w:rPr>
          <w:szCs w:val="20"/>
          <w:lang w:val="en-GB" w:eastAsia="en-US"/>
        </w:rPr>
        <w:t>bw</w:t>
      </w:r>
      <w:proofErr w:type="spellEnd"/>
      <w:r w:rsidRPr="004C09CB">
        <w:rPr>
          <w:szCs w:val="20"/>
          <w:lang w:val="en-GB" w:eastAsia="en-US"/>
        </w:rPr>
        <w:t xml:space="preserve"> for female rats.</w:t>
      </w:r>
    </w:p>
    <w:p w14:paraId="18A811A6" w14:textId="77777777" w:rsidR="004C09CB" w:rsidRPr="004C09CB" w:rsidRDefault="004C09CB" w:rsidP="004C09CB">
      <w:pPr>
        <w:keepNext/>
        <w:keepLines/>
        <w:spacing w:after="240"/>
        <w:jc w:val="both"/>
        <w:rPr>
          <w:szCs w:val="20"/>
          <w:lang w:val="en-GB" w:eastAsia="en-US"/>
        </w:rPr>
      </w:pPr>
      <w:r w:rsidRPr="004C09CB">
        <w:rPr>
          <w:szCs w:val="20"/>
          <w:lang w:val="en-GB" w:eastAsia="en-US"/>
        </w:rPr>
        <w:t xml:space="preserve">According to the criteria of the U.S. EPA and under the conditions of this study, IN-M2G98 is classified in Toxicity Category II.  According to the guidance provided by the U.N. </w:t>
      </w:r>
      <w:r w:rsidRPr="004C09CB">
        <w:rPr>
          <w:i/>
          <w:szCs w:val="20"/>
          <w:lang w:val="en-GB" w:eastAsia="en-US"/>
        </w:rPr>
        <w:t>Globally Harmonized System of Classification and Labelling of Chemicals</w:t>
      </w:r>
      <w:r w:rsidRPr="004C09CB">
        <w:rPr>
          <w:szCs w:val="20"/>
          <w:lang w:val="en-GB" w:eastAsia="en-US"/>
        </w:rPr>
        <w:t xml:space="preserve"> (2015), IN-M2G98 is classified in Category 3.  In accordance with Regulation (EC) No. 1272/2008, IN-M2G98 is classified in Category 3.</w:t>
      </w:r>
    </w:p>
    <w:p w14:paraId="02B9C116" w14:textId="77777777" w:rsidR="00C15B74" w:rsidRPr="00A6653A" w:rsidRDefault="00C15B74" w:rsidP="00A6653A">
      <w:pPr>
        <w:pStyle w:val="RepAppendix3"/>
        <w:spacing w:before="240" w:after="120"/>
      </w:pPr>
      <w:r w:rsidRPr="005B3447">
        <w:t xml:space="preserve">Study </w:t>
      </w:r>
      <w:r>
        <w:t>3</w:t>
      </w:r>
      <w:r w:rsidRPr="005B3447">
        <w:t xml:space="preserve"> – </w:t>
      </w:r>
      <w:r w:rsidRPr="00C15B74">
        <w:t xml:space="preserve">IN-M2G98: </w:t>
      </w:r>
      <w:r w:rsidRPr="00AE1774">
        <w:t xml:space="preserve">Repeated-dose </w:t>
      </w:r>
      <w:r w:rsidRPr="00C15B74">
        <w:t>Oral Toxicity</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90"/>
        <w:gridCol w:w="7371"/>
      </w:tblGrid>
      <w:tr w:rsidR="00C15B74" w:rsidRPr="00C86652" w14:paraId="7180FFC0" w14:textId="77777777" w:rsidTr="000B7005">
        <w:tc>
          <w:tcPr>
            <w:tcW w:w="1063" w:type="pct"/>
            <w:shd w:val="clear" w:color="auto" w:fill="D9D9D9"/>
          </w:tcPr>
          <w:p w14:paraId="2B3109D0" w14:textId="77777777" w:rsidR="00C15B74" w:rsidRPr="00A6653A" w:rsidRDefault="00C15B74" w:rsidP="001A223A">
            <w:pPr>
              <w:widowControl w:val="0"/>
              <w:jc w:val="both"/>
              <w:rPr>
                <w:rFonts w:eastAsia="Batang"/>
                <w:sz w:val="20"/>
                <w:szCs w:val="20"/>
                <w:lang w:val="en-GB"/>
              </w:rPr>
            </w:pPr>
            <w:r w:rsidRPr="00A6653A">
              <w:rPr>
                <w:sz w:val="20"/>
                <w:szCs w:val="20"/>
                <w:lang w:val="en-GB"/>
              </w:rPr>
              <w:t xml:space="preserve">Comments of </w:t>
            </w:r>
            <w:proofErr w:type="spellStart"/>
            <w:r w:rsidRPr="00A6653A">
              <w:rPr>
                <w:sz w:val="20"/>
                <w:szCs w:val="20"/>
                <w:lang w:val="en-GB"/>
              </w:rPr>
              <w:t>zRMS</w:t>
            </w:r>
            <w:proofErr w:type="spellEnd"/>
            <w:r w:rsidRPr="00A6653A">
              <w:rPr>
                <w:sz w:val="20"/>
                <w:szCs w:val="20"/>
                <w:lang w:val="en-GB"/>
              </w:rPr>
              <w:t>:</w:t>
            </w:r>
          </w:p>
        </w:tc>
        <w:tc>
          <w:tcPr>
            <w:tcW w:w="3937" w:type="pct"/>
            <w:shd w:val="clear" w:color="auto" w:fill="D9D9D9"/>
          </w:tcPr>
          <w:p w14:paraId="13523979" w14:textId="77777777" w:rsidR="00D30FC4" w:rsidRPr="000D2940" w:rsidRDefault="00D30FC4" w:rsidP="00A75972">
            <w:pPr>
              <w:widowControl w:val="0"/>
              <w:jc w:val="both"/>
              <w:rPr>
                <w:sz w:val="20"/>
                <w:szCs w:val="20"/>
              </w:rPr>
            </w:pPr>
            <w:r w:rsidRPr="000D2940">
              <w:rPr>
                <w:sz w:val="20"/>
                <w:szCs w:val="20"/>
              </w:rPr>
              <w:t>Additional studies has been submitted by the APPL regarding insufficient toxicological data for ground water metabolite IN-M2G98 (recognized during the peer review carried out by the RMS UK; see EFSA Journal 2014;12(9):3814) to conclude on reference values (data gap): Repeated-Dose Oral Toxicity 28-Day Feeding Study in Rats</w:t>
            </w:r>
          </w:p>
          <w:p w14:paraId="54739752" w14:textId="77777777" w:rsidR="00C15B74" w:rsidRPr="00A6653A" w:rsidRDefault="00D30FC4" w:rsidP="00A75972">
            <w:pPr>
              <w:widowControl w:val="0"/>
              <w:jc w:val="both"/>
              <w:rPr>
                <w:rFonts w:eastAsia="Batang"/>
                <w:sz w:val="20"/>
                <w:szCs w:val="20"/>
                <w:lang w:val="en-GB"/>
              </w:rPr>
            </w:pPr>
            <w:r w:rsidRPr="000D2940">
              <w:rPr>
                <w:sz w:val="20"/>
                <w:szCs w:val="20"/>
                <w:lang w:val="en-GB"/>
              </w:rPr>
              <w:t xml:space="preserve">Taking in to account fact that NOAEL for males and females was not established due to the observation of adverse effects in males and females at the lowest dietary concentration evaluated, 150 ppm (12 mg/kg </w:t>
            </w:r>
            <w:proofErr w:type="spellStart"/>
            <w:r w:rsidRPr="000D2940">
              <w:rPr>
                <w:sz w:val="20"/>
                <w:szCs w:val="20"/>
                <w:lang w:val="en-GB"/>
              </w:rPr>
              <w:t>bw</w:t>
            </w:r>
            <w:proofErr w:type="spellEnd"/>
            <w:r w:rsidRPr="000D2940">
              <w:rPr>
                <w:sz w:val="20"/>
                <w:szCs w:val="20"/>
                <w:lang w:val="en-GB"/>
              </w:rPr>
              <w:t>/day for both sexes) ZRMS PL proposed to set LOAEL at 150 ppm based on reduction of body weight gain and food consumption observed at low dose.</w:t>
            </w:r>
            <w:r w:rsidR="00C15B74" w:rsidRPr="00A6653A">
              <w:rPr>
                <w:sz w:val="20"/>
                <w:szCs w:val="20"/>
                <w:lang w:val="en-GB"/>
              </w:rPr>
              <w:fldChar w:fldCharType="begin"/>
            </w:r>
            <w:r w:rsidR="00C15B74" w:rsidRPr="00A6653A">
              <w:rPr>
                <w:sz w:val="20"/>
                <w:szCs w:val="20"/>
                <w:lang w:val="en-GB"/>
              </w:rPr>
              <w:instrText xml:space="preserve"> FORMTEXT </w:instrText>
            </w:r>
            <w:r w:rsidR="00CE1844">
              <w:rPr>
                <w:sz w:val="20"/>
                <w:szCs w:val="20"/>
                <w:lang w:val="en-GB"/>
              </w:rPr>
              <w:fldChar w:fldCharType="separate"/>
            </w:r>
            <w:r w:rsidR="00C15B74" w:rsidRPr="00A6653A">
              <w:rPr>
                <w:sz w:val="20"/>
                <w:szCs w:val="20"/>
                <w:lang w:val="en-GB"/>
              </w:rPr>
              <w:fldChar w:fldCharType="end"/>
            </w:r>
          </w:p>
        </w:tc>
      </w:tr>
    </w:tbl>
    <w:p w14:paraId="7CE05638" w14:textId="77777777" w:rsidR="00C15B74" w:rsidRPr="00C86652" w:rsidRDefault="00C15B74" w:rsidP="00C15B74">
      <w:pPr>
        <w:rPr>
          <w:lang w:val="en-GB"/>
        </w:rPr>
      </w:pPr>
    </w:p>
    <w:tbl>
      <w:tblPr>
        <w:tblW w:w="5000" w:type="pct"/>
        <w:tblCellMar>
          <w:top w:w="57" w:type="dxa"/>
          <w:left w:w="57" w:type="dxa"/>
          <w:bottom w:w="57" w:type="dxa"/>
          <w:right w:w="57" w:type="dxa"/>
        </w:tblCellMar>
        <w:tblLook w:val="01E0" w:firstRow="1" w:lastRow="1" w:firstColumn="1" w:lastColumn="1" w:noHBand="0" w:noVBand="0"/>
      </w:tblPr>
      <w:tblGrid>
        <w:gridCol w:w="2342"/>
        <w:gridCol w:w="7018"/>
      </w:tblGrid>
      <w:tr w:rsidR="00C15B74" w:rsidRPr="0087148D" w14:paraId="3F6CDF70" w14:textId="77777777" w:rsidTr="001A223A">
        <w:tc>
          <w:tcPr>
            <w:tcW w:w="1251" w:type="pct"/>
          </w:tcPr>
          <w:p w14:paraId="45588AB8" w14:textId="77777777" w:rsidR="00C15B74" w:rsidRPr="00C86652" w:rsidRDefault="00C15B74" w:rsidP="001A223A">
            <w:pPr>
              <w:pStyle w:val="RepStandard"/>
            </w:pPr>
            <w:r w:rsidRPr="00C86652">
              <w:t>Reference</w:t>
            </w:r>
          </w:p>
        </w:tc>
        <w:tc>
          <w:tcPr>
            <w:tcW w:w="3749" w:type="pct"/>
          </w:tcPr>
          <w:p w14:paraId="70CE8FBB" w14:textId="77777777" w:rsidR="00C15B74" w:rsidRPr="0087148D" w:rsidRDefault="00C86652" w:rsidP="00C15B74">
            <w:pPr>
              <w:pStyle w:val="RepStandard"/>
            </w:pPr>
            <w:r w:rsidRPr="00C86652">
              <w:t>KCA 5.8.1</w:t>
            </w:r>
          </w:p>
        </w:tc>
      </w:tr>
      <w:tr w:rsidR="00C15B74" w:rsidRPr="0087148D" w14:paraId="524557AF" w14:textId="77777777" w:rsidTr="001A223A">
        <w:tc>
          <w:tcPr>
            <w:tcW w:w="1251" w:type="pct"/>
          </w:tcPr>
          <w:p w14:paraId="4EC491BF" w14:textId="77777777" w:rsidR="00C15B74" w:rsidRPr="0087148D" w:rsidRDefault="00C15B74" w:rsidP="001A223A">
            <w:pPr>
              <w:pStyle w:val="RepStandard"/>
            </w:pPr>
            <w:r w:rsidRPr="0087148D">
              <w:t>Report</w:t>
            </w:r>
          </w:p>
        </w:tc>
        <w:tc>
          <w:tcPr>
            <w:tcW w:w="3749" w:type="pct"/>
          </w:tcPr>
          <w:p w14:paraId="66181FDB" w14:textId="77777777" w:rsidR="00C15B74" w:rsidRPr="0087148D" w:rsidRDefault="00C15B74" w:rsidP="00C15B74">
            <w:pPr>
              <w:pStyle w:val="Normalnoindent"/>
              <w:spacing w:after="0"/>
              <w:rPr>
                <w:sz w:val="22"/>
                <w:szCs w:val="22"/>
              </w:rPr>
            </w:pPr>
            <w:r w:rsidRPr="0087148D">
              <w:rPr>
                <w:sz w:val="22"/>
                <w:szCs w:val="22"/>
              </w:rPr>
              <w:t>IN-M2G98:  Repeated-dose oral toxicity 28-day feeding study in rats</w:t>
            </w:r>
          </w:p>
          <w:p w14:paraId="468AFBBC" w14:textId="26FF9197" w:rsidR="00C15B74" w:rsidRPr="0087148D" w:rsidRDefault="00CE1844" w:rsidP="001A223A">
            <w:pPr>
              <w:pStyle w:val="RepStandard"/>
              <w:rPr>
                <w:lang w:val="en-US"/>
              </w:rPr>
            </w:pPr>
            <w:proofErr w:type="spellStart"/>
            <w:r>
              <w:t>Xxxxxxx</w:t>
            </w:r>
            <w:proofErr w:type="spellEnd"/>
            <w:r w:rsidR="00C15B74" w:rsidRPr="0087148D">
              <w:t>, 2016</w:t>
            </w:r>
            <w:r w:rsidR="00C15B74" w:rsidRPr="0087148D">
              <w:rPr>
                <w:lang w:val="en-US"/>
              </w:rPr>
              <w:t xml:space="preserve"> </w:t>
            </w:r>
          </w:p>
          <w:p w14:paraId="5CE839B5" w14:textId="77777777" w:rsidR="00C15B74" w:rsidRPr="0087148D" w:rsidRDefault="004C09CB" w:rsidP="00C15B74">
            <w:pPr>
              <w:pStyle w:val="RepTable"/>
              <w:rPr>
                <w:sz w:val="22"/>
              </w:rPr>
            </w:pPr>
            <w:r>
              <w:rPr>
                <w:sz w:val="22"/>
              </w:rPr>
              <w:t xml:space="preserve">DuPont </w:t>
            </w:r>
            <w:r w:rsidR="00C15B74" w:rsidRPr="0087148D">
              <w:rPr>
                <w:sz w:val="22"/>
              </w:rPr>
              <w:t>45277</w:t>
            </w:r>
          </w:p>
          <w:p w14:paraId="53FAA97F" w14:textId="77777777" w:rsidR="00C15B74" w:rsidRPr="0087148D" w:rsidRDefault="00237A6F" w:rsidP="00237A6F">
            <w:pPr>
              <w:pStyle w:val="RepStandard"/>
            </w:pPr>
            <w:r w:rsidRPr="00237A6F">
              <w:rPr>
                <w:lang w:eastAsia="en-US"/>
              </w:rPr>
              <w:t>SYN548397_10004</w:t>
            </w:r>
          </w:p>
        </w:tc>
      </w:tr>
      <w:tr w:rsidR="00C15B74" w:rsidRPr="0087148D" w14:paraId="2882CBB4" w14:textId="77777777" w:rsidTr="001A223A">
        <w:tc>
          <w:tcPr>
            <w:tcW w:w="1251" w:type="pct"/>
          </w:tcPr>
          <w:p w14:paraId="4941B9A7" w14:textId="77777777" w:rsidR="00C15B74" w:rsidRPr="0087148D" w:rsidRDefault="00C15B74" w:rsidP="001A223A">
            <w:pPr>
              <w:pStyle w:val="RepStandard"/>
            </w:pPr>
            <w:r w:rsidRPr="0087148D">
              <w:t>Guideline(s)</w:t>
            </w:r>
          </w:p>
        </w:tc>
        <w:tc>
          <w:tcPr>
            <w:tcW w:w="3749" w:type="pct"/>
          </w:tcPr>
          <w:p w14:paraId="797C16C7" w14:textId="77777777" w:rsidR="00C15B74" w:rsidRPr="0087148D" w:rsidRDefault="004C09CB" w:rsidP="001A223A">
            <w:pPr>
              <w:tabs>
                <w:tab w:val="left" w:pos="720"/>
              </w:tabs>
              <w:spacing w:before="120"/>
              <w:rPr>
                <w:highlight w:val="yellow"/>
                <w:lang w:val="en-GB" w:eastAsia="en-US"/>
              </w:rPr>
            </w:pPr>
            <w:r>
              <w:t xml:space="preserve">USEPA OPPTS 890.3050 (2000); OECD 407 (2008); EC Method B.7 (2014)  </w:t>
            </w:r>
          </w:p>
        </w:tc>
      </w:tr>
      <w:tr w:rsidR="00C15B74" w:rsidRPr="0087148D" w14:paraId="3B7DE2FF" w14:textId="77777777" w:rsidTr="001A223A">
        <w:tc>
          <w:tcPr>
            <w:tcW w:w="1251" w:type="pct"/>
          </w:tcPr>
          <w:p w14:paraId="3CCD7229" w14:textId="77777777" w:rsidR="00C15B74" w:rsidRPr="0087148D" w:rsidRDefault="00C15B74" w:rsidP="001A223A">
            <w:pPr>
              <w:pStyle w:val="RepStandard"/>
            </w:pPr>
            <w:r w:rsidRPr="0087148D">
              <w:t>Deviations</w:t>
            </w:r>
          </w:p>
        </w:tc>
        <w:tc>
          <w:tcPr>
            <w:tcW w:w="3749" w:type="pct"/>
          </w:tcPr>
          <w:p w14:paraId="30A16A75" w14:textId="77777777" w:rsidR="00C15B74" w:rsidRPr="0087148D" w:rsidRDefault="00C15B74" w:rsidP="001A223A">
            <w:pPr>
              <w:pStyle w:val="RepStandard"/>
            </w:pPr>
            <w:r w:rsidRPr="0087148D">
              <w:t>No</w:t>
            </w:r>
          </w:p>
        </w:tc>
      </w:tr>
      <w:tr w:rsidR="00C15B74" w:rsidRPr="0087148D" w14:paraId="7331CDAB" w14:textId="77777777" w:rsidTr="001A223A">
        <w:tc>
          <w:tcPr>
            <w:tcW w:w="1251" w:type="pct"/>
          </w:tcPr>
          <w:p w14:paraId="677A17F7" w14:textId="77777777" w:rsidR="00C15B74" w:rsidRPr="0087148D" w:rsidRDefault="00C15B74" w:rsidP="001A223A">
            <w:pPr>
              <w:pStyle w:val="RepStandard"/>
            </w:pPr>
            <w:r w:rsidRPr="0087148D">
              <w:t>GLP</w:t>
            </w:r>
          </w:p>
        </w:tc>
        <w:tc>
          <w:tcPr>
            <w:tcW w:w="3749" w:type="pct"/>
          </w:tcPr>
          <w:p w14:paraId="51F65BEF" w14:textId="77777777" w:rsidR="00C15B74" w:rsidRPr="0087148D" w:rsidRDefault="00C15B74" w:rsidP="001A223A">
            <w:pPr>
              <w:pStyle w:val="RepStandard"/>
            </w:pPr>
            <w:r w:rsidRPr="0087148D">
              <w:t>Yes</w:t>
            </w:r>
          </w:p>
        </w:tc>
      </w:tr>
      <w:tr w:rsidR="00C15B74" w:rsidRPr="0087148D" w14:paraId="5EEB31EE" w14:textId="77777777" w:rsidTr="001A223A">
        <w:tc>
          <w:tcPr>
            <w:tcW w:w="1251" w:type="pct"/>
          </w:tcPr>
          <w:p w14:paraId="58ABFDE6" w14:textId="77777777" w:rsidR="00C15B74" w:rsidRPr="0087148D" w:rsidRDefault="00C15B74" w:rsidP="001A223A">
            <w:pPr>
              <w:pStyle w:val="RepStandard"/>
            </w:pPr>
            <w:r w:rsidRPr="0087148D">
              <w:t>Acceptability</w:t>
            </w:r>
          </w:p>
        </w:tc>
        <w:tc>
          <w:tcPr>
            <w:tcW w:w="3749" w:type="pct"/>
          </w:tcPr>
          <w:p w14:paraId="5938463B" w14:textId="77777777" w:rsidR="00C15B74" w:rsidRPr="0087148D" w:rsidRDefault="00C15B74" w:rsidP="001A223A">
            <w:pPr>
              <w:pStyle w:val="RepStandard"/>
            </w:pPr>
            <w:r w:rsidRPr="0087148D">
              <w:t>Yes</w:t>
            </w:r>
          </w:p>
        </w:tc>
      </w:tr>
    </w:tbl>
    <w:p w14:paraId="7FE751E5" w14:textId="77777777" w:rsidR="00C15B74" w:rsidRPr="0087148D" w:rsidRDefault="00C15B74" w:rsidP="00C15B74">
      <w:pPr>
        <w:pStyle w:val="RepStandard"/>
      </w:pPr>
    </w:p>
    <w:p w14:paraId="683DC79C" w14:textId="77777777" w:rsidR="004C09CB" w:rsidRPr="004C09CB" w:rsidRDefault="004C09CB" w:rsidP="004C09CB">
      <w:pPr>
        <w:keepNext/>
        <w:spacing w:before="120" w:after="80"/>
        <w:jc w:val="both"/>
        <w:rPr>
          <w:b/>
          <w:szCs w:val="20"/>
          <w:lang w:val="en-GB" w:eastAsia="en-US"/>
        </w:rPr>
      </w:pPr>
      <w:r w:rsidRPr="004C09CB">
        <w:rPr>
          <w:b/>
          <w:szCs w:val="20"/>
          <w:lang w:val="en-GB" w:eastAsia="en-US"/>
        </w:rPr>
        <w:t>Executive summary:</w:t>
      </w:r>
    </w:p>
    <w:p w14:paraId="251F8A9C" w14:textId="77777777" w:rsidR="004C09CB" w:rsidRPr="004C09CB" w:rsidRDefault="004C09CB" w:rsidP="004C09CB">
      <w:pPr>
        <w:spacing w:after="240"/>
        <w:jc w:val="both"/>
        <w:rPr>
          <w:szCs w:val="20"/>
          <w:lang w:val="en-GB" w:eastAsia="en-US"/>
        </w:rPr>
      </w:pPr>
      <w:r w:rsidRPr="004C09CB">
        <w:rPr>
          <w:szCs w:val="20"/>
          <w:lang w:val="en-GB" w:eastAsia="en-US"/>
        </w:rPr>
        <w:t>In a 28</w:t>
      </w:r>
      <w:r w:rsidRPr="004C09CB">
        <w:rPr>
          <w:szCs w:val="20"/>
          <w:lang w:val="en-GB" w:eastAsia="en-US"/>
        </w:rPr>
        <w:noBreakHyphen/>
        <w:t xml:space="preserve">day feeding study, IN-M2G98 was administered to male and female </w:t>
      </w:r>
      <w:proofErr w:type="spellStart"/>
      <w:r w:rsidRPr="004C09CB">
        <w:rPr>
          <w:szCs w:val="20"/>
          <w:lang w:val="en-GB" w:eastAsia="en-US"/>
        </w:rPr>
        <w:t>Crl:CD</w:t>
      </w:r>
      <w:proofErr w:type="spellEnd"/>
      <w:r w:rsidRPr="004C09CB">
        <w:rPr>
          <w:szCs w:val="20"/>
          <w:lang w:val="en-GB" w:eastAsia="en-US"/>
        </w:rPr>
        <w:t xml:space="preserve">(SD) rats (10 animals/sex/concentration) at concentrations of 0, 150, 350, 750, and 1500 ppm.  The mean daily intakes for males were 0, 12, 22, 22, and 22 mg/kg </w:t>
      </w:r>
      <w:proofErr w:type="spellStart"/>
      <w:r w:rsidRPr="004C09CB">
        <w:rPr>
          <w:szCs w:val="20"/>
          <w:lang w:val="en-GB" w:eastAsia="en-US"/>
        </w:rPr>
        <w:t>bw</w:t>
      </w:r>
      <w:proofErr w:type="spellEnd"/>
      <w:r w:rsidRPr="004C09CB">
        <w:rPr>
          <w:szCs w:val="20"/>
          <w:lang w:val="en-GB" w:eastAsia="en-US"/>
        </w:rPr>
        <w:t>/day.  The mean daily intakes for females were 0, 12, 21, 22, and 18 mg/kg </w:t>
      </w:r>
      <w:proofErr w:type="spellStart"/>
      <w:r w:rsidRPr="004C09CB">
        <w:rPr>
          <w:szCs w:val="20"/>
          <w:lang w:val="en-GB" w:eastAsia="en-US"/>
        </w:rPr>
        <w:t>bw</w:t>
      </w:r>
      <w:proofErr w:type="spellEnd"/>
      <w:r w:rsidRPr="004C09CB">
        <w:rPr>
          <w:szCs w:val="20"/>
          <w:lang w:val="en-GB" w:eastAsia="en-US"/>
        </w:rPr>
        <w:t>/day.</w:t>
      </w:r>
      <w:r w:rsidRPr="004C09CB">
        <w:rPr>
          <w:color w:val="0000FF"/>
          <w:szCs w:val="20"/>
          <w:lang w:val="en-GB" w:eastAsia="en-US"/>
        </w:rPr>
        <w:t xml:space="preserve">  </w:t>
      </w:r>
      <w:r w:rsidRPr="004C09CB">
        <w:rPr>
          <w:szCs w:val="20"/>
          <w:lang w:val="en-GB" w:eastAsia="en-US"/>
        </w:rPr>
        <w:t>Parameters evaluated included body weight, body weight gain, food consumption, food efficiency, clinical signs, ophthalmological assessments, haematology, clinical chemistry, coagulation, urinalysis, biochemistry/mechanistic parameters, gross pathology, organ weights, and histopathology.</w:t>
      </w:r>
    </w:p>
    <w:p w14:paraId="46153B78" w14:textId="77777777" w:rsidR="004C09CB" w:rsidRPr="004C09CB" w:rsidRDefault="004C09CB" w:rsidP="004C09CB">
      <w:pPr>
        <w:spacing w:after="240"/>
        <w:jc w:val="both"/>
        <w:rPr>
          <w:szCs w:val="20"/>
          <w:lang w:val="en-GB" w:eastAsia="en-US"/>
        </w:rPr>
      </w:pPr>
      <w:r w:rsidRPr="004C09CB">
        <w:rPr>
          <w:szCs w:val="20"/>
          <w:lang w:val="en-GB" w:eastAsia="en-US"/>
        </w:rPr>
        <w:t>The 750 and 1500 ppm groups were terminated after 7 days of exposure (test Day 8) for humane reasons, without further evaluation.  Food consumption in the two terminated groups was generally lower in proportion to the concentration of the test substance, such that the overall mean daily intake values were similar across the 350, 750, and 1500 ppm groups, in both sexes.</w:t>
      </w:r>
    </w:p>
    <w:p w14:paraId="3797384C" w14:textId="77777777" w:rsidR="004C09CB" w:rsidRPr="004C09CB" w:rsidRDefault="004C09CB" w:rsidP="004C09CB">
      <w:pPr>
        <w:spacing w:after="240"/>
        <w:jc w:val="both"/>
        <w:rPr>
          <w:szCs w:val="20"/>
          <w:lang w:val="en-GB" w:eastAsia="en-US"/>
        </w:rPr>
      </w:pPr>
      <w:r w:rsidRPr="004C09CB">
        <w:rPr>
          <w:szCs w:val="20"/>
          <w:lang w:val="en-GB" w:eastAsia="en-US"/>
        </w:rPr>
        <w:lastRenderedPageBreak/>
        <w:t>All animals consuming 0, 150, and 350 ppm survived to scheduled sacrifice.  Males and females consuming 150 and 350 ppm exhibited test substance-related reductions in body weight, body weight gain, food consumption, and food efficiency.  The mean final body weights for the 150 and 350 ppm groups, respectively, were 6 and 20% lower in males and 6 and 17% lower in females, compared with the controls.  The reductions in body weight and food parameters were considered adverse at 350 ppm, and were likely adverse at 150 ppm as well due to consistent reductions in body weight gain throughout the exposure period.  Test substance-related clinical signs in these two treatment groups were limited to light tan coloured faeces during the first week of the study.  No abnormalities were noted in any animal during the ophthalmology evaluation.  There were no adverse effects on clinical pathology parameters or thyroid hormones in males or females consuming 150 or 350 ppm.  Adverse test substance-related anatomic effects were limited to microscopic findings in the nose of males and females in the 150 and 350 ppm treatment groups.  These changes were characterised by degeneration of olfactory epithelium and, less commonly, by focal erosion or ulceration of the olfactory epithelium (both findings graded minimal in severity).  Non-adverse test substance-related findings in the liver of 350 ppm males and females, associated with induction of liver metabolising enzymes, included increased liver weight relative to body weight and, in males only, minimal centrilobular hepatocellular hypertrophy.  A minimal increase in the normal background levels of autophagic vacuoles in the pancreas of males and females at 350 ppm was considered to represent a non-adverse secondary response to decrements in body weight observed at this dietary concentration.  There were no other test substance</w:t>
      </w:r>
      <w:r w:rsidRPr="004C09CB">
        <w:rPr>
          <w:szCs w:val="20"/>
          <w:lang w:val="en-GB" w:eastAsia="en-US"/>
        </w:rPr>
        <w:noBreakHyphen/>
        <w:t>related or adverse pathology findings in males or females.  Non-adverse, test substance-related effects on enzyme activity included an increase in total hepatic microsomal cytochrome P450 enzyme content and increases in UDP</w:t>
      </w:r>
      <w:r w:rsidRPr="004C09CB">
        <w:rPr>
          <w:szCs w:val="20"/>
          <w:lang w:val="en-GB" w:eastAsia="en-US"/>
        </w:rPr>
        <w:noBreakHyphen/>
      </w:r>
      <w:proofErr w:type="spellStart"/>
      <w:r w:rsidRPr="004C09CB">
        <w:rPr>
          <w:szCs w:val="20"/>
          <w:lang w:val="en-GB" w:eastAsia="en-US"/>
        </w:rPr>
        <w:t>glucuronyl</w:t>
      </w:r>
      <w:proofErr w:type="spellEnd"/>
      <w:r w:rsidRPr="004C09CB">
        <w:rPr>
          <w:szCs w:val="20"/>
          <w:lang w:val="en-GB" w:eastAsia="en-US"/>
        </w:rPr>
        <w:t xml:space="preserve"> transferase (UDP</w:t>
      </w:r>
      <w:r w:rsidRPr="004C09CB">
        <w:rPr>
          <w:szCs w:val="20"/>
          <w:lang w:val="en-GB" w:eastAsia="en-US"/>
        </w:rPr>
        <w:noBreakHyphen/>
        <w:t>GT) activity in male and female rats in the 350 ppm group, which corresponded to the anatomic effects noted in the liver at this dietary concentration.  An increase in UDP-GT activity in male rats in the 150 ppm dose group was also noted.  In the absence of anatomic pathology evidence of hepatic cellular injury, the changes noted in biochemical parameters were considered test substance-related but not adverse and were consistent with an adaptive response of increased metabolism due to exposure to a xenobiotic.</w:t>
      </w:r>
    </w:p>
    <w:p w14:paraId="3F577CF2" w14:textId="77777777" w:rsidR="004C09CB" w:rsidRPr="004C09CB" w:rsidRDefault="004C09CB" w:rsidP="004C09CB">
      <w:pPr>
        <w:spacing w:after="240"/>
        <w:jc w:val="both"/>
        <w:rPr>
          <w:szCs w:val="20"/>
          <w:lang w:val="en-GB" w:eastAsia="en-US"/>
        </w:rPr>
      </w:pPr>
      <w:r w:rsidRPr="004C09CB">
        <w:rPr>
          <w:szCs w:val="20"/>
          <w:lang w:val="en-GB" w:eastAsia="en-US"/>
        </w:rPr>
        <w:t>The no</w:t>
      </w:r>
      <w:r w:rsidRPr="004C09CB">
        <w:rPr>
          <w:szCs w:val="20"/>
          <w:lang w:val="en-GB" w:eastAsia="en-US"/>
        </w:rPr>
        <w:noBreakHyphen/>
        <w:t>observed</w:t>
      </w:r>
      <w:r w:rsidRPr="004C09CB">
        <w:rPr>
          <w:szCs w:val="20"/>
          <w:lang w:val="en-GB" w:eastAsia="en-US"/>
        </w:rPr>
        <w:noBreakHyphen/>
        <w:t>adverse</w:t>
      </w:r>
      <w:r w:rsidRPr="004C09CB">
        <w:rPr>
          <w:szCs w:val="20"/>
          <w:lang w:val="en-GB" w:eastAsia="en-US"/>
        </w:rPr>
        <w:noBreakHyphen/>
        <w:t>effect</w:t>
      </w:r>
      <w:r w:rsidRPr="004C09CB">
        <w:rPr>
          <w:szCs w:val="20"/>
          <w:lang w:val="en-GB" w:eastAsia="en-US"/>
        </w:rPr>
        <w:noBreakHyphen/>
        <w:t xml:space="preserve">level (NOAEL) for males was not established due to the observation of adverse effects in males at the lowest dietary concentration evaluated, 150 ppm (12 mg/kg </w:t>
      </w:r>
      <w:proofErr w:type="spellStart"/>
      <w:r w:rsidRPr="004C09CB">
        <w:rPr>
          <w:szCs w:val="20"/>
          <w:lang w:val="en-GB" w:eastAsia="en-US"/>
        </w:rPr>
        <w:t>bw</w:t>
      </w:r>
      <w:proofErr w:type="spellEnd"/>
      <w:r w:rsidRPr="004C09CB">
        <w:rPr>
          <w:szCs w:val="20"/>
          <w:lang w:val="en-GB" w:eastAsia="en-US"/>
        </w:rPr>
        <w:t xml:space="preserve">/day).  The NOAEL for females was not established due to the observation of adverse effects in females at the lowest dietary concentration evaluated, 150 ppm (12 mg/kg </w:t>
      </w:r>
      <w:proofErr w:type="spellStart"/>
      <w:r w:rsidRPr="004C09CB">
        <w:rPr>
          <w:szCs w:val="20"/>
          <w:lang w:val="en-GB" w:eastAsia="en-US"/>
        </w:rPr>
        <w:t>bw</w:t>
      </w:r>
      <w:proofErr w:type="spellEnd"/>
      <w:r w:rsidRPr="004C09CB">
        <w:rPr>
          <w:szCs w:val="20"/>
          <w:lang w:val="en-GB" w:eastAsia="en-US"/>
        </w:rPr>
        <w:t>/day).</w:t>
      </w:r>
    </w:p>
    <w:p w14:paraId="1A6138BE" w14:textId="77777777" w:rsidR="004C09CB" w:rsidRPr="004C09CB" w:rsidRDefault="004C09CB" w:rsidP="004C09CB">
      <w:pPr>
        <w:keepNext/>
        <w:spacing w:after="120"/>
        <w:rPr>
          <w:b/>
          <w:caps/>
          <w:color w:val="000000"/>
          <w:sz w:val="20"/>
          <w:szCs w:val="20"/>
          <w:lang w:val="en-GB" w:eastAsia="en-US"/>
        </w:rPr>
      </w:pPr>
      <w:r w:rsidRPr="004C09CB">
        <w:rPr>
          <w:b/>
          <w:caps/>
          <w:color w:val="000000"/>
          <w:sz w:val="20"/>
          <w:szCs w:val="20"/>
          <w:lang w:val="en-GB" w:eastAsia="en-US"/>
        </w:rPr>
        <w:lastRenderedPageBreak/>
        <w:t>MATERIALS AND METHODS</w:t>
      </w:r>
    </w:p>
    <w:tbl>
      <w:tblPr>
        <w:tblW w:w="9227" w:type="dxa"/>
        <w:tblInd w:w="18" w:type="dxa"/>
        <w:tblLayout w:type="fixed"/>
        <w:tblLook w:val="0000" w:firstRow="0" w:lastRow="0" w:firstColumn="0" w:lastColumn="0" w:noHBand="0" w:noVBand="0"/>
      </w:tblPr>
      <w:tblGrid>
        <w:gridCol w:w="360"/>
        <w:gridCol w:w="450"/>
        <w:gridCol w:w="3049"/>
        <w:gridCol w:w="5368"/>
      </w:tblGrid>
      <w:tr w:rsidR="004C09CB" w:rsidRPr="004C09CB" w14:paraId="1FBC4E11" w14:textId="77777777" w:rsidTr="004C09CB">
        <w:tc>
          <w:tcPr>
            <w:tcW w:w="810" w:type="dxa"/>
            <w:gridSpan w:val="2"/>
          </w:tcPr>
          <w:p w14:paraId="1ECA88EC" w14:textId="77777777" w:rsidR="004C09CB" w:rsidRPr="004C09CB" w:rsidRDefault="004C09CB" w:rsidP="004C09CB">
            <w:pPr>
              <w:keepNext/>
              <w:spacing w:before="120" w:after="120"/>
              <w:rPr>
                <w:caps/>
                <w:sz w:val="20"/>
                <w:szCs w:val="20"/>
                <w:lang w:val="en-GB" w:eastAsia="en-US"/>
              </w:rPr>
            </w:pPr>
            <w:r w:rsidRPr="004C09CB">
              <w:rPr>
                <w:caps/>
                <w:sz w:val="20"/>
                <w:szCs w:val="20"/>
                <w:lang w:val="en-GB" w:eastAsia="en-US"/>
              </w:rPr>
              <w:t>A.</w:t>
            </w:r>
          </w:p>
        </w:tc>
        <w:tc>
          <w:tcPr>
            <w:tcW w:w="3049" w:type="dxa"/>
          </w:tcPr>
          <w:p w14:paraId="5AF38C8A" w14:textId="77777777" w:rsidR="004C09CB" w:rsidRPr="004C09CB" w:rsidRDefault="004C09CB" w:rsidP="004C09CB">
            <w:pPr>
              <w:keepNext/>
              <w:spacing w:before="120" w:after="120"/>
              <w:rPr>
                <w:caps/>
                <w:sz w:val="20"/>
                <w:szCs w:val="20"/>
                <w:lang w:val="en-GB" w:eastAsia="en-US"/>
              </w:rPr>
            </w:pPr>
            <w:r w:rsidRPr="004C09CB">
              <w:rPr>
                <w:caps/>
                <w:sz w:val="20"/>
                <w:szCs w:val="20"/>
                <w:lang w:val="en-GB" w:eastAsia="en-US"/>
              </w:rPr>
              <w:t>MATERIALS</w:t>
            </w:r>
          </w:p>
        </w:tc>
        <w:tc>
          <w:tcPr>
            <w:tcW w:w="5368" w:type="dxa"/>
          </w:tcPr>
          <w:p w14:paraId="4C637CEC" w14:textId="77777777" w:rsidR="004C09CB" w:rsidRPr="004C09CB" w:rsidRDefault="004C09CB" w:rsidP="004C09CB">
            <w:pPr>
              <w:keepNext/>
              <w:spacing w:before="120" w:after="120"/>
              <w:rPr>
                <w:caps/>
                <w:sz w:val="20"/>
                <w:szCs w:val="20"/>
                <w:lang w:val="en-GB" w:eastAsia="en-US"/>
              </w:rPr>
            </w:pPr>
          </w:p>
        </w:tc>
      </w:tr>
      <w:tr w:rsidR="004C09CB" w:rsidRPr="004C09CB" w14:paraId="6C0D665E" w14:textId="77777777" w:rsidTr="004C09CB">
        <w:trPr>
          <w:gridBefore w:val="1"/>
          <w:wBefore w:w="360" w:type="dxa"/>
        </w:trPr>
        <w:tc>
          <w:tcPr>
            <w:tcW w:w="450" w:type="dxa"/>
          </w:tcPr>
          <w:p w14:paraId="160B9DF9" w14:textId="77777777" w:rsidR="004C09CB" w:rsidRPr="004C09CB" w:rsidRDefault="004C09CB" w:rsidP="004C09CB">
            <w:pPr>
              <w:keepNext/>
              <w:rPr>
                <w:sz w:val="20"/>
                <w:szCs w:val="20"/>
                <w:lang w:val="en-GB" w:eastAsia="en-US"/>
              </w:rPr>
            </w:pPr>
            <w:r w:rsidRPr="004C09CB">
              <w:rPr>
                <w:sz w:val="20"/>
                <w:szCs w:val="20"/>
                <w:lang w:val="en-GB" w:eastAsia="en-US"/>
              </w:rPr>
              <w:t>1.</w:t>
            </w:r>
          </w:p>
        </w:tc>
        <w:tc>
          <w:tcPr>
            <w:tcW w:w="3049" w:type="dxa"/>
          </w:tcPr>
          <w:p w14:paraId="56B80AFC" w14:textId="77777777" w:rsidR="004C09CB" w:rsidRPr="004C09CB" w:rsidRDefault="004C09CB" w:rsidP="004C09CB">
            <w:pPr>
              <w:keepNext/>
              <w:rPr>
                <w:sz w:val="20"/>
                <w:szCs w:val="20"/>
                <w:lang w:val="en-GB" w:eastAsia="en-US"/>
              </w:rPr>
            </w:pPr>
            <w:r w:rsidRPr="004C09CB">
              <w:rPr>
                <w:sz w:val="20"/>
                <w:szCs w:val="20"/>
                <w:lang w:val="en-GB" w:eastAsia="en-US"/>
              </w:rPr>
              <w:t>Test material:</w:t>
            </w:r>
          </w:p>
        </w:tc>
        <w:tc>
          <w:tcPr>
            <w:tcW w:w="5368" w:type="dxa"/>
          </w:tcPr>
          <w:p w14:paraId="6D8A41DB" w14:textId="77777777" w:rsidR="004C09CB" w:rsidRPr="004C09CB" w:rsidRDefault="004C09CB" w:rsidP="004C09CB">
            <w:pPr>
              <w:keepNext/>
              <w:rPr>
                <w:sz w:val="20"/>
                <w:szCs w:val="20"/>
                <w:lang w:val="en-GB" w:eastAsia="en-US"/>
              </w:rPr>
            </w:pPr>
            <w:r w:rsidRPr="004C09CB">
              <w:rPr>
                <w:sz w:val="20"/>
                <w:szCs w:val="20"/>
                <w:lang w:val="en-GB" w:eastAsia="en-US"/>
              </w:rPr>
              <w:t>IN-M2G98 technical metabolite</w:t>
            </w:r>
          </w:p>
        </w:tc>
      </w:tr>
      <w:tr w:rsidR="004C09CB" w:rsidRPr="004C09CB" w14:paraId="4BF0B1AA" w14:textId="77777777" w:rsidTr="004C09CB">
        <w:trPr>
          <w:gridBefore w:val="1"/>
          <w:wBefore w:w="360" w:type="dxa"/>
        </w:trPr>
        <w:tc>
          <w:tcPr>
            <w:tcW w:w="450" w:type="dxa"/>
          </w:tcPr>
          <w:p w14:paraId="591D0F12" w14:textId="77777777" w:rsidR="004C09CB" w:rsidRPr="004C09CB" w:rsidRDefault="004C09CB" w:rsidP="004C09CB">
            <w:pPr>
              <w:keepNext/>
              <w:rPr>
                <w:sz w:val="20"/>
                <w:szCs w:val="20"/>
                <w:lang w:val="en-GB" w:eastAsia="en-US"/>
              </w:rPr>
            </w:pPr>
          </w:p>
        </w:tc>
        <w:tc>
          <w:tcPr>
            <w:tcW w:w="3049" w:type="dxa"/>
          </w:tcPr>
          <w:p w14:paraId="4AD8072C" w14:textId="77777777" w:rsidR="004C09CB" w:rsidRPr="004C09CB" w:rsidRDefault="004C09CB" w:rsidP="004C09CB">
            <w:pPr>
              <w:keepNext/>
              <w:rPr>
                <w:sz w:val="20"/>
                <w:szCs w:val="20"/>
                <w:lang w:val="en-GB" w:eastAsia="en-US"/>
              </w:rPr>
            </w:pPr>
            <w:r w:rsidRPr="004C09CB">
              <w:rPr>
                <w:sz w:val="20"/>
                <w:szCs w:val="20"/>
                <w:lang w:val="en-GB" w:eastAsia="en-US"/>
              </w:rPr>
              <w:t>Lot/Batch #:</w:t>
            </w:r>
          </w:p>
        </w:tc>
        <w:tc>
          <w:tcPr>
            <w:tcW w:w="5368" w:type="dxa"/>
          </w:tcPr>
          <w:p w14:paraId="5C97F075" w14:textId="77777777" w:rsidR="004C09CB" w:rsidRPr="004C09CB" w:rsidRDefault="004C09CB" w:rsidP="004C09CB">
            <w:pPr>
              <w:keepNext/>
              <w:rPr>
                <w:sz w:val="20"/>
                <w:szCs w:val="20"/>
                <w:lang w:val="en-GB" w:eastAsia="en-US"/>
              </w:rPr>
            </w:pPr>
            <w:r w:rsidRPr="004C09CB">
              <w:rPr>
                <w:sz w:val="20"/>
                <w:szCs w:val="20"/>
                <w:lang w:val="en-GB" w:eastAsia="en-US"/>
              </w:rPr>
              <w:t>M2G98-004</w:t>
            </w:r>
          </w:p>
        </w:tc>
      </w:tr>
      <w:tr w:rsidR="004C09CB" w:rsidRPr="004C09CB" w14:paraId="743FB8A6" w14:textId="77777777" w:rsidTr="004C09CB">
        <w:trPr>
          <w:gridBefore w:val="1"/>
          <w:wBefore w:w="360" w:type="dxa"/>
        </w:trPr>
        <w:tc>
          <w:tcPr>
            <w:tcW w:w="450" w:type="dxa"/>
          </w:tcPr>
          <w:p w14:paraId="6BDC9594" w14:textId="77777777" w:rsidR="004C09CB" w:rsidRPr="004C09CB" w:rsidRDefault="004C09CB" w:rsidP="004C09CB">
            <w:pPr>
              <w:keepNext/>
              <w:rPr>
                <w:sz w:val="20"/>
                <w:szCs w:val="20"/>
                <w:lang w:val="en-GB" w:eastAsia="en-US"/>
              </w:rPr>
            </w:pPr>
          </w:p>
        </w:tc>
        <w:tc>
          <w:tcPr>
            <w:tcW w:w="3049" w:type="dxa"/>
          </w:tcPr>
          <w:p w14:paraId="08635245" w14:textId="77777777" w:rsidR="004C09CB" w:rsidRPr="004C09CB" w:rsidRDefault="004C09CB" w:rsidP="004C09CB">
            <w:pPr>
              <w:keepNext/>
              <w:rPr>
                <w:sz w:val="20"/>
                <w:szCs w:val="20"/>
                <w:lang w:val="en-GB" w:eastAsia="en-US"/>
              </w:rPr>
            </w:pPr>
            <w:r w:rsidRPr="004C09CB">
              <w:rPr>
                <w:sz w:val="20"/>
                <w:szCs w:val="20"/>
                <w:lang w:val="en-GB" w:eastAsia="en-US"/>
              </w:rPr>
              <w:t>Purity:</w:t>
            </w:r>
          </w:p>
        </w:tc>
        <w:tc>
          <w:tcPr>
            <w:tcW w:w="5368" w:type="dxa"/>
          </w:tcPr>
          <w:p w14:paraId="6557CC26" w14:textId="77777777" w:rsidR="004C09CB" w:rsidRPr="004C09CB" w:rsidRDefault="004C09CB" w:rsidP="004C09CB">
            <w:pPr>
              <w:keepNext/>
              <w:rPr>
                <w:sz w:val="20"/>
                <w:szCs w:val="20"/>
                <w:lang w:val="en-GB" w:eastAsia="en-US"/>
              </w:rPr>
            </w:pPr>
            <w:r w:rsidRPr="004C09CB">
              <w:rPr>
                <w:sz w:val="20"/>
                <w:szCs w:val="20"/>
                <w:lang w:val="en-GB" w:eastAsia="en-US"/>
              </w:rPr>
              <w:t>95.9%, by analysis</w:t>
            </w:r>
          </w:p>
        </w:tc>
      </w:tr>
      <w:tr w:rsidR="004C09CB" w:rsidRPr="004C09CB" w14:paraId="32C4F20F" w14:textId="77777777" w:rsidTr="004C09CB">
        <w:trPr>
          <w:gridBefore w:val="1"/>
          <w:wBefore w:w="360" w:type="dxa"/>
        </w:trPr>
        <w:tc>
          <w:tcPr>
            <w:tcW w:w="450" w:type="dxa"/>
          </w:tcPr>
          <w:p w14:paraId="4B9BB942" w14:textId="77777777" w:rsidR="004C09CB" w:rsidRPr="004C09CB" w:rsidRDefault="004C09CB" w:rsidP="004C09CB">
            <w:pPr>
              <w:keepNext/>
              <w:rPr>
                <w:sz w:val="20"/>
                <w:szCs w:val="20"/>
                <w:lang w:val="en-GB" w:eastAsia="en-US"/>
              </w:rPr>
            </w:pPr>
          </w:p>
        </w:tc>
        <w:tc>
          <w:tcPr>
            <w:tcW w:w="3049" w:type="dxa"/>
          </w:tcPr>
          <w:p w14:paraId="301EE3AE" w14:textId="77777777" w:rsidR="004C09CB" w:rsidRPr="004C09CB" w:rsidRDefault="004C09CB" w:rsidP="004C09CB">
            <w:pPr>
              <w:keepNext/>
              <w:rPr>
                <w:sz w:val="20"/>
                <w:szCs w:val="20"/>
                <w:lang w:val="en-GB" w:eastAsia="en-US"/>
              </w:rPr>
            </w:pPr>
            <w:r w:rsidRPr="004C09CB">
              <w:rPr>
                <w:sz w:val="20"/>
                <w:szCs w:val="20"/>
                <w:lang w:val="en-GB" w:eastAsia="en-US"/>
              </w:rPr>
              <w:t>Description:</w:t>
            </w:r>
          </w:p>
        </w:tc>
        <w:tc>
          <w:tcPr>
            <w:tcW w:w="5368" w:type="dxa"/>
          </w:tcPr>
          <w:p w14:paraId="2C1167B9" w14:textId="77777777" w:rsidR="004C09CB" w:rsidRPr="004C09CB" w:rsidRDefault="004C09CB" w:rsidP="004C09CB">
            <w:pPr>
              <w:keepNext/>
              <w:rPr>
                <w:sz w:val="20"/>
                <w:szCs w:val="20"/>
                <w:lang w:val="en-GB" w:eastAsia="en-US"/>
              </w:rPr>
            </w:pPr>
            <w:r w:rsidRPr="004C09CB">
              <w:rPr>
                <w:sz w:val="20"/>
                <w:szCs w:val="20"/>
                <w:lang w:val="en-GB" w:eastAsia="en-US"/>
              </w:rPr>
              <w:t>White solid</w:t>
            </w:r>
          </w:p>
        </w:tc>
      </w:tr>
      <w:tr w:rsidR="004C09CB" w:rsidRPr="004C09CB" w14:paraId="1857EF75" w14:textId="77777777" w:rsidTr="004C09CB">
        <w:trPr>
          <w:gridBefore w:val="1"/>
          <w:wBefore w:w="360" w:type="dxa"/>
        </w:trPr>
        <w:tc>
          <w:tcPr>
            <w:tcW w:w="450" w:type="dxa"/>
          </w:tcPr>
          <w:p w14:paraId="4886F8B9" w14:textId="77777777" w:rsidR="004C09CB" w:rsidRPr="004C09CB" w:rsidRDefault="004C09CB" w:rsidP="004C09CB">
            <w:pPr>
              <w:keepNext/>
              <w:rPr>
                <w:sz w:val="20"/>
                <w:szCs w:val="20"/>
                <w:lang w:val="en-GB" w:eastAsia="en-US"/>
              </w:rPr>
            </w:pPr>
          </w:p>
        </w:tc>
        <w:tc>
          <w:tcPr>
            <w:tcW w:w="3049" w:type="dxa"/>
          </w:tcPr>
          <w:p w14:paraId="7D00B1C9" w14:textId="77777777" w:rsidR="004C09CB" w:rsidRPr="004C09CB" w:rsidRDefault="004C09CB" w:rsidP="004C09CB">
            <w:pPr>
              <w:keepNext/>
              <w:rPr>
                <w:sz w:val="20"/>
                <w:szCs w:val="20"/>
                <w:lang w:val="en-GB" w:eastAsia="en-US"/>
              </w:rPr>
            </w:pPr>
            <w:r w:rsidRPr="004C09CB">
              <w:rPr>
                <w:sz w:val="20"/>
                <w:szCs w:val="20"/>
                <w:lang w:val="en-GB" w:eastAsia="en-US"/>
              </w:rPr>
              <w:t>CAS #:</w:t>
            </w:r>
          </w:p>
        </w:tc>
        <w:tc>
          <w:tcPr>
            <w:tcW w:w="5368" w:type="dxa"/>
          </w:tcPr>
          <w:p w14:paraId="1EB17165" w14:textId="77777777" w:rsidR="004C09CB" w:rsidRPr="004C09CB" w:rsidRDefault="004C09CB" w:rsidP="004C09CB">
            <w:pPr>
              <w:keepNext/>
              <w:rPr>
                <w:sz w:val="20"/>
                <w:szCs w:val="20"/>
                <w:lang w:val="en-GB" w:eastAsia="en-US"/>
              </w:rPr>
            </w:pPr>
            <w:r w:rsidRPr="004C09CB">
              <w:rPr>
                <w:sz w:val="20"/>
                <w:szCs w:val="20"/>
                <w:lang w:val="en-GB" w:eastAsia="en-US"/>
              </w:rPr>
              <w:t>None</w:t>
            </w:r>
          </w:p>
        </w:tc>
      </w:tr>
      <w:tr w:rsidR="004C09CB" w:rsidRPr="004C09CB" w14:paraId="1E6515C9" w14:textId="77777777" w:rsidTr="004C09CB">
        <w:trPr>
          <w:gridBefore w:val="1"/>
          <w:wBefore w:w="360" w:type="dxa"/>
        </w:trPr>
        <w:tc>
          <w:tcPr>
            <w:tcW w:w="450" w:type="dxa"/>
          </w:tcPr>
          <w:p w14:paraId="008A2516" w14:textId="77777777" w:rsidR="004C09CB" w:rsidRPr="004C09CB" w:rsidRDefault="004C09CB" w:rsidP="004C09CB">
            <w:pPr>
              <w:keepNext/>
              <w:rPr>
                <w:sz w:val="20"/>
                <w:szCs w:val="20"/>
                <w:lang w:val="en-GB" w:eastAsia="en-US"/>
              </w:rPr>
            </w:pPr>
          </w:p>
        </w:tc>
        <w:tc>
          <w:tcPr>
            <w:tcW w:w="3049" w:type="dxa"/>
          </w:tcPr>
          <w:p w14:paraId="4EBD7EB4" w14:textId="77777777" w:rsidR="004C09CB" w:rsidRPr="004C09CB" w:rsidRDefault="004C09CB" w:rsidP="004C09CB">
            <w:pPr>
              <w:keepNext/>
              <w:rPr>
                <w:sz w:val="20"/>
                <w:szCs w:val="20"/>
                <w:lang w:val="en-GB" w:eastAsia="en-US"/>
              </w:rPr>
            </w:pPr>
            <w:r w:rsidRPr="004C09CB">
              <w:rPr>
                <w:sz w:val="20"/>
                <w:szCs w:val="20"/>
                <w:lang w:val="en-GB" w:eastAsia="en-US"/>
              </w:rPr>
              <w:t>Stability of test compound:</w:t>
            </w:r>
          </w:p>
        </w:tc>
        <w:tc>
          <w:tcPr>
            <w:tcW w:w="5368" w:type="dxa"/>
          </w:tcPr>
          <w:p w14:paraId="56B2A4B2" w14:textId="77777777" w:rsidR="004C09CB" w:rsidRPr="004C09CB" w:rsidRDefault="004C09CB" w:rsidP="004C09CB">
            <w:pPr>
              <w:keepNext/>
              <w:rPr>
                <w:sz w:val="20"/>
                <w:szCs w:val="20"/>
                <w:lang w:val="en-GB" w:eastAsia="en-US"/>
              </w:rPr>
            </w:pPr>
            <w:r w:rsidRPr="004C09CB">
              <w:rPr>
                <w:sz w:val="20"/>
                <w:szCs w:val="20"/>
                <w:lang w:val="en-GB" w:eastAsia="en-US"/>
              </w:rPr>
              <w:t>Analyses confirmed that test material was stable in feed for up to 14 days at room temperature or refrigerated, was distributed uniformly in the feed, and was present in the feed at targeted concentrations.</w:t>
            </w:r>
          </w:p>
        </w:tc>
      </w:tr>
      <w:tr w:rsidR="004C09CB" w:rsidRPr="004C09CB" w14:paraId="2593D8D8" w14:textId="77777777" w:rsidTr="004C09CB">
        <w:trPr>
          <w:gridBefore w:val="1"/>
          <w:wBefore w:w="360" w:type="dxa"/>
        </w:trPr>
        <w:tc>
          <w:tcPr>
            <w:tcW w:w="450" w:type="dxa"/>
          </w:tcPr>
          <w:p w14:paraId="270180AF" w14:textId="77777777" w:rsidR="004C09CB" w:rsidRPr="004C09CB" w:rsidRDefault="004C09CB" w:rsidP="004C09CB">
            <w:pPr>
              <w:keepNext/>
              <w:rPr>
                <w:sz w:val="20"/>
                <w:szCs w:val="20"/>
                <w:lang w:val="en-GB" w:eastAsia="en-US"/>
              </w:rPr>
            </w:pPr>
            <w:r w:rsidRPr="004C09CB">
              <w:rPr>
                <w:sz w:val="20"/>
                <w:szCs w:val="20"/>
                <w:lang w:val="en-GB" w:eastAsia="en-US"/>
              </w:rPr>
              <w:t>2.</w:t>
            </w:r>
          </w:p>
        </w:tc>
        <w:tc>
          <w:tcPr>
            <w:tcW w:w="3049" w:type="dxa"/>
          </w:tcPr>
          <w:p w14:paraId="7FB28A0B" w14:textId="77777777" w:rsidR="004C09CB" w:rsidRPr="004C09CB" w:rsidRDefault="004C09CB" w:rsidP="004C09CB">
            <w:pPr>
              <w:keepNext/>
              <w:rPr>
                <w:sz w:val="20"/>
                <w:szCs w:val="20"/>
                <w:lang w:val="en-GB" w:eastAsia="en-US"/>
              </w:rPr>
            </w:pPr>
            <w:r w:rsidRPr="004C09CB">
              <w:rPr>
                <w:sz w:val="20"/>
                <w:szCs w:val="20"/>
                <w:lang w:val="en-GB" w:eastAsia="en-US"/>
              </w:rPr>
              <w:t>Vehicle and/or control:</w:t>
            </w:r>
          </w:p>
        </w:tc>
        <w:tc>
          <w:tcPr>
            <w:tcW w:w="5368" w:type="dxa"/>
          </w:tcPr>
          <w:p w14:paraId="7F66CB58" w14:textId="77777777" w:rsidR="004C09CB" w:rsidRPr="004C09CB" w:rsidRDefault="004C09CB" w:rsidP="004C09CB">
            <w:pPr>
              <w:keepNext/>
              <w:rPr>
                <w:sz w:val="20"/>
                <w:szCs w:val="20"/>
                <w:lang w:val="en-GB" w:eastAsia="en-US"/>
              </w:rPr>
            </w:pPr>
            <w:r w:rsidRPr="004C09CB">
              <w:rPr>
                <w:sz w:val="20"/>
                <w:szCs w:val="20"/>
                <w:lang w:val="en-GB" w:eastAsia="en-US"/>
              </w:rPr>
              <w:t>Untreated diet</w:t>
            </w:r>
          </w:p>
        </w:tc>
      </w:tr>
      <w:tr w:rsidR="004C09CB" w:rsidRPr="004C09CB" w14:paraId="3AE6E1F0" w14:textId="77777777" w:rsidTr="004C09CB">
        <w:trPr>
          <w:gridBefore w:val="1"/>
          <w:wBefore w:w="360" w:type="dxa"/>
        </w:trPr>
        <w:tc>
          <w:tcPr>
            <w:tcW w:w="450" w:type="dxa"/>
          </w:tcPr>
          <w:p w14:paraId="33F2A345" w14:textId="77777777" w:rsidR="004C09CB" w:rsidRPr="004C09CB" w:rsidRDefault="004C09CB" w:rsidP="004C09CB">
            <w:pPr>
              <w:keepNext/>
              <w:rPr>
                <w:sz w:val="20"/>
                <w:szCs w:val="20"/>
                <w:lang w:val="en-GB" w:eastAsia="en-US"/>
              </w:rPr>
            </w:pPr>
            <w:r w:rsidRPr="004C09CB">
              <w:rPr>
                <w:sz w:val="20"/>
                <w:szCs w:val="20"/>
                <w:lang w:val="en-GB" w:eastAsia="en-US"/>
              </w:rPr>
              <w:t>3.</w:t>
            </w:r>
          </w:p>
        </w:tc>
        <w:tc>
          <w:tcPr>
            <w:tcW w:w="3049" w:type="dxa"/>
          </w:tcPr>
          <w:p w14:paraId="7E6E6EDF" w14:textId="77777777" w:rsidR="004C09CB" w:rsidRPr="004C09CB" w:rsidRDefault="004C09CB" w:rsidP="004C09CB">
            <w:pPr>
              <w:keepNext/>
              <w:rPr>
                <w:sz w:val="20"/>
                <w:szCs w:val="20"/>
                <w:lang w:val="en-GB" w:eastAsia="en-US"/>
              </w:rPr>
            </w:pPr>
            <w:r w:rsidRPr="004C09CB">
              <w:rPr>
                <w:sz w:val="20"/>
                <w:szCs w:val="20"/>
                <w:lang w:val="en-GB" w:eastAsia="en-US"/>
              </w:rPr>
              <w:t>Test animals</w:t>
            </w:r>
          </w:p>
        </w:tc>
        <w:tc>
          <w:tcPr>
            <w:tcW w:w="5368" w:type="dxa"/>
          </w:tcPr>
          <w:p w14:paraId="6DA054EC" w14:textId="77777777" w:rsidR="004C09CB" w:rsidRPr="004C09CB" w:rsidRDefault="004C09CB" w:rsidP="004C09CB">
            <w:pPr>
              <w:keepNext/>
              <w:rPr>
                <w:sz w:val="20"/>
                <w:szCs w:val="20"/>
                <w:lang w:val="en-GB" w:eastAsia="en-US"/>
              </w:rPr>
            </w:pPr>
          </w:p>
        </w:tc>
      </w:tr>
      <w:tr w:rsidR="004C09CB" w:rsidRPr="004C09CB" w14:paraId="5506A3D6" w14:textId="77777777" w:rsidTr="004C09CB">
        <w:trPr>
          <w:gridBefore w:val="1"/>
          <w:wBefore w:w="360" w:type="dxa"/>
        </w:trPr>
        <w:tc>
          <w:tcPr>
            <w:tcW w:w="450" w:type="dxa"/>
          </w:tcPr>
          <w:p w14:paraId="467685EF" w14:textId="77777777" w:rsidR="004C09CB" w:rsidRPr="004C09CB" w:rsidRDefault="004C09CB" w:rsidP="004C09CB">
            <w:pPr>
              <w:keepNext/>
              <w:rPr>
                <w:sz w:val="20"/>
                <w:szCs w:val="20"/>
                <w:lang w:val="en-GB" w:eastAsia="en-US"/>
              </w:rPr>
            </w:pPr>
          </w:p>
        </w:tc>
        <w:tc>
          <w:tcPr>
            <w:tcW w:w="3049" w:type="dxa"/>
          </w:tcPr>
          <w:p w14:paraId="4BFD022E" w14:textId="77777777" w:rsidR="004C09CB" w:rsidRPr="004C09CB" w:rsidRDefault="004C09CB" w:rsidP="004C09CB">
            <w:pPr>
              <w:keepNext/>
              <w:rPr>
                <w:sz w:val="20"/>
                <w:szCs w:val="20"/>
                <w:lang w:val="en-GB" w:eastAsia="en-US"/>
              </w:rPr>
            </w:pPr>
            <w:r w:rsidRPr="004C09CB">
              <w:rPr>
                <w:sz w:val="20"/>
                <w:szCs w:val="20"/>
                <w:lang w:val="en-GB" w:eastAsia="en-US"/>
              </w:rPr>
              <w:t>Species:</w:t>
            </w:r>
          </w:p>
        </w:tc>
        <w:tc>
          <w:tcPr>
            <w:tcW w:w="5368" w:type="dxa"/>
          </w:tcPr>
          <w:p w14:paraId="44498F2E" w14:textId="77777777" w:rsidR="004C09CB" w:rsidRPr="004C09CB" w:rsidRDefault="004C09CB" w:rsidP="004C09CB">
            <w:pPr>
              <w:keepNext/>
              <w:rPr>
                <w:sz w:val="20"/>
                <w:szCs w:val="20"/>
                <w:lang w:val="en-GB" w:eastAsia="en-US"/>
              </w:rPr>
            </w:pPr>
            <w:r w:rsidRPr="004C09CB">
              <w:rPr>
                <w:sz w:val="20"/>
                <w:szCs w:val="20"/>
                <w:lang w:val="en-GB" w:eastAsia="en-US"/>
              </w:rPr>
              <w:t>Rat</w:t>
            </w:r>
          </w:p>
        </w:tc>
      </w:tr>
      <w:tr w:rsidR="004C09CB" w:rsidRPr="004C09CB" w14:paraId="2F66C91A" w14:textId="77777777" w:rsidTr="004C09CB">
        <w:trPr>
          <w:gridBefore w:val="1"/>
          <w:wBefore w:w="360" w:type="dxa"/>
        </w:trPr>
        <w:tc>
          <w:tcPr>
            <w:tcW w:w="450" w:type="dxa"/>
          </w:tcPr>
          <w:p w14:paraId="7AC8378F" w14:textId="77777777" w:rsidR="004C09CB" w:rsidRPr="004C09CB" w:rsidRDefault="004C09CB" w:rsidP="004C09CB">
            <w:pPr>
              <w:keepNext/>
              <w:rPr>
                <w:sz w:val="20"/>
                <w:szCs w:val="20"/>
                <w:lang w:val="en-GB" w:eastAsia="en-US"/>
              </w:rPr>
            </w:pPr>
          </w:p>
        </w:tc>
        <w:tc>
          <w:tcPr>
            <w:tcW w:w="3049" w:type="dxa"/>
          </w:tcPr>
          <w:p w14:paraId="6E085B96" w14:textId="77777777" w:rsidR="004C09CB" w:rsidRPr="004C09CB" w:rsidRDefault="004C09CB" w:rsidP="004C09CB">
            <w:pPr>
              <w:keepNext/>
              <w:rPr>
                <w:sz w:val="20"/>
                <w:szCs w:val="20"/>
                <w:lang w:val="en-GB" w:eastAsia="en-US"/>
              </w:rPr>
            </w:pPr>
            <w:r w:rsidRPr="004C09CB">
              <w:rPr>
                <w:sz w:val="20"/>
                <w:szCs w:val="20"/>
                <w:lang w:val="en-GB" w:eastAsia="en-US"/>
              </w:rPr>
              <w:t>Strain:</w:t>
            </w:r>
          </w:p>
        </w:tc>
        <w:tc>
          <w:tcPr>
            <w:tcW w:w="5368" w:type="dxa"/>
          </w:tcPr>
          <w:p w14:paraId="51AE8666" w14:textId="77777777" w:rsidR="004C09CB" w:rsidRPr="004C09CB" w:rsidRDefault="004C09CB" w:rsidP="004C09CB">
            <w:pPr>
              <w:keepNext/>
              <w:rPr>
                <w:sz w:val="20"/>
                <w:szCs w:val="20"/>
                <w:lang w:val="en-GB" w:eastAsia="en-US"/>
              </w:rPr>
            </w:pPr>
            <w:proofErr w:type="spellStart"/>
            <w:r w:rsidRPr="004C09CB">
              <w:rPr>
                <w:sz w:val="20"/>
                <w:szCs w:val="20"/>
                <w:lang w:val="en-GB" w:eastAsia="en-US"/>
              </w:rPr>
              <w:t>Crl:CD</w:t>
            </w:r>
            <w:proofErr w:type="spellEnd"/>
            <w:r w:rsidRPr="004C09CB">
              <w:rPr>
                <w:sz w:val="20"/>
                <w:szCs w:val="20"/>
                <w:lang w:val="en-GB" w:eastAsia="en-US"/>
              </w:rPr>
              <w:t>(SD)</w:t>
            </w:r>
          </w:p>
        </w:tc>
      </w:tr>
      <w:tr w:rsidR="004C09CB" w:rsidRPr="004C09CB" w14:paraId="07197E48" w14:textId="77777777" w:rsidTr="004C09CB">
        <w:trPr>
          <w:gridBefore w:val="1"/>
          <w:wBefore w:w="360" w:type="dxa"/>
        </w:trPr>
        <w:tc>
          <w:tcPr>
            <w:tcW w:w="450" w:type="dxa"/>
          </w:tcPr>
          <w:p w14:paraId="153DC051" w14:textId="77777777" w:rsidR="004C09CB" w:rsidRPr="004C09CB" w:rsidRDefault="004C09CB" w:rsidP="004C09CB">
            <w:pPr>
              <w:keepNext/>
              <w:rPr>
                <w:sz w:val="20"/>
                <w:szCs w:val="20"/>
                <w:lang w:val="en-GB" w:eastAsia="en-US"/>
              </w:rPr>
            </w:pPr>
          </w:p>
        </w:tc>
        <w:tc>
          <w:tcPr>
            <w:tcW w:w="3049" w:type="dxa"/>
          </w:tcPr>
          <w:p w14:paraId="7D079D0B" w14:textId="77777777" w:rsidR="004C09CB" w:rsidRPr="004C09CB" w:rsidRDefault="004C09CB" w:rsidP="004C09CB">
            <w:pPr>
              <w:keepNext/>
              <w:rPr>
                <w:sz w:val="20"/>
                <w:szCs w:val="20"/>
                <w:lang w:val="en-GB" w:eastAsia="en-US"/>
              </w:rPr>
            </w:pPr>
            <w:r w:rsidRPr="004C09CB">
              <w:rPr>
                <w:sz w:val="20"/>
                <w:szCs w:val="20"/>
                <w:lang w:val="en-GB" w:eastAsia="en-US"/>
              </w:rPr>
              <w:t>Age at initial dosing:</w:t>
            </w:r>
          </w:p>
        </w:tc>
        <w:tc>
          <w:tcPr>
            <w:tcW w:w="5368" w:type="dxa"/>
          </w:tcPr>
          <w:p w14:paraId="2820A2FD" w14:textId="77777777" w:rsidR="004C09CB" w:rsidRPr="004C09CB" w:rsidRDefault="004C09CB" w:rsidP="004C09CB">
            <w:pPr>
              <w:keepNext/>
              <w:rPr>
                <w:sz w:val="20"/>
                <w:szCs w:val="20"/>
                <w:lang w:val="en-GB" w:eastAsia="en-US"/>
              </w:rPr>
            </w:pPr>
            <w:r w:rsidRPr="004C09CB">
              <w:rPr>
                <w:sz w:val="20"/>
                <w:szCs w:val="20"/>
                <w:lang w:val="en-GB" w:eastAsia="en-US"/>
              </w:rPr>
              <w:t>Approximately 49 days old</w:t>
            </w:r>
          </w:p>
        </w:tc>
      </w:tr>
      <w:tr w:rsidR="004C09CB" w:rsidRPr="004C09CB" w14:paraId="72D7E156" w14:textId="77777777" w:rsidTr="004C09CB">
        <w:trPr>
          <w:gridBefore w:val="1"/>
          <w:wBefore w:w="360" w:type="dxa"/>
        </w:trPr>
        <w:tc>
          <w:tcPr>
            <w:tcW w:w="450" w:type="dxa"/>
          </w:tcPr>
          <w:p w14:paraId="780E56BC" w14:textId="77777777" w:rsidR="004C09CB" w:rsidRPr="004C09CB" w:rsidRDefault="004C09CB" w:rsidP="004C09CB">
            <w:pPr>
              <w:keepNext/>
              <w:rPr>
                <w:sz w:val="20"/>
                <w:szCs w:val="20"/>
                <w:lang w:val="en-GB" w:eastAsia="en-US"/>
              </w:rPr>
            </w:pPr>
          </w:p>
        </w:tc>
        <w:tc>
          <w:tcPr>
            <w:tcW w:w="3049" w:type="dxa"/>
          </w:tcPr>
          <w:p w14:paraId="59226E8B" w14:textId="77777777" w:rsidR="004C09CB" w:rsidRPr="004C09CB" w:rsidRDefault="004C09CB" w:rsidP="004C09CB">
            <w:pPr>
              <w:keepNext/>
              <w:rPr>
                <w:sz w:val="20"/>
                <w:szCs w:val="20"/>
                <w:lang w:val="en-GB" w:eastAsia="en-US"/>
              </w:rPr>
            </w:pPr>
            <w:r w:rsidRPr="004C09CB">
              <w:rPr>
                <w:sz w:val="20"/>
                <w:szCs w:val="20"/>
                <w:lang w:val="en-GB" w:eastAsia="en-US"/>
              </w:rPr>
              <w:t>Weight at initial dosing:</w:t>
            </w:r>
          </w:p>
        </w:tc>
        <w:tc>
          <w:tcPr>
            <w:tcW w:w="5368" w:type="dxa"/>
          </w:tcPr>
          <w:p w14:paraId="18F7BB44" w14:textId="77777777" w:rsidR="004C09CB" w:rsidRPr="004C09CB" w:rsidRDefault="004C09CB" w:rsidP="004C09CB">
            <w:pPr>
              <w:keepNext/>
              <w:rPr>
                <w:sz w:val="20"/>
                <w:szCs w:val="20"/>
                <w:highlight w:val="yellow"/>
                <w:lang w:val="en-GB" w:eastAsia="en-US"/>
              </w:rPr>
            </w:pPr>
            <w:r w:rsidRPr="004C09CB">
              <w:rPr>
                <w:sz w:val="20"/>
                <w:szCs w:val="20"/>
                <w:lang w:val="en-GB" w:eastAsia="en-US"/>
              </w:rPr>
              <w:t xml:space="preserve">208.0–269.1 g for males; 147.8–186.6 g for females </w:t>
            </w:r>
          </w:p>
        </w:tc>
      </w:tr>
      <w:tr w:rsidR="004C09CB" w:rsidRPr="004C09CB" w14:paraId="5844A3E2" w14:textId="77777777" w:rsidTr="004C09CB">
        <w:trPr>
          <w:gridBefore w:val="1"/>
          <w:wBefore w:w="360" w:type="dxa"/>
        </w:trPr>
        <w:tc>
          <w:tcPr>
            <w:tcW w:w="450" w:type="dxa"/>
          </w:tcPr>
          <w:p w14:paraId="5EECA4F0" w14:textId="77777777" w:rsidR="004C09CB" w:rsidRPr="004C09CB" w:rsidRDefault="004C09CB" w:rsidP="004C09CB">
            <w:pPr>
              <w:keepNext/>
              <w:rPr>
                <w:sz w:val="20"/>
                <w:szCs w:val="20"/>
                <w:lang w:val="en-GB" w:eastAsia="en-US"/>
              </w:rPr>
            </w:pPr>
          </w:p>
        </w:tc>
        <w:tc>
          <w:tcPr>
            <w:tcW w:w="3049" w:type="dxa"/>
          </w:tcPr>
          <w:p w14:paraId="37807F67" w14:textId="77777777" w:rsidR="004C09CB" w:rsidRPr="004C09CB" w:rsidRDefault="004C09CB" w:rsidP="004C09CB">
            <w:pPr>
              <w:keepNext/>
              <w:rPr>
                <w:sz w:val="20"/>
                <w:szCs w:val="20"/>
                <w:lang w:val="en-GB" w:eastAsia="en-US"/>
              </w:rPr>
            </w:pPr>
            <w:r w:rsidRPr="004C09CB">
              <w:rPr>
                <w:sz w:val="20"/>
                <w:szCs w:val="20"/>
                <w:lang w:val="en-GB" w:eastAsia="en-US"/>
              </w:rPr>
              <w:t>Source:</w:t>
            </w:r>
          </w:p>
        </w:tc>
        <w:tc>
          <w:tcPr>
            <w:tcW w:w="5368" w:type="dxa"/>
          </w:tcPr>
          <w:p w14:paraId="57A461B1" w14:textId="77777777" w:rsidR="004C09CB" w:rsidRPr="004C09CB" w:rsidRDefault="004C09CB" w:rsidP="004C09CB">
            <w:pPr>
              <w:keepNext/>
              <w:rPr>
                <w:sz w:val="20"/>
                <w:szCs w:val="20"/>
                <w:lang w:val="en-GB" w:eastAsia="en-US"/>
              </w:rPr>
            </w:pPr>
            <w:r w:rsidRPr="004C09CB">
              <w:rPr>
                <w:sz w:val="20"/>
                <w:szCs w:val="20"/>
                <w:lang w:val="en-GB" w:eastAsia="en-US"/>
              </w:rPr>
              <w:t>Charles River Laboratories, Inc., Raleigh, North Carolina, USA</w:t>
            </w:r>
          </w:p>
        </w:tc>
      </w:tr>
      <w:tr w:rsidR="004C09CB" w:rsidRPr="004C09CB" w14:paraId="369DCC4D" w14:textId="77777777" w:rsidTr="004C09CB">
        <w:trPr>
          <w:gridBefore w:val="1"/>
          <w:wBefore w:w="360" w:type="dxa"/>
        </w:trPr>
        <w:tc>
          <w:tcPr>
            <w:tcW w:w="450" w:type="dxa"/>
          </w:tcPr>
          <w:p w14:paraId="5C4FF41C" w14:textId="77777777" w:rsidR="004C09CB" w:rsidRPr="004C09CB" w:rsidRDefault="004C09CB" w:rsidP="004C09CB">
            <w:pPr>
              <w:keepNext/>
              <w:rPr>
                <w:sz w:val="20"/>
                <w:szCs w:val="20"/>
                <w:lang w:val="en-GB" w:eastAsia="en-US"/>
              </w:rPr>
            </w:pPr>
          </w:p>
        </w:tc>
        <w:tc>
          <w:tcPr>
            <w:tcW w:w="3049" w:type="dxa"/>
          </w:tcPr>
          <w:p w14:paraId="0254BC4E" w14:textId="77777777" w:rsidR="004C09CB" w:rsidRPr="004C09CB" w:rsidRDefault="004C09CB" w:rsidP="004C09CB">
            <w:pPr>
              <w:keepNext/>
              <w:rPr>
                <w:sz w:val="20"/>
                <w:szCs w:val="20"/>
                <w:lang w:val="en-GB" w:eastAsia="en-US"/>
              </w:rPr>
            </w:pPr>
            <w:r w:rsidRPr="004C09CB">
              <w:rPr>
                <w:sz w:val="20"/>
                <w:szCs w:val="20"/>
                <w:lang w:val="en-GB" w:eastAsia="en-US"/>
              </w:rPr>
              <w:t>Acclimation period:</w:t>
            </w:r>
          </w:p>
        </w:tc>
        <w:tc>
          <w:tcPr>
            <w:tcW w:w="5368" w:type="dxa"/>
          </w:tcPr>
          <w:p w14:paraId="07C89F8E" w14:textId="77777777" w:rsidR="004C09CB" w:rsidRPr="004C09CB" w:rsidRDefault="004C09CB" w:rsidP="004C09CB">
            <w:pPr>
              <w:keepNext/>
              <w:rPr>
                <w:sz w:val="20"/>
                <w:szCs w:val="20"/>
                <w:lang w:val="en-GB" w:eastAsia="en-US"/>
              </w:rPr>
            </w:pPr>
            <w:r w:rsidRPr="004C09CB">
              <w:rPr>
                <w:sz w:val="20"/>
                <w:szCs w:val="20"/>
                <w:lang w:val="en-GB" w:eastAsia="en-US"/>
              </w:rPr>
              <w:t>7 days</w:t>
            </w:r>
          </w:p>
        </w:tc>
      </w:tr>
      <w:tr w:rsidR="004C09CB" w:rsidRPr="004C09CB" w14:paraId="5EB4FE62" w14:textId="77777777" w:rsidTr="004C09CB">
        <w:trPr>
          <w:gridBefore w:val="1"/>
          <w:wBefore w:w="360" w:type="dxa"/>
        </w:trPr>
        <w:tc>
          <w:tcPr>
            <w:tcW w:w="450" w:type="dxa"/>
          </w:tcPr>
          <w:p w14:paraId="5EB37BE8" w14:textId="77777777" w:rsidR="004C09CB" w:rsidRPr="004C09CB" w:rsidRDefault="004C09CB" w:rsidP="004C09CB">
            <w:pPr>
              <w:keepNext/>
              <w:rPr>
                <w:sz w:val="20"/>
                <w:szCs w:val="20"/>
                <w:lang w:val="en-GB" w:eastAsia="en-US"/>
              </w:rPr>
            </w:pPr>
          </w:p>
        </w:tc>
        <w:tc>
          <w:tcPr>
            <w:tcW w:w="3049" w:type="dxa"/>
          </w:tcPr>
          <w:p w14:paraId="26A54AF3" w14:textId="77777777" w:rsidR="004C09CB" w:rsidRPr="004C09CB" w:rsidRDefault="004C09CB" w:rsidP="004C09CB">
            <w:pPr>
              <w:keepNext/>
              <w:rPr>
                <w:sz w:val="20"/>
                <w:szCs w:val="20"/>
                <w:lang w:val="en-GB" w:eastAsia="en-US"/>
              </w:rPr>
            </w:pPr>
            <w:r w:rsidRPr="004C09CB">
              <w:rPr>
                <w:sz w:val="20"/>
                <w:szCs w:val="20"/>
                <w:lang w:val="en-GB" w:eastAsia="en-US"/>
              </w:rPr>
              <w:t>Diet:</w:t>
            </w:r>
          </w:p>
        </w:tc>
        <w:tc>
          <w:tcPr>
            <w:tcW w:w="5368" w:type="dxa"/>
          </w:tcPr>
          <w:p w14:paraId="2E3913AF" w14:textId="77777777" w:rsidR="004C09CB" w:rsidRPr="004C09CB" w:rsidRDefault="004C09CB" w:rsidP="004C09CB">
            <w:pPr>
              <w:keepNext/>
              <w:rPr>
                <w:sz w:val="20"/>
                <w:szCs w:val="20"/>
                <w:lang w:val="en-GB" w:eastAsia="en-US"/>
              </w:rPr>
            </w:pPr>
            <w:smartTag w:uri="urn:schemas-microsoft-com:office:smarttags" w:element="stockticker">
              <w:r w:rsidRPr="004C09CB">
                <w:rPr>
                  <w:sz w:val="20"/>
                  <w:szCs w:val="20"/>
                  <w:lang w:val="en-GB" w:eastAsia="en-US"/>
                </w:rPr>
                <w:t>PMI</w:t>
              </w:r>
            </w:smartTag>
            <w:r w:rsidRPr="004C09CB">
              <w:rPr>
                <w:sz w:val="20"/>
                <w:szCs w:val="20"/>
                <w:vertAlign w:val="superscript"/>
                <w:lang w:val="en-GB" w:eastAsia="en-US"/>
              </w:rPr>
              <w:sym w:font="Symbol" w:char="F0D2"/>
            </w:r>
            <w:r w:rsidRPr="004C09CB">
              <w:rPr>
                <w:sz w:val="20"/>
                <w:szCs w:val="20"/>
                <w:lang w:val="en-GB" w:eastAsia="en-US"/>
              </w:rPr>
              <w:t xml:space="preserve"> Nutrition International, LLC Certified Rodent </w:t>
            </w:r>
            <w:proofErr w:type="spellStart"/>
            <w:r w:rsidRPr="004C09CB">
              <w:rPr>
                <w:sz w:val="20"/>
                <w:szCs w:val="20"/>
                <w:lang w:val="en-GB" w:eastAsia="en-US"/>
              </w:rPr>
              <w:t>LabDiet</w:t>
            </w:r>
            <w:proofErr w:type="spellEnd"/>
            <w:r w:rsidRPr="004C09CB">
              <w:rPr>
                <w:sz w:val="20"/>
                <w:szCs w:val="20"/>
                <w:vertAlign w:val="superscript"/>
                <w:lang w:val="en-GB" w:eastAsia="en-US"/>
              </w:rPr>
              <w:sym w:font="Symbol" w:char="F0D2"/>
            </w:r>
            <w:r w:rsidRPr="004C09CB">
              <w:rPr>
                <w:sz w:val="20"/>
                <w:szCs w:val="20"/>
                <w:lang w:val="en-GB" w:eastAsia="en-US"/>
              </w:rPr>
              <w:t xml:space="preserve"> (#5002), </w:t>
            </w:r>
            <w:r w:rsidRPr="004C09CB">
              <w:rPr>
                <w:i/>
                <w:iCs/>
                <w:sz w:val="20"/>
                <w:szCs w:val="20"/>
                <w:lang w:val="en-GB" w:eastAsia="en-US"/>
              </w:rPr>
              <w:t>ad libitum</w:t>
            </w:r>
            <w:r w:rsidRPr="004C09CB">
              <w:rPr>
                <w:sz w:val="20"/>
                <w:szCs w:val="20"/>
                <w:lang w:val="en-GB" w:eastAsia="en-US"/>
              </w:rPr>
              <w:t xml:space="preserve"> except when fasted.  During the test period, test substance was incorporated into the feed of all animals except controls.</w:t>
            </w:r>
          </w:p>
        </w:tc>
      </w:tr>
      <w:tr w:rsidR="004C09CB" w:rsidRPr="004C09CB" w14:paraId="1461FBCC" w14:textId="77777777" w:rsidTr="004C09CB">
        <w:trPr>
          <w:gridBefore w:val="1"/>
          <w:wBefore w:w="360" w:type="dxa"/>
        </w:trPr>
        <w:tc>
          <w:tcPr>
            <w:tcW w:w="450" w:type="dxa"/>
          </w:tcPr>
          <w:p w14:paraId="608FDF53" w14:textId="77777777" w:rsidR="004C09CB" w:rsidRPr="004C09CB" w:rsidRDefault="004C09CB" w:rsidP="004C09CB">
            <w:pPr>
              <w:keepNext/>
              <w:rPr>
                <w:sz w:val="20"/>
                <w:szCs w:val="20"/>
                <w:lang w:val="en-GB" w:eastAsia="en-US"/>
              </w:rPr>
            </w:pPr>
          </w:p>
        </w:tc>
        <w:tc>
          <w:tcPr>
            <w:tcW w:w="3049" w:type="dxa"/>
          </w:tcPr>
          <w:p w14:paraId="0A77584F" w14:textId="77777777" w:rsidR="004C09CB" w:rsidRPr="004C09CB" w:rsidRDefault="004C09CB" w:rsidP="004C09CB">
            <w:pPr>
              <w:keepNext/>
              <w:rPr>
                <w:sz w:val="20"/>
                <w:szCs w:val="20"/>
                <w:lang w:val="en-GB" w:eastAsia="en-US"/>
              </w:rPr>
            </w:pPr>
            <w:r w:rsidRPr="004C09CB">
              <w:rPr>
                <w:sz w:val="20"/>
                <w:szCs w:val="20"/>
                <w:lang w:val="en-GB" w:eastAsia="en-US"/>
              </w:rPr>
              <w:t>Water:</w:t>
            </w:r>
          </w:p>
        </w:tc>
        <w:tc>
          <w:tcPr>
            <w:tcW w:w="5368" w:type="dxa"/>
          </w:tcPr>
          <w:p w14:paraId="1F838A6B" w14:textId="77777777" w:rsidR="004C09CB" w:rsidRPr="004C09CB" w:rsidRDefault="004C09CB" w:rsidP="004C09CB">
            <w:pPr>
              <w:keepNext/>
              <w:rPr>
                <w:sz w:val="20"/>
                <w:szCs w:val="20"/>
                <w:lang w:val="en-GB" w:eastAsia="en-US"/>
              </w:rPr>
            </w:pPr>
            <w:r w:rsidRPr="004C09CB">
              <w:rPr>
                <w:sz w:val="20"/>
                <w:szCs w:val="20"/>
                <w:lang w:val="en-GB" w:eastAsia="en-US"/>
              </w:rPr>
              <w:t xml:space="preserve">Tap water, </w:t>
            </w:r>
            <w:r w:rsidRPr="004C09CB">
              <w:rPr>
                <w:i/>
                <w:iCs/>
                <w:sz w:val="20"/>
                <w:szCs w:val="20"/>
                <w:lang w:val="en-GB" w:eastAsia="en-US"/>
              </w:rPr>
              <w:t>ad libitum</w:t>
            </w:r>
          </w:p>
        </w:tc>
      </w:tr>
      <w:tr w:rsidR="004C09CB" w:rsidRPr="004C09CB" w14:paraId="213B4461" w14:textId="77777777" w:rsidTr="004C09CB">
        <w:trPr>
          <w:gridBefore w:val="1"/>
          <w:wBefore w:w="360" w:type="dxa"/>
        </w:trPr>
        <w:tc>
          <w:tcPr>
            <w:tcW w:w="450" w:type="dxa"/>
          </w:tcPr>
          <w:p w14:paraId="0E057B2F" w14:textId="77777777" w:rsidR="004C09CB" w:rsidRPr="004C09CB" w:rsidRDefault="004C09CB" w:rsidP="004C09CB">
            <w:pPr>
              <w:keepNext/>
              <w:rPr>
                <w:sz w:val="20"/>
                <w:szCs w:val="20"/>
                <w:lang w:val="en-GB" w:eastAsia="en-US"/>
              </w:rPr>
            </w:pPr>
          </w:p>
        </w:tc>
        <w:tc>
          <w:tcPr>
            <w:tcW w:w="3049" w:type="dxa"/>
          </w:tcPr>
          <w:p w14:paraId="035364CA" w14:textId="77777777" w:rsidR="004C09CB" w:rsidRPr="004C09CB" w:rsidRDefault="004C09CB" w:rsidP="004C09CB">
            <w:pPr>
              <w:keepNext/>
              <w:rPr>
                <w:sz w:val="20"/>
                <w:szCs w:val="20"/>
                <w:lang w:val="en-GB" w:eastAsia="en-US"/>
              </w:rPr>
            </w:pPr>
            <w:r w:rsidRPr="004C09CB">
              <w:rPr>
                <w:sz w:val="20"/>
                <w:szCs w:val="20"/>
                <w:lang w:val="en-GB" w:eastAsia="en-US"/>
              </w:rPr>
              <w:t>Housing:</w:t>
            </w:r>
          </w:p>
        </w:tc>
        <w:tc>
          <w:tcPr>
            <w:tcW w:w="5368" w:type="dxa"/>
          </w:tcPr>
          <w:p w14:paraId="314E3B07" w14:textId="77777777" w:rsidR="004C09CB" w:rsidRPr="004C09CB" w:rsidRDefault="004C09CB" w:rsidP="004C09CB">
            <w:pPr>
              <w:keepNext/>
              <w:rPr>
                <w:sz w:val="20"/>
                <w:szCs w:val="20"/>
                <w:lang w:val="en-GB" w:eastAsia="en-US"/>
              </w:rPr>
            </w:pPr>
            <w:r w:rsidRPr="004C09CB">
              <w:rPr>
                <w:sz w:val="20"/>
                <w:szCs w:val="20"/>
                <w:lang w:val="en-GB" w:eastAsia="en-US"/>
              </w:rPr>
              <w:t>Animals were housed in pairs in solid</w:t>
            </w:r>
            <w:r w:rsidRPr="004C09CB">
              <w:rPr>
                <w:sz w:val="20"/>
                <w:szCs w:val="20"/>
                <w:lang w:val="en-GB" w:eastAsia="en-US"/>
              </w:rPr>
              <w:noBreakHyphen/>
              <w:t>bottom caging with bedding mixed with enrichment.</w:t>
            </w:r>
          </w:p>
        </w:tc>
      </w:tr>
      <w:tr w:rsidR="004C09CB" w:rsidRPr="004C09CB" w14:paraId="42478710" w14:textId="77777777" w:rsidTr="004C09CB">
        <w:trPr>
          <w:gridBefore w:val="1"/>
          <w:wBefore w:w="360" w:type="dxa"/>
        </w:trPr>
        <w:tc>
          <w:tcPr>
            <w:tcW w:w="450" w:type="dxa"/>
          </w:tcPr>
          <w:p w14:paraId="79BAF6A1" w14:textId="77777777" w:rsidR="004C09CB" w:rsidRPr="004C09CB" w:rsidRDefault="004C09CB" w:rsidP="004C09CB">
            <w:pPr>
              <w:keepNext/>
              <w:rPr>
                <w:sz w:val="20"/>
                <w:szCs w:val="20"/>
                <w:lang w:val="en-GB" w:eastAsia="en-US"/>
              </w:rPr>
            </w:pPr>
            <w:r w:rsidRPr="004C09CB">
              <w:rPr>
                <w:sz w:val="20"/>
                <w:szCs w:val="20"/>
                <w:lang w:val="en-GB" w:eastAsia="en-US"/>
              </w:rPr>
              <w:t>4.</w:t>
            </w:r>
          </w:p>
        </w:tc>
        <w:tc>
          <w:tcPr>
            <w:tcW w:w="3049" w:type="dxa"/>
          </w:tcPr>
          <w:p w14:paraId="149483F0" w14:textId="77777777" w:rsidR="004C09CB" w:rsidRPr="004C09CB" w:rsidRDefault="004C09CB" w:rsidP="004C09CB">
            <w:pPr>
              <w:keepNext/>
              <w:rPr>
                <w:sz w:val="20"/>
                <w:szCs w:val="20"/>
                <w:lang w:val="en-GB" w:eastAsia="en-US"/>
              </w:rPr>
            </w:pPr>
            <w:r w:rsidRPr="004C09CB">
              <w:rPr>
                <w:sz w:val="20"/>
                <w:szCs w:val="20"/>
                <w:lang w:val="en-GB" w:eastAsia="en-US"/>
              </w:rPr>
              <w:t>Environmental conditions</w:t>
            </w:r>
          </w:p>
        </w:tc>
        <w:tc>
          <w:tcPr>
            <w:tcW w:w="5368" w:type="dxa"/>
          </w:tcPr>
          <w:p w14:paraId="209654FF" w14:textId="77777777" w:rsidR="004C09CB" w:rsidRPr="004C09CB" w:rsidRDefault="004C09CB" w:rsidP="004C09CB">
            <w:pPr>
              <w:keepNext/>
              <w:rPr>
                <w:sz w:val="20"/>
                <w:szCs w:val="20"/>
                <w:lang w:val="en-GB" w:eastAsia="en-US"/>
              </w:rPr>
            </w:pPr>
          </w:p>
        </w:tc>
      </w:tr>
      <w:tr w:rsidR="004C09CB" w:rsidRPr="004C09CB" w14:paraId="234B0540" w14:textId="77777777" w:rsidTr="004C09CB">
        <w:trPr>
          <w:gridBefore w:val="1"/>
          <w:wBefore w:w="360" w:type="dxa"/>
        </w:trPr>
        <w:tc>
          <w:tcPr>
            <w:tcW w:w="450" w:type="dxa"/>
          </w:tcPr>
          <w:p w14:paraId="4D155524" w14:textId="77777777" w:rsidR="004C09CB" w:rsidRPr="004C09CB" w:rsidRDefault="004C09CB" w:rsidP="004C09CB">
            <w:pPr>
              <w:keepNext/>
              <w:rPr>
                <w:sz w:val="20"/>
                <w:szCs w:val="20"/>
                <w:lang w:val="en-GB" w:eastAsia="en-US"/>
              </w:rPr>
            </w:pPr>
          </w:p>
        </w:tc>
        <w:tc>
          <w:tcPr>
            <w:tcW w:w="3049" w:type="dxa"/>
          </w:tcPr>
          <w:p w14:paraId="4670283C" w14:textId="77777777" w:rsidR="004C09CB" w:rsidRPr="004C09CB" w:rsidRDefault="004C09CB" w:rsidP="004C09CB">
            <w:pPr>
              <w:keepNext/>
              <w:rPr>
                <w:sz w:val="20"/>
                <w:szCs w:val="20"/>
                <w:lang w:val="en-GB" w:eastAsia="en-US"/>
              </w:rPr>
            </w:pPr>
            <w:r w:rsidRPr="004C09CB">
              <w:rPr>
                <w:sz w:val="20"/>
                <w:szCs w:val="20"/>
                <w:lang w:val="en-GB" w:eastAsia="en-US"/>
              </w:rPr>
              <w:t>Temperature:</w:t>
            </w:r>
          </w:p>
        </w:tc>
        <w:tc>
          <w:tcPr>
            <w:tcW w:w="5368" w:type="dxa"/>
          </w:tcPr>
          <w:p w14:paraId="57C45DB0" w14:textId="77777777" w:rsidR="004C09CB" w:rsidRPr="004C09CB" w:rsidRDefault="004C09CB" w:rsidP="004C09CB">
            <w:pPr>
              <w:keepNext/>
              <w:rPr>
                <w:sz w:val="20"/>
                <w:szCs w:val="20"/>
                <w:lang w:val="en-GB" w:eastAsia="en-US"/>
              </w:rPr>
            </w:pPr>
            <w:r w:rsidRPr="004C09CB">
              <w:rPr>
                <w:sz w:val="20"/>
                <w:szCs w:val="20"/>
                <w:lang w:val="en-GB" w:eastAsia="en-US"/>
              </w:rPr>
              <w:t>20–26</w:t>
            </w:r>
            <w:r w:rsidRPr="004C09CB">
              <w:rPr>
                <w:sz w:val="20"/>
                <w:szCs w:val="20"/>
                <w:lang w:val="en-GB" w:eastAsia="en-US"/>
              </w:rPr>
              <w:sym w:font="Symbol" w:char="00B0"/>
            </w:r>
            <w:r w:rsidRPr="004C09CB">
              <w:rPr>
                <w:sz w:val="20"/>
                <w:szCs w:val="20"/>
                <w:lang w:val="en-GB" w:eastAsia="en-US"/>
              </w:rPr>
              <w:t>C</w:t>
            </w:r>
          </w:p>
        </w:tc>
      </w:tr>
      <w:tr w:rsidR="004C09CB" w:rsidRPr="004C09CB" w14:paraId="5DCB6757" w14:textId="77777777" w:rsidTr="004C09CB">
        <w:trPr>
          <w:gridBefore w:val="1"/>
          <w:wBefore w:w="360" w:type="dxa"/>
        </w:trPr>
        <w:tc>
          <w:tcPr>
            <w:tcW w:w="450" w:type="dxa"/>
          </w:tcPr>
          <w:p w14:paraId="101539B3" w14:textId="77777777" w:rsidR="004C09CB" w:rsidRPr="004C09CB" w:rsidRDefault="004C09CB" w:rsidP="004C09CB">
            <w:pPr>
              <w:keepNext/>
              <w:rPr>
                <w:sz w:val="20"/>
                <w:szCs w:val="20"/>
                <w:lang w:val="en-GB" w:eastAsia="en-US"/>
              </w:rPr>
            </w:pPr>
          </w:p>
        </w:tc>
        <w:tc>
          <w:tcPr>
            <w:tcW w:w="3049" w:type="dxa"/>
          </w:tcPr>
          <w:p w14:paraId="19534C84" w14:textId="77777777" w:rsidR="004C09CB" w:rsidRPr="004C09CB" w:rsidRDefault="004C09CB" w:rsidP="004C09CB">
            <w:pPr>
              <w:keepNext/>
              <w:rPr>
                <w:sz w:val="20"/>
                <w:szCs w:val="20"/>
                <w:lang w:val="en-GB" w:eastAsia="en-US"/>
              </w:rPr>
            </w:pPr>
            <w:r w:rsidRPr="004C09CB">
              <w:rPr>
                <w:sz w:val="20"/>
                <w:szCs w:val="20"/>
                <w:lang w:val="en-GB" w:eastAsia="en-US"/>
              </w:rPr>
              <w:t>Humidity:</w:t>
            </w:r>
          </w:p>
        </w:tc>
        <w:tc>
          <w:tcPr>
            <w:tcW w:w="5368" w:type="dxa"/>
          </w:tcPr>
          <w:p w14:paraId="2BAB182E" w14:textId="77777777" w:rsidR="004C09CB" w:rsidRPr="004C09CB" w:rsidRDefault="004C09CB" w:rsidP="004C09CB">
            <w:pPr>
              <w:keepNext/>
              <w:rPr>
                <w:sz w:val="20"/>
                <w:szCs w:val="20"/>
                <w:lang w:val="en-GB" w:eastAsia="en-US"/>
              </w:rPr>
            </w:pPr>
            <w:r w:rsidRPr="004C09CB">
              <w:rPr>
                <w:sz w:val="20"/>
                <w:szCs w:val="20"/>
                <w:lang w:val="en-GB" w:eastAsia="en-US"/>
              </w:rPr>
              <w:t>30–70%</w:t>
            </w:r>
          </w:p>
        </w:tc>
      </w:tr>
      <w:tr w:rsidR="004C09CB" w:rsidRPr="004C09CB" w14:paraId="1EB80AFB" w14:textId="77777777" w:rsidTr="004C09CB">
        <w:trPr>
          <w:gridBefore w:val="1"/>
          <w:wBefore w:w="360" w:type="dxa"/>
        </w:trPr>
        <w:tc>
          <w:tcPr>
            <w:tcW w:w="450" w:type="dxa"/>
          </w:tcPr>
          <w:p w14:paraId="5F484B25" w14:textId="77777777" w:rsidR="004C09CB" w:rsidRPr="004C09CB" w:rsidRDefault="004C09CB" w:rsidP="004C09CB">
            <w:pPr>
              <w:keepNext/>
              <w:rPr>
                <w:sz w:val="20"/>
                <w:szCs w:val="20"/>
                <w:lang w:val="en-GB" w:eastAsia="en-US"/>
              </w:rPr>
            </w:pPr>
          </w:p>
        </w:tc>
        <w:tc>
          <w:tcPr>
            <w:tcW w:w="3049" w:type="dxa"/>
          </w:tcPr>
          <w:p w14:paraId="7377C2C6" w14:textId="77777777" w:rsidR="004C09CB" w:rsidRPr="004C09CB" w:rsidRDefault="004C09CB" w:rsidP="004C09CB">
            <w:pPr>
              <w:keepNext/>
              <w:rPr>
                <w:sz w:val="20"/>
                <w:szCs w:val="20"/>
                <w:lang w:val="en-GB" w:eastAsia="en-US"/>
              </w:rPr>
            </w:pPr>
            <w:r w:rsidRPr="004C09CB">
              <w:rPr>
                <w:sz w:val="20"/>
                <w:szCs w:val="20"/>
                <w:lang w:val="en-GB" w:eastAsia="en-US"/>
              </w:rPr>
              <w:t>Air changes:</w:t>
            </w:r>
          </w:p>
        </w:tc>
        <w:tc>
          <w:tcPr>
            <w:tcW w:w="5368" w:type="dxa"/>
          </w:tcPr>
          <w:p w14:paraId="54781B31" w14:textId="77777777" w:rsidR="004C09CB" w:rsidRPr="004C09CB" w:rsidRDefault="004C09CB" w:rsidP="004C09CB">
            <w:pPr>
              <w:keepNext/>
              <w:rPr>
                <w:sz w:val="20"/>
                <w:szCs w:val="20"/>
                <w:lang w:val="en-GB" w:eastAsia="en-US"/>
              </w:rPr>
            </w:pPr>
            <w:r w:rsidRPr="004C09CB">
              <w:rPr>
                <w:sz w:val="20"/>
                <w:szCs w:val="20"/>
                <w:lang w:val="en-GB" w:eastAsia="en-US"/>
              </w:rPr>
              <w:t>Not reported</w:t>
            </w:r>
          </w:p>
        </w:tc>
      </w:tr>
      <w:tr w:rsidR="004C09CB" w:rsidRPr="004C09CB" w14:paraId="1602E9AA" w14:textId="77777777" w:rsidTr="004C09CB">
        <w:trPr>
          <w:gridBefore w:val="1"/>
          <w:wBefore w:w="360" w:type="dxa"/>
        </w:trPr>
        <w:tc>
          <w:tcPr>
            <w:tcW w:w="450" w:type="dxa"/>
          </w:tcPr>
          <w:p w14:paraId="158A1368" w14:textId="77777777" w:rsidR="004C09CB" w:rsidRPr="004C09CB" w:rsidRDefault="004C09CB" w:rsidP="004C09CB">
            <w:pPr>
              <w:keepNext/>
              <w:rPr>
                <w:sz w:val="20"/>
                <w:szCs w:val="20"/>
                <w:lang w:val="en-GB" w:eastAsia="en-US"/>
              </w:rPr>
            </w:pPr>
          </w:p>
        </w:tc>
        <w:tc>
          <w:tcPr>
            <w:tcW w:w="3049" w:type="dxa"/>
          </w:tcPr>
          <w:p w14:paraId="6D17368C" w14:textId="77777777" w:rsidR="004C09CB" w:rsidRPr="004C09CB" w:rsidRDefault="004C09CB" w:rsidP="004C09CB">
            <w:pPr>
              <w:keepNext/>
              <w:rPr>
                <w:sz w:val="20"/>
                <w:szCs w:val="20"/>
                <w:lang w:val="en-GB" w:eastAsia="en-US"/>
              </w:rPr>
            </w:pPr>
            <w:r w:rsidRPr="004C09CB">
              <w:rPr>
                <w:sz w:val="20"/>
                <w:szCs w:val="20"/>
                <w:lang w:val="en-GB" w:eastAsia="en-US"/>
              </w:rPr>
              <w:t>Photoperiod:</w:t>
            </w:r>
          </w:p>
        </w:tc>
        <w:tc>
          <w:tcPr>
            <w:tcW w:w="5368" w:type="dxa"/>
          </w:tcPr>
          <w:p w14:paraId="2E949AC9" w14:textId="77777777" w:rsidR="004C09CB" w:rsidRPr="004C09CB" w:rsidRDefault="004C09CB" w:rsidP="004C09CB">
            <w:pPr>
              <w:keepNext/>
              <w:rPr>
                <w:sz w:val="20"/>
                <w:szCs w:val="20"/>
                <w:lang w:val="en-GB" w:eastAsia="en-US"/>
              </w:rPr>
            </w:pPr>
            <w:r w:rsidRPr="004C09CB">
              <w:rPr>
                <w:sz w:val="20"/>
                <w:szCs w:val="20"/>
                <w:lang w:val="en-GB" w:eastAsia="en-US"/>
              </w:rPr>
              <w:t>Alternating 12-hour light and dark cycles</w:t>
            </w:r>
          </w:p>
        </w:tc>
      </w:tr>
    </w:tbl>
    <w:p w14:paraId="08CACDAB" w14:textId="77777777" w:rsidR="004C09CB" w:rsidRPr="004C09CB" w:rsidRDefault="004C09CB" w:rsidP="004C09CB">
      <w:pPr>
        <w:spacing w:after="240"/>
        <w:jc w:val="both"/>
        <w:rPr>
          <w:sz w:val="20"/>
          <w:szCs w:val="20"/>
          <w:lang w:val="en-GB" w:eastAsia="en-US"/>
        </w:rPr>
      </w:pPr>
    </w:p>
    <w:p w14:paraId="6740C15B" w14:textId="77777777" w:rsidR="004C09CB" w:rsidRPr="004C09CB" w:rsidRDefault="004C09CB" w:rsidP="004C09CB">
      <w:pPr>
        <w:keepNext/>
        <w:tabs>
          <w:tab w:val="left" w:pos="396"/>
        </w:tabs>
        <w:spacing w:after="240"/>
        <w:jc w:val="both"/>
        <w:rPr>
          <w:caps/>
          <w:sz w:val="20"/>
          <w:szCs w:val="20"/>
          <w:lang w:val="en-GB" w:eastAsia="en-US"/>
        </w:rPr>
      </w:pPr>
      <w:r w:rsidRPr="004C09CB">
        <w:rPr>
          <w:caps/>
          <w:sz w:val="20"/>
          <w:szCs w:val="20"/>
          <w:lang w:val="en-GB" w:eastAsia="en-US"/>
        </w:rPr>
        <w:t>B.</w:t>
      </w:r>
      <w:r w:rsidRPr="004C09CB">
        <w:rPr>
          <w:caps/>
          <w:sz w:val="20"/>
          <w:szCs w:val="20"/>
          <w:lang w:val="en-GB" w:eastAsia="en-US"/>
        </w:rPr>
        <w:tab/>
        <w:t>STUDY DESIGN</w:t>
      </w:r>
    </w:p>
    <w:p w14:paraId="3A46AEA7" w14:textId="77777777" w:rsidR="004C09CB" w:rsidRPr="002851F9" w:rsidRDefault="004C09CB" w:rsidP="004C09CB">
      <w:pPr>
        <w:keepNext/>
        <w:tabs>
          <w:tab w:val="left" w:pos="837"/>
        </w:tabs>
        <w:spacing w:after="80"/>
        <w:ind w:left="446"/>
        <w:jc w:val="both"/>
        <w:rPr>
          <w:szCs w:val="20"/>
          <w:lang w:val="en-GB" w:eastAsia="en-US"/>
        </w:rPr>
      </w:pPr>
      <w:r w:rsidRPr="004C09CB">
        <w:rPr>
          <w:sz w:val="20"/>
          <w:szCs w:val="20"/>
          <w:lang w:val="en-GB" w:eastAsia="en-US"/>
        </w:rPr>
        <w:t>1.</w:t>
      </w:r>
      <w:r w:rsidRPr="004C09CB">
        <w:rPr>
          <w:sz w:val="20"/>
          <w:szCs w:val="20"/>
          <w:lang w:val="en-GB" w:eastAsia="en-US"/>
        </w:rPr>
        <w:tab/>
      </w:r>
      <w:r w:rsidRPr="002851F9">
        <w:rPr>
          <w:szCs w:val="20"/>
          <w:lang w:val="en-GB" w:eastAsia="en-US"/>
        </w:rPr>
        <w:t>In-life initiated/completed</w:t>
      </w:r>
    </w:p>
    <w:p w14:paraId="44A71A67" w14:textId="77777777" w:rsidR="004C09CB" w:rsidRPr="002851F9" w:rsidRDefault="004C09CB" w:rsidP="004C09CB">
      <w:pPr>
        <w:spacing w:after="240"/>
        <w:ind w:left="864"/>
        <w:jc w:val="both"/>
        <w:rPr>
          <w:szCs w:val="20"/>
          <w:lang w:val="en-GB" w:eastAsia="en-US"/>
        </w:rPr>
      </w:pPr>
      <w:r w:rsidRPr="002851F9">
        <w:rPr>
          <w:szCs w:val="20"/>
          <w:lang w:val="en-GB" w:eastAsia="en-US"/>
        </w:rPr>
        <w:t>07-December-2015 to 08-January-2016</w:t>
      </w:r>
    </w:p>
    <w:p w14:paraId="59ACC42C"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2.</w:t>
      </w:r>
      <w:r w:rsidRPr="002851F9">
        <w:rPr>
          <w:szCs w:val="20"/>
          <w:lang w:val="en-GB" w:eastAsia="en-US"/>
        </w:rPr>
        <w:tab/>
        <w:t>Animal assignment and treatment</w:t>
      </w:r>
    </w:p>
    <w:p w14:paraId="53EEB542" w14:textId="77777777" w:rsidR="004C09CB" w:rsidRPr="002851F9" w:rsidRDefault="004C09CB" w:rsidP="004C09CB">
      <w:pPr>
        <w:spacing w:after="240"/>
        <w:ind w:left="864"/>
        <w:jc w:val="both"/>
        <w:rPr>
          <w:szCs w:val="20"/>
          <w:lang w:val="en-GB" w:eastAsia="en-US"/>
        </w:rPr>
      </w:pPr>
      <w:r w:rsidRPr="002851F9">
        <w:rPr>
          <w:szCs w:val="20"/>
          <w:lang w:val="en-GB" w:eastAsia="en-US"/>
        </w:rPr>
        <w:t xml:space="preserve">Five groups of 10 animals/sex/concentration were administered concentrations of IN-M2G98 in feed daily for at least 28 days.  Males received 0, 150, 350, 750, and 1500 ppm and females received 0, 150, 350, 750, and 1500 ppm.  The dietary route of administration was selected because it is a potential route of human exposure.  The dose levels were based on partial mortality and adverse clinical signs observed at 175 mg/kg in a previous study in which IN-M2G98 was evaluated for acute oral toxicity in rats.  Animals were assigned to dose groups by computerised, stratified randomisation so that the weight variation of selected animals did not exceed </w:t>
      </w:r>
      <w:r w:rsidRPr="002851F9">
        <w:rPr>
          <w:szCs w:val="20"/>
          <w:lang w:val="en-GB" w:eastAsia="en-US"/>
        </w:rPr>
        <w:sym w:font="Symbol" w:char="F0B1"/>
      </w:r>
      <w:r w:rsidRPr="002851F9">
        <w:rPr>
          <w:szCs w:val="20"/>
          <w:lang w:val="en-GB" w:eastAsia="en-US"/>
        </w:rPr>
        <w:t xml:space="preserve">20% of the mean weight for each sex.  A control group received untreated diet.  Animal housing and husbandry were in accordance with the provisions of the </w:t>
      </w:r>
      <w:r w:rsidRPr="002851F9">
        <w:rPr>
          <w:i/>
          <w:szCs w:val="20"/>
          <w:lang w:val="en-GB" w:eastAsia="en-US"/>
        </w:rPr>
        <w:t>Guide for the Care and Use of Laboratory Animals</w:t>
      </w:r>
      <w:r w:rsidRPr="002851F9">
        <w:rPr>
          <w:szCs w:val="20"/>
          <w:lang w:val="en-GB" w:eastAsia="en-US"/>
        </w:rPr>
        <w:t xml:space="preserve"> (NRC 2011).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
        <w:gridCol w:w="904"/>
        <w:gridCol w:w="1408"/>
        <w:gridCol w:w="1509"/>
        <w:gridCol w:w="904"/>
        <w:gridCol w:w="904"/>
        <w:gridCol w:w="1408"/>
        <w:gridCol w:w="1359"/>
      </w:tblGrid>
      <w:tr w:rsidR="004C09CB" w:rsidRPr="00A6653A" w14:paraId="00B7BC06" w14:textId="77777777" w:rsidTr="004C09CB">
        <w:trPr>
          <w:jc w:val="center"/>
        </w:trPr>
        <w:tc>
          <w:tcPr>
            <w:tcW w:w="5000" w:type="pct"/>
            <w:gridSpan w:val="8"/>
            <w:tcBorders>
              <w:top w:val="nil"/>
              <w:left w:val="nil"/>
              <w:bottom w:val="single" w:sz="4" w:space="0" w:color="auto"/>
              <w:right w:val="nil"/>
            </w:tcBorders>
          </w:tcPr>
          <w:p w14:paraId="07AC86B0" w14:textId="77777777" w:rsidR="004C09CB" w:rsidRPr="00A6653A" w:rsidRDefault="004C09CB" w:rsidP="00A6653A">
            <w:pPr>
              <w:keepNext/>
              <w:rPr>
                <w:b/>
                <w:bCs/>
                <w:sz w:val="20"/>
                <w:szCs w:val="20"/>
                <w:lang w:val="en-GB" w:eastAsia="en-US"/>
              </w:rPr>
            </w:pPr>
            <w:bookmarkStart w:id="1295" w:name="_Toc67365292"/>
            <w:bookmarkStart w:id="1296" w:name="_Toc83181649"/>
            <w:r w:rsidRPr="00A6653A">
              <w:rPr>
                <w:b/>
                <w:bCs/>
                <w:sz w:val="20"/>
                <w:szCs w:val="20"/>
                <w:lang w:val="en-GB" w:eastAsia="en-US"/>
              </w:rPr>
              <w:lastRenderedPageBreak/>
              <w:t>Table </w:t>
            </w:r>
            <w:r w:rsidRPr="00A6653A">
              <w:rPr>
                <w:b/>
                <w:bCs/>
                <w:sz w:val="20"/>
                <w:szCs w:val="20"/>
                <w:lang w:val="en-GB" w:eastAsia="en-US"/>
              </w:rPr>
              <w:fldChar w:fldCharType="begin"/>
            </w:r>
            <w:r w:rsidRPr="00A6653A">
              <w:rPr>
                <w:b/>
                <w:bCs/>
                <w:sz w:val="20"/>
                <w:szCs w:val="20"/>
                <w:lang w:val="en-GB" w:eastAsia="en-US"/>
              </w:rPr>
              <w:instrText xml:space="preserve"> SEQ Table \* ARABIC </w:instrText>
            </w:r>
            <w:r w:rsidRPr="00A6653A">
              <w:rPr>
                <w:b/>
                <w:bCs/>
                <w:sz w:val="20"/>
                <w:szCs w:val="20"/>
                <w:lang w:val="en-GB" w:eastAsia="en-US"/>
              </w:rPr>
              <w:fldChar w:fldCharType="separate"/>
            </w:r>
            <w:r w:rsidR="003C2813">
              <w:rPr>
                <w:b/>
                <w:bCs/>
                <w:noProof/>
                <w:sz w:val="20"/>
                <w:szCs w:val="20"/>
                <w:lang w:val="en-GB" w:eastAsia="en-US"/>
              </w:rPr>
              <w:t>8</w:t>
            </w:r>
            <w:r w:rsidRPr="00A6653A">
              <w:rPr>
                <w:b/>
                <w:bCs/>
                <w:sz w:val="20"/>
                <w:szCs w:val="20"/>
                <w:lang w:val="en-GB" w:eastAsia="en-US"/>
              </w:rPr>
              <w:fldChar w:fldCharType="end"/>
            </w:r>
            <w:r w:rsidR="00C86652" w:rsidRPr="00A6653A">
              <w:rPr>
                <w:b/>
                <w:bCs/>
                <w:sz w:val="20"/>
                <w:szCs w:val="20"/>
                <w:lang w:val="en-GB" w:eastAsia="en-US"/>
              </w:rPr>
              <w:t>:</w:t>
            </w:r>
            <w:r w:rsidR="00E746E0" w:rsidRPr="00A6653A">
              <w:rPr>
                <w:b/>
                <w:bCs/>
                <w:sz w:val="20"/>
                <w:szCs w:val="20"/>
                <w:lang w:val="en-GB" w:eastAsia="en-US"/>
              </w:rPr>
              <w:t xml:space="preserve">  </w:t>
            </w:r>
            <w:r w:rsidRPr="00A6653A">
              <w:rPr>
                <w:b/>
                <w:bCs/>
                <w:sz w:val="20"/>
                <w:szCs w:val="20"/>
                <w:lang w:val="en-GB" w:eastAsia="en-US"/>
              </w:rPr>
              <w:t>St</w:t>
            </w:r>
            <w:r w:rsidRPr="00A6653A">
              <w:rPr>
                <w:b/>
                <w:sz w:val="20"/>
                <w:szCs w:val="20"/>
                <w:lang w:val="en-GB" w:eastAsia="en-US"/>
              </w:rPr>
              <w:t>udy design:  28-Day feeding study in rats</w:t>
            </w:r>
            <w:bookmarkEnd w:id="1295"/>
            <w:bookmarkEnd w:id="1296"/>
          </w:p>
        </w:tc>
      </w:tr>
      <w:tr w:rsidR="004C09CB" w:rsidRPr="00A6653A" w14:paraId="5DC64F92" w14:textId="77777777" w:rsidTr="004C09CB">
        <w:trPr>
          <w:jc w:val="center"/>
        </w:trPr>
        <w:tc>
          <w:tcPr>
            <w:tcW w:w="2556" w:type="pct"/>
            <w:gridSpan w:val="4"/>
            <w:tcBorders>
              <w:right w:val="single" w:sz="4" w:space="0" w:color="auto"/>
            </w:tcBorders>
            <w:vAlign w:val="bottom"/>
          </w:tcPr>
          <w:p w14:paraId="23B4DA7E"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Males</w:t>
            </w:r>
          </w:p>
        </w:tc>
        <w:tc>
          <w:tcPr>
            <w:tcW w:w="2444" w:type="pct"/>
            <w:gridSpan w:val="4"/>
            <w:tcBorders>
              <w:left w:val="single" w:sz="4" w:space="0" w:color="auto"/>
            </w:tcBorders>
            <w:vAlign w:val="bottom"/>
          </w:tcPr>
          <w:p w14:paraId="6C2EE2F9"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Females</w:t>
            </w:r>
          </w:p>
        </w:tc>
      </w:tr>
      <w:tr w:rsidR="004C09CB" w:rsidRPr="00A6653A" w14:paraId="28F7062E" w14:textId="77777777" w:rsidTr="004C09CB">
        <w:trPr>
          <w:jc w:val="center"/>
        </w:trPr>
        <w:tc>
          <w:tcPr>
            <w:tcW w:w="515" w:type="pct"/>
            <w:tcBorders>
              <w:right w:val="single" w:sz="4" w:space="0" w:color="auto"/>
            </w:tcBorders>
            <w:vAlign w:val="bottom"/>
          </w:tcPr>
          <w:p w14:paraId="1BE785DC"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Group no.</w:t>
            </w:r>
          </w:p>
        </w:tc>
        <w:tc>
          <w:tcPr>
            <w:tcW w:w="483" w:type="pct"/>
            <w:tcBorders>
              <w:left w:val="single" w:sz="4" w:space="0" w:color="auto"/>
              <w:right w:val="single" w:sz="4" w:space="0" w:color="auto"/>
            </w:tcBorders>
            <w:vAlign w:val="bottom"/>
          </w:tcPr>
          <w:p w14:paraId="1C06F907"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No./ group</w:t>
            </w:r>
          </w:p>
        </w:tc>
        <w:tc>
          <w:tcPr>
            <w:tcW w:w="752" w:type="pct"/>
            <w:tcBorders>
              <w:left w:val="single" w:sz="4" w:space="0" w:color="auto"/>
              <w:right w:val="single" w:sz="4" w:space="0" w:color="auto"/>
            </w:tcBorders>
            <w:vAlign w:val="bottom"/>
          </w:tcPr>
          <w:p w14:paraId="528C4C8C"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Conc. in diet (ppm)</w:t>
            </w:r>
            <w:r w:rsidRPr="00A6653A">
              <w:rPr>
                <w:b/>
                <w:sz w:val="18"/>
                <w:szCs w:val="18"/>
                <w:vertAlign w:val="superscript"/>
                <w:lang w:val="en-GB" w:eastAsia="en-US"/>
              </w:rPr>
              <w:t>a</w:t>
            </w:r>
          </w:p>
        </w:tc>
        <w:tc>
          <w:tcPr>
            <w:tcW w:w="806" w:type="pct"/>
            <w:tcBorders>
              <w:left w:val="single" w:sz="4" w:space="0" w:color="auto"/>
              <w:right w:val="single" w:sz="4" w:space="0" w:color="auto"/>
            </w:tcBorders>
            <w:vAlign w:val="bottom"/>
          </w:tcPr>
          <w:p w14:paraId="6B6169E1"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Mean daily intakes</w:t>
            </w:r>
            <w:r w:rsidRPr="00A6653A">
              <w:rPr>
                <w:b/>
                <w:sz w:val="18"/>
                <w:szCs w:val="18"/>
                <w:lang w:val="en-GB" w:eastAsia="en-US"/>
              </w:rPr>
              <w:br/>
              <w:t xml:space="preserve">mg/kg </w:t>
            </w:r>
            <w:proofErr w:type="spellStart"/>
            <w:r w:rsidRPr="00A6653A">
              <w:rPr>
                <w:b/>
                <w:sz w:val="18"/>
                <w:szCs w:val="18"/>
                <w:lang w:val="en-GB" w:eastAsia="en-US"/>
              </w:rPr>
              <w:t>bw</w:t>
            </w:r>
            <w:proofErr w:type="spellEnd"/>
          </w:p>
        </w:tc>
        <w:tc>
          <w:tcPr>
            <w:tcW w:w="483" w:type="pct"/>
            <w:tcBorders>
              <w:left w:val="single" w:sz="4" w:space="0" w:color="auto"/>
              <w:right w:val="single" w:sz="4" w:space="0" w:color="auto"/>
            </w:tcBorders>
            <w:vAlign w:val="bottom"/>
          </w:tcPr>
          <w:p w14:paraId="1327C079"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Group no.</w:t>
            </w:r>
          </w:p>
        </w:tc>
        <w:tc>
          <w:tcPr>
            <w:tcW w:w="483" w:type="pct"/>
            <w:tcBorders>
              <w:left w:val="single" w:sz="4" w:space="0" w:color="auto"/>
              <w:right w:val="single" w:sz="4" w:space="0" w:color="auto"/>
            </w:tcBorders>
            <w:vAlign w:val="bottom"/>
          </w:tcPr>
          <w:p w14:paraId="770F8C70"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No./ group</w:t>
            </w:r>
          </w:p>
        </w:tc>
        <w:tc>
          <w:tcPr>
            <w:tcW w:w="752" w:type="pct"/>
            <w:tcBorders>
              <w:left w:val="single" w:sz="4" w:space="0" w:color="auto"/>
              <w:right w:val="single" w:sz="4" w:space="0" w:color="auto"/>
            </w:tcBorders>
            <w:vAlign w:val="bottom"/>
          </w:tcPr>
          <w:p w14:paraId="2A8BA484"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Conc. in diet (ppm)</w:t>
            </w:r>
            <w:r w:rsidRPr="00A6653A">
              <w:rPr>
                <w:b/>
                <w:sz w:val="18"/>
                <w:szCs w:val="18"/>
                <w:vertAlign w:val="superscript"/>
                <w:lang w:val="en-GB" w:eastAsia="en-US"/>
              </w:rPr>
              <w:t>a</w:t>
            </w:r>
          </w:p>
        </w:tc>
        <w:tc>
          <w:tcPr>
            <w:tcW w:w="726" w:type="pct"/>
            <w:tcBorders>
              <w:left w:val="single" w:sz="4" w:space="0" w:color="auto"/>
            </w:tcBorders>
            <w:vAlign w:val="bottom"/>
          </w:tcPr>
          <w:p w14:paraId="4A33314C"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Mean daily intakes</w:t>
            </w:r>
            <w:r w:rsidRPr="00A6653A">
              <w:rPr>
                <w:b/>
                <w:sz w:val="18"/>
                <w:szCs w:val="18"/>
                <w:lang w:val="en-GB" w:eastAsia="en-US"/>
              </w:rPr>
              <w:br/>
              <w:t xml:space="preserve">mg/kg </w:t>
            </w:r>
            <w:proofErr w:type="spellStart"/>
            <w:r w:rsidRPr="00A6653A">
              <w:rPr>
                <w:b/>
                <w:sz w:val="18"/>
                <w:szCs w:val="18"/>
                <w:lang w:val="en-GB" w:eastAsia="en-US"/>
              </w:rPr>
              <w:t>bw</w:t>
            </w:r>
            <w:proofErr w:type="spellEnd"/>
          </w:p>
        </w:tc>
      </w:tr>
      <w:tr w:rsidR="004C09CB" w:rsidRPr="00A6653A" w14:paraId="45332FBB" w14:textId="77777777" w:rsidTr="004C09CB">
        <w:trPr>
          <w:jc w:val="center"/>
        </w:trPr>
        <w:tc>
          <w:tcPr>
            <w:tcW w:w="515" w:type="pct"/>
            <w:tcBorders>
              <w:right w:val="single" w:sz="4" w:space="0" w:color="auto"/>
            </w:tcBorders>
            <w:vAlign w:val="center"/>
          </w:tcPr>
          <w:p w14:paraId="27B4D6D3" w14:textId="77777777" w:rsidR="004C09CB" w:rsidRPr="00A6653A" w:rsidRDefault="004C09CB" w:rsidP="004C09CB">
            <w:pPr>
              <w:keepNext/>
              <w:jc w:val="center"/>
              <w:rPr>
                <w:sz w:val="18"/>
                <w:szCs w:val="18"/>
                <w:lang w:val="en-GB" w:eastAsia="en-US"/>
              </w:rPr>
            </w:pPr>
            <w:r w:rsidRPr="00A6653A">
              <w:rPr>
                <w:sz w:val="18"/>
                <w:szCs w:val="18"/>
                <w:lang w:val="en-GB" w:eastAsia="en-US"/>
              </w:rPr>
              <w:t>1</w:t>
            </w:r>
          </w:p>
        </w:tc>
        <w:tc>
          <w:tcPr>
            <w:tcW w:w="483" w:type="pct"/>
            <w:tcBorders>
              <w:left w:val="single" w:sz="4" w:space="0" w:color="auto"/>
              <w:right w:val="single" w:sz="4" w:space="0" w:color="auto"/>
            </w:tcBorders>
            <w:vAlign w:val="center"/>
          </w:tcPr>
          <w:p w14:paraId="5FA21466"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right w:val="single" w:sz="4" w:space="0" w:color="auto"/>
            </w:tcBorders>
            <w:vAlign w:val="center"/>
          </w:tcPr>
          <w:p w14:paraId="67F56C49" w14:textId="77777777" w:rsidR="004C09CB" w:rsidRPr="00A6653A" w:rsidRDefault="004C09CB" w:rsidP="004C09CB">
            <w:pPr>
              <w:keepNext/>
              <w:jc w:val="center"/>
              <w:rPr>
                <w:sz w:val="18"/>
                <w:szCs w:val="18"/>
                <w:lang w:val="en-GB" w:eastAsia="en-US"/>
              </w:rPr>
            </w:pPr>
            <w:r w:rsidRPr="00A6653A">
              <w:rPr>
                <w:sz w:val="18"/>
                <w:szCs w:val="18"/>
                <w:lang w:val="en-GB" w:eastAsia="en-US"/>
              </w:rPr>
              <w:t>0 (control)</w:t>
            </w:r>
          </w:p>
        </w:tc>
        <w:tc>
          <w:tcPr>
            <w:tcW w:w="806" w:type="pct"/>
            <w:tcBorders>
              <w:left w:val="single" w:sz="4" w:space="0" w:color="auto"/>
              <w:right w:val="single" w:sz="4" w:space="0" w:color="auto"/>
            </w:tcBorders>
            <w:vAlign w:val="center"/>
          </w:tcPr>
          <w:p w14:paraId="4D48278D" w14:textId="77777777" w:rsidR="004C09CB" w:rsidRPr="00A6653A" w:rsidRDefault="004C09CB" w:rsidP="004C09CB">
            <w:pPr>
              <w:keepNext/>
              <w:jc w:val="center"/>
              <w:rPr>
                <w:sz w:val="18"/>
                <w:szCs w:val="18"/>
                <w:lang w:val="en-GB" w:eastAsia="en-US"/>
              </w:rPr>
            </w:pPr>
            <w:r w:rsidRPr="00A6653A">
              <w:rPr>
                <w:sz w:val="18"/>
                <w:szCs w:val="18"/>
                <w:lang w:val="en-GB" w:eastAsia="en-US"/>
              </w:rPr>
              <w:t>0 (control)</w:t>
            </w:r>
          </w:p>
        </w:tc>
        <w:tc>
          <w:tcPr>
            <w:tcW w:w="483" w:type="pct"/>
            <w:tcBorders>
              <w:left w:val="single" w:sz="4" w:space="0" w:color="auto"/>
              <w:right w:val="single" w:sz="4" w:space="0" w:color="auto"/>
            </w:tcBorders>
            <w:vAlign w:val="center"/>
          </w:tcPr>
          <w:p w14:paraId="64222FCD" w14:textId="77777777" w:rsidR="004C09CB" w:rsidRPr="00A6653A" w:rsidRDefault="004C09CB" w:rsidP="004C09CB">
            <w:pPr>
              <w:keepNext/>
              <w:jc w:val="center"/>
              <w:rPr>
                <w:sz w:val="18"/>
                <w:szCs w:val="18"/>
                <w:lang w:val="en-GB" w:eastAsia="en-US"/>
              </w:rPr>
            </w:pPr>
            <w:r w:rsidRPr="00A6653A">
              <w:rPr>
                <w:sz w:val="18"/>
                <w:szCs w:val="18"/>
                <w:lang w:val="en-GB" w:eastAsia="en-US"/>
              </w:rPr>
              <w:t>1</w:t>
            </w:r>
          </w:p>
        </w:tc>
        <w:tc>
          <w:tcPr>
            <w:tcW w:w="483" w:type="pct"/>
            <w:tcBorders>
              <w:left w:val="single" w:sz="4" w:space="0" w:color="auto"/>
              <w:right w:val="single" w:sz="4" w:space="0" w:color="auto"/>
            </w:tcBorders>
            <w:vAlign w:val="center"/>
          </w:tcPr>
          <w:p w14:paraId="0E90B4AD"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right w:val="single" w:sz="4" w:space="0" w:color="auto"/>
            </w:tcBorders>
            <w:vAlign w:val="center"/>
          </w:tcPr>
          <w:p w14:paraId="60700539" w14:textId="77777777" w:rsidR="004C09CB" w:rsidRPr="00A6653A" w:rsidRDefault="004C09CB" w:rsidP="004C09CB">
            <w:pPr>
              <w:keepNext/>
              <w:jc w:val="center"/>
              <w:rPr>
                <w:sz w:val="18"/>
                <w:szCs w:val="18"/>
                <w:lang w:val="en-GB" w:eastAsia="en-US"/>
              </w:rPr>
            </w:pPr>
            <w:r w:rsidRPr="00A6653A">
              <w:rPr>
                <w:sz w:val="18"/>
                <w:szCs w:val="18"/>
                <w:lang w:val="en-GB" w:eastAsia="en-US"/>
              </w:rPr>
              <w:t>0 (control)</w:t>
            </w:r>
          </w:p>
        </w:tc>
        <w:tc>
          <w:tcPr>
            <w:tcW w:w="726" w:type="pct"/>
            <w:tcBorders>
              <w:left w:val="single" w:sz="4" w:space="0" w:color="auto"/>
            </w:tcBorders>
            <w:vAlign w:val="center"/>
          </w:tcPr>
          <w:p w14:paraId="44853446" w14:textId="77777777" w:rsidR="004C09CB" w:rsidRPr="00A6653A" w:rsidRDefault="004C09CB" w:rsidP="004C09CB">
            <w:pPr>
              <w:keepNext/>
              <w:jc w:val="center"/>
              <w:rPr>
                <w:sz w:val="18"/>
                <w:szCs w:val="18"/>
                <w:lang w:val="en-GB" w:eastAsia="en-US"/>
              </w:rPr>
            </w:pPr>
            <w:r w:rsidRPr="00A6653A">
              <w:rPr>
                <w:sz w:val="18"/>
                <w:szCs w:val="18"/>
                <w:lang w:val="en-GB" w:eastAsia="en-US"/>
              </w:rPr>
              <w:t>0 (control)</w:t>
            </w:r>
          </w:p>
        </w:tc>
      </w:tr>
      <w:tr w:rsidR="004C09CB" w:rsidRPr="00A6653A" w14:paraId="2DD13C28" w14:textId="77777777" w:rsidTr="004C09CB">
        <w:trPr>
          <w:jc w:val="center"/>
        </w:trPr>
        <w:tc>
          <w:tcPr>
            <w:tcW w:w="515" w:type="pct"/>
            <w:tcBorders>
              <w:right w:val="single" w:sz="4" w:space="0" w:color="auto"/>
            </w:tcBorders>
            <w:vAlign w:val="center"/>
          </w:tcPr>
          <w:p w14:paraId="57BAEBA7" w14:textId="77777777" w:rsidR="004C09CB" w:rsidRPr="00A6653A" w:rsidRDefault="004C09CB" w:rsidP="004C09CB">
            <w:pPr>
              <w:keepNext/>
              <w:jc w:val="center"/>
              <w:rPr>
                <w:sz w:val="18"/>
                <w:szCs w:val="18"/>
                <w:lang w:val="en-GB" w:eastAsia="en-US"/>
              </w:rPr>
            </w:pPr>
            <w:r w:rsidRPr="00A6653A">
              <w:rPr>
                <w:sz w:val="18"/>
                <w:szCs w:val="18"/>
                <w:lang w:val="en-GB" w:eastAsia="en-US"/>
              </w:rPr>
              <w:t>2</w:t>
            </w:r>
          </w:p>
        </w:tc>
        <w:tc>
          <w:tcPr>
            <w:tcW w:w="483" w:type="pct"/>
            <w:tcBorders>
              <w:left w:val="single" w:sz="4" w:space="0" w:color="auto"/>
              <w:right w:val="single" w:sz="4" w:space="0" w:color="auto"/>
            </w:tcBorders>
            <w:vAlign w:val="center"/>
          </w:tcPr>
          <w:p w14:paraId="38EF53E3"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right w:val="single" w:sz="4" w:space="0" w:color="auto"/>
            </w:tcBorders>
            <w:vAlign w:val="center"/>
          </w:tcPr>
          <w:p w14:paraId="50720CB9" w14:textId="77777777" w:rsidR="004C09CB" w:rsidRPr="00A6653A" w:rsidRDefault="004C09CB" w:rsidP="004C09CB">
            <w:pPr>
              <w:keepNext/>
              <w:jc w:val="center"/>
              <w:rPr>
                <w:sz w:val="18"/>
                <w:szCs w:val="18"/>
                <w:lang w:val="en-GB" w:eastAsia="en-US"/>
              </w:rPr>
            </w:pPr>
            <w:r w:rsidRPr="00A6653A">
              <w:rPr>
                <w:sz w:val="18"/>
                <w:szCs w:val="18"/>
                <w:lang w:val="en-GB" w:eastAsia="en-US"/>
              </w:rPr>
              <w:t>150</w:t>
            </w:r>
          </w:p>
        </w:tc>
        <w:tc>
          <w:tcPr>
            <w:tcW w:w="806" w:type="pct"/>
            <w:tcBorders>
              <w:left w:val="single" w:sz="4" w:space="0" w:color="auto"/>
              <w:right w:val="single" w:sz="4" w:space="0" w:color="auto"/>
            </w:tcBorders>
            <w:vAlign w:val="center"/>
          </w:tcPr>
          <w:p w14:paraId="425EE634" w14:textId="77777777" w:rsidR="004C09CB" w:rsidRPr="00A6653A" w:rsidRDefault="004C09CB" w:rsidP="004C09CB">
            <w:pPr>
              <w:keepNext/>
              <w:jc w:val="center"/>
              <w:rPr>
                <w:sz w:val="18"/>
                <w:szCs w:val="18"/>
                <w:lang w:val="en-GB" w:eastAsia="en-US"/>
              </w:rPr>
            </w:pPr>
            <w:r w:rsidRPr="00A6653A">
              <w:rPr>
                <w:sz w:val="18"/>
                <w:szCs w:val="18"/>
                <w:lang w:val="en-GB" w:eastAsia="en-US"/>
              </w:rPr>
              <w:t>12</w:t>
            </w:r>
          </w:p>
        </w:tc>
        <w:tc>
          <w:tcPr>
            <w:tcW w:w="483" w:type="pct"/>
            <w:tcBorders>
              <w:left w:val="single" w:sz="4" w:space="0" w:color="auto"/>
              <w:right w:val="single" w:sz="4" w:space="0" w:color="auto"/>
            </w:tcBorders>
            <w:vAlign w:val="center"/>
          </w:tcPr>
          <w:p w14:paraId="4DB2404B" w14:textId="77777777" w:rsidR="004C09CB" w:rsidRPr="00A6653A" w:rsidRDefault="004C09CB" w:rsidP="004C09CB">
            <w:pPr>
              <w:keepNext/>
              <w:jc w:val="center"/>
              <w:rPr>
                <w:sz w:val="18"/>
                <w:szCs w:val="18"/>
                <w:lang w:val="en-GB" w:eastAsia="en-US"/>
              </w:rPr>
            </w:pPr>
            <w:r w:rsidRPr="00A6653A">
              <w:rPr>
                <w:sz w:val="18"/>
                <w:szCs w:val="18"/>
                <w:lang w:val="en-GB" w:eastAsia="en-US"/>
              </w:rPr>
              <w:t>2</w:t>
            </w:r>
          </w:p>
        </w:tc>
        <w:tc>
          <w:tcPr>
            <w:tcW w:w="483" w:type="pct"/>
            <w:tcBorders>
              <w:left w:val="single" w:sz="4" w:space="0" w:color="auto"/>
              <w:right w:val="single" w:sz="4" w:space="0" w:color="auto"/>
            </w:tcBorders>
            <w:vAlign w:val="center"/>
          </w:tcPr>
          <w:p w14:paraId="4A594A32"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right w:val="single" w:sz="4" w:space="0" w:color="auto"/>
            </w:tcBorders>
            <w:vAlign w:val="center"/>
          </w:tcPr>
          <w:p w14:paraId="5E804EE8" w14:textId="77777777" w:rsidR="004C09CB" w:rsidRPr="00A6653A" w:rsidRDefault="004C09CB" w:rsidP="004C09CB">
            <w:pPr>
              <w:keepNext/>
              <w:jc w:val="center"/>
              <w:rPr>
                <w:sz w:val="18"/>
                <w:szCs w:val="18"/>
                <w:lang w:val="en-GB" w:eastAsia="en-US"/>
              </w:rPr>
            </w:pPr>
            <w:r w:rsidRPr="00A6653A">
              <w:rPr>
                <w:sz w:val="18"/>
                <w:szCs w:val="18"/>
                <w:lang w:val="en-GB" w:eastAsia="en-US"/>
              </w:rPr>
              <w:t>150</w:t>
            </w:r>
          </w:p>
        </w:tc>
        <w:tc>
          <w:tcPr>
            <w:tcW w:w="726" w:type="pct"/>
            <w:tcBorders>
              <w:left w:val="single" w:sz="4" w:space="0" w:color="auto"/>
            </w:tcBorders>
            <w:vAlign w:val="center"/>
          </w:tcPr>
          <w:p w14:paraId="7B6005F3" w14:textId="77777777" w:rsidR="004C09CB" w:rsidRPr="00A6653A" w:rsidRDefault="004C09CB" w:rsidP="004C09CB">
            <w:pPr>
              <w:keepNext/>
              <w:jc w:val="center"/>
              <w:rPr>
                <w:sz w:val="18"/>
                <w:szCs w:val="18"/>
                <w:lang w:val="en-GB" w:eastAsia="en-US"/>
              </w:rPr>
            </w:pPr>
            <w:r w:rsidRPr="00A6653A">
              <w:rPr>
                <w:sz w:val="18"/>
                <w:szCs w:val="18"/>
                <w:lang w:val="en-GB" w:eastAsia="en-US"/>
              </w:rPr>
              <w:t>12</w:t>
            </w:r>
          </w:p>
        </w:tc>
      </w:tr>
      <w:tr w:rsidR="004C09CB" w:rsidRPr="00A6653A" w14:paraId="6142DAEB" w14:textId="77777777" w:rsidTr="004C09CB">
        <w:trPr>
          <w:jc w:val="center"/>
        </w:trPr>
        <w:tc>
          <w:tcPr>
            <w:tcW w:w="515" w:type="pct"/>
            <w:tcBorders>
              <w:right w:val="single" w:sz="4" w:space="0" w:color="auto"/>
            </w:tcBorders>
            <w:vAlign w:val="center"/>
          </w:tcPr>
          <w:p w14:paraId="4EFD8E31" w14:textId="77777777" w:rsidR="004C09CB" w:rsidRPr="00A6653A" w:rsidRDefault="004C09CB" w:rsidP="004C09CB">
            <w:pPr>
              <w:keepNext/>
              <w:jc w:val="center"/>
              <w:rPr>
                <w:sz w:val="18"/>
                <w:szCs w:val="18"/>
                <w:lang w:val="en-GB" w:eastAsia="en-US"/>
              </w:rPr>
            </w:pPr>
            <w:r w:rsidRPr="00A6653A">
              <w:rPr>
                <w:sz w:val="18"/>
                <w:szCs w:val="18"/>
                <w:lang w:val="en-GB" w:eastAsia="en-US"/>
              </w:rPr>
              <w:t>3</w:t>
            </w:r>
          </w:p>
        </w:tc>
        <w:tc>
          <w:tcPr>
            <w:tcW w:w="483" w:type="pct"/>
            <w:tcBorders>
              <w:left w:val="single" w:sz="4" w:space="0" w:color="auto"/>
              <w:right w:val="single" w:sz="4" w:space="0" w:color="auto"/>
            </w:tcBorders>
            <w:vAlign w:val="center"/>
          </w:tcPr>
          <w:p w14:paraId="7044C876"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right w:val="single" w:sz="4" w:space="0" w:color="auto"/>
            </w:tcBorders>
            <w:vAlign w:val="center"/>
          </w:tcPr>
          <w:p w14:paraId="19CB4ED4" w14:textId="77777777" w:rsidR="004C09CB" w:rsidRPr="00A6653A" w:rsidRDefault="004C09CB" w:rsidP="004C09CB">
            <w:pPr>
              <w:keepNext/>
              <w:jc w:val="center"/>
              <w:rPr>
                <w:sz w:val="18"/>
                <w:szCs w:val="18"/>
                <w:lang w:val="en-GB" w:eastAsia="en-US"/>
              </w:rPr>
            </w:pPr>
            <w:r w:rsidRPr="00A6653A">
              <w:rPr>
                <w:sz w:val="18"/>
                <w:szCs w:val="18"/>
                <w:lang w:val="en-GB" w:eastAsia="en-US"/>
              </w:rPr>
              <w:t>350</w:t>
            </w:r>
          </w:p>
        </w:tc>
        <w:tc>
          <w:tcPr>
            <w:tcW w:w="806" w:type="pct"/>
            <w:tcBorders>
              <w:left w:val="single" w:sz="4" w:space="0" w:color="auto"/>
              <w:right w:val="single" w:sz="4" w:space="0" w:color="auto"/>
            </w:tcBorders>
            <w:vAlign w:val="center"/>
          </w:tcPr>
          <w:p w14:paraId="279BED83" w14:textId="77777777" w:rsidR="004C09CB" w:rsidRPr="00A6653A" w:rsidRDefault="004C09CB" w:rsidP="004C09CB">
            <w:pPr>
              <w:keepNext/>
              <w:jc w:val="center"/>
              <w:rPr>
                <w:sz w:val="18"/>
                <w:szCs w:val="18"/>
                <w:lang w:val="en-GB" w:eastAsia="en-US"/>
              </w:rPr>
            </w:pPr>
            <w:r w:rsidRPr="00A6653A">
              <w:rPr>
                <w:sz w:val="18"/>
                <w:szCs w:val="18"/>
                <w:lang w:val="en-GB" w:eastAsia="en-US"/>
              </w:rPr>
              <w:t>22</w:t>
            </w:r>
          </w:p>
        </w:tc>
        <w:tc>
          <w:tcPr>
            <w:tcW w:w="483" w:type="pct"/>
            <w:tcBorders>
              <w:left w:val="single" w:sz="4" w:space="0" w:color="auto"/>
              <w:right w:val="single" w:sz="4" w:space="0" w:color="auto"/>
            </w:tcBorders>
            <w:vAlign w:val="center"/>
          </w:tcPr>
          <w:p w14:paraId="23F393E8" w14:textId="77777777" w:rsidR="004C09CB" w:rsidRPr="00A6653A" w:rsidRDefault="004C09CB" w:rsidP="004C09CB">
            <w:pPr>
              <w:keepNext/>
              <w:jc w:val="center"/>
              <w:rPr>
                <w:sz w:val="18"/>
                <w:szCs w:val="18"/>
                <w:lang w:val="en-GB" w:eastAsia="en-US"/>
              </w:rPr>
            </w:pPr>
            <w:r w:rsidRPr="00A6653A">
              <w:rPr>
                <w:sz w:val="18"/>
                <w:szCs w:val="18"/>
                <w:lang w:val="en-GB" w:eastAsia="en-US"/>
              </w:rPr>
              <w:t>3</w:t>
            </w:r>
          </w:p>
        </w:tc>
        <w:tc>
          <w:tcPr>
            <w:tcW w:w="483" w:type="pct"/>
            <w:tcBorders>
              <w:left w:val="single" w:sz="4" w:space="0" w:color="auto"/>
              <w:right w:val="single" w:sz="4" w:space="0" w:color="auto"/>
            </w:tcBorders>
            <w:vAlign w:val="center"/>
          </w:tcPr>
          <w:p w14:paraId="527DF28A"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right w:val="single" w:sz="4" w:space="0" w:color="auto"/>
            </w:tcBorders>
            <w:vAlign w:val="center"/>
          </w:tcPr>
          <w:p w14:paraId="44CE6802" w14:textId="77777777" w:rsidR="004C09CB" w:rsidRPr="00A6653A" w:rsidRDefault="004C09CB" w:rsidP="004C09CB">
            <w:pPr>
              <w:keepNext/>
              <w:jc w:val="center"/>
              <w:rPr>
                <w:sz w:val="18"/>
                <w:szCs w:val="18"/>
                <w:lang w:val="en-GB" w:eastAsia="en-US"/>
              </w:rPr>
            </w:pPr>
            <w:r w:rsidRPr="00A6653A">
              <w:rPr>
                <w:sz w:val="18"/>
                <w:szCs w:val="18"/>
                <w:lang w:val="en-GB" w:eastAsia="en-US"/>
              </w:rPr>
              <w:t>350</w:t>
            </w:r>
          </w:p>
        </w:tc>
        <w:tc>
          <w:tcPr>
            <w:tcW w:w="726" w:type="pct"/>
            <w:tcBorders>
              <w:left w:val="single" w:sz="4" w:space="0" w:color="auto"/>
            </w:tcBorders>
            <w:vAlign w:val="center"/>
          </w:tcPr>
          <w:p w14:paraId="3D78E054" w14:textId="77777777" w:rsidR="004C09CB" w:rsidRPr="00A6653A" w:rsidRDefault="004C09CB" w:rsidP="004C09CB">
            <w:pPr>
              <w:keepNext/>
              <w:jc w:val="center"/>
              <w:rPr>
                <w:sz w:val="18"/>
                <w:szCs w:val="18"/>
                <w:lang w:val="en-GB" w:eastAsia="en-US"/>
              </w:rPr>
            </w:pPr>
            <w:r w:rsidRPr="00A6653A">
              <w:rPr>
                <w:sz w:val="18"/>
                <w:szCs w:val="18"/>
                <w:lang w:val="en-GB" w:eastAsia="en-US"/>
              </w:rPr>
              <w:t>21</w:t>
            </w:r>
          </w:p>
        </w:tc>
      </w:tr>
      <w:tr w:rsidR="004C09CB" w:rsidRPr="00A6653A" w14:paraId="5B18BACA" w14:textId="77777777" w:rsidTr="004C09CB">
        <w:trPr>
          <w:jc w:val="center"/>
        </w:trPr>
        <w:tc>
          <w:tcPr>
            <w:tcW w:w="515" w:type="pct"/>
            <w:tcBorders>
              <w:right w:val="single" w:sz="4" w:space="0" w:color="auto"/>
            </w:tcBorders>
            <w:vAlign w:val="center"/>
          </w:tcPr>
          <w:p w14:paraId="5CD5527E" w14:textId="77777777" w:rsidR="004C09CB" w:rsidRPr="00A6653A" w:rsidRDefault="004C09CB" w:rsidP="004C09CB">
            <w:pPr>
              <w:keepNext/>
              <w:jc w:val="center"/>
              <w:rPr>
                <w:sz w:val="18"/>
                <w:szCs w:val="18"/>
                <w:lang w:val="en-GB" w:eastAsia="en-US"/>
              </w:rPr>
            </w:pPr>
            <w:r w:rsidRPr="00A6653A">
              <w:rPr>
                <w:sz w:val="18"/>
                <w:szCs w:val="18"/>
                <w:lang w:val="en-GB" w:eastAsia="en-US"/>
              </w:rPr>
              <w:t>4</w:t>
            </w:r>
            <w:r w:rsidRPr="00A6653A">
              <w:rPr>
                <w:sz w:val="18"/>
                <w:szCs w:val="18"/>
                <w:vertAlign w:val="superscript"/>
                <w:lang w:val="en-GB" w:eastAsia="en-US"/>
              </w:rPr>
              <w:t>b</w:t>
            </w:r>
          </w:p>
        </w:tc>
        <w:tc>
          <w:tcPr>
            <w:tcW w:w="483" w:type="pct"/>
            <w:tcBorders>
              <w:left w:val="single" w:sz="4" w:space="0" w:color="auto"/>
              <w:right w:val="single" w:sz="4" w:space="0" w:color="auto"/>
            </w:tcBorders>
            <w:vAlign w:val="center"/>
          </w:tcPr>
          <w:p w14:paraId="7ECAA5E7"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right w:val="single" w:sz="4" w:space="0" w:color="auto"/>
            </w:tcBorders>
            <w:vAlign w:val="center"/>
          </w:tcPr>
          <w:p w14:paraId="3F4B91F8" w14:textId="77777777" w:rsidR="004C09CB" w:rsidRPr="00A6653A" w:rsidRDefault="004C09CB" w:rsidP="004C09CB">
            <w:pPr>
              <w:keepNext/>
              <w:jc w:val="center"/>
              <w:rPr>
                <w:sz w:val="18"/>
                <w:szCs w:val="18"/>
                <w:lang w:val="en-GB" w:eastAsia="en-US"/>
              </w:rPr>
            </w:pPr>
            <w:r w:rsidRPr="00A6653A">
              <w:rPr>
                <w:sz w:val="18"/>
                <w:szCs w:val="18"/>
                <w:lang w:val="en-GB" w:eastAsia="en-US"/>
              </w:rPr>
              <w:t>750</w:t>
            </w:r>
          </w:p>
        </w:tc>
        <w:tc>
          <w:tcPr>
            <w:tcW w:w="806" w:type="pct"/>
            <w:tcBorders>
              <w:left w:val="single" w:sz="4" w:space="0" w:color="auto"/>
              <w:right w:val="single" w:sz="4" w:space="0" w:color="auto"/>
            </w:tcBorders>
            <w:vAlign w:val="center"/>
          </w:tcPr>
          <w:p w14:paraId="512BA518" w14:textId="77777777" w:rsidR="004C09CB" w:rsidRPr="00A6653A" w:rsidRDefault="004C09CB" w:rsidP="004C09CB">
            <w:pPr>
              <w:keepNext/>
              <w:jc w:val="center"/>
              <w:rPr>
                <w:sz w:val="18"/>
                <w:szCs w:val="18"/>
                <w:lang w:val="en-GB" w:eastAsia="en-US"/>
              </w:rPr>
            </w:pPr>
            <w:r w:rsidRPr="00A6653A">
              <w:rPr>
                <w:sz w:val="18"/>
                <w:szCs w:val="18"/>
                <w:lang w:val="en-GB" w:eastAsia="en-US"/>
              </w:rPr>
              <w:t>22</w:t>
            </w:r>
          </w:p>
        </w:tc>
        <w:tc>
          <w:tcPr>
            <w:tcW w:w="483" w:type="pct"/>
            <w:tcBorders>
              <w:left w:val="single" w:sz="4" w:space="0" w:color="auto"/>
              <w:right w:val="single" w:sz="4" w:space="0" w:color="auto"/>
            </w:tcBorders>
            <w:vAlign w:val="center"/>
          </w:tcPr>
          <w:p w14:paraId="126966EF" w14:textId="77777777" w:rsidR="004C09CB" w:rsidRPr="00A6653A" w:rsidRDefault="004C09CB" w:rsidP="004C09CB">
            <w:pPr>
              <w:keepNext/>
              <w:jc w:val="center"/>
              <w:rPr>
                <w:sz w:val="18"/>
                <w:szCs w:val="18"/>
                <w:lang w:val="en-GB" w:eastAsia="en-US"/>
              </w:rPr>
            </w:pPr>
            <w:r w:rsidRPr="00A6653A">
              <w:rPr>
                <w:sz w:val="18"/>
                <w:szCs w:val="18"/>
                <w:lang w:val="en-GB" w:eastAsia="en-US"/>
              </w:rPr>
              <w:t>4</w:t>
            </w:r>
            <w:r w:rsidRPr="00A6653A">
              <w:rPr>
                <w:sz w:val="18"/>
                <w:szCs w:val="18"/>
                <w:vertAlign w:val="superscript"/>
                <w:lang w:val="en-GB" w:eastAsia="en-US"/>
              </w:rPr>
              <w:t>b</w:t>
            </w:r>
          </w:p>
        </w:tc>
        <w:tc>
          <w:tcPr>
            <w:tcW w:w="483" w:type="pct"/>
            <w:tcBorders>
              <w:left w:val="single" w:sz="4" w:space="0" w:color="auto"/>
              <w:right w:val="single" w:sz="4" w:space="0" w:color="auto"/>
            </w:tcBorders>
            <w:vAlign w:val="center"/>
          </w:tcPr>
          <w:p w14:paraId="709E90CC"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right w:val="single" w:sz="4" w:space="0" w:color="auto"/>
            </w:tcBorders>
            <w:vAlign w:val="center"/>
          </w:tcPr>
          <w:p w14:paraId="0E25E83C" w14:textId="77777777" w:rsidR="004C09CB" w:rsidRPr="00A6653A" w:rsidRDefault="004C09CB" w:rsidP="004C09CB">
            <w:pPr>
              <w:keepNext/>
              <w:jc w:val="center"/>
              <w:rPr>
                <w:sz w:val="18"/>
                <w:szCs w:val="18"/>
                <w:lang w:val="en-GB" w:eastAsia="en-US"/>
              </w:rPr>
            </w:pPr>
            <w:r w:rsidRPr="00A6653A">
              <w:rPr>
                <w:sz w:val="18"/>
                <w:szCs w:val="18"/>
                <w:lang w:val="en-GB" w:eastAsia="en-US"/>
              </w:rPr>
              <w:t>750</w:t>
            </w:r>
          </w:p>
        </w:tc>
        <w:tc>
          <w:tcPr>
            <w:tcW w:w="726" w:type="pct"/>
            <w:tcBorders>
              <w:left w:val="single" w:sz="4" w:space="0" w:color="auto"/>
            </w:tcBorders>
            <w:vAlign w:val="center"/>
          </w:tcPr>
          <w:p w14:paraId="5F4AFEAA" w14:textId="77777777" w:rsidR="004C09CB" w:rsidRPr="00A6653A" w:rsidRDefault="004C09CB" w:rsidP="004C09CB">
            <w:pPr>
              <w:keepNext/>
              <w:jc w:val="center"/>
              <w:rPr>
                <w:sz w:val="18"/>
                <w:szCs w:val="18"/>
                <w:lang w:val="en-GB" w:eastAsia="en-US"/>
              </w:rPr>
            </w:pPr>
            <w:r w:rsidRPr="00A6653A">
              <w:rPr>
                <w:sz w:val="18"/>
                <w:szCs w:val="18"/>
                <w:lang w:val="en-GB" w:eastAsia="en-US"/>
              </w:rPr>
              <w:t>22</w:t>
            </w:r>
          </w:p>
        </w:tc>
      </w:tr>
      <w:tr w:rsidR="004C09CB" w:rsidRPr="00A6653A" w14:paraId="776845E5" w14:textId="77777777" w:rsidTr="004C09CB">
        <w:trPr>
          <w:jc w:val="center"/>
        </w:trPr>
        <w:tc>
          <w:tcPr>
            <w:tcW w:w="515" w:type="pct"/>
            <w:tcBorders>
              <w:bottom w:val="single" w:sz="4" w:space="0" w:color="auto"/>
              <w:right w:val="single" w:sz="4" w:space="0" w:color="auto"/>
            </w:tcBorders>
            <w:vAlign w:val="center"/>
          </w:tcPr>
          <w:p w14:paraId="5EC2BAF6" w14:textId="77777777" w:rsidR="004C09CB" w:rsidRPr="00A6653A" w:rsidRDefault="004C09CB" w:rsidP="004C09CB">
            <w:pPr>
              <w:keepNext/>
              <w:jc w:val="center"/>
              <w:rPr>
                <w:sz w:val="18"/>
                <w:szCs w:val="18"/>
                <w:lang w:val="en-GB" w:eastAsia="en-US"/>
              </w:rPr>
            </w:pPr>
            <w:r w:rsidRPr="00A6653A">
              <w:rPr>
                <w:sz w:val="18"/>
                <w:szCs w:val="18"/>
                <w:lang w:val="en-GB" w:eastAsia="en-US"/>
              </w:rPr>
              <w:t>5</w:t>
            </w:r>
            <w:r w:rsidRPr="00A6653A">
              <w:rPr>
                <w:sz w:val="18"/>
                <w:szCs w:val="18"/>
                <w:vertAlign w:val="superscript"/>
                <w:lang w:val="en-GB" w:eastAsia="en-US"/>
              </w:rPr>
              <w:t>b</w:t>
            </w:r>
          </w:p>
        </w:tc>
        <w:tc>
          <w:tcPr>
            <w:tcW w:w="483" w:type="pct"/>
            <w:tcBorders>
              <w:left w:val="single" w:sz="4" w:space="0" w:color="auto"/>
              <w:bottom w:val="single" w:sz="4" w:space="0" w:color="auto"/>
              <w:right w:val="single" w:sz="4" w:space="0" w:color="auto"/>
            </w:tcBorders>
            <w:vAlign w:val="center"/>
          </w:tcPr>
          <w:p w14:paraId="6F8B5890"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bottom w:val="single" w:sz="4" w:space="0" w:color="auto"/>
              <w:right w:val="single" w:sz="4" w:space="0" w:color="auto"/>
            </w:tcBorders>
            <w:vAlign w:val="center"/>
          </w:tcPr>
          <w:p w14:paraId="4FD18D6A" w14:textId="77777777" w:rsidR="004C09CB" w:rsidRPr="00A6653A" w:rsidRDefault="004C09CB" w:rsidP="004C09CB">
            <w:pPr>
              <w:keepNext/>
              <w:jc w:val="center"/>
              <w:rPr>
                <w:sz w:val="18"/>
                <w:szCs w:val="18"/>
                <w:lang w:val="en-GB" w:eastAsia="en-US"/>
              </w:rPr>
            </w:pPr>
            <w:r w:rsidRPr="00A6653A">
              <w:rPr>
                <w:sz w:val="18"/>
                <w:szCs w:val="18"/>
                <w:lang w:val="en-GB" w:eastAsia="en-US"/>
              </w:rPr>
              <w:t>1500</w:t>
            </w:r>
          </w:p>
        </w:tc>
        <w:tc>
          <w:tcPr>
            <w:tcW w:w="806" w:type="pct"/>
            <w:tcBorders>
              <w:left w:val="single" w:sz="4" w:space="0" w:color="auto"/>
              <w:bottom w:val="single" w:sz="4" w:space="0" w:color="auto"/>
              <w:right w:val="single" w:sz="4" w:space="0" w:color="auto"/>
            </w:tcBorders>
            <w:vAlign w:val="center"/>
          </w:tcPr>
          <w:p w14:paraId="352AF426" w14:textId="77777777" w:rsidR="004C09CB" w:rsidRPr="00A6653A" w:rsidRDefault="004C09CB" w:rsidP="004C09CB">
            <w:pPr>
              <w:keepNext/>
              <w:jc w:val="center"/>
              <w:rPr>
                <w:sz w:val="18"/>
                <w:szCs w:val="18"/>
                <w:lang w:val="en-GB" w:eastAsia="en-US"/>
              </w:rPr>
            </w:pPr>
            <w:r w:rsidRPr="00A6653A">
              <w:rPr>
                <w:sz w:val="18"/>
                <w:szCs w:val="18"/>
                <w:lang w:val="en-GB" w:eastAsia="en-US"/>
              </w:rPr>
              <w:t>22</w:t>
            </w:r>
          </w:p>
        </w:tc>
        <w:tc>
          <w:tcPr>
            <w:tcW w:w="483" w:type="pct"/>
            <w:tcBorders>
              <w:left w:val="single" w:sz="4" w:space="0" w:color="auto"/>
              <w:bottom w:val="single" w:sz="4" w:space="0" w:color="auto"/>
              <w:right w:val="single" w:sz="4" w:space="0" w:color="auto"/>
            </w:tcBorders>
            <w:vAlign w:val="center"/>
          </w:tcPr>
          <w:p w14:paraId="4BE52B13" w14:textId="77777777" w:rsidR="004C09CB" w:rsidRPr="00A6653A" w:rsidRDefault="004C09CB" w:rsidP="004C09CB">
            <w:pPr>
              <w:keepNext/>
              <w:jc w:val="center"/>
              <w:rPr>
                <w:sz w:val="18"/>
                <w:szCs w:val="18"/>
                <w:lang w:val="en-GB" w:eastAsia="en-US"/>
              </w:rPr>
            </w:pPr>
            <w:r w:rsidRPr="00A6653A">
              <w:rPr>
                <w:sz w:val="18"/>
                <w:szCs w:val="18"/>
                <w:lang w:val="en-GB" w:eastAsia="en-US"/>
              </w:rPr>
              <w:t>5</w:t>
            </w:r>
            <w:r w:rsidRPr="00A6653A">
              <w:rPr>
                <w:sz w:val="18"/>
                <w:szCs w:val="18"/>
                <w:vertAlign w:val="superscript"/>
                <w:lang w:val="en-GB" w:eastAsia="en-US"/>
              </w:rPr>
              <w:t>b</w:t>
            </w:r>
          </w:p>
        </w:tc>
        <w:tc>
          <w:tcPr>
            <w:tcW w:w="483" w:type="pct"/>
            <w:tcBorders>
              <w:left w:val="single" w:sz="4" w:space="0" w:color="auto"/>
              <w:bottom w:val="single" w:sz="4" w:space="0" w:color="auto"/>
              <w:right w:val="single" w:sz="4" w:space="0" w:color="auto"/>
            </w:tcBorders>
            <w:vAlign w:val="center"/>
          </w:tcPr>
          <w:p w14:paraId="31B24681" w14:textId="77777777" w:rsidR="004C09CB" w:rsidRPr="00A6653A" w:rsidRDefault="004C09CB" w:rsidP="004C09CB">
            <w:pPr>
              <w:keepNext/>
              <w:jc w:val="center"/>
              <w:rPr>
                <w:sz w:val="18"/>
                <w:szCs w:val="18"/>
                <w:lang w:val="en-GB" w:eastAsia="en-US"/>
              </w:rPr>
            </w:pPr>
            <w:r w:rsidRPr="00A6653A">
              <w:rPr>
                <w:sz w:val="18"/>
                <w:szCs w:val="18"/>
                <w:lang w:val="en-GB" w:eastAsia="en-US"/>
              </w:rPr>
              <w:t>10</w:t>
            </w:r>
          </w:p>
        </w:tc>
        <w:tc>
          <w:tcPr>
            <w:tcW w:w="752" w:type="pct"/>
            <w:tcBorders>
              <w:left w:val="single" w:sz="4" w:space="0" w:color="auto"/>
              <w:bottom w:val="single" w:sz="4" w:space="0" w:color="auto"/>
              <w:right w:val="single" w:sz="4" w:space="0" w:color="auto"/>
            </w:tcBorders>
            <w:vAlign w:val="center"/>
          </w:tcPr>
          <w:p w14:paraId="1F478B19" w14:textId="77777777" w:rsidR="004C09CB" w:rsidRPr="00A6653A" w:rsidRDefault="004C09CB" w:rsidP="004C09CB">
            <w:pPr>
              <w:keepNext/>
              <w:jc w:val="center"/>
              <w:rPr>
                <w:sz w:val="18"/>
                <w:szCs w:val="18"/>
                <w:lang w:val="en-GB" w:eastAsia="en-US"/>
              </w:rPr>
            </w:pPr>
            <w:r w:rsidRPr="00A6653A">
              <w:rPr>
                <w:sz w:val="18"/>
                <w:szCs w:val="18"/>
                <w:lang w:val="en-GB" w:eastAsia="en-US"/>
              </w:rPr>
              <w:t>1500</w:t>
            </w:r>
          </w:p>
        </w:tc>
        <w:tc>
          <w:tcPr>
            <w:tcW w:w="726" w:type="pct"/>
            <w:tcBorders>
              <w:left w:val="single" w:sz="4" w:space="0" w:color="auto"/>
              <w:bottom w:val="single" w:sz="4" w:space="0" w:color="auto"/>
            </w:tcBorders>
            <w:vAlign w:val="center"/>
          </w:tcPr>
          <w:p w14:paraId="16AFF575" w14:textId="77777777" w:rsidR="004C09CB" w:rsidRPr="00A6653A" w:rsidRDefault="004C09CB" w:rsidP="004C09CB">
            <w:pPr>
              <w:keepNext/>
              <w:jc w:val="center"/>
              <w:rPr>
                <w:sz w:val="18"/>
                <w:szCs w:val="18"/>
                <w:lang w:val="en-GB" w:eastAsia="en-US"/>
              </w:rPr>
            </w:pPr>
            <w:r w:rsidRPr="00A6653A">
              <w:rPr>
                <w:sz w:val="18"/>
                <w:szCs w:val="18"/>
                <w:lang w:val="en-GB" w:eastAsia="en-US"/>
              </w:rPr>
              <w:t>18</w:t>
            </w:r>
          </w:p>
        </w:tc>
      </w:tr>
      <w:tr w:rsidR="004C09CB" w:rsidRPr="00A6653A" w14:paraId="2A37AC94" w14:textId="77777777" w:rsidTr="004C09CB">
        <w:trPr>
          <w:jc w:val="center"/>
        </w:trPr>
        <w:tc>
          <w:tcPr>
            <w:tcW w:w="5000" w:type="pct"/>
            <w:gridSpan w:val="8"/>
            <w:tcBorders>
              <w:left w:val="nil"/>
              <w:bottom w:val="nil"/>
              <w:right w:val="nil"/>
            </w:tcBorders>
            <w:vAlign w:val="center"/>
          </w:tcPr>
          <w:p w14:paraId="764E4B76" w14:textId="77777777" w:rsidR="004C09CB" w:rsidRPr="00A6653A"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a</w:t>
            </w:r>
            <w:r w:rsidRPr="00A6653A">
              <w:rPr>
                <w:sz w:val="18"/>
                <w:szCs w:val="18"/>
                <w:lang w:val="en-GB" w:eastAsia="en-US"/>
              </w:rPr>
              <w:tab/>
              <w:t>Weight/weight concentration of test substance (adjusted for sponsor-supplied 95.9% purity of active substance).</w:t>
            </w:r>
          </w:p>
          <w:p w14:paraId="34B1F603" w14:textId="77777777" w:rsidR="004C09CB" w:rsidRPr="00A6653A" w:rsidRDefault="004C09CB" w:rsidP="004C09CB">
            <w:pPr>
              <w:tabs>
                <w:tab w:val="left" w:pos="384"/>
                <w:tab w:val="left" w:pos="6390"/>
              </w:tabs>
              <w:spacing w:line="240" w:lineRule="exact"/>
              <w:ind w:left="384" w:hanging="384"/>
              <w:rPr>
                <w:sz w:val="18"/>
                <w:szCs w:val="18"/>
                <w:highlight w:val="yellow"/>
                <w:lang w:val="en-GB" w:eastAsia="en-US"/>
              </w:rPr>
            </w:pPr>
            <w:r w:rsidRPr="00A6653A">
              <w:rPr>
                <w:sz w:val="18"/>
                <w:szCs w:val="18"/>
                <w:vertAlign w:val="superscript"/>
                <w:lang w:val="en-GB" w:eastAsia="en-US"/>
              </w:rPr>
              <w:t>b</w:t>
            </w:r>
            <w:r w:rsidRPr="00A6653A">
              <w:rPr>
                <w:sz w:val="18"/>
                <w:szCs w:val="18"/>
                <w:lang w:val="en-GB" w:eastAsia="en-US"/>
              </w:rPr>
              <w:tab/>
              <w:t>Groups 4 and 5 were terminated on test Day 8 for humane reasons.</w:t>
            </w:r>
          </w:p>
        </w:tc>
      </w:tr>
    </w:tbl>
    <w:p w14:paraId="34E47B4A" w14:textId="77777777" w:rsidR="00A6653A" w:rsidRDefault="00A6653A" w:rsidP="004C09CB">
      <w:pPr>
        <w:keepNext/>
        <w:tabs>
          <w:tab w:val="left" w:pos="837"/>
        </w:tabs>
        <w:spacing w:after="80"/>
        <w:ind w:left="446"/>
        <w:jc w:val="both"/>
        <w:rPr>
          <w:sz w:val="20"/>
          <w:szCs w:val="20"/>
          <w:lang w:val="en-GB" w:eastAsia="en-US"/>
        </w:rPr>
      </w:pPr>
    </w:p>
    <w:p w14:paraId="3C5A9156" w14:textId="77777777" w:rsidR="004C09CB" w:rsidRPr="002851F9" w:rsidRDefault="004C09CB" w:rsidP="004C09CB">
      <w:pPr>
        <w:keepNext/>
        <w:tabs>
          <w:tab w:val="left" w:pos="837"/>
        </w:tabs>
        <w:spacing w:after="80"/>
        <w:ind w:left="446"/>
        <w:jc w:val="both"/>
        <w:rPr>
          <w:szCs w:val="20"/>
          <w:lang w:val="en-GB" w:eastAsia="en-US"/>
        </w:rPr>
      </w:pPr>
      <w:r w:rsidRPr="004C09CB">
        <w:rPr>
          <w:sz w:val="20"/>
          <w:szCs w:val="20"/>
          <w:lang w:val="en-GB" w:eastAsia="en-US"/>
        </w:rPr>
        <w:t>3.</w:t>
      </w:r>
      <w:r w:rsidRPr="004C09CB">
        <w:rPr>
          <w:sz w:val="20"/>
          <w:szCs w:val="20"/>
          <w:lang w:val="en-GB" w:eastAsia="en-US"/>
        </w:rPr>
        <w:tab/>
      </w:r>
      <w:r w:rsidRPr="002851F9">
        <w:rPr>
          <w:szCs w:val="20"/>
          <w:lang w:val="en-GB" w:eastAsia="en-US"/>
        </w:rPr>
        <w:t>Diet preparation and analysis</w:t>
      </w:r>
    </w:p>
    <w:p w14:paraId="798666B5" w14:textId="77777777" w:rsidR="004C09CB" w:rsidRPr="002851F9" w:rsidRDefault="004C09CB" w:rsidP="004C09CB">
      <w:pPr>
        <w:spacing w:after="240"/>
        <w:ind w:left="864"/>
        <w:jc w:val="both"/>
        <w:rPr>
          <w:szCs w:val="20"/>
          <w:lang w:val="en-GB" w:eastAsia="en-US"/>
        </w:rPr>
      </w:pPr>
      <w:r w:rsidRPr="002851F9">
        <w:rPr>
          <w:szCs w:val="20"/>
          <w:lang w:val="en-GB" w:eastAsia="en-US"/>
        </w:rPr>
        <w:t xml:space="preserve">The test substance was added to the rodent diet and thoroughly mixed.  Control diets were mixed for the same period of time. </w:t>
      </w:r>
      <w:r w:rsidRPr="002851F9">
        <w:rPr>
          <w:color w:val="FF0000"/>
          <w:szCs w:val="20"/>
          <w:lang w:val="en-GB" w:eastAsia="en-US"/>
        </w:rPr>
        <w:t xml:space="preserve"> </w:t>
      </w:r>
      <w:r w:rsidRPr="002851F9">
        <w:rPr>
          <w:szCs w:val="20"/>
          <w:lang w:val="en-GB" w:eastAsia="en-US"/>
        </w:rPr>
        <w:t>The stability, homogeneity, and concentration of IN</w:t>
      </w:r>
      <w:r w:rsidRPr="002851F9">
        <w:rPr>
          <w:szCs w:val="20"/>
          <w:lang w:val="en-GB" w:eastAsia="en-US"/>
        </w:rPr>
        <w:noBreakHyphen/>
        <w:t xml:space="preserve">M2G98 in the dietary mixtures were checked by analysis using HPLC at initial diet preparation.  The test substance was at target concentrations </w:t>
      </w:r>
      <w:r w:rsidRPr="002851F9">
        <w:rPr>
          <w:szCs w:val="20"/>
          <w:lang w:val="en-GB" w:eastAsia="en-US"/>
        </w:rPr>
        <w:sym w:font="Symbol" w:char="F0B1"/>
      </w:r>
      <w:r w:rsidRPr="002851F9">
        <w:rPr>
          <w:szCs w:val="20"/>
          <w:lang w:val="en-GB" w:eastAsia="en-US"/>
        </w:rPr>
        <w:t xml:space="preserve">11.7%, homogeneous (RSDs </w:t>
      </w:r>
      <w:r w:rsidRPr="002851F9">
        <w:rPr>
          <w:szCs w:val="20"/>
          <w:lang w:val="en-GB" w:eastAsia="en-US"/>
        </w:rPr>
        <w:sym w:font="Symbol" w:char="F0A3"/>
      </w:r>
      <w:r w:rsidRPr="002851F9">
        <w:rPr>
          <w:szCs w:val="20"/>
          <w:lang w:val="en-GB" w:eastAsia="en-US"/>
        </w:rPr>
        <w:t>2.6%) throughout the feed, and was stable (150</w:t>
      </w:r>
      <w:r w:rsidRPr="002851F9">
        <w:rPr>
          <w:szCs w:val="20"/>
          <w:lang w:val="en-GB" w:eastAsia="en-US"/>
        </w:rPr>
        <w:noBreakHyphen/>
        <w:t>1500 ppm) for up to 14 days at room temperature or refrigerated.  Based on this information, it can be concluded that the animals received the targeted dietary concentrations of test substance during the study.</w:t>
      </w:r>
    </w:p>
    <w:p w14:paraId="341F1F1F"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4.</w:t>
      </w:r>
      <w:r w:rsidRPr="002851F9">
        <w:rPr>
          <w:szCs w:val="20"/>
          <w:lang w:val="en-GB" w:eastAsia="en-US"/>
        </w:rPr>
        <w:tab/>
        <w:t>Statistics</w:t>
      </w:r>
    </w:p>
    <w:p w14:paraId="28F9BB5C" w14:textId="77777777" w:rsidR="004C09CB" w:rsidRPr="002851F9" w:rsidRDefault="004C09CB" w:rsidP="004C09CB">
      <w:pPr>
        <w:spacing w:after="240"/>
        <w:ind w:left="864"/>
        <w:jc w:val="both"/>
        <w:rPr>
          <w:szCs w:val="20"/>
          <w:lang w:val="en-GB" w:eastAsia="en-US"/>
        </w:rPr>
      </w:pPr>
      <w:r w:rsidRPr="002851F9">
        <w:rPr>
          <w:szCs w:val="20"/>
          <w:lang w:val="en-GB" w:eastAsia="en-US"/>
        </w:rPr>
        <w:t>Significance was judged at p &lt;0.05.  Separate analyses were performed on the data collected for each sex.</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77"/>
        <w:gridCol w:w="1696"/>
        <w:gridCol w:w="2093"/>
        <w:gridCol w:w="3094"/>
      </w:tblGrid>
      <w:tr w:rsidR="004C09CB" w:rsidRPr="00A6653A" w14:paraId="74DFEB20" w14:textId="77777777" w:rsidTr="004C09CB">
        <w:trPr>
          <w:cantSplit/>
          <w:jc w:val="center"/>
        </w:trPr>
        <w:tc>
          <w:tcPr>
            <w:tcW w:w="5000" w:type="pct"/>
            <w:gridSpan w:val="4"/>
            <w:tcBorders>
              <w:top w:val="nil"/>
              <w:left w:val="nil"/>
              <w:bottom w:val="single" w:sz="4" w:space="0" w:color="auto"/>
              <w:right w:val="nil"/>
            </w:tcBorders>
            <w:vAlign w:val="bottom"/>
          </w:tcPr>
          <w:p w14:paraId="0F957CC2" w14:textId="77777777" w:rsidR="004C09CB" w:rsidRPr="00A6653A" w:rsidRDefault="004C09CB" w:rsidP="00A6653A">
            <w:pPr>
              <w:keepNext/>
              <w:rPr>
                <w:b/>
                <w:sz w:val="20"/>
                <w:szCs w:val="20"/>
                <w:lang w:val="en-GB" w:eastAsia="en-US"/>
              </w:rPr>
            </w:pPr>
            <w:r w:rsidRPr="00A6653A">
              <w:rPr>
                <w:b/>
                <w:sz w:val="20"/>
                <w:szCs w:val="20"/>
                <w:lang w:val="en-GB" w:eastAsia="en-US"/>
              </w:rPr>
              <w:t>Table </w:t>
            </w:r>
            <w:r w:rsidRPr="00A6653A">
              <w:rPr>
                <w:b/>
                <w:sz w:val="20"/>
                <w:szCs w:val="20"/>
                <w:lang w:val="en-GB" w:eastAsia="en-US"/>
              </w:rPr>
              <w:fldChar w:fldCharType="begin"/>
            </w:r>
            <w:r w:rsidRPr="00A6653A">
              <w:rPr>
                <w:b/>
                <w:sz w:val="20"/>
                <w:szCs w:val="20"/>
                <w:lang w:val="en-GB" w:eastAsia="en-US"/>
              </w:rPr>
              <w:instrText xml:space="preserve"> SEQ Table \* ARABIC </w:instrText>
            </w:r>
            <w:r w:rsidRPr="00A6653A">
              <w:rPr>
                <w:b/>
                <w:sz w:val="20"/>
                <w:szCs w:val="20"/>
                <w:lang w:val="en-GB" w:eastAsia="en-US"/>
              </w:rPr>
              <w:fldChar w:fldCharType="separate"/>
            </w:r>
            <w:r w:rsidR="003C2813">
              <w:rPr>
                <w:b/>
                <w:noProof/>
                <w:sz w:val="20"/>
                <w:szCs w:val="20"/>
                <w:lang w:val="en-GB" w:eastAsia="en-US"/>
              </w:rPr>
              <w:t>9</w:t>
            </w:r>
            <w:r w:rsidRPr="00A6653A">
              <w:rPr>
                <w:b/>
                <w:sz w:val="20"/>
                <w:szCs w:val="20"/>
                <w:lang w:val="en-GB" w:eastAsia="en-US"/>
              </w:rPr>
              <w:fldChar w:fldCharType="end"/>
            </w:r>
            <w:r w:rsidR="00C86652" w:rsidRPr="00A6653A">
              <w:rPr>
                <w:b/>
                <w:sz w:val="20"/>
                <w:szCs w:val="20"/>
                <w:lang w:val="en-GB" w:eastAsia="en-US"/>
              </w:rPr>
              <w:t>:</w:t>
            </w:r>
            <w:r w:rsidR="00E746E0" w:rsidRPr="00A6653A">
              <w:rPr>
                <w:b/>
                <w:sz w:val="20"/>
                <w:szCs w:val="20"/>
                <w:lang w:val="en-GB" w:eastAsia="en-US"/>
              </w:rPr>
              <w:t xml:space="preserve">  </w:t>
            </w:r>
            <w:r w:rsidRPr="00A6653A">
              <w:rPr>
                <w:b/>
                <w:sz w:val="20"/>
                <w:szCs w:val="20"/>
                <w:lang w:val="en-GB" w:eastAsia="en-US"/>
              </w:rPr>
              <w:t>Statistics:  28-Day feeding study in rats</w:t>
            </w:r>
          </w:p>
        </w:tc>
      </w:tr>
      <w:tr w:rsidR="004C09CB" w:rsidRPr="00A6653A" w14:paraId="40AF62D1" w14:textId="77777777" w:rsidTr="00A66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blHeader/>
          <w:jc w:val="center"/>
        </w:trPr>
        <w:tc>
          <w:tcPr>
            <w:tcW w:w="1323" w:type="pct"/>
            <w:vMerge w:val="restart"/>
            <w:tcBorders>
              <w:top w:val="single" w:sz="4" w:space="0" w:color="auto"/>
              <w:left w:val="single" w:sz="4" w:space="0" w:color="auto"/>
              <w:right w:val="single" w:sz="4" w:space="0" w:color="auto"/>
            </w:tcBorders>
            <w:vAlign w:val="center"/>
          </w:tcPr>
          <w:p w14:paraId="4D4C23DC" w14:textId="77777777" w:rsidR="004C09CB" w:rsidRPr="00A6653A" w:rsidRDefault="004C09CB" w:rsidP="00A6653A">
            <w:pPr>
              <w:keepNext/>
              <w:jc w:val="center"/>
              <w:rPr>
                <w:b/>
                <w:sz w:val="18"/>
                <w:szCs w:val="18"/>
                <w:u w:val="single"/>
                <w:lang w:val="en-GB" w:eastAsia="en-US"/>
              </w:rPr>
            </w:pPr>
            <w:r w:rsidRPr="00A6653A">
              <w:rPr>
                <w:b/>
                <w:sz w:val="18"/>
                <w:szCs w:val="18"/>
                <w:lang w:val="en-GB" w:eastAsia="en-US"/>
              </w:rPr>
              <w:t>Parameter</w:t>
            </w:r>
          </w:p>
        </w:tc>
        <w:tc>
          <w:tcPr>
            <w:tcW w:w="906" w:type="pct"/>
            <w:vMerge w:val="restart"/>
            <w:tcBorders>
              <w:top w:val="single" w:sz="4" w:space="0" w:color="auto"/>
              <w:left w:val="single" w:sz="4" w:space="0" w:color="auto"/>
              <w:right w:val="single" w:sz="4" w:space="0" w:color="auto"/>
            </w:tcBorders>
            <w:vAlign w:val="center"/>
          </w:tcPr>
          <w:p w14:paraId="7D0884DC" w14:textId="77777777" w:rsidR="004C09CB" w:rsidRPr="00A6653A" w:rsidRDefault="004C09CB" w:rsidP="00A6653A">
            <w:pPr>
              <w:keepNext/>
              <w:jc w:val="center"/>
              <w:rPr>
                <w:b/>
                <w:sz w:val="18"/>
                <w:szCs w:val="18"/>
                <w:u w:val="single"/>
                <w:lang w:val="en-GB" w:eastAsia="en-US"/>
              </w:rPr>
            </w:pPr>
            <w:r w:rsidRPr="00A6653A">
              <w:rPr>
                <w:b/>
                <w:sz w:val="18"/>
                <w:szCs w:val="18"/>
                <w:lang w:val="en-GB" w:eastAsia="en-US"/>
              </w:rPr>
              <w:t>Preliminary test</w:t>
            </w:r>
          </w:p>
        </w:tc>
        <w:tc>
          <w:tcPr>
            <w:tcW w:w="2771" w:type="pct"/>
            <w:gridSpan w:val="2"/>
            <w:tcBorders>
              <w:top w:val="single" w:sz="4" w:space="0" w:color="auto"/>
              <w:left w:val="single" w:sz="4" w:space="0" w:color="auto"/>
              <w:bottom w:val="single" w:sz="4" w:space="0" w:color="auto"/>
              <w:right w:val="single" w:sz="4" w:space="0" w:color="auto"/>
            </w:tcBorders>
            <w:vAlign w:val="bottom"/>
          </w:tcPr>
          <w:p w14:paraId="4ADDF93C" w14:textId="77777777" w:rsidR="004C09CB" w:rsidRPr="00A6653A" w:rsidRDefault="004C09CB" w:rsidP="00A6653A">
            <w:pPr>
              <w:keepNext/>
              <w:jc w:val="center"/>
              <w:rPr>
                <w:b/>
                <w:sz w:val="18"/>
                <w:szCs w:val="18"/>
                <w:lang w:val="en-GB" w:eastAsia="en-US"/>
              </w:rPr>
            </w:pPr>
            <w:r w:rsidRPr="00A6653A">
              <w:rPr>
                <w:b/>
                <w:sz w:val="18"/>
                <w:szCs w:val="18"/>
                <w:lang w:val="en-GB" w:eastAsia="en-US"/>
              </w:rPr>
              <w:t>Method of statistical analysis</w:t>
            </w:r>
          </w:p>
        </w:tc>
      </w:tr>
      <w:tr w:rsidR="004C09CB" w:rsidRPr="00A6653A" w14:paraId="2BF4F837" w14:textId="77777777" w:rsidTr="00A66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blHeader/>
          <w:jc w:val="center"/>
        </w:trPr>
        <w:tc>
          <w:tcPr>
            <w:tcW w:w="1323" w:type="pct"/>
            <w:vMerge/>
            <w:tcBorders>
              <w:left w:val="single" w:sz="4" w:space="0" w:color="auto"/>
              <w:bottom w:val="single" w:sz="4" w:space="0" w:color="auto"/>
              <w:right w:val="single" w:sz="4" w:space="0" w:color="auto"/>
            </w:tcBorders>
            <w:vAlign w:val="bottom"/>
          </w:tcPr>
          <w:p w14:paraId="236EB49C" w14:textId="77777777" w:rsidR="004C09CB" w:rsidRPr="00A6653A" w:rsidRDefault="004C09CB" w:rsidP="00A6653A">
            <w:pPr>
              <w:keepNext/>
              <w:jc w:val="center"/>
              <w:rPr>
                <w:b/>
                <w:sz w:val="18"/>
                <w:szCs w:val="18"/>
                <w:lang w:val="en-GB" w:eastAsia="en-US"/>
              </w:rPr>
            </w:pPr>
          </w:p>
        </w:tc>
        <w:tc>
          <w:tcPr>
            <w:tcW w:w="906" w:type="pct"/>
            <w:vMerge/>
            <w:tcBorders>
              <w:left w:val="single" w:sz="4" w:space="0" w:color="auto"/>
              <w:bottom w:val="single" w:sz="4" w:space="0" w:color="auto"/>
              <w:right w:val="single" w:sz="4" w:space="0" w:color="auto"/>
            </w:tcBorders>
            <w:vAlign w:val="bottom"/>
          </w:tcPr>
          <w:p w14:paraId="69137F7D" w14:textId="77777777" w:rsidR="004C09CB" w:rsidRPr="00A6653A" w:rsidRDefault="004C09CB" w:rsidP="00A6653A">
            <w:pPr>
              <w:keepNext/>
              <w:jc w:val="center"/>
              <w:rPr>
                <w:b/>
                <w:sz w:val="18"/>
                <w:szCs w:val="18"/>
                <w:lang w:val="en-GB" w:eastAsia="en-US"/>
              </w:rPr>
            </w:pPr>
          </w:p>
        </w:tc>
        <w:tc>
          <w:tcPr>
            <w:tcW w:w="1118" w:type="pct"/>
            <w:tcBorders>
              <w:top w:val="single" w:sz="4" w:space="0" w:color="auto"/>
              <w:left w:val="single" w:sz="4" w:space="0" w:color="auto"/>
              <w:bottom w:val="single" w:sz="4" w:space="0" w:color="auto"/>
              <w:right w:val="single" w:sz="4" w:space="0" w:color="auto"/>
            </w:tcBorders>
            <w:vAlign w:val="center"/>
          </w:tcPr>
          <w:p w14:paraId="2C0ECECE" w14:textId="77777777" w:rsidR="004C09CB" w:rsidRPr="00A6653A" w:rsidRDefault="004C09CB" w:rsidP="00A6653A">
            <w:pPr>
              <w:keepNext/>
              <w:jc w:val="center"/>
              <w:rPr>
                <w:b/>
                <w:sz w:val="18"/>
                <w:szCs w:val="18"/>
                <w:lang w:val="en-GB" w:eastAsia="en-US"/>
              </w:rPr>
            </w:pPr>
            <w:r w:rsidRPr="00A6653A">
              <w:rPr>
                <w:b/>
                <w:sz w:val="18"/>
                <w:szCs w:val="18"/>
                <w:lang w:val="en-GB" w:eastAsia="en-US"/>
              </w:rPr>
              <w:t xml:space="preserve">If preliminary test </w:t>
            </w:r>
            <w:r w:rsidR="00A6653A">
              <w:rPr>
                <w:b/>
                <w:sz w:val="18"/>
                <w:szCs w:val="18"/>
                <w:lang w:val="en-GB" w:eastAsia="en-US"/>
              </w:rPr>
              <w:br/>
            </w:r>
            <w:r w:rsidRPr="00A6653A">
              <w:rPr>
                <w:b/>
                <w:sz w:val="18"/>
                <w:szCs w:val="18"/>
                <w:lang w:val="en-GB" w:eastAsia="en-US"/>
              </w:rPr>
              <w:t>is not significant</w:t>
            </w:r>
          </w:p>
        </w:tc>
        <w:tc>
          <w:tcPr>
            <w:tcW w:w="1654" w:type="pct"/>
            <w:tcBorders>
              <w:top w:val="single" w:sz="4" w:space="0" w:color="auto"/>
              <w:left w:val="single" w:sz="4" w:space="0" w:color="auto"/>
              <w:bottom w:val="single" w:sz="4" w:space="0" w:color="auto"/>
              <w:right w:val="single" w:sz="4" w:space="0" w:color="auto"/>
            </w:tcBorders>
            <w:vAlign w:val="center"/>
          </w:tcPr>
          <w:p w14:paraId="4F2079FF" w14:textId="77777777" w:rsidR="004C09CB" w:rsidRPr="00A6653A" w:rsidRDefault="004C09CB" w:rsidP="00A6653A">
            <w:pPr>
              <w:keepNext/>
              <w:jc w:val="center"/>
              <w:rPr>
                <w:b/>
                <w:sz w:val="18"/>
                <w:szCs w:val="18"/>
                <w:lang w:val="en-GB" w:eastAsia="en-US"/>
              </w:rPr>
            </w:pPr>
            <w:r w:rsidRPr="00A6653A">
              <w:rPr>
                <w:b/>
                <w:sz w:val="18"/>
                <w:szCs w:val="18"/>
                <w:lang w:val="en-GB" w:eastAsia="en-US"/>
              </w:rPr>
              <w:t xml:space="preserve">If preliminary test </w:t>
            </w:r>
            <w:r w:rsidR="00A6653A">
              <w:rPr>
                <w:b/>
                <w:sz w:val="18"/>
                <w:szCs w:val="18"/>
                <w:lang w:val="en-GB" w:eastAsia="en-US"/>
              </w:rPr>
              <w:br/>
            </w:r>
            <w:r w:rsidRPr="00A6653A">
              <w:rPr>
                <w:b/>
                <w:sz w:val="18"/>
                <w:szCs w:val="18"/>
                <w:lang w:val="en-GB" w:eastAsia="en-US"/>
              </w:rPr>
              <w:t>is significant</w:t>
            </w:r>
          </w:p>
        </w:tc>
      </w:tr>
      <w:tr w:rsidR="004C09CB" w:rsidRPr="00A6653A" w14:paraId="132DCA08" w14:textId="77777777" w:rsidTr="00A66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323" w:type="pct"/>
            <w:tcBorders>
              <w:top w:val="single" w:sz="4" w:space="0" w:color="auto"/>
              <w:left w:val="single" w:sz="4" w:space="0" w:color="auto"/>
              <w:bottom w:val="single" w:sz="4" w:space="0" w:color="auto"/>
              <w:right w:val="single" w:sz="4" w:space="0" w:color="auto"/>
            </w:tcBorders>
            <w:vAlign w:val="center"/>
          </w:tcPr>
          <w:p w14:paraId="6FE321E1" w14:textId="77777777" w:rsidR="004C09CB" w:rsidRPr="00A6653A" w:rsidRDefault="004C09CB" w:rsidP="00A6653A">
            <w:pPr>
              <w:keepNext/>
              <w:rPr>
                <w:sz w:val="18"/>
                <w:szCs w:val="18"/>
                <w:lang w:val="en-GB" w:eastAsia="en-US"/>
              </w:rPr>
            </w:pPr>
            <w:r w:rsidRPr="00A6653A">
              <w:rPr>
                <w:sz w:val="18"/>
                <w:szCs w:val="18"/>
                <w:lang w:val="en-GB" w:eastAsia="en-US"/>
              </w:rPr>
              <w:t>Body weight</w:t>
            </w:r>
          </w:p>
          <w:p w14:paraId="7797B503" w14:textId="77777777" w:rsidR="004C09CB" w:rsidRPr="00A6653A" w:rsidRDefault="004C09CB" w:rsidP="00A6653A">
            <w:pPr>
              <w:keepNext/>
              <w:rPr>
                <w:sz w:val="18"/>
                <w:szCs w:val="18"/>
                <w:lang w:val="en-GB" w:eastAsia="en-US"/>
              </w:rPr>
            </w:pPr>
            <w:r w:rsidRPr="00A6653A">
              <w:rPr>
                <w:sz w:val="18"/>
                <w:szCs w:val="18"/>
                <w:lang w:val="en-GB" w:eastAsia="en-US"/>
              </w:rPr>
              <w:t>Body weight gain</w:t>
            </w:r>
          </w:p>
          <w:p w14:paraId="12083319" w14:textId="77777777" w:rsidR="004C09CB" w:rsidRPr="00A6653A" w:rsidRDefault="004C09CB" w:rsidP="00A6653A">
            <w:pPr>
              <w:keepNext/>
              <w:rPr>
                <w:sz w:val="18"/>
                <w:szCs w:val="18"/>
                <w:lang w:val="en-GB" w:eastAsia="en-US"/>
              </w:rPr>
            </w:pPr>
            <w:r w:rsidRPr="00A6653A">
              <w:rPr>
                <w:sz w:val="18"/>
                <w:szCs w:val="18"/>
                <w:lang w:val="en-GB" w:eastAsia="en-US"/>
              </w:rPr>
              <w:t>Food consumption</w:t>
            </w:r>
          </w:p>
          <w:p w14:paraId="5F9CF50F" w14:textId="77777777" w:rsidR="004C09CB" w:rsidRPr="00A6653A" w:rsidRDefault="004C09CB" w:rsidP="00A6653A">
            <w:pPr>
              <w:keepNext/>
              <w:rPr>
                <w:sz w:val="18"/>
                <w:szCs w:val="18"/>
                <w:lang w:val="en-GB" w:eastAsia="en-US"/>
              </w:rPr>
            </w:pPr>
            <w:r w:rsidRPr="00A6653A">
              <w:rPr>
                <w:sz w:val="18"/>
                <w:szCs w:val="18"/>
                <w:lang w:val="en-GB" w:eastAsia="en-US"/>
              </w:rPr>
              <w:t>Food efficiency</w:t>
            </w:r>
          </w:p>
          <w:p w14:paraId="23723C62" w14:textId="77777777" w:rsidR="004C09CB" w:rsidRPr="00A6653A" w:rsidRDefault="004C09CB" w:rsidP="00A6653A">
            <w:pPr>
              <w:keepNext/>
              <w:rPr>
                <w:sz w:val="18"/>
                <w:szCs w:val="18"/>
                <w:lang w:val="en-GB" w:eastAsia="en-US"/>
              </w:rPr>
            </w:pPr>
            <w:r w:rsidRPr="00A6653A">
              <w:rPr>
                <w:sz w:val="18"/>
                <w:szCs w:val="18"/>
                <w:lang w:val="en-GB" w:eastAsia="en-US"/>
              </w:rPr>
              <w:t xml:space="preserve">Clinical </w:t>
            </w:r>
            <w:proofErr w:type="spellStart"/>
            <w:r w:rsidRPr="00A6653A">
              <w:rPr>
                <w:sz w:val="18"/>
                <w:szCs w:val="18"/>
                <w:lang w:val="en-GB" w:eastAsia="en-US"/>
              </w:rPr>
              <w:t>pathology</w:t>
            </w:r>
            <w:r w:rsidRPr="00A6653A">
              <w:rPr>
                <w:sz w:val="18"/>
                <w:szCs w:val="18"/>
                <w:vertAlign w:val="superscript"/>
                <w:lang w:val="en-GB" w:eastAsia="en-US"/>
              </w:rPr>
              <w:t>a</w:t>
            </w:r>
            <w:proofErr w:type="spellEnd"/>
          </w:p>
          <w:p w14:paraId="70833FB5" w14:textId="77777777" w:rsidR="004C09CB" w:rsidRPr="00A6653A" w:rsidRDefault="004C09CB" w:rsidP="00A6653A">
            <w:pPr>
              <w:keepNext/>
              <w:rPr>
                <w:sz w:val="18"/>
                <w:szCs w:val="18"/>
                <w:lang w:val="en-GB" w:eastAsia="en-US"/>
              </w:rPr>
            </w:pPr>
            <w:r w:rsidRPr="00A6653A">
              <w:rPr>
                <w:sz w:val="18"/>
                <w:szCs w:val="18"/>
                <w:lang w:val="en-GB" w:eastAsia="en-US"/>
              </w:rPr>
              <w:t>Organ weight</w:t>
            </w:r>
          </w:p>
          <w:p w14:paraId="76300739" w14:textId="77777777" w:rsidR="004C09CB" w:rsidRPr="00A6653A" w:rsidRDefault="004C09CB" w:rsidP="00A6653A">
            <w:pPr>
              <w:keepNext/>
              <w:rPr>
                <w:sz w:val="18"/>
                <w:szCs w:val="18"/>
                <w:lang w:val="en-GB" w:eastAsia="en-US"/>
              </w:rPr>
            </w:pPr>
            <w:r w:rsidRPr="00A6653A">
              <w:rPr>
                <w:sz w:val="18"/>
                <w:szCs w:val="18"/>
                <w:lang w:val="en-GB" w:eastAsia="en-US"/>
              </w:rPr>
              <w:t>Hormone analysis</w:t>
            </w:r>
          </w:p>
          <w:p w14:paraId="2B921B4E" w14:textId="77777777" w:rsidR="004C09CB" w:rsidRPr="00A6653A" w:rsidRDefault="004C09CB" w:rsidP="00A6653A">
            <w:pPr>
              <w:keepNext/>
              <w:rPr>
                <w:sz w:val="18"/>
                <w:szCs w:val="18"/>
                <w:lang w:val="en-GB" w:eastAsia="en-US"/>
              </w:rPr>
            </w:pPr>
            <w:r w:rsidRPr="00A6653A">
              <w:rPr>
                <w:sz w:val="18"/>
                <w:szCs w:val="18"/>
                <w:lang w:val="en-GB" w:eastAsia="en-US"/>
              </w:rPr>
              <w:t>Cytochrome P450</w:t>
            </w:r>
          </w:p>
          <w:p w14:paraId="1F2E5415" w14:textId="77777777" w:rsidR="004C09CB" w:rsidRPr="00A6653A" w:rsidRDefault="004C09CB" w:rsidP="00A6653A">
            <w:pPr>
              <w:keepNext/>
              <w:rPr>
                <w:sz w:val="18"/>
                <w:szCs w:val="18"/>
                <w:lang w:val="en-GB" w:eastAsia="en-US"/>
              </w:rPr>
            </w:pPr>
            <w:r w:rsidRPr="00A6653A">
              <w:rPr>
                <w:sz w:val="18"/>
                <w:szCs w:val="18"/>
                <w:lang w:val="en-GB" w:eastAsia="en-US"/>
              </w:rPr>
              <w:sym w:font="Symbol" w:char="F062"/>
            </w:r>
            <w:r w:rsidRPr="00A6653A">
              <w:rPr>
                <w:sz w:val="18"/>
                <w:szCs w:val="18"/>
                <w:lang w:val="en-GB" w:eastAsia="en-US"/>
              </w:rPr>
              <w:t>-Oxidation</w:t>
            </w:r>
          </w:p>
          <w:p w14:paraId="4F5C6DD0" w14:textId="77777777" w:rsidR="004C09CB" w:rsidRPr="00A6653A" w:rsidRDefault="004C09CB" w:rsidP="00A6653A">
            <w:pPr>
              <w:keepNext/>
              <w:rPr>
                <w:sz w:val="18"/>
                <w:szCs w:val="18"/>
                <w:lang w:val="en-GB" w:eastAsia="en-US"/>
              </w:rPr>
            </w:pPr>
            <w:r w:rsidRPr="00A6653A">
              <w:rPr>
                <w:sz w:val="18"/>
                <w:szCs w:val="18"/>
                <w:lang w:val="en-GB" w:eastAsia="en-US"/>
              </w:rPr>
              <w:t>UDP-GT activity</w:t>
            </w:r>
          </w:p>
        </w:tc>
        <w:tc>
          <w:tcPr>
            <w:tcW w:w="906" w:type="pct"/>
            <w:tcBorders>
              <w:top w:val="single" w:sz="4" w:space="0" w:color="auto"/>
              <w:left w:val="single" w:sz="4" w:space="0" w:color="auto"/>
              <w:bottom w:val="single" w:sz="4" w:space="0" w:color="auto"/>
              <w:right w:val="single" w:sz="4" w:space="0" w:color="auto"/>
            </w:tcBorders>
            <w:vAlign w:val="center"/>
          </w:tcPr>
          <w:p w14:paraId="27EDA9A4" w14:textId="77777777" w:rsidR="004C09CB" w:rsidRPr="00A6653A" w:rsidRDefault="004C09CB" w:rsidP="00A6653A">
            <w:pPr>
              <w:keepNext/>
              <w:jc w:val="center"/>
              <w:rPr>
                <w:sz w:val="18"/>
                <w:szCs w:val="18"/>
                <w:lang w:val="en-GB" w:eastAsia="en-US"/>
              </w:rPr>
            </w:pPr>
            <w:proofErr w:type="spellStart"/>
            <w:r w:rsidRPr="00A6653A">
              <w:rPr>
                <w:sz w:val="18"/>
                <w:szCs w:val="18"/>
                <w:lang w:val="en-GB" w:eastAsia="en-US"/>
              </w:rPr>
              <w:t>Levene’s</w:t>
            </w:r>
            <w:proofErr w:type="spellEnd"/>
            <w:r w:rsidRPr="00A6653A">
              <w:rPr>
                <w:sz w:val="18"/>
                <w:szCs w:val="18"/>
                <w:lang w:val="en-GB" w:eastAsia="en-US"/>
              </w:rPr>
              <w:t xml:space="preserve"> test for homogeneity and Shapiro</w:t>
            </w:r>
            <w:r w:rsidRPr="00A6653A">
              <w:rPr>
                <w:sz w:val="18"/>
                <w:szCs w:val="18"/>
                <w:lang w:val="en-GB" w:eastAsia="en-US"/>
              </w:rPr>
              <w:noBreakHyphen/>
              <w:t>Wilk test for normality</w:t>
            </w:r>
          </w:p>
        </w:tc>
        <w:tc>
          <w:tcPr>
            <w:tcW w:w="1118" w:type="pct"/>
            <w:tcBorders>
              <w:top w:val="single" w:sz="4" w:space="0" w:color="auto"/>
              <w:left w:val="single" w:sz="4" w:space="0" w:color="auto"/>
              <w:bottom w:val="single" w:sz="4" w:space="0" w:color="auto"/>
              <w:right w:val="single" w:sz="4" w:space="0" w:color="auto"/>
            </w:tcBorders>
            <w:vAlign w:val="center"/>
          </w:tcPr>
          <w:p w14:paraId="6391D3B0" w14:textId="77777777" w:rsidR="004C09CB" w:rsidRPr="00A6653A" w:rsidRDefault="004C09CB" w:rsidP="00A6653A">
            <w:pPr>
              <w:keepNext/>
              <w:jc w:val="center"/>
              <w:rPr>
                <w:sz w:val="18"/>
                <w:szCs w:val="18"/>
                <w:lang w:val="en-GB" w:eastAsia="en-US"/>
              </w:rPr>
            </w:pPr>
            <w:r w:rsidRPr="00A6653A">
              <w:rPr>
                <w:sz w:val="18"/>
                <w:szCs w:val="18"/>
                <w:lang w:val="en-GB" w:eastAsia="en-US"/>
              </w:rPr>
              <w:t>One</w:t>
            </w:r>
            <w:r w:rsidRPr="00A6653A">
              <w:rPr>
                <w:sz w:val="18"/>
                <w:szCs w:val="18"/>
                <w:lang w:val="en-GB" w:eastAsia="en-US"/>
              </w:rPr>
              <w:noBreakHyphen/>
              <w:t>way analysis of variance followed by Dunnett’s test</w:t>
            </w:r>
          </w:p>
        </w:tc>
        <w:tc>
          <w:tcPr>
            <w:tcW w:w="1654" w:type="pct"/>
            <w:tcBorders>
              <w:top w:val="single" w:sz="4" w:space="0" w:color="auto"/>
              <w:left w:val="single" w:sz="4" w:space="0" w:color="auto"/>
              <w:bottom w:val="single" w:sz="4" w:space="0" w:color="auto"/>
              <w:right w:val="single" w:sz="4" w:space="0" w:color="auto"/>
            </w:tcBorders>
            <w:vAlign w:val="center"/>
          </w:tcPr>
          <w:p w14:paraId="6C730258" w14:textId="77777777" w:rsidR="004C09CB" w:rsidRPr="00A6653A" w:rsidRDefault="004C09CB" w:rsidP="00A6653A">
            <w:pPr>
              <w:keepNext/>
              <w:jc w:val="center"/>
              <w:rPr>
                <w:sz w:val="18"/>
                <w:szCs w:val="18"/>
                <w:lang w:val="en-GB" w:eastAsia="en-US"/>
              </w:rPr>
            </w:pPr>
            <w:r w:rsidRPr="00A6653A">
              <w:rPr>
                <w:sz w:val="18"/>
                <w:szCs w:val="18"/>
                <w:lang w:val="en-GB" w:eastAsia="en-US"/>
              </w:rPr>
              <w:t>Transforms of the data to achieve normality and variance homogeneity will be used.  The order of transforms attempted will be log, square</w:t>
            </w:r>
            <w:r w:rsidRPr="00A6653A">
              <w:rPr>
                <w:sz w:val="18"/>
                <w:szCs w:val="18"/>
                <w:lang w:val="en-GB" w:eastAsia="en-US"/>
              </w:rPr>
              <w:noBreakHyphen/>
              <w:t>root, and rank</w:t>
            </w:r>
            <w:r w:rsidRPr="00A6653A">
              <w:rPr>
                <w:sz w:val="18"/>
                <w:szCs w:val="18"/>
                <w:lang w:val="en-GB" w:eastAsia="en-US"/>
              </w:rPr>
              <w:noBreakHyphen/>
              <w:t>order.  If the log and square</w:t>
            </w:r>
            <w:r w:rsidRPr="00A6653A">
              <w:rPr>
                <w:sz w:val="18"/>
                <w:szCs w:val="18"/>
                <w:lang w:val="en-GB" w:eastAsia="en-US"/>
              </w:rPr>
              <w:noBreakHyphen/>
              <w:t>root transforms fail, the rank</w:t>
            </w:r>
            <w:r w:rsidRPr="00A6653A">
              <w:rPr>
                <w:sz w:val="18"/>
                <w:szCs w:val="18"/>
                <w:lang w:val="en-GB" w:eastAsia="en-US"/>
              </w:rPr>
              <w:noBreakHyphen/>
              <w:t>order will be used.</w:t>
            </w:r>
          </w:p>
        </w:tc>
      </w:tr>
      <w:tr w:rsidR="004C09CB" w:rsidRPr="00A6653A" w14:paraId="119E3212" w14:textId="77777777" w:rsidTr="004C0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5000" w:type="pct"/>
            <w:gridSpan w:val="4"/>
            <w:tcBorders>
              <w:top w:val="single" w:sz="4" w:space="0" w:color="auto"/>
            </w:tcBorders>
          </w:tcPr>
          <w:p w14:paraId="5EAC4349" w14:textId="77777777" w:rsidR="004C09CB" w:rsidRPr="00A6653A" w:rsidRDefault="004C09CB" w:rsidP="00A6653A">
            <w:pPr>
              <w:tabs>
                <w:tab w:val="left" w:pos="384"/>
                <w:tab w:val="left" w:pos="6390"/>
              </w:tabs>
              <w:spacing w:line="240" w:lineRule="exact"/>
              <w:ind w:left="384" w:hanging="384"/>
              <w:jc w:val="both"/>
              <w:rPr>
                <w:sz w:val="18"/>
                <w:szCs w:val="18"/>
                <w:lang w:val="en-GB" w:eastAsia="en-US"/>
              </w:rPr>
            </w:pPr>
            <w:proofErr w:type="spellStart"/>
            <w:r w:rsidRPr="00A6653A">
              <w:rPr>
                <w:sz w:val="18"/>
                <w:szCs w:val="18"/>
                <w:vertAlign w:val="superscript"/>
                <w:lang w:val="en-GB" w:eastAsia="en-US"/>
              </w:rPr>
              <w:t>a</w:t>
            </w:r>
            <w:proofErr w:type="spellEnd"/>
            <w:r w:rsidRPr="00A6653A">
              <w:rPr>
                <w:sz w:val="18"/>
                <w:szCs w:val="18"/>
                <w:lang w:val="en-GB" w:eastAsia="en-US"/>
              </w:rPr>
              <w:tab/>
              <w:t>When an individual observation is recorded as being less than a certain value, calculations are performed on half the recorded value.  For example, if bilirubin is reported as &lt;0.10, 0.05 is used for any calculations performed with those bilirubin data.  When an individual observation is recorded as being greater than a certain value, calculations are performed on the recorded value.  For example, if specific gravity is reported as &gt;1.100, 1.100 is used for any calculations performed with those specific gravity data.</w:t>
            </w:r>
          </w:p>
        </w:tc>
      </w:tr>
    </w:tbl>
    <w:p w14:paraId="7CF39B40" w14:textId="77777777" w:rsidR="004C09CB" w:rsidRPr="004C09CB" w:rsidRDefault="004C09CB" w:rsidP="00A6653A">
      <w:pPr>
        <w:ind w:left="862"/>
        <w:jc w:val="both"/>
        <w:rPr>
          <w:sz w:val="20"/>
          <w:szCs w:val="20"/>
          <w:lang w:val="en-GB" w:eastAsia="en-US"/>
        </w:rPr>
      </w:pPr>
    </w:p>
    <w:p w14:paraId="2897E7BA" w14:textId="77777777" w:rsidR="004C09CB" w:rsidRPr="002851F9" w:rsidRDefault="004C09CB" w:rsidP="004C09CB">
      <w:pPr>
        <w:keepNext/>
        <w:tabs>
          <w:tab w:val="left" w:pos="396"/>
        </w:tabs>
        <w:spacing w:after="240"/>
        <w:jc w:val="both"/>
        <w:rPr>
          <w:caps/>
          <w:szCs w:val="20"/>
          <w:lang w:val="en-GB" w:eastAsia="en-US"/>
        </w:rPr>
      </w:pPr>
      <w:r w:rsidRPr="002851F9">
        <w:rPr>
          <w:caps/>
          <w:szCs w:val="20"/>
          <w:lang w:val="en-GB" w:eastAsia="en-US"/>
        </w:rPr>
        <w:lastRenderedPageBreak/>
        <w:t>C.</w:t>
      </w:r>
      <w:r w:rsidRPr="002851F9">
        <w:rPr>
          <w:caps/>
          <w:szCs w:val="20"/>
          <w:lang w:val="en-GB" w:eastAsia="en-US"/>
        </w:rPr>
        <w:tab/>
        <w:t>METHODS</w:t>
      </w:r>
    </w:p>
    <w:p w14:paraId="66A19F9D"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1.</w:t>
      </w:r>
      <w:r w:rsidRPr="002851F9">
        <w:rPr>
          <w:szCs w:val="20"/>
          <w:lang w:val="en-GB" w:eastAsia="en-US"/>
        </w:rPr>
        <w:tab/>
        <w:t>Observations</w:t>
      </w:r>
    </w:p>
    <w:p w14:paraId="61752A17" w14:textId="77777777" w:rsidR="004C09CB" w:rsidRPr="002851F9" w:rsidRDefault="004C09CB" w:rsidP="004C09CB">
      <w:pPr>
        <w:spacing w:after="240"/>
        <w:ind w:left="864"/>
        <w:jc w:val="both"/>
        <w:rPr>
          <w:szCs w:val="20"/>
          <w:lang w:val="en-GB" w:eastAsia="en-US"/>
        </w:rPr>
      </w:pPr>
      <w:r w:rsidRPr="002851F9">
        <w:rPr>
          <w:szCs w:val="20"/>
          <w:lang w:val="en-GB" w:eastAsia="en-US"/>
        </w:rPr>
        <w:t>Animals were observed at least twice daily for mortality and morbidity and for signs of abnormal behaviour and appearance.  On days when they were weighed, each animal was individually handled, examined for abnormal behaviour and appearance, and subjected to detailed clinical observations.  On days when the animals were not weighed, an additional cage-side observation was performed to detect acute clinical signs of systemic toxicity.</w:t>
      </w:r>
    </w:p>
    <w:p w14:paraId="66DCAF50"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2.</w:t>
      </w:r>
      <w:r w:rsidRPr="002851F9">
        <w:rPr>
          <w:szCs w:val="20"/>
          <w:lang w:val="en-GB" w:eastAsia="en-US"/>
        </w:rPr>
        <w:tab/>
        <w:t>Body weights</w:t>
      </w:r>
    </w:p>
    <w:p w14:paraId="3B3E6CAD" w14:textId="77777777" w:rsidR="004C09CB" w:rsidRPr="002851F9" w:rsidRDefault="004C09CB" w:rsidP="004C09CB">
      <w:pPr>
        <w:spacing w:after="240"/>
        <w:ind w:left="864"/>
        <w:jc w:val="both"/>
        <w:rPr>
          <w:szCs w:val="20"/>
          <w:lang w:val="en-GB" w:eastAsia="en-US"/>
        </w:rPr>
      </w:pPr>
      <w:r w:rsidRPr="002851F9">
        <w:rPr>
          <w:szCs w:val="20"/>
          <w:lang w:val="en-GB" w:eastAsia="en-US"/>
        </w:rPr>
        <w:t>All animals were weighed once per week.  An additional body weight was collected on test Day 4 to assess short-term effects.  All animals were weighed on the day of sacrifice.</w:t>
      </w:r>
    </w:p>
    <w:p w14:paraId="64DBEFCE"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3.</w:t>
      </w:r>
      <w:r w:rsidRPr="002851F9">
        <w:rPr>
          <w:szCs w:val="20"/>
          <w:lang w:val="en-GB" w:eastAsia="en-US"/>
        </w:rPr>
        <w:tab/>
        <w:t>Food consumption, food efficiency, and daily intake</w:t>
      </w:r>
    </w:p>
    <w:p w14:paraId="648B8C33" w14:textId="77777777" w:rsidR="004C09CB" w:rsidRPr="002851F9" w:rsidRDefault="004C09CB" w:rsidP="004C09CB">
      <w:pPr>
        <w:spacing w:after="240"/>
        <w:ind w:left="864"/>
        <w:jc w:val="both"/>
        <w:rPr>
          <w:szCs w:val="20"/>
          <w:lang w:val="en-GB" w:eastAsia="en-US"/>
        </w:rPr>
      </w:pPr>
      <w:r w:rsidRPr="002851F9">
        <w:rPr>
          <w:szCs w:val="20"/>
          <w:lang w:val="en-GB" w:eastAsia="en-US"/>
        </w:rPr>
        <w:t>During the test period, the amount of food consumed by each rat over the weighing interval was determined by weighing the feeder at the beginning and end of the interval and subtracting the final weight from the initial weight divided by the number of rats in the cage.  Food efficiency and daily intake were calculated from food consumption and body weight data.</w:t>
      </w:r>
    </w:p>
    <w:p w14:paraId="588E5C9D"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4.</w:t>
      </w:r>
      <w:r w:rsidRPr="002851F9">
        <w:rPr>
          <w:szCs w:val="20"/>
          <w:lang w:val="en-GB" w:eastAsia="en-US"/>
        </w:rPr>
        <w:tab/>
        <w:t>Ophthalmological examinations</w:t>
      </w:r>
    </w:p>
    <w:p w14:paraId="6883D5F0" w14:textId="77777777" w:rsidR="004C09CB" w:rsidRPr="002851F9" w:rsidRDefault="004C09CB" w:rsidP="004C09CB">
      <w:pPr>
        <w:spacing w:after="240"/>
        <w:ind w:left="864"/>
        <w:jc w:val="both"/>
        <w:rPr>
          <w:szCs w:val="20"/>
          <w:lang w:val="en-GB" w:eastAsia="en-US"/>
        </w:rPr>
      </w:pPr>
      <w:r w:rsidRPr="002851F9">
        <w:rPr>
          <w:szCs w:val="20"/>
          <w:lang w:val="en-GB" w:eastAsia="en-US"/>
        </w:rPr>
        <w:t>All animals were examined by focal illumination and indirect ophthalmoscopy prior to study start.  All surviving animals were examined again prior to scheduled sacrifice.</w:t>
      </w:r>
    </w:p>
    <w:p w14:paraId="24B34F67"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5.</w:t>
      </w:r>
      <w:r w:rsidRPr="002851F9">
        <w:rPr>
          <w:szCs w:val="20"/>
          <w:lang w:val="en-GB" w:eastAsia="en-US"/>
        </w:rPr>
        <w:tab/>
        <w:t>Clinical pathology (haematology, clinical chemistry, coagulation, and urinalysis)</w:t>
      </w:r>
    </w:p>
    <w:p w14:paraId="0DF9D586" w14:textId="77777777" w:rsidR="004C09CB" w:rsidRPr="002851F9" w:rsidRDefault="004C09CB" w:rsidP="004C09CB">
      <w:pPr>
        <w:spacing w:after="240"/>
        <w:ind w:left="864"/>
        <w:jc w:val="both"/>
        <w:rPr>
          <w:szCs w:val="20"/>
          <w:lang w:val="en-GB" w:eastAsia="en-US"/>
        </w:rPr>
      </w:pPr>
      <w:r w:rsidRPr="002851F9">
        <w:rPr>
          <w:szCs w:val="20"/>
          <w:lang w:val="en-GB" w:eastAsia="en-US"/>
        </w:rPr>
        <w:t>Blood and urine samples were collected from all animals approximately 5 weeks after initiation of the study.  At sacrifice, blood, bone marrow, and urine were collected.  Haematology, clinical chemistry, coagulation, and urinalysis were performed on the samples.</w:t>
      </w:r>
      <w:r w:rsidRPr="002851F9">
        <w:rPr>
          <w:color w:val="0000FF"/>
          <w:szCs w:val="20"/>
          <w:lang w:val="en-GB" w:eastAsia="en-US"/>
        </w:rPr>
        <w:t xml:space="preserve">  </w:t>
      </w:r>
    </w:p>
    <w:p w14:paraId="44812483"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6.</w:t>
      </w:r>
      <w:r w:rsidRPr="002851F9">
        <w:rPr>
          <w:szCs w:val="20"/>
          <w:lang w:val="en-GB" w:eastAsia="en-US"/>
        </w:rPr>
        <w:tab/>
        <w:t>Biochemistry/ mechanistic parameters</w:t>
      </w:r>
    </w:p>
    <w:p w14:paraId="29627D39" w14:textId="77777777" w:rsidR="004C09CB" w:rsidRPr="002851F9" w:rsidRDefault="004C09CB" w:rsidP="004C09CB">
      <w:pPr>
        <w:spacing w:after="240"/>
        <w:ind w:left="864"/>
        <w:jc w:val="both"/>
        <w:rPr>
          <w:szCs w:val="20"/>
          <w:lang w:val="en-GB" w:eastAsia="en-US"/>
        </w:rPr>
      </w:pPr>
      <w:r w:rsidRPr="002851F9">
        <w:rPr>
          <w:szCs w:val="20"/>
          <w:lang w:val="en-GB" w:eastAsia="en-US"/>
        </w:rPr>
        <w:t>Blood was collected from all animals near the end of the treatment period by tail vein bleeding.  Serum was prepared and stored frozen until analysed for T4, T3, and TSH concentrations.  At sacrifice, a portion of the liver from each of these animals was homogenised and hepatic microsomes and peroxisome prepared using differential centrifugation.  The pellets were resuspended and stored frozen until analysed for UDP</w:t>
      </w:r>
      <w:r w:rsidRPr="002851F9">
        <w:rPr>
          <w:szCs w:val="20"/>
          <w:lang w:val="en-GB" w:eastAsia="en-US"/>
        </w:rPr>
        <w:noBreakHyphen/>
        <w:t xml:space="preserve">GT, peroxisomal </w:t>
      </w:r>
      <w:r w:rsidRPr="002851F9">
        <w:rPr>
          <w:szCs w:val="20"/>
          <w:lang w:val="en-GB" w:eastAsia="en-US"/>
        </w:rPr>
        <w:sym w:font="Symbol" w:char="F062"/>
      </w:r>
      <w:r w:rsidRPr="002851F9">
        <w:rPr>
          <w:szCs w:val="20"/>
          <w:lang w:val="en-GB" w:eastAsia="en-US"/>
        </w:rPr>
        <w:noBreakHyphen/>
        <w:t>oxidation, and total cytochrome P</w:t>
      </w:r>
      <w:r w:rsidRPr="002851F9">
        <w:rPr>
          <w:szCs w:val="20"/>
          <w:lang w:val="en-GB" w:eastAsia="en-US"/>
        </w:rPr>
        <w:noBreakHyphen/>
        <w:t xml:space="preserve">450 content.  The protein content of the microsomes was determined before and after analysis by the </w:t>
      </w:r>
      <w:proofErr w:type="spellStart"/>
      <w:r w:rsidRPr="002851F9">
        <w:rPr>
          <w:szCs w:val="20"/>
          <w:lang w:val="en-GB" w:eastAsia="en-US"/>
        </w:rPr>
        <w:t>bicinchronic</w:t>
      </w:r>
      <w:proofErr w:type="spellEnd"/>
      <w:r w:rsidRPr="002851F9">
        <w:rPr>
          <w:szCs w:val="20"/>
          <w:lang w:val="en-GB" w:eastAsia="en-US"/>
        </w:rPr>
        <w:t xml:space="preserve"> acid (BCA) method and </w:t>
      </w:r>
      <w:proofErr w:type="spellStart"/>
      <w:r w:rsidRPr="002851F9">
        <w:rPr>
          <w:szCs w:val="20"/>
          <w:lang w:val="en-GB" w:eastAsia="en-US"/>
        </w:rPr>
        <w:t>Biorad</w:t>
      </w:r>
      <w:proofErr w:type="spellEnd"/>
      <w:r w:rsidRPr="002851F9">
        <w:rPr>
          <w:szCs w:val="20"/>
          <w:lang w:val="en-GB" w:eastAsia="en-US"/>
        </w:rPr>
        <w:t xml:space="preserve"> method, respectively.</w:t>
      </w:r>
    </w:p>
    <w:p w14:paraId="426AC00F"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7.</w:t>
      </w:r>
      <w:r w:rsidRPr="002851F9">
        <w:rPr>
          <w:szCs w:val="20"/>
          <w:lang w:val="en-GB" w:eastAsia="en-US"/>
        </w:rPr>
        <w:tab/>
        <w:t>Evaluation of plasma concentration of test substance and metabolites</w:t>
      </w:r>
    </w:p>
    <w:p w14:paraId="1456DCD0" w14:textId="77777777" w:rsidR="004C09CB" w:rsidRPr="002851F9" w:rsidRDefault="004C09CB" w:rsidP="004C09CB">
      <w:pPr>
        <w:spacing w:after="240"/>
        <w:ind w:left="864"/>
        <w:jc w:val="both"/>
        <w:rPr>
          <w:szCs w:val="20"/>
          <w:lang w:val="en-GB" w:eastAsia="en-US"/>
        </w:rPr>
      </w:pPr>
      <w:r w:rsidRPr="002851F9">
        <w:rPr>
          <w:szCs w:val="20"/>
          <w:lang w:val="en-GB" w:eastAsia="en-US"/>
        </w:rPr>
        <w:t>Near the end of the treatment period, blood was collected from all animals.  Plasma was prepared and frozen until analysed.  Concentrations of IN-M2G98 were measured by ultra-high performance liquid chromatography (UHPLC) coupled with tandem mass spectrometry (LC/MS/MS) by multiple reaction monitoring (MRM) (reported in a supplemental report, DuPont-45277 Supplement 1).</w:t>
      </w:r>
    </w:p>
    <w:p w14:paraId="6361D779" w14:textId="77777777" w:rsidR="004C09CB" w:rsidRPr="002851F9" w:rsidRDefault="004C09CB" w:rsidP="004C09CB">
      <w:pPr>
        <w:keepNext/>
        <w:tabs>
          <w:tab w:val="left" w:pos="837"/>
        </w:tabs>
        <w:spacing w:after="80"/>
        <w:ind w:left="446"/>
        <w:jc w:val="both"/>
        <w:rPr>
          <w:szCs w:val="20"/>
          <w:lang w:val="en-GB" w:eastAsia="en-US"/>
        </w:rPr>
      </w:pPr>
      <w:r w:rsidRPr="002851F9">
        <w:rPr>
          <w:szCs w:val="20"/>
          <w:lang w:val="en-GB" w:eastAsia="en-US"/>
        </w:rPr>
        <w:t>8.</w:t>
      </w:r>
      <w:r w:rsidRPr="002851F9">
        <w:rPr>
          <w:szCs w:val="20"/>
          <w:lang w:val="en-GB" w:eastAsia="en-US"/>
        </w:rPr>
        <w:tab/>
        <w:t>Sacrifice and pathology</w:t>
      </w:r>
    </w:p>
    <w:p w14:paraId="3B943AD6" w14:textId="77777777" w:rsidR="004C09CB" w:rsidRPr="002851F9" w:rsidRDefault="004C09CB" w:rsidP="004C09CB">
      <w:pPr>
        <w:spacing w:after="240"/>
        <w:ind w:left="864"/>
        <w:jc w:val="both"/>
        <w:rPr>
          <w:szCs w:val="20"/>
          <w:lang w:val="en-GB" w:eastAsia="en-US"/>
        </w:rPr>
      </w:pPr>
      <w:r w:rsidRPr="002851F9">
        <w:rPr>
          <w:szCs w:val="20"/>
          <w:lang w:val="en-GB" w:eastAsia="en-US"/>
        </w:rPr>
        <w:t xml:space="preserve">The 750 and 1500 ppm groups were terminated on test Day 8 for humane reasons.  All animals in these groups were euthanised by carbon dioxide inhalation while under isoflurane anaesthesia, and discarded without further evaluation.  </w:t>
      </w:r>
    </w:p>
    <w:p w14:paraId="40A20393" w14:textId="77777777" w:rsidR="004C09CB" w:rsidRPr="002851F9" w:rsidRDefault="004C09CB" w:rsidP="004C09CB">
      <w:pPr>
        <w:spacing w:after="240"/>
        <w:ind w:left="864"/>
        <w:jc w:val="both"/>
        <w:rPr>
          <w:szCs w:val="20"/>
          <w:lang w:val="en-GB" w:eastAsia="en-US"/>
        </w:rPr>
      </w:pPr>
      <w:r w:rsidRPr="002851F9">
        <w:rPr>
          <w:szCs w:val="20"/>
          <w:lang w:val="en-GB" w:eastAsia="en-US"/>
        </w:rPr>
        <w:lastRenderedPageBreak/>
        <w:t xml:space="preserve">At termination, animals in the 0, 150, and 350 ppm groups were sacrificed by isoflurane anaesthesia and exsanguination.  Gross examinations were performed on all main study animals in these groups.  Organs that were weighed are listed in </w:t>
      </w:r>
      <w:r w:rsidRPr="002851F9">
        <w:rPr>
          <w:szCs w:val="20"/>
          <w:lang w:val="en-GB" w:eastAsia="en-US"/>
        </w:rPr>
        <w:fldChar w:fldCharType="begin"/>
      </w:r>
      <w:r w:rsidRPr="002851F9">
        <w:rPr>
          <w:szCs w:val="20"/>
          <w:lang w:val="en-GB" w:eastAsia="en-US"/>
        </w:rPr>
        <w:instrText xml:space="preserve"> REF _Ref298406593 \h  \* MERGEFORMAT </w:instrText>
      </w:r>
      <w:r w:rsidRPr="002851F9">
        <w:rPr>
          <w:szCs w:val="20"/>
          <w:lang w:val="en-GB" w:eastAsia="en-US"/>
        </w:rPr>
      </w:r>
      <w:r w:rsidRPr="002851F9">
        <w:rPr>
          <w:szCs w:val="20"/>
          <w:lang w:val="en-GB" w:eastAsia="en-US"/>
        </w:rPr>
        <w:fldChar w:fldCharType="separate"/>
      </w:r>
      <w:r w:rsidR="003C2813" w:rsidRPr="003C2813">
        <w:rPr>
          <w:szCs w:val="20"/>
          <w:lang w:val="en-GB" w:eastAsia="en-US"/>
        </w:rPr>
        <w:t>Table 10</w:t>
      </w:r>
      <w:r w:rsidRPr="002851F9">
        <w:rPr>
          <w:szCs w:val="20"/>
          <w:lang w:val="en-GB" w:eastAsia="en-US"/>
        </w:rPr>
        <w:fldChar w:fldCharType="end"/>
      </w:r>
      <w:r w:rsidRPr="002851F9">
        <w:rPr>
          <w:szCs w:val="20"/>
          <w:lang w:val="en-GB" w:eastAsia="en-US"/>
        </w:rPr>
        <w:t>.  Organ weight/final body weight and organ weight/brain weight ratios were calculated.  Tissues collected from animals receiving 350 ppm and control (0 ppm) were processed to slides and evaluated microscopically (</w:t>
      </w:r>
      <w:r w:rsidRPr="002851F9">
        <w:rPr>
          <w:szCs w:val="20"/>
          <w:lang w:val="en-GB" w:eastAsia="en-US"/>
        </w:rPr>
        <w:fldChar w:fldCharType="begin"/>
      </w:r>
      <w:r w:rsidRPr="002851F9">
        <w:rPr>
          <w:szCs w:val="20"/>
          <w:lang w:val="en-GB" w:eastAsia="en-US"/>
        </w:rPr>
        <w:instrText xml:space="preserve"> REF _Ref298406593 \h  \* MERGEFORMAT </w:instrText>
      </w:r>
      <w:r w:rsidRPr="002851F9">
        <w:rPr>
          <w:szCs w:val="20"/>
          <w:lang w:val="en-GB" w:eastAsia="en-US"/>
        </w:rPr>
      </w:r>
      <w:r w:rsidRPr="002851F9">
        <w:rPr>
          <w:szCs w:val="20"/>
          <w:lang w:val="en-GB" w:eastAsia="en-US"/>
        </w:rPr>
        <w:fldChar w:fldCharType="separate"/>
      </w:r>
      <w:r w:rsidR="003C2813" w:rsidRPr="003C2813">
        <w:rPr>
          <w:szCs w:val="20"/>
          <w:lang w:val="en-GB" w:eastAsia="en-US"/>
        </w:rPr>
        <w:t>Table 10</w:t>
      </w:r>
      <w:r w:rsidRPr="002851F9">
        <w:rPr>
          <w:szCs w:val="20"/>
          <w:lang w:val="en-GB" w:eastAsia="en-US"/>
        </w:rPr>
        <w:fldChar w:fldCharType="end"/>
      </w:r>
      <w:r w:rsidRPr="002851F9">
        <w:rPr>
          <w:szCs w:val="20"/>
          <w:lang w:val="en-GB" w:eastAsia="en-US"/>
        </w:rPr>
        <w:t>).  Gross lesions and suspected target tissues (nose, pancreas, and liver [males only]), as determined by examination of the control and high dose animals, were processed to slides and examined microscopically for all animals.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1"/>
        <w:gridCol w:w="2288"/>
        <w:gridCol w:w="3121"/>
      </w:tblGrid>
      <w:tr w:rsidR="004C09CB" w:rsidRPr="00A6653A" w14:paraId="3E67BF1E" w14:textId="77777777" w:rsidTr="004C09CB">
        <w:trPr>
          <w:cantSplit/>
        </w:trPr>
        <w:tc>
          <w:tcPr>
            <w:tcW w:w="5000" w:type="pct"/>
            <w:gridSpan w:val="3"/>
            <w:tcBorders>
              <w:top w:val="nil"/>
              <w:left w:val="nil"/>
              <w:right w:val="nil"/>
            </w:tcBorders>
          </w:tcPr>
          <w:p w14:paraId="22700475" w14:textId="77777777" w:rsidR="004C09CB" w:rsidRPr="00A6653A" w:rsidRDefault="004C09CB" w:rsidP="00A6653A">
            <w:pPr>
              <w:keepNext/>
              <w:rPr>
                <w:b/>
                <w:sz w:val="20"/>
                <w:szCs w:val="20"/>
                <w:lang w:val="en-GB" w:eastAsia="en-US"/>
              </w:rPr>
            </w:pPr>
            <w:bookmarkStart w:id="1297" w:name="_Ref298406593"/>
            <w:bookmarkStart w:id="1298" w:name="_Ref298406590"/>
            <w:r w:rsidRPr="00A6653A">
              <w:rPr>
                <w:b/>
                <w:sz w:val="20"/>
                <w:szCs w:val="20"/>
                <w:lang w:val="en-GB" w:eastAsia="en-US"/>
              </w:rPr>
              <w:lastRenderedPageBreak/>
              <w:t>Table </w:t>
            </w:r>
            <w:r w:rsidRPr="00A6653A">
              <w:rPr>
                <w:b/>
                <w:sz w:val="20"/>
                <w:szCs w:val="20"/>
                <w:lang w:val="en-GB" w:eastAsia="en-US"/>
              </w:rPr>
              <w:fldChar w:fldCharType="begin"/>
            </w:r>
            <w:r w:rsidRPr="00A6653A">
              <w:rPr>
                <w:b/>
                <w:sz w:val="20"/>
                <w:szCs w:val="20"/>
                <w:lang w:val="en-GB" w:eastAsia="en-US"/>
              </w:rPr>
              <w:instrText xml:space="preserve"> SEQ Table \* ARABIC </w:instrText>
            </w:r>
            <w:r w:rsidRPr="00A6653A">
              <w:rPr>
                <w:b/>
                <w:sz w:val="20"/>
                <w:szCs w:val="20"/>
                <w:lang w:val="en-GB" w:eastAsia="en-US"/>
              </w:rPr>
              <w:fldChar w:fldCharType="separate"/>
            </w:r>
            <w:r w:rsidR="003C2813">
              <w:rPr>
                <w:b/>
                <w:noProof/>
                <w:sz w:val="20"/>
                <w:szCs w:val="20"/>
                <w:lang w:val="en-GB" w:eastAsia="en-US"/>
              </w:rPr>
              <w:t>10</w:t>
            </w:r>
            <w:r w:rsidRPr="00A6653A">
              <w:rPr>
                <w:b/>
                <w:sz w:val="20"/>
                <w:szCs w:val="20"/>
                <w:lang w:val="en-GB" w:eastAsia="en-US"/>
              </w:rPr>
              <w:fldChar w:fldCharType="end"/>
            </w:r>
            <w:bookmarkEnd w:id="1297"/>
            <w:r w:rsidR="00C86652" w:rsidRPr="00A6653A">
              <w:rPr>
                <w:b/>
                <w:sz w:val="20"/>
                <w:szCs w:val="20"/>
                <w:lang w:val="en-GB" w:eastAsia="en-US"/>
              </w:rPr>
              <w:t>:</w:t>
            </w:r>
            <w:r w:rsidR="00E746E0" w:rsidRPr="00A6653A">
              <w:rPr>
                <w:b/>
                <w:sz w:val="20"/>
                <w:szCs w:val="20"/>
                <w:lang w:val="en-GB" w:eastAsia="en-US"/>
              </w:rPr>
              <w:t xml:space="preserve">  </w:t>
            </w:r>
            <w:r w:rsidRPr="00A6653A">
              <w:rPr>
                <w:b/>
                <w:sz w:val="20"/>
                <w:szCs w:val="20"/>
                <w:lang w:val="en-GB" w:eastAsia="en-US"/>
              </w:rPr>
              <w:t>28-Day feeding study in rats:  Organs/tissues collected for pathological examination</w:t>
            </w:r>
            <w:bookmarkEnd w:id="1298"/>
          </w:p>
        </w:tc>
      </w:tr>
      <w:tr w:rsidR="004C09CB" w:rsidRPr="00A6653A" w14:paraId="0A92E828" w14:textId="77777777" w:rsidTr="004C09CB">
        <w:tc>
          <w:tcPr>
            <w:tcW w:w="2111" w:type="pct"/>
            <w:vAlign w:val="bottom"/>
          </w:tcPr>
          <w:p w14:paraId="2D1BA7BC"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Organ</w:t>
            </w:r>
          </w:p>
        </w:tc>
        <w:tc>
          <w:tcPr>
            <w:tcW w:w="1222" w:type="pct"/>
            <w:vAlign w:val="bottom"/>
          </w:tcPr>
          <w:p w14:paraId="18FE95DD"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Organs weighed</w:t>
            </w:r>
          </w:p>
        </w:tc>
        <w:tc>
          <w:tcPr>
            <w:tcW w:w="1667" w:type="pct"/>
            <w:vAlign w:val="bottom"/>
          </w:tcPr>
          <w:p w14:paraId="79C80C75"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Microscopic/histopathologic evaluation conducted</w:t>
            </w:r>
          </w:p>
        </w:tc>
      </w:tr>
      <w:tr w:rsidR="004C09CB" w:rsidRPr="00A6653A" w14:paraId="7998DCA4" w14:textId="77777777" w:rsidTr="004C09CB">
        <w:tc>
          <w:tcPr>
            <w:tcW w:w="2111" w:type="pct"/>
            <w:vAlign w:val="center"/>
          </w:tcPr>
          <w:p w14:paraId="40E0FF8D" w14:textId="77777777" w:rsidR="004C09CB" w:rsidRPr="00A6653A" w:rsidRDefault="004C09CB" w:rsidP="004C09CB">
            <w:pPr>
              <w:keepNext/>
              <w:rPr>
                <w:sz w:val="18"/>
                <w:szCs w:val="18"/>
                <w:lang w:val="en-GB" w:eastAsia="en-US"/>
              </w:rPr>
            </w:pPr>
            <w:r w:rsidRPr="00A6653A">
              <w:rPr>
                <w:sz w:val="18"/>
                <w:szCs w:val="18"/>
                <w:lang w:val="en-GB" w:eastAsia="en-US"/>
              </w:rPr>
              <w:t>Brain</w:t>
            </w:r>
          </w:p>
        </w:tc>
        <w:tc>
          <w:tcPr>
            <w:tcW w:w="1222" w:type="pct"/>
            <w:vAlign w:val="center"/>
          </w:tcPr>
          <w:p w14:paraId="12B8A6D5"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50E4EE5A"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0D5C93A6" w14:textId="77777777" w:rsidTr="004C09CB">
        <w:tc>
          <w:tcPr>
            <w:tcW w:w="2111" w:type="pct"/>
            <w:vAlign w:val="center"/>
          </w:tcPr>
          <w:p w14:paraId="785579A2" w14:textId="77777777" w:rsidR="004C09CB" w:rsidRPr="00A6653A" w:rsidRDefault="004C09CB" w:rsidP="004C09CB">
            <w:pPr>
              <w:keepNext/>
              <w:rPr>
                <w:sz w:val="18"/>
                <w:szCs w:val="18"/>
                <w:lang w:val="en-GB" w:eastAsia="en-US"/>
              </w:rPr>
            </w:pPr>
            <w:r w:rsidRPr="00A6653A">
              <w:rPr>
                <w:sz w:val="18"/>
                <w:szCs w:val="18"/>
                <w:lang w:val="en-GB" w:eastAsia="en-US"/>
              </w:rPr>
              <w:t>Spleen</w:t>
            </w:r>
          </w:p>
        </w:tc>
        <w:tc>
          <w:tcPr>
            <w:tcW w:w="1222" w:type="pct"/>
            <w:vAlign w:val="center"/>
          </w:tcPr>
          <w:p w14:paraId="02283803"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5BF97DD1"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345C2E6E" w14:textId="77777777" w:rsidTr="004C09CB">
        <w:tc>
          <w:tcPr>
            <w:tcW w:w="2111" w:type="pct"/>
            <w:vAlign w:val="center"/>
          </w:tcPr>
          <w:p w14:paraId="3398EDD2" w14:textId="77777777" w:rsidR="004C09CB" w:rsidRPr="00A6653A" w:rsidRDefault="004C09CB" w:rsidP="004C09CB">
            <w:pPr>
              <w:keepNext/>
              <w:rPr>
                <w:sz w:val="18"/>
                <w:szCs w:val="18"/>
                <w:lang w:val="en-GB" w:eastAsia="en-US"/>
              </w:rPr>
            </w:pPr>
            <w:r w:rsidRPr="00A6653A">
              <w:rPr>
                <w:sz w:val="18"/>
                <w:szCs w:val="18"/>
                <w:lang w:val="en-GB" w:eastAsia="en-US"/>
              </w:rPr>
              <w:t>Heart</w:t>
            </w:r>
          </w:p>
        </w:tc>
        <w:tc>
          <w:tcPr>
            <w:tcW w:w="1222" w:type="pct"/>
            <w:vAlign w:val="center"/>
          </w:tcPr>
          <w:p w14:paraId="0CE852B4"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47B98CD2"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7D489C1D" w14:textId="77777777" w:rsidTr="004C09CB">
        <w:tc>
          <w:tcPr>
            <w:tcW w:w="2111" w:type="pct"/>
            <w:vAlign w:val="center"/>
          </w:tcPr>
          <w:p w14:paraId="4F6DF924" w14:textId="77777777" w:rsidR="004C09CB" w:rsidRPr="00A6653A" w:rsidRDefault="004C09CB" w:rsidP="004C09CB">
            <w:pPr>
              <w:keepNext/>
              <w:rPr>
                <w:sz w:val="18"/>
                <w:szCs w:val="18"/>
                <w:lang w:val="en-GB" w:eastAsia="en-US"/>
              </w:rPr>
            </w:pPr>
            <w:r w:rsidRPr="00A6653A">
              <w:rPr>
                <w:sz w:val="18"/>
                <w:szCs w:val="18"/>
                <w:lang w:val="en-GB" w:eastAsia="en-US"/>
              </w:rPr>
              <w:t>Liver</w:t>
            </w:r>
          </w:p>
        </w:tc>
        <w:tc>
          <w:tcPr>
            <w:tcW w:w="1222" w:type="pct"/>
            <w:vAlign w:val="center"/>
          </w:tcPr>
          <w:p w14:paraId="48FBC959"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7E682B0D"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7E6EF076" w14:textId="77777777" w:rsidTr="004C09CB">
        <w:tc>
          <w:tcPr>
            <w:tcW w:w="2111" w:type="pct"/>
            <w:vAlign w:val="center"/>
          </w:tcPr>
          <w:p w14:paraId="6599F141" w14:textId="77777777" w:rsidR="004C09CB" w:rsidRPr="00A6653A" w:rsidRDefault="004C09CB" w:rsidP="004C09CB">
            <w:pPr>
              <w:keepNext/>
              <w:rPr>
                <w:sz w:val="18"/>
                <w:szCs w:val="18"/>
                <w:lang w:val="en-GB" w:eastAsia="en-US"/>
              </w:rPr>
            </w:pPr>
            <w:r w:rsidRPr="00A6653A">
              <w:rPr>
                <w:sz w:val="18"/>
                <w:szCs w:val="18"/>
                <w:lang w:val="en-GB" w:eastAsia="en-US"/>
              </w:rPr>
              <w:t>Kidneys</w:t>
            </w:r>
          </w:p>
        </w:tc>
        <w:tc>
          <w:tcPr>
            <w:tcW w:w="1222" w:type="pct"/>
            <w:vAlign w:val="center"/>
          </w:tcPr>
          <w:p w14:paraId="5DC93A08"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0BC42292"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19B20F86" w14:textId="77777777" w:rsidTr="004C09CB">
        <w:tc>
          <w:tcPr>
            <w:tcW w:w="2111" w:type="pct"/>
            <w:vAlign w:val="center"/>
          </w:tcPr>
          <w:p w14:paraId="010BCC44" w14:textId="77777777" w:rsidR="004C09CB" w:rsidRPr="00A6653A" w:rsidRDefault="004C09CB" w:rsidP="004C09CB">
            <w:pPr>
              <w:keepNext/>
              <w:rPr>
                <w:sz w:val="18"/>
                <w:szCs w:val="18"/>
                <w:lang w:val="en-GB" w:eastAsia="en-US"/>
              </w:rPr>
            </w:pPr>
            <w:r w:rsidRPr="00A6653A">
              <w:rPr>
                <w:sz w:val="18"/>
                <w:szCs w:val="18"/>
                <w:lang w:val="en-GB" w:eastAsia="en-US"/>
              </w:rPr>
              <w:t>Oesophagus</w:t>
            </w:r>
          </w:p>
        </w:tc>
        <w:tc>
          <w:tcPr>
            <w:tcW w:w="1222" w:type="pct"/>
            <w:vAlign w:val="center"/>
          </w:tcPr>
          <w:p w14:paraId="3CA807AC" w14:textId="77777777" w:rsidR="004C09CB" w:rsidRPr="00A6653A" w:rsidRDefault="004C09CB" w:rsidP="004C09CB">
            <w:pPr>
              <w:keepNext/>
              <w:jc w:val="center"/>
              <w:rPr>
                <w:sz w:val="18"/>
                <w:szCs w:val="18"/>
                <w:lang w:val="en-GB" w:eastAsia="en-US"/>
              </w:rPr>
            </w:pPr>
          </w:p>
        </w:tc>
        <w:tc>
          <w:tcPr>
            <w:tcW w:w="1667" w:type="pct"/>
            <w:vAlign w:val="center"/>
          </w:tcPr>
          <w:p w14:paraId="153B2974"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628233A3" w14:textId="77777777" w:rsidTr="004C09CB">
        <w:tc>
          <w:tcPr>
            <w:tcW w:w="2111" w:type="pct"/>
            <w:vAlign w:val="center"/>
          </w:tcPr>
          <w:p w14:paraId="5F0A4CFD" w14:textId="77777777" w:rsidR="004C09CB" w:rsidRPr="00A6653A" w:rsidRDefault="004C09CB" w:rsidP="004C09CB">
            <w:pPr>
              <w:keepNext/>
              <w:rPr>
                <w:sz w:val="18"/>
                <w:szCs w:val="18"/>
                <w:lang w:val="en-GB" w:eastAsia="en-US"/>
              </w:rPr>
            </w:pPr>
            <w:r w:rsidRPr="00A6653A">
              <w:rPr>
                <w:sz w:val="18"/>
                <w:szCs w:val="18"/>
                <w:lang w:val="en-GB" w:eastAsia="en-US"/>
              </w:rPr>
              <w:t>Adrenal glands</w:t>
            </w:r>
          </w:p>
        </w:tc>
        <w:tc>
          <w:tcPr>
            <w:tcW w:w="1222" w:type="pct"/>
            <w:vAlign w:val="center"/>
          </w:tcPr>
          <w:p w14:paraId="2938606D"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72D7F941"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1933C3CB" w14:textId="77777777" w:rsidTr="004C09CB">
        <w:tc>
          <w:tcPr>
            <w:tcW w:w="2111" w:type="pct"/>
            <w:vAlign w:val="center"/>
          </w:tcPr>
          <w:p w14:paraId="3803EC53" w14:textId="77777777" w:rsidR="004C09CB" w:rsidRPr="00A6653A" w:rsidRDefault="004C09CB" w:rsidP="004C09CB">
            <w:pPr>
              <w:keepNext/>
              <w:rPr>
                <w:sz w:val="18"/>
                <w:szCs w:val="18"/>
                <w:lang w:val="en-GB" w:eastAsia="en-US"/>
              </w:rPr>
            </w:pPr>
            <w:r w:rsidRPr="00A6653A">
              <w:rPr>
                <w:sz w:val="18"/>
                <w:szCs w:val="18"/>
                <w:lang w:val="en-GB" w:eastAsia="en-US"/>
              </w:rPr>
              <w:t>Duodenum</w:t>
            </w:r>
          </w:p>
        </w:tc>
        <w:tc>
          <w:tcPr>
            <w:tcW w:w="1222" w:type="pct"/>
            <w:vAlign w:val="center"/>
          </w:tcPr>
          <w:p w14:paraId="098E0C84" w14:textId="77777777" w:rsidR="004C09CB" w:rsidRPr="00A6653A" w:rsidRDefault="004C09CB" w:rsidP="004C09CB">
            <w:pPr>
              <w:keepNext/>
              <w:jc w:val="center"/>
              <w:rPr>
                <w:sz w:val="18"/>
                <w:szCs w:val="18"/>
                <w:lang w:val="en-GB" w:eastAsia="en-US"/>
              </w:rPr>
            </w:pPr>
          </w:p>
        </w:tc>
        <w:tc>
          <w:tcPr>
            <w:tcW w:w="1667" w:type="pct"/>
            <w:vAlign w:val="center"/>
          </w:tcPr>
          <w:p w14:paraId="2982C7B2"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58990B3A" w14:textId="77777777" w:rsidTr="004C09CB">
        <w:tc>
          <w:tcPr>
            <w:tcW w:w="2111" w:type="pct"/>
            <w:vAlign w:val="center"/>
          </w:tcPr>
          <w:p w14:paraId="71EB0B33" w14:textId="77777777" w:rsidR="004C09CB" w:rsidRPr="00A6653A" w:rsidRDefault="004C09CB" w:rsidP="004C09CB">
            <w:pPr>
              <w:keepNext/>
              <w:rPr>
                <w:sz w:val="18"/>
                <w:szCs w:val="18"/>
                <w:lang w:val="en-GB" w:eastAsia="en-US"/>
              </w:rPr>
            </w:pPr>
            <w:r w:rsidRPr="00A6653A">
              <w:rPr>
                <w:sz w:val="18"/>
                <w:szCs w:val="18"/>
                <w:lang w:val="en-GB" w:eastAsia="en-US"/>
              </w:rPr>
              <w:t>Jejunum</w:t>
            </w:r>
          </w:p>
        </w:tc>
        <w:tc>
          <w:tcPr>
            <w:tcW w:w="1222" w:type="pct"/>
            <w:vAlign w:val="center"/>
          </w:tcPr>
          <w:p w14:paraId="6119962A" w14:textId="77777777" w:rsidR="004C09CB" w:rsidRPr="00A6653A" w:rsidRDefault="004C09CB" w:rsidP="004C09CB">
            <w:pPr>
              <w:keepNext/>
              <w:jc w:val="center"/>
              <w:rPr>
                <w:sz w:val="18"/>
                <w:szCs w:val="18"/>
                <w:lang w:val="en-GB" w:eastAsia="en-US"/>
              </w:rPr>
            </w:pPr>
          </w:p>
        </w:tc>
        <w:tc>
          <w:tcPr>
            <w:tcW w:w="1667" w:type="pct"/>
            <w:vAlign w:val="center"/>
          </w:tcPr>
          <w:p w14:paraId="2DA2C62A"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1BA3B65E" w14:textId="77777777" w:rsidTr="004C09CB">
        <w:tc>
          <w:tcPr>
            <w:tcW w:w="2111" w:type="pct"/>
            <w:tcBorders>
              <w:bottom w:val="single" w:sz="4" w:space="0" w:color="auto"/>
            </w:tcBorders>
            <w:vAlign w:val="center"/>
          </w:tcPr>
          <w:p w14:paraId="0250A556" w14:textId="77777777" w:rsidR="004C09CB" w:rsidRPr="00A6653A" w:rsidRDefault="004C09CB" w:rsidP="004C09CB">
            <w:pPr>
              <w:keepNext/>
              <w:rPr>
                <w:sz w:val="18"/>
                <w:szCs w:val="18"/>
                <w:lang w:val="en-GB" w:eastAsia="en-US"/>
              </w:rPr>
            </w:pPr>
            <w:r w:rsidRPr="00A6653A">
              <w:rPr>
                <w:sz w:val="18"/>
                <w:szCs w:val="18"/>
                <w:lang w:val="en-GB" w:eastAsia="en-US"/>
              </w:rPr>
              <w:t>Ileum</w:t>
            </w:r>
          </w:p>
        </w:tc>
        <w:tc>
          <w:tcPr>
            <w:tcW w:w="1222" w:type="pct"/>
            <w:tcBorders>
              <w:bottom w:val="single" w:sz="4" w:space="0" w:color="auto"/>
            </w:tcBorders>
            <w:vAlign w:val="center"/>
          </w:tcPr>
          <w:p w14:paraId="6AE391FB" w14:textId="77777777" w:rsidR="004C09CB" w:rsidRPr="00A6653A" w:rsidRDefault="004C09CB" w:rsidP="004C09CB">
            <w:pPr>
              <w:keepNext/>
              <w:jc w:val="center"/>
              <w:rPr>
                <w:sz w:val="18"/>
                <w:szCs w:val="18"/>
                <w:lang w:val="en-GB" w:eastAsia="en-US"/>
              </w:rPr>
            </w:pPr>
          </w:p>
        </w:tc>
        <w:tc>
          <w:tcPr>
            <w:tcW w:w="1667" w:type="pct"/>
            <w:tcBorders>
              <w:bottom w:val="single" w:sz="4" w:space="0" w:color="auto"/>
            </w:tcBorders>
            <w:vAlign w:val="center"/>
          </w:tcPr>
          <w:p w14:paraId="37643DCD"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6DE8C486" w14:textId="77777777" w:rsidTr="004C09CB">
        <w:tc>
          <w:tcPr>
            <w:tcW w:w="2111" w:type="pct"/>
            <w:tcBorders>
              <w:bottom w:val="single" w:sz="4" w:space="0" w:color="auto"/>
            </w:tcBorders>
            <w:vAlign w:val="center"/>
          </w:tcPr>
          <w:p w14:paraId="72980644" w14:textId="77777777" w:rsidR="004C09CB" w:rsidRPr="00A6653A" w:rsidRDefault="004C09CB" w:rsidP="004C09CB">
            <w:pPr>
              <w:keepNext/>
              <w:rPr>
                <w:sz w:val="18"/>
                <w:szCs w:val="18"/>
                <w:lang w:val="en-GB" w:eastAsia="en-US"/>
              </w:rPr>
            </w:pPr>
            <w:r w:rsidRPr="00A6653A">
              <w:rPr>
                <w:sz w:val="18"/>
                <w:szCs w:val="18"/>
                <w:lang w:val="en-GB" w:eastAsia="en-US"/>
              </w:rPr>
              <w:t>Cecum</w:t>
            </w:r>
          </w:p>
        </w:tc>
        <w:tc>
          <w:tcPr>
            <w:tcW w:w="1222" w:type="pct"/>
            <w:tcBorders>
              <w:bottom w:val="single" w:sz="4" w:space="0" w:color="auto"/>
            </w:tcBorders>
            <w:vAlign w:val="center"/>
          </w:tcPr>
          <w:p w14:paraId="4D3561E7" w14:textId="77777777" w:rsidR="004C09CB" w:rsidRPr="00A6653A" w:rsidRDefault="004C09CB" w:rsidP="004C09CB">
            <w:pPr>
              <w:keepNext/>
              <w:jc w:val="center"/>
              <w:rPr>
                <w:sz w:val="18"/>
                <w:szCs w:val="18"/>
                <w:lang w:val="en-GB" w:eastAsia="en-US"/>
              </w:rPr>
            </w:pPr>
          </w:p>
        </w:tc>
        <w:tc>
          <w:tcPr>
            <w:tcW w:w="1667" w:type="pct"/>
            <w:tcBorders>
              <w:bottom w:val="single" w:sz="4" w:space="0" w:color="auto"/>
            </w:tcBorders>
            <w:vAlign w:val="center"/>
          </w:tcPr>
          <w:p w14:paraId="13F9B6DC"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33987FE1" w14:textId="77777777" w:rsidTr="004C09CB">
        <w:tc>
          <w:tcPr>
            <w:tcW w:w="2111" w:type="pct"/>
            <w:tcBorders>
              <w:bottom w:val="single" w:sz="4" w:space="0" w:color="auto"/>
            </w:tcBorders>
            <w:vAlign w:val="center"/>
          </w:tcPr>
          <w:p w14:paraId="15C84823" w14:textId="77777777" w:rsidR="004C09CB" w:rsidRPr="00A6653A" w:rsidRDefault="004C09CB" w:rsidP="004C09CB">
            <w:pPr>
              <w:keepNext/>
              <w:rPr>
                <w:sz w:val="18"/>
                <w:szCs w:val="18"/>
                <w:lang w:val="en-GB" w:eastAsia="en-US"/>
              </w:rPr>
            </w:pPr>
            <w:r w:rsidRPr="00A6653A">
              <w:rPr>
                <w:sz w:val="18"/>
                <w:szCs w:val="18"/>
                <w:lang w:val="en-GB" w:eastAsia="en-US"/>
              </w:rPr>
              <w:t>Colon</w:t>
            </w:r>
          </w:p>
        </w:tc>
        <w:tc>
          <w:tcPr>
            <w:tcW w:w="1222" w:type="pct"/>
            <w:tcBorders>
              <w:bottom w:val="single" w:sz="4" w:space="0" w:color="auto"/>
            </w:tcBorders>
            <w:vAlign w:val="center"/>
          </w:tcPr>
          <w:p w14:paraId="3F841924" w14:textId="77777777" w:rsidR="004C09CB" w:rsidRPr="00A6653A" w:rsidRDefault="004C09CB" w:rsidP="004C09CB">
            <w:pPr>
              <w:keepNext/>
              <w:jc w:val="center"/>
              <w:rPr>
                <w:sz w:val="18"/>
                <w:szCs w:val="18"/>
                <w:lang w:val="en-GB" w:eastAsia="en-US"/>
              </w:rPr>
            </w:pPr>
          </w:p>
        </w:tc>
        <w:tc>
          <w:tcPr>
            <w:tcW w:w="1667" w:type="pct"/>
            <w:tcBorders>
              <w:bottom w:val="single" w:sz="4" w:space="0" w:color="auto"/>
            </w:tcBorders>
            <w:vAlign w:val="center"/>
          </w:tcPr>
          <w:p w14:paraId="49C55D48"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2156C4BE" w14:textId="77777777" w:rsidTr="004C09CB">
        <w:tc>
          <w:tcPr>
            <w:tcW w:w="2111" w:type="pct"/>
            <w:tcBorders>
              <w:bottom w:val="single" w:sz="4" w:space="0" w:color="auto"/>
            </w:tcBorders>
            <w:vAlign w:val="center"/>
          </w:tcPr>
          <w:p w14:paraId="7C6EA3B7" w14:textId="77777777" w:rsidR="004C09CB" w:rsidRPr="00A6653A" w:rsidRDefault="004C09CB" w:rsidP="004C09CB">
            <w:pPr>
              <w:keepNext/>
              <w:rPr>
                <w:sz w:val="18"/>
                <w:szCs w:val="18"/>
                <w:lang w:val="en-GB" w:eastAsia="en-US"/>
              </w:rPr>
            </w:pPr>
            <w:r w:rsidRPr="00A6653A">
              <w:rPr>
                <w:sz w:val="18"/>
                <w:szCs w:val="18"/>
                <w:lang w:val="en-GB" w:eastAsia="en-US"/>
              </w:rPr>
              <w:t>Rectum</w:t>
            </w:r>
          </w:p>
        </w:tc>
        <w:tc>
          <w:tcPr>
            <w:tcW w:w="1222" w:type="pct"/>
            <w:tcBorders>
              <w:bottom w:val="single" w:sz="4" w:space="0" w:color="auto"/>
            </w:tcBorders>
            <w:vAlign w:val="center"/>
          </w:tcPr>
          <w:p w14:paraId="3B8BA089" w14:textId="77777777" w:rsidR="004C09CB" w:rsidRPr="00A6653A" w:rsidRDefault="004C09CB" w:rsidP="004C09CB">
            <w:pPr>
              <w:keepNext/>
              <w:jc w:val="center"/>
              <w:rPr>
                <w:sz w:val="18"/>
                <w:szCs w:val="18"/>
                <w:lang w:val="en-GB" w:eastAsia="en-US"/>
              </w:rPr>
            </w:pPr>
          </w:p>
        </w:tc>
        <w:tc>
          <w:tcPr>
            <w:tcW w:w="1667" w:type="pct"/>
            <w:tcBorders>
              <w:bottom w:val="single" w:sz="4" w:space="0" w:color="auto"/>
            </w:tcBorders>
            <w:vAlign w:val="center"/>
          </w:tcPr>
          <w:p w14:paraId="769A87C0"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065DF0C2" w14:textId="77777777" w:rsidTr="004C09CB">
        <w:tc>
          <w:tcPr>
            <w:tcW w:w="2111" w:type="pct"/>
            <w:tcBorders>
              <w:bottom w:val="single" w:sz="4" w:space="0" w:color="auto"/>
            </w:tcBorders>
            <w:vAlign w:val="center"/>
          </w:tcPr>
          <w:p w14:paraId="18C66765" w14:textId="77777777" w:rsidR="004C09CB" w:rsidRPr="00A6653A" w:rsidRDefault="004C09CB" w:rsidP="004C09CB">
            <w:pPr>
              <w:keepNext/>
              <w:rPr>
                <w:sz w:val="18"/>
                <w:szCs w:val="18"/>
                <w:lang w:val="en-GB" w:eastAsia="en-US"/>
              </w:rPr>
            </w:pPr>
            <w:r w:rsidRPr="00A6653A">
              <w:rPr>
                <w:sz w:val="18"/>
                <w:szCs w:val="18"/>
                <w:lang w:val="en-GB" w:eastAsia="en-US"/>
              </w:rPr>
              <w:t>Salivary glands</w:t>
            </w:r>
          </w:p>
        </w:tc>
        <w:tc>
          <w:tcPr>
            <w:tcW w:w="1222" w:type="pct"/>
            <w:tcBorders>
              <w:bottom w:val="single" w:sz="4" w:space="0" w:color="auto"/>
            </w:tcBorders>
            <w:vAlign w:val="center"/>
          </w:tcPr>
          <w:p w14:paraId="0E795447" w14:textId="77777777" w:rsidR="004C09CB" w:rsidRPr="00A6653A" w:rsidRDefault="004C09CB" w:rsidP="004C09CB">
            <w:pPr>
              <w:keepNext/>
              <w:jc w:val="center"/>
              <w:rPr>
                <w:sz w:val="18"/>
                <w:szCs w:val="18"/>
                <w:lang w:val="en-GB" w:eastAsia="en-US"/>
              </w:rPr>
            </w:pPr>
          </w:p>
        </w:tc>
        <w:tc>
          <w:tcPr>
            <w:tcW w:w="1667" w:type="pct"/>
            <w:tcBorders>
              <w:bottom w:val="single" w:sz="4" w:space="0" w:color="auto"/>
            </w:tcBorders>
            <w:vAlign w:val="center"/>
          </w:tcPr>
          <w:p w14:paraId="5FA2DF50"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539FBCD5" w14:textId="77777777" w:rsidTr="004C09CB">
        <w:tc>
          <w:tcPr>
            <w:tcW w:w="2111" w:type="pct"/>
            <w:vAlign w:val="center"/>
          </w:tcPr>
          <w:p w14:paraId="5CE9FD25" w14:textId="77777777" w:rsidR="004C09CB" w:rsidRPr="00A6653A" w:rsidRDefault="004C09CB" w:rsidP="004C09CB">
            <w:pPr>
              <w:keepNext/>
              <w:rPr>
                <w:sz w:val="18"/>
                <w:szCs w:val="18"/>
                <w:lang w:val="en-GB" w:eastAsia="en-US"/>
              </w:rPr>
            </w:pPr>
            <w:r w:rsidRPr="00A6653A">
              <w:rPr>
                <w:sz w:val="18"/>
                <w:szCs w:val="18"/>
                <w:lang w:val="en-GB" w:eastAsia="en-US"/>
              </w:rPr>
              <w:t>Pancreas</w:t>
            </w:r>
          </w:p>
        </w:tc>
        <w:tc>
          <w:tcPr>
            <w:tcW w:w="1222" w:type="pct"/>
            <w:vAlign w:val="center"/>
          </w:tcPr>
          <w:p w14:paraId="17A156E6" w14:textId="77777777" w:rsidR="004C09CB" w:rsidRPr="00A6653A" w:rsidRDefault="004C09CB" w:rsidP="004C09CB">
            <w:pPr>
              <w:keepNext/>
              <w:jc w:val="center"/>
              <w:rPr>
                <w:sz w:val="18"/>
                <w:szCs w:val="18"/>
                <w:lang w:val="en-GB" w:eastAsia="en-US"/>
              </w:rPr>
            </w:pPr>
          </w:p>
        </w:tc>
        <w:tc>
          <w:tcPr>
            <w:tcW w:w="1667" w:type="pct"/>
            <w:vAlign w:val="center"/>
          </w:tcPr>
          <w:p w14:paraId="238F82F5"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5FE87F1D" w14:textId="77777777" w:rsidTr="004C09CB">
        <w:tc>
          <w:tcPr>
            <w:tcW w:w="2111" w:type="pct"/>
            <w:vAlign w:val="center"/>
          </w:tcPr>
          <w:p w14:paraId="321C0A53" w14:textId="77777777" w:rsidR="004C09CB" w:rsidRPr="00A6653A" w:rsidRDefault="004C09CB" w:rsidP="004C09CB">
            <w:pPr>
              <w:keepNext/>
              <w:rPr>
                <w:sz w:val="18"/>
                <w:szCs w:val="18"/>
                <w:lang w:val="en-GB" w:eastAsia="en-US"/>
              </w:rPr>
            </w:pPr>
            <w:r w:rsidRPr="00A6653A">
              <w:rPr>
                <w:sz w:val="18"/>
                <w:szCs w:val="18"/>
                <w:lang w:val="en-GB" w:eastAsia="en-US"/>
              </w:rPr>
              <w:t>Skin</w:t>
            </w:r>
          </w:p>
        </w:tc>
        <w:tc>
          <w:tcPr>
            <w:tcW w:w="1222" w:type="pct"/>
            <w:vAlign w:val="center"/>
          </w:tcPr>
          <w:p w14:paraId="78C4EEE9" w14:textId="77777777" w:rsidR="004C09CB" w:rsidRPr="00A6653A" w:rsidRDefault="004C09CB" w:rsidP="004C09CB">
            <w:pPr>
              <w:keepNext/>
              <w:jc w:val="center"/>
              <w:rPr>
                <w:sz w:val="18"/>
                <w:szCs w:val="18"/>
                <w:lang w:val="en-GB" w:eastAsia="en-US"/>
              </w:rPr>
            </w:pPr>
          </w:p>
        </w:tc>
        <w:tc>
          <w:tcPr>
            <w:tcW w:w="1667" w:type="pct"/>
            <w:vAlign w:val="center"/>
          </w:tcPr>
          <w:p w14:paraId="360E5BE7"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408F7150" w14:textId="77777777" w:rsidTr="004C09CB">
        <w:tc>
          <w:tcPr>
            <w:tcW w:w="2111" w:type="pct"/>
            <w:vAlign w:val="center"/>
          </w:tcPr>
          <w:p w14:paraId="75615F56" w14:textId="77777777" w:rsidR="004C09CB" w:rsidRPr="00A6653A" w:rsidRDefault="004C09CB" w:rsidP="004C09CB">
            <w:pPr>
              <w:keepNext/>
              <w:rPr>
                <w:sz w:val="18"/>
                <w:szCs w:val="18"/>
                <w:lang w:val="en-GB" w:eastAsia="en-US"/>
              </w:rPr>
            </w:pPr>
            <w:r w:rsidRPr="00A6653A">
              <w:rPr>
                <w:sz w:val="18"/>
                <w:szCs w:val="18"/>
                <w:lang w:val="en-GB" w:eastAsia="en-US"/>
              </w:rPr>
              <w:t>Trachea</w:t>
            </w:r>
          </w:p>
        </w:tc>
        <w:tc>
          <w:tcPr>
            <w:tcW w:w="1222" w:type="pct"/>
            <w:vAlign w:val="center"/>
          </w:tcPr>
          <w:p w14:paraId="33936459" w14:textId="77777777" w:rsidR="004C09CB" w:rsidRPr="00A6653A" w:rsidRDefault="004C09CB" w:rsidP="004C09CB">
            <w:pPr>
              <w:keepNext/>
              <w:jc w:val="center"/>
              <w:rPr>
                <w:sz w:val="18"/>
                <w:szCs w:val="18"/>
                <w:lang w:val="en-GB" w:eastAsia="en-US"/>
              </w:rPr>
            </w:pPr>
          </w:p>
        </w:tc>
        <w:tc>
          <w:tcPr>
            <w:tcW w:w="1667" w:type="pct"/>
            <w:vAlign w:val="center"/>
          </w:tcPr>
          <w:p w14:paraId="387D78C8"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5BCFE7F5" w14:textId="77777777" w:rsidTr="004C09CB">
        <w:tc>
          <w:tcPr>
            <w:tcW w:w="2111" w:type="pct"/>
            <w:vAlign w:val="center"/>
          </w:tcPr>
          <w:p w14:paraId="59FAF00A" w14:textId="77777777" w:rsidR="004C09CB" w:rsidRPr="00A6653A" w:rsidRDefault="004C09CB" w:rsidP="004C09CB">
            <w:pPr>
              <w:keepNext/>
              <w:rPr>
                <w:sz w:val="18"/>
                <w:szCs w:val="18"/>
                <w:lang w:val="en-GB" w:eastAsia="en-US"/>
              </w:rPr>
            </w:pPr>
            <w:r w:rsidRPr="00A6653A">
              <w:rPr>
                <w:sz w:val="18"/>
                <w:szCs w:val="18"/>
                <w:lang w:val="en-GB" w:eastAsia="en-US"/>
              </w:rPr>
              <w:t>Nose</w:t>
            </w:r>
          </w:p>
        </w:tc>
        <w:tc>
          <w:tcPr>
            <w:tcW w:w="1222" w:type="pct"/>
            <w:vAlign w:val="center"/>
          </w:tcPr>
          <w:p w14:paraId="0AD791A5" w14:textId="77777777" w:rsidR="004C09CB" w:rsidRPr="00A6653A" w:rsidRDefault="004C09CB" w:rsidP="004C09CB">
            <w:pPr>
              <w:keepNext/>
              <w:jc w:val="center"/>
              <w:rPr>
                <w:sz w:val="18"/>
                <w:szCs w:val="18"/>
                <w:lang w:val="en-GB" w:eastAsia="en-US"/>
              </w:rPr>
            </w:pPr>
          </w:p>
        </w:tc>
        <w:tc>
          <w:tcPr>
            <w:tcW w:w="1667" w:type="pct"/>
            <w:vAlign w:val="center"/>
          </w:tcPr>
          <w:p w14:paraId="0AFB0A89"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1A4495E7" w14:textId="77777777" w:rsidTr="004C09CB">
        <w:tc>
          <w:tcPr>
            <w:tcW w:w="2111" w:type="pct"/>
            <w:vAlign w:val="center"/>
          </w:tcPr>
          <w:p w14:paraId="52029910" w14:textId="77777777" w:rsidR="004C09CB" w:rsidRPr="00A6653A" w:rsidRDefault="004C09CB" w:rsidP="004C09CB">
            <w:pPr>
              <w:keepNext/>
              <w:rPr>
                <w:sz w:val="18"/>
                <w:szCs w:val="18"/>
                <w:lang w:val="en-GB" w:eastAsia="en-US"/>
              </w:rPr>
            </w:pPr>
            <w:r w:rsidRPr="00A6653A">
              <w:rPr>
                <w:sz w:val="18"/>
                <w:szCs w:val="18"/>
                <w:lang w:val="en-GB" w:eastAsia="en-US"/>
              </w:rPr>
              <w:t>Larynx/pharynx</w:t>
            </w:r>
          </w:p>
        </w:tc>
        <w:tc>
          <w:tcPr>
            <w:tcW w:w="1222" w:type="pct"/>
            <w:vAlign w:val="center"/>
          </w:tcPr>
          <w:p w14:paraId="48B6ECB4" w14:textId="77777777" w:rsidR="004C09CB" w:rsidRPr="00A6653A" w:rsidRDefault="004C09CB" w:rsidP="004C09CB">
            <w:pPr>
              <w:keepNext/>
              <w:jc w:val="center"/>
              <w:rPr>
                <w:sz w:val="18"/>
                <w:szCs w:val="18"/>
                <w:lang w:val="en-GB" w:eastAsia="en-US"/>
              </w:rPr>
            </w:pPr>
          </w:p>
        </w:tc>
        <w:tc>
          <w:tcPr>
            <w:tcW w:w="1667" w:type="pct"/>
            <w:vAlign w:val="center"/>
          </w:tcPr>
          <w:p w14:paraId="2CA392D4"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363D6E36" w14:textId="77777777" w:rsidTr="004C09CB">
        <w:tc>
          <w:tcPr>
            <w:tcW w:w="2111" w:type="pct"/>
            <w:vAlign w:val="center"/>
          </w:tcPr>
          <w:p w14:paraId="54376BF3" w14:textId="77777777" w:rsidR="004C09CB" w:rsidRPr="00A6653A" w:rsidRDefault="004C09CB" w:rsidP="004C09CB">
            <w:pPr>
              <w:keepNext/>
              <w:rPr>
                <w:sz w:val="18"/>
                <w:szCs w:val="18"/>
                <w:lang w:val="en-GB" w:eastAsia="en-US"/>
              </w:rPr>
            </w:pPr>
            <w:r w:rsidRPr="00A6653A">
              <w:rPr>
                <w:sz w:val="18"/>
                <w:szCs w:val="18"/>
                <w:lang w:val="en-GB" w:eastAsia="en-US"/>
              </w:rPr>
              <w:t>Thymus</w:t>
            </w:r>
          </w:p>
        </w:tc>
        <w:tc>
          <w:tcPr>
            <w:tcW w:w="1222" w:type="pct"/>
            <w:vAlign w:val="center"/>
          </w:tcPr>
          <w:p w14:paraId="6D35297C"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2B855C94"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0DA95A8C" w14:textId="77777777" w:rsidTr="004C09CB">
        <w:tc>
          <w:tcPr>
            <w:tcW w:w="2111" w:type="pct"/>
            <w:vAlign w:val="center"/>
          </w:tcPr>
          <w:p w14:paraId="6DB9DC4A" w14:textId="77777777" w:rsidR="004C09CB" w:rsidRPr="00A6653A" w:rsidRDefault="004C09CB" w:rsidP="004C09CB">
            <w:pPr>
              <w:keepNext/>
              <w:rPr>
                <w:sz w:val="18"/>
                <w:szCs w:val="18"/>
                <w:lang w:val="en-GB" w:eastAsia="en-US"/>
              </w:rPr>
            </w:pPr>
            <w:r w:rsidRPr="00A6653A">
              <w:rPr>
                <w:sz w:val="18"/>
                <w:szCs w:val="18"/>
                <w:lang w:val="en-GB" w:eastAsia="en-US"/>
              </w:rPr>
              <w:t>Mesenteric lymph node</w:t>
            </w:r>
          </w:p>
        </w:tc>
        <w:tc>
          <w:tcPr>
            <w:tcW w:w="1222" w:type="pct"/>
            <w:vAlign w:val="center"/>
          </w:tcPr>
          <w:p w14:paraId="0E44F873" w14:textId="77777777" w:rsidR="004C09CB" w:rsidRPr="00A6653A" w:rsidRDefault="004C09CB" w:rsidP="004C09CB">
            <w:pPr>
              <w:keepNext/>
              <w:jc w:val="center"/>
              <w:rPr>
                <w:sz w:val="18"/>
                <w:szCs w:val="18"/>
                <w:lang w:val="en-GB" w:eastAsia="en-US"/>
              </w:rPr>
            </w:pPr>
          </w:p>
        </w:tc>
        <w:tc>
          <w:tcPr>
            <w:tcW w:w="1667" w:type="pct"/>
            <w:vAlign w:val="center"/>
          </w:tcPr>
          <w:p w14:paraId="06FC071B"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4863E25E" w14:textId="77777777" w:rsidTr="004C09CB">
        <w:tc>
          <w:tcPr>
            <w:tcW w:w="2111" w:type="pct"/>
            <w:vAlign w:val="center"/>
          </w:tcPr>
          <w:p w14:paraId="35036821" w14:textId="77777777" w:rsidR="004C09CB" w:rsidRPr="00A6653A" w:rsidRDefault="004C09CB" w:rsidP="004C09CB">
            <w:pPr>
              <w:keepNext/>
              <w:rPr>
                <w:sz w:val="18"/>
                <w:szCs w:val="18"/>
                <w:lang w:val="en-GB" w:eastAsia="en-US"/>
              </w:rPr>
            </w:pPr>
            <w:r w:rsidRPr="00A6653A">
              <w:rPr>
                <w:sz w:val="18"/>
                <w:szCs w:val="18"/>
                <w:lang w:val="en-GB" w:eastAsia="en-US"/>
              </w:rPr>
              <w:t>Mandibular lymph node</w:t>
            </w:r>
          </w:p>
        </w:tc>
        <w:tc>
          <w:tcPr>
            <w:tcW w:w="1222" w:type="pct"/>
            <w:vAlign w:val="center"/>
          </w:tcPr>
          <w:p w14:paraId="5EBE8776" w14:textId="77777777" w:rsidR="004C09CB" w:rsidRPr="00A6653A" w:rsidRDefault="004C09CB" w:rsidP="004C09CB">
            <w:pPr>
              <w:keepNext/>
              <w:jc w:val="center"/>
              <w:rPr>
                <w:sz w:val="18"/>
                <w:szCs w:val="18"/>
                <w:lang w:val="en-GB" w:eastAsia="en-US"/>
              </w:rPr>
            </w:pPr>
          </w:p>
        </w:tc>
        <w:tc>
          <w:tcPr>
            <w:tcW w:w="1667" w:type="pct"/>
            <w:vAlign w:val="center"/>
          </w:tcPr>
          <w:p w14:paraId="4E5FB307"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2D4FDE77" w14:textId="77777777" w:rsidTr="004C09CB">
        <w:tc>
          <w:tcPr>
            <w:tcW w:w="2111" w:type="pct"/>
            <w:vAlign w:val="center"/>
          </w:tcPr>
          <w:p w14:paraId="3AF00D49" w14:textId="77777777" w:rsidR="004C09CB" w:rsidRPr="00A6653A" w:rsidRDefault="004C09CB" w:rsidP="004C09CB">
            <w:pPr>
              <w:keepNext/>
              <w:rPr>
                <w:sz w:val="18"/>
                <w:szCs w:val="18"/>
                <w:lang w:val="en-GB" w:eastAsia="en-US"/>
              </w:rPr>
            </w:pPr>
            <w:r w:rsidRPr="00A6653A">
              <w:rPr>
                <w:sz w:val="18"/>
                <w:szCs w:val="18"/>
                <w:lang w:val="en-GB" w:eastAsia="en-US"/>
              </w:rPr>
              <w:t>Bone marrow</w:t>
            </w:r>
          </w:p>
        </w:tc>
        <w:tc>
          <w:tcPr>
            <w:tcW w:w="1222" w:type="pct"/>
            <w:vAlign w:val="center"/>
          </w:tcPr>
          <w:p w14:paraId="263A7AE5" w14:textId="77777777" w:rsidR="004C09CB" w:rsidRPr="00A6653A" w:rsidRDefault="004C09CB" w:rsidP="004C09CB">
            <w:pPr>
              <w:keepNext/>
              <w:jc w:val="center"/>
              <w:rPr>
                <w:sz w:val="18"/>
                <w:szCs w:val="18"/>
                <w:lang w:val="en-GB" w:eastAsia="en-US"/>
              </w:rPr>
            </w:pPr>
          </w:p>
        </w:tc>
        <w:tc>
          <w:tcPr>
            <w:tcW w:w="1667" w:type="pct"/>
            <w:vAlign w:val="center"/>
          </w:tcPr>
          <w:p w14:paraId="2C8960B6"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2CED8A85" w14:textId="77777777" w:rsidTr="004C09CB">
        <w:tc>
          <w:tcPr>
            <w:tcW w:w="2111" w:type="pct"/>
            <w:vAlign w:val="center"/>
          </w:tcPr>
          <w:p w14:paraId="6C16457B" w14:textId="77777777" w:rsidR="004C09CB" w:rsidRPr="00A6653A" w:rsidRDefault="004C09CB" w:rsidP="004C09CB">
            <w:pPr>
              <w:keepNext/>
              <w:rPr>
                <w:sz w:val="18"/>
                <w:szCs w:val="18"/>
                <w:lang w:val="en-GB" w:eastAsia="en-US"/>
              </w:rPr>
            </w:pPr>
            <w:r w:rsidRPr="00A6653A">
              <w:rPr>
                <w:sz w:val="18"/>
                <w:szCs w:val="18"/>
                <w:lang w:val="en-GB" w:eastAsia="en-US"/>
              </w:rPr>
              <w:t>Peyer’s patches</w:t>
            </w:r>
          </w:p>
        </w:tc>
        <w:tc>
          <w:tcPr>
            <w:tcW w:w="1222" w:type="pct"/>
            <w:vAlign w:val="center"/>
          </w:tcPr>
          <w:p w14:paraId="2D74801D" w14:textId="77777777" w:rsidR="004C09CB" w:rsidRPr="00A6653A" w:rsidRDefault="004C09CB" w:rsidP="004C09CB">
            <w:pPr>
              <w:keepNext/>
              <w:jc w:val="center"/>
              <w:rPr>
                <w:sz w:val="18"/>
                <w:szCs w:val="18"/>
                <w:lang w:val="en-GB" w:eastAsia="en-US"/>
              </w:rPr>
            </w:pPr>
          </w:p>
        </w:tc>
        <w:tc>
          <w:tcPr>
            <w:tcW w:w="1667" w:type="pct"/>
            <w:vAlign w:val="center"/>
          </w:tcPr>
          <w:p w14:paraId="696398E5"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1B15BBC4" w14:textId="77777777" w:rsidTr="004C09CB">
        <w:tc>
          <w:tcPr>
            <w:tcW w:w="2111" w:type="pct"/>
            <w:vAlign w:val="center"/>
          </w:tcPr>
          <w:p w14:paraId="2FE7D76D" w14:textId="77777777" w:rsidR="004C09CB" w:rsidRPr="00A6653A" w:rsidRDefault="004C09CB" w:rsidP="004C09CB">
            <w:pPr>
              <w:keepNext/>
              <w:rPr>
                <w:sz w:val="18"/>
                <w:szCs w:val="18"/>
                <w:lang w:val="en-GB" w:eastAsia="en-US"/>
              </w:rPr>
            </w:pPr>
            <w:r w:rsidRPr="00A6653A">
              <w:rPr>
                <w:sz w:val="18"/>
                <w:szCs w:val="18"/>
                <w:lang w:val="en-GB" w:eastAsia="en-US"/>
              </w:rPr>
              <w:t>Thyroid gland</w:t>
            </w:r>
          </w:p>
        </w:tc>
        <w:tc>
          <w:tcPr>
            <w:tcW w:w="1222" w:type="pct"/>
            <w:vAlign w:val="center"/>
          </w:tcPr>
          <w:p w14:paraId="6C403288" w14:textId="77777777" w:rsidR="004C09CB" w:rsidRPr="00A6653A" w:rsidRDefault="004C09CB" w:rsidP="004C09CB">
            <w:pPr>
              <w:keepNext/>
              <w:jc w:val="center"/>
              <w:rPr>
                <w:sz w:val="18"/>
                <w:szCs w:val="18"/>
                <w:lang w:val="en-GB" w:eastAsia="en-US"/>
              </w:rPr>
            </w:pPr>
          </w:p>
        </w:tc>
        <w:tc>
          <w:tcPr>
            <w:tcW w:w="1667" w:type="pct"/>
            <w:vAlign w:val="center"/>
          </w:tcPr>
          <w:p w14:paraId="75DF859D"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11D7037C" w14:textId="77777777" w:rsidTr="004C09CB">
        <w:tc>
          <w:tcPr>
            <w:tcW w:w="2111" w:type="pct"/>
            <w:vAlign w:val="center"/>
          </w:tcPr>
          <w:p w14:paraId="2BD11F0D" w14:textId="77777777" w:rsidR="004C09CB" w:rsidRPr="00A6653A" w:rsidRDefault="004C09CB" w:rsidP="004C09CB">
            <w:pPr>
              <w:keepNext/>
              <w:rPr>
                <w:sz w:val="18"/>
                <w:szCs w:val="18"/>
                <w:lang w:val="en-GB" w:eastAsia="en-US"/>
              </w:rPr>
            </w:pPr>
            <w:r w:rsidRPr="00A6653A">
              <w:rPr>
                <w:sz w:val="18"/>
                <w:szCs w:val="18"/>
                <w:lang w:val="en-GB" w:eastAsia="en-US"/>
              </w:rPr>
              <w:t>Parathyroid glands</w:t>
            </w:r>
          </w:p>
        </w:tc>
        <w:tc>
          <w:tcPr>
            <w:tcW w:w="1222" w:type="pct"/>
            <w:vAlign w:val="center"/>
          </w:tcPr>
          <w:p w14:paraId="10A10F31" w14:textId="77777777" w:rsidR="004C09CB" w:rsidRPr="00A6653A" w:rsidRDefault="004C09CB" w:rsidP="004C09CB">
            <w:pPr>
              <w:keepNext/>
              <w:jc w:val="center"/>
              <w:rPr>
                <w:sz w:val="18"/>
                <w:szCs w:val="18"/>
                <w:lang w:val="en-GB" w:eastAsia="en-US"/>
              </w:rPr>
            </w:pPr>
          </w:p>
        </w:tc>
        <w:tc>
          <w:tcPr>
            <w:tcW w:w="1667" w:type="pct"/>
            <w:vAlign w:val="center"/>
          </w:tcPr>
          <w:p w14:paraId="0DD079A2"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169AD80A" w14:textId="77777777" w:rsidTr="004C09CB">
        <w:tc>
          <w:tcPr>
            <w:tcW w:w="2111" w:type="pct"/>
            <w:vAlign w:val="center"/>
          </w:tcPr>
          <w:p w14:paraId="00AD7867" w14:textId="77777777" w:rsidR="004C09CB" w:rsidRPr="00A6653A" w:rsidRDefault="004C09CB" w:rsidP="004C09CB">
            <w:pPr>
              <w:keepNext/>
              <w:rPr>
                <w:sz w:val="18"/>
                <w:szCs w:val="18"/>
                <w:lang w:val="en-GB" w:eastAsia="en-US"/>
              </w:rPr>
            </w:pPr>
            <w:r w:rsidRPr="00A6653A">
              <w:rPr>
                <w:sz w:val="18"/>
                <w:szCs w:val="18"/>
                <w:lang w:val="en-GB" w:eastAsia="en-US"/>
              </w:rPr>
              <w:t>Eyes</w:t>
            </w:r>
          </w:p>
        </w:tc>
        <w:tc>
          <w:tcPr>
            <w:tcW w:w="1222" w:type="pct"/>
            <w:vAlign w:val="center"/>
          </w:tcPr>
          <w:p w14:paraId="19F0BE6B" w14:textId="77777777" w:rsidR="004C09CB" w:rsidRPr="00A6653A" w:rsidRDefault="004C09CB" w:rsidP="004C09CB">
            <w:pPr>
              <w:keepNext/>
              <w:jc w:val="center"/>
              <w:rPr>
                <w:sz w:val="18"/>
                <w:szCs w:val="18"/>
                <w:lang w:val="en-GB" w:eastAsia="en-US"/>
              </w:rPr>
            </w:pPr>
          </w:p>
        </w:tc>
        <w:tc>
          <w:tcPr>
            <w:tcW w:w="1667" w:type="pct"/>
            <w:vAlign w:val="center"/>
          </w:tcPr>
          <w:p w14:paraId="43C5CEC9"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31C29AE9" w14:textId="77777777" w:rsidTr="004C09CB">
        <w:tc>
          <w:tcPr>
            <w:tcW w:w="2111" w:type="pct"/>
            <w:vAlign w:val="center"/>
          </w:tcPr>
          <w:p w14:paraId="4D5EBFB7" w14:textId="77777777" w:rsidR="004C09CB" w:rsidRPr="00A6653A" w:rsidRDefault="004C09CB" w:rsidP="004C09CB">
            <w:pPr>
              <w:keepNext/>
              <w:rPr>
                <w:sz w:val="18"/>
                <w:szCs w:val="18"/>
                <w:lang w:val="en-GB" w:eastAsia="en-US"/>
              </w:rPr>
            </w:pPr>
            <w:r w:rsidRPr="00A6653A">
              <w:rPr>
                <w:sz w:val="18"/>
                <w:szCs w:val="18"/>
                <w:lang w:val="en-GB" w:eastAsia="en-US"/>
              </w:rPr>
              <w:t>Testes</w:t>
            </w:r>
          </w:p>
        </w:tc>
        <w:tc>
          <w:tcPr>
            <w:tcW w:w="1222" w:type="pct"/>
            <w:vAlign w:val="center"/>
          </w:tcPr>
          <w:p w14:paraId="46ED9F47"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250451CB"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15589C8F" w14:textId="77777777" w:rsidTr="004C09CB">
        <w:tc>
          <w:tcPr>
            <w:tcW w:w="2111" w:type="pct"/>
            <w:vAlign w:val="center"/>
          </w:tcPr>
          <w:p w14:paraId="11BD9F09" w14:textId="77777777" w:rsidR="004C09CB" w:rsidRPr="00A6653A" w:rsidRDefault="004C09CB" w:rsidP="004C09CB">
            <w:pPr>
              <w:keepNext/>
              <w:rPr>
                <w:sz w:val="18"/>
                <w:szCs w:val="18"/>
                <w:lang w:val="en-GB" w:eastAsia="en-US"/>
              </w:rPr>
            </w:pPr>
            <w:proofErr w:type="spellStart"/>
            <w:r w:rsidRPr="00A6653A">
              <w:rPr>
                <w:sz w:val="18"/>
                <w:szCs w:val="18"/>
                <w:lang w:val="en-GB" w:eastAsia="en-US"/>
              </w:rPr>
              <w:t>Epididymides</w:t>
            </w:r>
            <w:proofErr w:type="spellEnd"/>
          </w:p>
        </w:tc>
        <w:tc>
          <w:tcPr>
            <w:tcW w:w="1222" w:type="pct"/>
            <w:vAlign w:val="center"/>
          </w:tcPr>
          <w:p w14:paraId="328ACD33"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11EEE875"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2DA5FCA6" w14:textId="77777777" w:rsidTr="004C09CB">
        <w:tc>
          <w:tcPr>
            <w:tcW w:w="2111" w:type="pct"/>
            <w:vAlign w:val="center"/>
          </w:tcPr>
          <w:p w14:paraId="037ADB71" w14:textId="77777777" w:rsidR="004C09CB" w:rsidRPr="00A6653A" w:rsidRDefault="004C09CB" w:rsidP="004C09CB">
            <w:pPr>
              <w:keepNext/>
              <w:rPr>
                <w:sz w:val="18"/>
                <w:szCs w:val="18"/>
                <w:lang w:val="en-GB" w:eastAsia="en-US"/>
              </w:rPr>
            </w:pPr>
            <w:r w:rsidRPr="00A6653A">
              <w:rPr>
                <w:sz w:val="18"/>
                <w:szCs w:val="18"/>
                <w:lang w:val="en-GB" w:eastAsia="en-US"/>
              </w:rPr>
              <w:t>Prostate</w:t>
            </w:r>
          </w:p>
        </w:tc>
        <w:tc>
          <w:tcPr>
            <w:tcW w:w="1222" w:type="pct"/>
            <w:vAlign w:val="center"/>
          </w:tcPr>
          <w:p w14:paraId="1B412817"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2DABAA03"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085AFAF9" w14:textId="77777777" w:rsidTr="004C09CB">
        <w:tc>
          <w:tcPr>
            <w:tcW w:w="2111" w:type="pct"/>
            <w:vAlign w:val="center"/>
          </w:tcPr>
          <w:p w14:paraId="53DA31B0" w14:textId="77777777" w:rsidR="004C09CB" w:rsidRPr="00A6653A" w:rsidRDefault="004C09CB" w:rsidP="004C09CB">
            <w:pPr>
              <w:keepNext/>
              <w:rPr>
                <w:sz w:val="18"/>
                <w:szCs w:val="18"/>
                <w:lang w:val="en-GB" w:eastAsia="en-US"/>
              </w:rPr>
            </w:pPr>
            <w:r w:rsidRPr="00A6653A">
              <w:rPr>
                <w:sz w:val="18"/>
                <w:szCs w:val="18"/>
                <w:lang w:val="en-GB" w:eastAsia="en-US"/>
              </w:rPr>
              <w:t>Seminal vesicles with coagulating glands (including fluids)</w:t>
            </w:r>
          </w:p>
        </w:tc>
        <w:tc>
          <w:tcPr>
            <w:tcW w:w="1222" w:type="pct"/>
            <w:vAlign w:val="center"/>
          </w:tcPr>
          <w:p w14:paraId="74B10E6B"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478304C6"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0A45F170" w14:textId="77777777" w:rsidTr="004C09CB">
        <w:tc>
          <w:tcPr>
            <w:tcW w:w="2111" w:type="pct"/>
            <w:vAlign w:val="center"/>
          </w:tcPr>
          <w:p w14:paraId="255ACA2C" w14:textId="77777777" w:rsidR="004C09CB" w:rsidRPr="00A6653A" w:rsidRDefault="004C09CB" w:rsidP="004C09CB">
            <w:pPr>
              <w:keepNext/>
              <w:rPr>
                <w:sz w:val="18"/>
                <w:szCs w:val="18"/>
                <w:lang w:val="en-GB" w:eastAsia="en-US"/>
              </w:rPr>
            </w:pPr>
            <w:r w:rsidRPr="00A6653A">
              <w:rPr>
                <w:sz w:val="18"/>
                <w:szCs w:val="18"/>
                <w:lang w:val="en-GB" w:eastAsia="en-US"/>
              </w:rPr>
              <w:t>Ovaries (including oviducts)</w:t>
            </w:r>
          </w:p>
        </w:tc>
        <w:tc>
          <w:tcPr>
            <w:tcW w:w="1222" w:type="pct"/>
            <w:vAlign w:val="center"/>
          </w:tcPr>
          <w:p w14:paraId="270AB7CD"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613A07B1"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284B6E16" w14:textId="77777777" w:rsidTr="004C09CB">
        <w:tc>
          <w:tcPr>
            <w:tcW w:w="2111" w:type="pct"/>
            <w:vAlign w:val="center"/>
          </w:tcPr>
          <w:p w14:paraId="384C0AE3" w14:textId="77777777" w:rsidR="004C09CB" w:rsidRPr="00A6653A" w:rsidRDefault="004C09CB" w:rsidP="004C09CB">
            <w:pPr>
              <w:keepNext/>
              <w:rPr>
                <w:sz w:val="18"/>
                <w:szCs w:val="18"/>
                <w:lang w:val="en-GB" w:eastAsia="en-US"/>
              </w:rPr>
            </w:pPr>
            <w:r w:rsidRPr="00A6653A">
              <w:rPr>
                <w:sz w:val="18"/>
                <w:szCs w:val="18"/>
                <w:lang w:val="en-GB" w:eastAsia="en-US"/>
              </w:rPr>
              <w:t>Uterus (including cervix)</w:t>
            </w:r>
          </w:p>
        </w:tc>
        <w:tc>
          <w:tcPr>
            <w:tcW w:w="1222" w:type="pct"/>
            <w:vAlign w:val="center"/>
          </w:tcPr>
          <w:p w14:paraId="584A7EF4"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c>
          <w:tcPr>
            <w:tcW w:w="1667" w:type="pct"/>
            <w:vAlign w:val="center"/>
          </w:tcPr>
          <w:p w14:paraId="3CF54456"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7C6C4CF3" w14:textId="77777777" w:rsidTr="004C09CB">
        <w:tc>
          <w:tcPr>
            <w:tcW w:w="2111" w:type="pct"/>
            <w:vAlign w:val="center"/>
          </w:tcPr>
          <w:p w14:paraId="70CB0979" w14:textId="77777777" w:rsidR="004C09CB" w:rsidRPr="00A6653A" w:rsidRDefault="004C09CB" w:rsidP="004C09CB">
            <w:pPr>
              <w:keepNext/>
              <w:rPr>
                <w:sz w:val="18"/>
                <w:szCs w:val="18"/>
                <w:lang w:val="en-GB" w:eastAsia="en-US"/>
              </w:rPr>
            </w:pPr>
            <w:r w:rsidRPr="00A6653A">
              <w:rPr>
                <w:sz w:val="18"/>
                <w:szCs w:val="18"/>
                <w:lang w:val="en-GB" w:eastAsia="en-US"/>
              </w:rPr>
              <w:t>Mammary glands (females)</w:t>
            </w:r>
          </w:p>
        </w:tc>
        <w:tc>
          <w:tcPr>
            <w:tcW w:w="1222" w:type="pct"/>
            <w:vAlign w:val="center"/>
          </w:tcPr>
          <w:p w14:paraId="38374BBD" w14:textId="77777777" w:rsidR="004C09CB" w:rsidRPr="00A6653A" w:rsidRDefault="004C09CB" w:rsidP="004C09CB">
            <w:pPr>
              <w:keepNext/>
              <w:jc w:val="center"/>
              <w:rPr>
                <w:sz w:val="18"/>
                <w:szCs w:val="18"/>
                <w:lang w:val="en-GB" w:eastAsia="en-US"/>
              </w:rPr>
            </w:pPr>
          </w:p>
        </w:tc>
        <w:tc>
          <w:tcPr>
            <w:tcW w:w="1667" w:type="pct"/>
            <w:vAlign w:val="center"/>
          </w:tcPr>
          <w:p w14:paraId="3C6150FA"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305C5F84" w14:textId="77777777" w:rsidTr="004C09CB">
        <w:tc>
          <w:tcPr>
            <w:tcW w:w="2111" w:type="pct"/>
            <w:vAlign w:val="center"/>
          </w:tcPr>
          <w:p w14:paraId="61D10714" w14:textId="77777777" w:rsidR="004C09CB" w:rsidRPr="00A6653A" w:rsidRDefault="004C09CB" w:rsidP="004C09CB">
            <w:pPr>
              <w:keepNext/>
              <w:rPr>
                <w:sz w:val="18"/>
                <w:szCs w:val="18"/>
                <w:lang w:val="en-GB" w:eastAsia="en-US"/>
              </w:rPr>
            </w:pPr>
            <w:r w:rsidRPr="00A6653A">
              <w:rPr>
                <w:sz w:val="18"/>
                <w:szCs w:val="18"/>
                <w:lang w:val="en-GB" w:eastAsia="en-US"/>
              </w:rPr>
              <w:t>Vagina</w:t>
            </w:r>
          </w:p>
        </w:tc>
        <w:tc>
          <w:tcPr>
            <w:tcW w:w="1222" w:type="pct"/>
            <w:vAlign w:val="center"/>
          </w:tcPr>
          <w:p w14:paraId="2B096D66" w14:textId="77777777" w:rsidR="004C09CB" w:rsidRPr="00A6653A" w:rsidRDefault="004C09CB" w:rsidP="004C09CB">
            <w:pPr>
              <w:keepNext/>
              <w:jc w:val="center"/>
              <w:rPr>
                <w:sz w:val="18"/>
                <w:szCs w:val="18"/>
                <w:lang w:val="en-GB" w:eastAsia="en-US"/>
              </w:rPr>
            </w:pPr>
          </w:p>
        </w:tc>
        <w:tc>
          <w:tcPr>
            <w:tcW w:w="1667" w:type="pct"/>
            <w:vAlign w:val="center"/>
          </w:tcPr>
          <w:p w14:paraId="23B6A172"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2527D209" w14:textId="77777777" w:rsidTr="004C09CB">
        <w:tc>
          <w:tcPr>
            <w:tcW w:w="2111" w:type="pct"/>
            <w:vAlign w:val="center"/>
          </w:tcPr>
          <w:p w14:paraId="62C92145" w14:textId="77777777" w:rsidR="004C09CB" w:rsidRPr="00A6653A" w:rsidRDefault="004C09CB" w:rsidP="004C09CB">
            <w:pPr>
              <w:keepNext/>
              <w:rPr>
                <w:sz w:val="18"/>
                <w:szCs w:val="18"/>
                <w:lang w:val="en-GB" w:eastAsia="en-US"/>
              </w:rPr>
            </w:pPr>
            <w:r w:rsidRPr="00A6653A">
              <w:rPr>
                <w:sz w:val="18"/>
                <w:szCs w:val="18"/>
                <w:lang w:val="en-GB" w:eastAsia="en-US"/>
              </w:rPr>
              <w:t>Stomach</w:t>
            </w:r>
          </w:p>
        </w:tc>
        <w:tc>
          <w:tcPr>
            <w:tcW w:w="1222" w:type="pct"/>
            <w:vAlign w:val="center"/>
          </w:tcPr>
          <w:p w14:paraId="590E377F" w14:textId="77777777" w:rsidR="004C09CB" w:rsidRPr="00A6653A" w:rsidRDefault="004C09CB" w:rsidP="004C09CB">
            <w:pPr>
              <w:keepNext/>
              <w:jc w:val="center"/>
              <w:rPr>
                <w:sz w:val="18"/>
                <w:szCs w:val="18"/>
                <w:lang w:val="en-GB" w:eastAsia="en-US"/>
              </w:rPr>
            </w:pPr>
          </w:p>
        </w:tc>
        <w:tc>
          <w:tcPr>
            <w:tcW w:w="1667" w:type="pct"/>
            <w:vAlign w:val="center"/>
          </w:tcPr>
          <w:p w14:paraId="1173DE67"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276A17AD" w14:textId="77777777" w:rsidTr="004C09CB">
        <w:tc>
          <w:tcPr>
            <w:tcW w:w="2111" w:type="pct"/>
            <w:vAlign w:val="center"/>
          </w:tcPr>
          <w:p w14:paraId="03B17B17" w14:textId="77777777" w:rsidR="004C09CB" w:rsidRPr="00A6653A" w:rsidRDefault="004C09CB" w:rsidP="004C09CB">
            <w:pPr>
              <w:keepNext/>
              <w:rPr>
                <w:sz w:val="18"/>
                <w:szCs w:val="18"/>
                <w:lang w:val="en-GB" w:eastAsia="en-US"/>
              </w:rPr>
            </w:pPr>
            <w:r w:rsidRPr="00A6653A">
              <w:rPr>
                <w:sz w:val="18"/>
                <w:szCs w:val="18"/>
                <w:lang w:val="en-GB" w:eastAsia="en-US"/>
              </w:rPr>
              <w:t>Pituitary</w:t>
            </w:r>
          </w:p>
        </w:tc>
        <w:tc>
          <w:tcPr>
            <w:tcW w:w="1222" w:type="pct"/>
            <w:vAlign w:val="center"/>
          </w:tcPr>
          <w:p w14:paraId="4ACBD056" w14:textId="77777777" w:rsidR="004C09CB" w:rsidRPr="00A6653A" w:rsidRDefault="004C09CB" w:rsidP="004C09CB">
            <w:pPr>
              <w:keepNext/>
              <w:jc w:val="center"/>
              <w:rPr>
                <w:sz w:val="18"/>
                <w:szCs w:val="18"/>
                <w:lang w:val="en-GB" w:eastAsia="en-US"/>
              </w:rPr>
            </w:pPr>
          </w:p>
        </w:tc>
        <w:tc>
          <w:tcPr>
            <w:tcW w:w="1667" w:type="pct"/>
            <w:vAlign w:val="center"/>
          </w:tcPr>
          <w:p w14:paraId="080448D0"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0C73D7C8" w14:textId="77777777" w:rsidTr="004C09CB">
        <w:tc>
          <w:tcPr>
            <w:tcW w:w="2111" w:type="pct"/>
            <w:vAlign w:val="center"/>
          </w:tcPr>
          <w:p w14:paraId="2C1AFF99" w14:textId="77777777" w:rsidR="004C09CB" w:rsidRPr="00A6653A" w:rsidRDefault="004C09CB" w:rsidP="004C09CB">
            <w:pPr>
              <w:keepNext/>
              <w:rPr>
                <w:sz w:val="18"/>
                <w:szCs w:val="18"/>
                <w:lang w:val="en-GB" w:eastAsia="en-US"/>
              </w:rPr>
            </w:pPr>
            <w:r w:rsidRPr="00A6653A">
              <w:rPr>
                <w:sz w:val="18"/>
                <w:szCs w:val="18"/>
                <w:lang w:val="en-GB" w:eastAsia="en-US"/>
              </w:rPr>
              <w:t>Lungs</w:t>
            </w:r>
          </w:p>
        </w:tc>
        <w:tc>
          <w:tcPr>
            <w:tcW w:w="1222" w:type="pct"/>
            <w:vAlign w:val="center"/>
          </w:tcPr>
          <w:p w14:paraId="22CC4974" w14:textId="77777777" w:rsidR="004C09CB" w:rsidRPr="00A6653A" w:rsidRDefault="004C09CB" w:rsidP="004C09CB">
            <w:pPr>
              <w:keepNext/>
              <w:jc w:val="center"/>
              <w:rPr>
                <w:sz w:val="18"/>
                <w:szCs w:val="18"/>
                <w:lang w:val="en-GB" w:eastAsia="en-US"/>
              </w:rPr>
            </w:pPr>
          </w:p>
        </w:tc>
        <w:tc>
          <w:tcPr>
            <w:tcW w:w="1667" w:type="pct"/>
            <w:vAlign w:val="center"/>
          </w:tcPr>
          <w:p w14:paraId="122ABBD0"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76B2E8D4" w14:textId="77777777" w:rsidTr="004C09CB">
        <w:tc>
          <w:tcPr>
            <w:tcW w:w="2111" w:type="pct"/>
            <w:vAlign w:val="center"/>
          </w:tcPr>
          <w:p w14:paraId="5329D67E" w14:textId="77777777" w:rsidR="004C09CB" w:rsidRPr="00A6653A" w:rsidRDefault="004C09CB" w:rsidP="004C09CB">
            <w:pPr>
              <w:keepNext/>
              <w:rPr>
                <w:sz w:val="18"/>
                <w:szCs w:val="18"/>
                <w:lang w:val="en-GB" w:eastAsia="en-US"/>
              </w:rPr>
            </w:pPr>
            <w:r w:rsidRPr="00A6653A">
              <w:rPr>
                <w:sz w:val="18"/>
                <w:szCs w:val="18"/>
                <w:lang w:val="en-GB" w:eastAsia="en-US"/>
              </w:rPr>
              <w:t>Spinal cord</w:t>
            </w:r>
          </w:p>
        </w:tc>
        <w:tc>
          <w:tcPr>
            <w:tcW w:w="1222" w:type="pct"/>
            <w:vAlign w:val="center"/>
          </w:tcPr>
          <w:p w14:paraId="07167A84" w14:textId="77777777" w:rsidR="004C09CB" w:rsidRPr="00A6653A" w:rsidRDefault="004C09CB" w:rsidP="004C09CB">
            <w:pPr>
              <w:keepNext/>
              <w:jc w:val="center"/>
              <w:rPr>
                <w:sz w:val="18"/>
                <w:szCs w:val="18"/>
                <w:lang w:val="en-GB" w:eastAsia="en-US"/>
              </w:rPr>
            </w:pPr>
          </w:p>
        </w:tc>
        <w:tc>
          <w:tcPr>
            <w:tcW w:w="1667" w:type="pct"/>
            <w:vAlign w:val="center"/>
          </w:tcPr>
          <w:p w14:paraId="0466CC29"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2F5E7A95" w14:textId="77777777" w:rsidTr="004C09CB">
        <w:tc>
          <w:tcPr>
            <w:tcW w:w="2111" w:type="pct"/>
            <w:vAlign w:val="center"/>
          </w:tcPr>
          <w:p w14:paraId="489B0619" w14:textId="77777777" w:rsidR="004C09CB" w:rsidRPr="00A6653A" w:rsidRDefault="004C09CB" w:rsidP="004C09CB">
            <w:pPr>
              <w:keepNext/>
              <w:rPr>
                <w:sz w:val="18"/>
                <w:szCs w:val="18"/>
                <w:lang w:val="en-GB" w:eastAsia="en-US"/>
              </w:rPr>
            </w:pPr>
            <w:r w:rsidRPr="00A6653A">
              <w:rPr>
                <w:sz w:val="18"/>
                <w:szCs w:val="18"/>
                <w:lang w:val="en-GB" w:eastAsia="en-US"/>
              </w:rPr>
              <w:t>Sciatic nerve</w:t>
            </w:r>
          </w:p>
        </w:tc>
        <w:tc>
          <w:tcPr>
            <w:tcW w:w="1222" w:type="pct"/>
            <w:vAlign w:val="center"/>
          </w:tcPr>
          <w:p w14:paraId="7E45DB4C" w14:textId="77777777" w:rsidR="004C09CB" w:rsidRPr="00A6653A" w:rsidRDefault="004C09CB" w:rsidP="004C09CB">
            <w:pPr>
              <w:keepNext/>
              <w:jc w:val="center"/>
              <w:rPr>
                <w:sz w:val="18"/>
                <w:szCs w:val="18"/>
                <w:lang w:val="en-GB" w:eastAsia="en-US"/>
              </w:rPr>
            </w:pPr>
          </w:p>
        </w:tc>
        <w:tc>
          <w:tcPr>
            <w:tcW w:w="1667" w:type="pct"/>
            <w:vAlign w:val="center"/>
          </w:tcPr>
          <w:p w14:paraId="58FAFA3A"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6E2D0E0A" w14:textId="77777777" w:rsidTr="004C09CB">
        <w:tc>
          <w:tcPr>
            <w:tcW w:w="2111" w:type="pct"/>
            <w:vAlign w:val="center"/>
          </w:tcPr>
          <w:p w14:paraId="5691751A" w14:textId="77777777" w:rsidR="004C09CB" w:rsidRPr="00A6653A" w:rsidRDefault="004C09CB" w:rsidP="004C09CB">
            <w:pPr>
              <w:keepNext/>
              <w:rPr>
                <w:sz w:val="18"/>
                <w:szCs w:val="18"/>
                <w:lang w:val="en-GB" w:eastAsia="en-US"/>
              </w:rPr>
            </w:pPr>
            <w:r w:rsidRPr="00A6653A">
              <w:rPr>
                <w:sz w:val="18"/>
                <w:szCs w:val="18"/>
                <w:lang w:val="en-GB" w:eastAsia="en-US"/>
              </w:rPr>
              <w:t>Skeletal muscle</w:t>
            </w:r>
          </w:p>
        </w:tc>
        <w:tc>
          <w:tcPr>
            <w:tcW w:w="1222" w:type="pct"/>
            <w:vAlign w:val="center"/>
          </w:tcPr>
          <w:p w14:paraId="25465185" w14:textId="77777777" w:rsidR="004C09CB" w:rsidRPr="00A6653A" w:rsidRDefault="004C09CB" w:rsidP="004C09CB">
            <w:pPr>
              <w:keepNext/>
              <w:jc w:val="center"/>
              <w:rPr>
                <w:sz w:val="18"/>
                <w:szCs w:val="18"/>
                <w:lang w:val="en-GB" w:eastAsia="en-US"/>
              </w:rPr>
            </w:pPr>
          </w:p>
        </w:tc>
        <w:tc>
          <w:tcPr>
            <w:tcW w:w="1667" w:type="pct"/>
            <w:vAlign w:val="center"/>
          </w:tcPr>
          <w:p w14:paraId="15B22473"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670916AE" w14:textId="77777777" w:rsidTr="004C09CB">
        <w:tc>
          <w:tcPr>
            <w:tcW w:w="2111" w:type="pct"/>
            <w:vAlign w:val="center"/>
          </w:tcPr>
          <w:p w14:paraId="518093A9" w14:textId="77777777" w:rsidR="004C09CB" w:rsidRPr="00A6653A" w:rsidRDefault="004C09CB" w:rsidP="004C09CB">
            <w:pPr>
              <w:keepNext/>
              <w:rPr>
                <w:sz w:val="18"/>
                <w:szCs w:val="18"/>
                <w:lang w:val="en-GB" w:eastAsia="en-US"/>
              </w:rPr>
            </w:pPr>
            <w:r w:rsidRPr="00A6653A">
              <w:rPr>
                <w:sz w:val="18"/>
                <w:szCs w:val="18"/>
                <w:lang w:val="en-GB" w:eastAsia="en-US"/>
              </w:rPr>
              <w:t>Femur/knee joint</w:t>
            </w:r>
          </w:p>
        </w:tc>
        <w:tc>
          <w:tcPr>
            <w:tcW w:w="1222" w:type="pct"/>
            <w:vAlign w:val="center"/>
          </w:tcPr>
          <w:p w14:paraId="4CADA850" w14:textId="77777777" w:rsidR="004C09CB" w:rsidRPr="00A6653A" w:rsidRDefault="004C09CB" w:rsidP="004C09CB">
            <w:pPr>
              <w:keepNext/>
              <w:jc w:val="center"/>
              <w:rPr>
                <w:sz w:val="18"/>
                <w:szCs w:val="18"/>
                <w:lang w:val="en-GB" w:eastAsia="en-US"/>
              </w:rPr>
            </w:pPr>
          </w:p>
        </w:tc>
        <w:tc>
          <w:tcPr>
            <w:tcW w:w="1667" w:type="pct"/>
            <w:vAlign w:val="center"/>
          </w:tcPr>
          <w:p w14:paraId="3D1EF0CF"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5E1C6B7F" w14:textId="77777777" w:rsidTr="004C09CB">
        <w:tc>
          <w:tcPr>
            <w:tcW w:w="2111" w:type="pct"/>
            <w:vAlign w:val="center"/>
          </w:tcPr>
          <w:p w14:paraId="62B7F71D" w14:textId="77777777" w:rsidR="004C09CB" w:rsidRPr="00A6653A" w:rsidRDefault="004C09CB" w:rsidP="004C09CB">
            <w:pPr>
              <w:keepNext/>
              <w:rPr>
                <w:sz w:val="18"/>
                <w:szCs w:val="18"/>
                <w:lang w:val="en-GB" w:eastAsia="en-US"/>
              </w:rPr>
            </w:pPr>
            <w:r w:rsidRPr="00A6653A">
              <w:rPr>
                <w:sz w:val="18"/>
                <w:szCs w:val="18"/>
                <w:lang w:val="en-GB" w:eastAsia="en-US"/>
              </w:rPr>
              <w:t>Sternum</w:t>
            </w:r>
          </w:p>
        </w:tc>
        <w:tc>
          <w:tcPr>
            <w:tcW w:w="1222" w:type="pct"/>
            <w:vAlign w:val="center"/>
          </w:tcPr>
          <w:p w14:paraId="468FEE93" w14:textId="77777777" w:rsidR="004C09CB" w:rsidRPr="00A6653A" w:rsidRDefault="004C09CB" w:rsidP="004C09CB">
            <w:pPr>
              <w:keepNext/>
              <w:jc w:val="center"/>
              <w:rPr>
                <w:sz w:val="18"/>
                <w:szCs w:val="18"/>
                <w:lang w:val="en-GB" w:eastAsia="en-US"/>
              </w:rPr>
            </w:pPr>
          </w:p>
        </w:tc>
        <w:tc>
          <w:tcPr>
            <w:tcW w:w="1667" w:type="pct"/>
            <w:vAlign w:val="center"/>
          </w:tcPr>
          <w:p w14:paraId="1AC04B7B"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04EB5019" w14:textId="77777777" w:rsidTr="004C09CB">
        <w:tc>
          <w:tcPr>
            <w:tcW w:w="2111" w:type="pct"/>
            <w:vAlign w:val="center"/>
          </w:tcPr>
          <w:p w14:paraId="0354E1B9" w14:textId="77777777" w:rsidR="004C09CB" w:rsidRPr="00A6653A" w:rsidRDefault="004C09CB" w:rsidP="004C09CB">
            <w:pPr>
              <w:keepNext/>
              <w:rPr>
                <w:sz w:val="18"/>
                <w:szCs w:val="18"/>
                <w:lang w:val="en-GB" w:eastAsia="en-US"/>
              </w:rPr>
            </w:pPr>
            <w:r w:rsidRPr="00A6653A">
              <w:rPr>
                <w:sz w:val="18"/>
                <w:szCs w:val="18"/>
                <w:lang w:val="en-GB" w:eastAsia="en-US"/>
              </w:rPr>
              <w:t>Aorta</w:t>
            </w:r>
          </w:p>
        </w:tc>
        <w:tc>
          <w:tcPr>
            <w:tcW w:w="1222" w:type="pct"/>
            <w:vAlign w:val="center"/>
          </w:tcPr>
          <w:p w14:paraId="6A642FF9" w14:textId="77777777" w:rsidR="004C09CB" w:rsidRPr="00A6653A" w:rsidRDefault="004C09CB" w:rsidP="004C09CB">
            <w:pPr>
              <w:keepNext/>
              <w:jc w:val="center"/>
              <w:rPr>
                <w:sz w:val="18"/>
                <w:szCs w:val="18"/>
                <w:lang w:val="en-GB" w:eastAsia="en-US"/>
              </w:rPr>
            </w:pPr>
          </w:p>
        </w:tc>
        <w:tc>
          <w:tcPr>
            <w:tcW w:w="1667" w:type="pct"/>
            <w:vAlign w:val="center"/>
          </w:tcPr>
          <w:p w14:paraId="20916563"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63159D97" w14:textId="77777777" w:rsidTr="004C09CB">
        <w:tc>
          <w:tcPr>
            <w:tcW w:w="2111" w:type="pct"/>
            <w:vAlign w:val="center"/>
          </w:tcPr>
          <w:p w14:paraId="526C8D59" w14:textId="77777777" w:rsidR="004C09CB" w:rsidRPr="00A6653A" w:rsidRDefault="004C09CB" w:rsidP="004C09CB">
            <w:pPr>
              <w:keepNext/>
              <w:rPr>
                <w:sz w:val="18"/>
                <w:szCs w:val="18"/>
                <w:lang w:val="en-GB" w:eastAsia="en-US"/>
              </w:rPr>
            </w:pPr>
            <w:r w:rsidRPr="00A6653A">
              <w:rPr>
                <w:sz w:val="18"/>
                <w:szCs w:val="18"/>
                <w:lang w:val="en-GB" w:eastAsia="en-US"/>
              </w:rPr>
              <w:t>Urinary bladder</w:t>
            </w:r>
          </w:p>
        </w:tc>
        <w:tc>
          <w:tcPr>
            <w:tcW w:w="1222" w:type="pct"/>
            <w:vAlign w:val="center"/>
          </w:tcPr>
          <w:p w14:paraId="29776700" w14:textId="77777777" w:rsidR="004C09CB" w:rsidRPr="00A6653A" w:rsidRDefault="004C09CB" w:rsidP="004C09CB">
            <w:pPr>
              <w:keepNext/>
              <w:jc w:val="center"/>
              <w:rPr>
                <w:sz w:val="18"/>
                <w:szCs w:val="18"/>
                <w:lang w:val="en-GB" w:eastAsia="en-US"/>
              </w:rPr>
            </w:pPr>
          </w:p>
        </w:tc>
        <w:tc>
          <w:tcPr>
            <w:tcW w:w="1667" w:type="pct"/>
            <w:vAlign w:val="center"/>
          </w:tcPr>
          <w:p w14:paraId="64B73268"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r w:rsidR="004C09CB" w:rsidRPr="00A6653A" w14:paraId="00724911" w14:textId="77777777" w:rsidTr="004C09CB">
        <w:tc>
          <w:tcPr>
            <w:tcW w:w="2111" w:type="pct"/>
            <w:tcBorders>
              <w:bottom w:val="single" w:sz="4" w:space="0" w:color="auto"/>
            </w:tcBorders>
            <w:vAlign w:val="center"/>
          </w:tcPr>
          <w:p w14:paraId="4F4B9394" w14:textId="77777777" w:rsidR="004C09CB" w:rsidRPr="00A6653A" w:rsidRDefault="004C09CB" w:rsidP="004C09CB">
            <w:pPr>
              <w:keepNext/>
              <w:rPr>
                <w:sz w:val="18"/>
                <w:szCs w:val="18"/>
                <w:lang w:val="en-GB" w:eastAsia="en-US"/>
              </w:rPr>
            </w:pPr>
            <w:r w:rsidRPr="00A6653A">
              <w:rPr>
                <w:sz w:val="18"/>
                <w:szCs w:val="18"/>
                <w:lang w:val="en-GB" w:eastAsia="en-US"/>
              </w:rPr>
              <w:t>Gross observations</w:t>
            </w:r>
          </w:p>
        </w:tc>
        <w:tc>
          <w:tcPr>
            <w:tcW w:w="1222" w:type="pct"/>
            <w:tcBorders>
              <w:bottom w:val="single" w:sz="4" w:space="0" w:color="auto"/>
            </w:tcBorders>
            <w:vAlign w:val="center"/>
          </w:tcPr>
          <w:p w14:paraId="216979EC" w14:textId="77777777" w:rsidR="004C09CB" w:rsidRPr="00A6653A" w:rsidRDefault="004C09CB" w:rsidP="004C09CB">
            <w:pPr>
              <w:keepNext/>
              <w:jc w:val="center"/>
              <w:rPr>
                <w:sz w:val="18"/>
                <w:szCs w:val="18"/>
                <w:lang w:val="en-GB" w:eastAsia="en-US"/>
              </w:rPr>
            </w:pPr>
          </w:p>
        </w:tc>
        <w:tc>
          <w:tcPr>
            <w:tcW w:w="1667" w:type="pct"/>
            <w:tcBorders>
              <w:bottom w:val="single" w:sz="4" w:space="0" w:color="auto"/>
            </w:tcBorders>
            <w:vAlign w:val="center"/>
          </w:tcPr>
          <w:p w14:paraId="66770E73" w14:textId="77777777" w:rsidR="004C09CB" w:rsidRPr="00A6653A" w:rsidRDefault="004C09CB" w:rsidP="004C09CB">
            <w:pPr>
              <w:keepNext/>
              <w:jc w:val="center"/>
              <w:rPr>
                <w:sz w:val="18"/>
                <w:szCs w:val="18"/>
                <w:lang w:val="en-GB" w:eastAsia="en-US"/>
              </w:rPr>
            </w:pPr>
            <w:r w:rsidRPr="00A6653A">
              <w:rPr>
                <w:sz w:val="18"/>
                <w:szCs w:val="18"/>
                <w:lang w:val="en-GB" w:eastAsia="en-US"/>
              </w:rPr>
              <w:t>X</w:t>
            </w:r>
          </w:p>
        </w:tc>
      </w:tr>
    </w:tbl>
    <w:p w14:paraId="3B69CB3F" w14:textId="77777777" w:rsidR="004C09CB" w:rsidRPr="004C09CB" w:rsidRDefault="004C09CB" w:rsidP="004C09CB">
      <w:pPr>
        <w:spacing w:after="240"/>
        <w:ind w:left="864"/>
        <w:jc w:val="both"/>
        <w:rPr>
          <w:sz w:val="20"/>
          <w:szCs w:val="20"/>
          <w:highlight w:val="yellow"/>
          <w:lang w:val="en-GB" w:eastAsia="en-US"/>
        </w:rPr>
      </w:pPr>
    </w:p>
    <w:p w14:paraId="64A700F5" w14:textId="77777777" w:rsidR="004C09CB" w:rsidRPr="004C09CB" w:rsidRDefault="004C09CB" w:rsidP="004C09CB">
      <w:pPr>
        <w:keepNext/>
        <w:spacing w:after="120"/>
        <w:rPr>
          <w:b/>
          <w:caps/>
          <w:color w:val="000000"/>
          <w:szCs w:val="20"/>
          <w:lang w:val="en-GB" w:eastAsia="en-US"/>
        </w:rPr>
      </w:pPr>
      <w:r w:rsidRPr="004C09CB">
        <w:rPr>
          <w:b/>
          <w:caps/>
          <w:color w:val="000000"/>
          <w:szCs w:val="20"/>
          <w:lang w:val="en-GB" w:eastAsia="en-US"/>
        </w:rPr>
        <w:lastRenderedPageBreak/>
        <w:t>RESULTS AND DISCUSSION</w:t>
      </w:r>
    </w:p>
    <w:p w14:paraId="75DCB0D6" w14:textId="77777777" w:rsidR="004C09CB" w:rsidRPr="004C09CB" w:rsidRDefault="004C09CB" w:rsidP="004C09CB">
      <w:pPr>
        <w:keepNext/>
        <w:tabs>
          <w:tab w:val="left" w:pos="396"/>
        </w:tabs>
        <w:spacing w:after="240"/>
        <w:jc w:val="both"/>
        <w:rPr>
          <w:caps/>
          <w:szCs w:val="20"/>
          <w:lang w:val="en-GB" w:eastAsia="en-US"/>
        </w:rPr>
      </w:pPr>
      <w:r w:rsidRPr="004C09CB">
        <w:rPr>
          <w:caps/>
          <w:szCs w:val="20"/>
          <w:lang w:val="en-GB" w:eastAsia="en-US"/>
        </w:rPr>
        <w:t>A.</w:t>
      </w:r>
      <w:r w:rsidRPr="004C09CB">
        <w:rPr>
          <w:caps/>
          <w:szCs w:val="20"/>
          <w:lang w:val="en-GB" w:eastAsia="en-US"/>
        </w:rPr>
        <w:tab/>
        <w:t>OBSERVATIONS</w:t>
      </w:r>
    </w:p>
    <w:p w14:paraId="2E78E8EB"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1.</w:t>
      </w:r>
      <w:r w:rsidRPr="004C09CB">
        <w:rPr>
          <w:szCs w:val="20"/>
          <w:lang w:val="en-GB" w:eastAsia="en-US"/>
        </w:rPr>
        <w:tab/>
        <w:t>Clinical signs of toxicity</w:t>
      </w:r>
    </w:p>
    <w:p w14:paraId="6F8C5DDA" w14:textId="77777777" w:rsidR="004C09CB" w:rsidRPr="004C09CB" w:rsidRDefault="004C09CB" w:rsidP="004C09CB">
      <w:pPr>
        <w:spacing w:after="240"/>
        <w:ind w:left="864"/>
        <w:jc w:val="both"/>
        <w:rPr>
          <w:szCs w:val="20"/>
          <w:lang w:val="en-GB" w:eastAsia="en-US"/>
        </w:rPr>
      </w:pPr>
      <w:r w:rsidRPr="004C09CB">
        <w:rPr>
          <w:szCs w:val="20"/>
          <w:lang w:val="en-GB" w:eastAsia="en-US"/>
        </w:rPr>
        <w:t>Males and females in all test substance groups were observed with light tan coloured faeces during the first week of the study, which may indicate the consumption and excretion of bedding or enrichment material, and corresponded to the lower food consumption values during the same interval.  No other test substance</w:t>
      </w:r>
      <w:r w:rsidRPr="004C09CB">
        <w:rPr>
          <w:szCs w:val="20"/>
          <w:lang w:val="en-GB" w:eastAsia="en-US"/>
        </w:rPr>
        <w:noBreakHyphen/>
        <w:t xml:space="preserve">related clinical signs of toxicity were observed in the 150 and 350 ppm groups in either males or females. </w:t>
      </w:r>
    </w:p>
    <w:p w14:paraId="76F97645" w14:textId="77777777" w:rsidR="004C09CB" w:rsidRPr="004C09CB" w:rsidRDefault="004C09CB" w:rsidP="004C09CB">
      <w:pPr>
        <w:spacing w:after="240"/>
        <w:ind w:left="864"/>
        <w:jc w:val="both"/>
        <w:rPr>
          <w:szCs w:val="20"/>
          <w:lang w:val="en-GB" w:eastAsia="en-US"/>
        </w:rPr>
      </w:pPr>
      <w:r w:rsidRPr="004C09CB">
        <w:rPr>
          <w:szCs w:val="20"/>
          <w:lang w:val="en-GB" w:eastAsia="en-US"/>
        </w:rPr>
        <w:t>Animals in the 750 and 1500 ppm groups exhibited dehydration, hunched posture, hypoactivity, high posture, ruffled fur, orbital tightening, and/or nose bulging (the final two were considered indications of pain/distress), which necessitated the early termination of these two groups.</w:t>
      </w:r>
    </w:p>
    <w:p w14:paraId="5B3B1B7E"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2.</w:t>
      </w:r>
      <w:r w:rsidRPr="004C09CB">
        <w:rPr>
          <w:szCs w:val="20"/>
          <w:lang w:val="en-GB" w:eastAsia="en-US"/>
        </w:rPr>
        <w:tab/>
        <w:t>Mortality</w:t>
      </w:r>
    </w:p>
    <w:p w14:paraId="059A964E" w14:textId="77777777" w:rsidR="004C09CB" w:rsidRPr="004C09CB" w:rsidRDefault="004C09CB" w:rsidP="004C09CB">
      <w:pPr>
        <w:spacing w:after="240"/>
        <w:ind w:left="864"/>
        <w:jc w:val="both"/>
        <w:rPr>
          <w:szCs w:val="20"/>
          <w:lang w:val="en-GB" w:eastAsia="en-US"/>
        </w:rPr>
      </w:pPr>
      <w:r w:rsidRPr="004C09CB">
        <w:rPr>
          <w:szCs w:val="20"/>
          <w:lang w:val="en-GB" w:eastAsia="en-US"/>
        </w:rPr>
        <w:t>All animals in both sexes consuming 750 and 1500 ppm were terminated on test Day 8 for humane reasons.  All remaining animals survived to scheduled sacrifice.</w:t>
      </w:r>
    </w:p>
    <w:p w14:paraId="1684E689" w14:textId="77777777" w:rsidR="004C09CB" w:rsidRPr="004C09CB" w:rsidRDefault="004C09CB" w:rsidP="004C09CB">
      <w:pPr>
        <w:keepNext/>
        <w:tabs>
          <w:tab w:val="left" w:pos="396"/>
        </w:tabs>
        <w:spacing w:after="240"/>
        <w:jc w:val="both"/>
        <w:rPr>
          <w:caps/>
          <w:szCs w:val="20"/>
          <w:lang w:val="en-GB" w:eastAsia="en-US"/>
        </w:rPr>
      </w:pPr>
      <w:r w:rsidRPr="004C09CB">
        <w:rPr>
          <w:caps/>
          <w:szCs w:val="20"/>
          <w:lang w:val="en-GB" w:eastAsia="en-US"/>
        </w:rPr>
        <w:t>B.</w:t>
      </w:r>
      <w:r w:rsidRPr="004C09CB">
        <w:rPr>
          <w:caps/>
          <w:szCs w:val="20"/>
          <w:lang w:val="en-GB" w:eastAsia="en-US"/>
        </w:rPr>
        <w:tab/>
        <w:t>BODY WEIGHT AND BODY WEIGHT GAIN</w:t>
      </w:r>
    </w:p>
    <w:p w14:paraId="038CD217" w14:textId="77777777" w:rsidR="004C09CB" w:rsidRPr="004C09CB" w:rsidRDefault="004C09CB" w:rsidP="004C09CB">
      <w:pPr>
        <w:spacing w:after="240"/>
        <w:ind w:left="396"/>
        <w:jc w:val="both"/>
        <w:rPr>
          <w:szCs w:val="20"/>
          <w:lang w:val="en-GB" w:eastAsia="en-US"/>
        </w:rPr>
      </w:pPr>
      <w:r w:rsidRPr="004C09CB">
        <w:rPr>
          <w:szCs w:val="20"/>
          <w:lang w:val="en-GB" w:eastAsia="en-US"/>
        </w:rPr>
        <w:t>Test substance-related reductions in body weight and body weight gain were observed in both sexes at all dietary concentrations.  The severity of body weight loss, in addition to clinical signs, necessitated the termination of all males and females in the 750 and 1500 ppm groups on test Day 8.  The mean body weights at termination for the 750 and 1500 ppm groups, respectively, were 34 and 43% lower in males and 25 and 35% lower in females, compared with the control group means on test Day 8.</w:t>
      </w:r>
    </w:p>
    <w:p w14:paraId="4C64784C" w14:textId="77777777" w:rsidR="004C09CB" w:rsidRPr="004C09CB" w:rsidRDefault="004C09CB" w:rsidP="004C09CB">
      <w:pPr>
        <w:spacing w:after="240"/>
        <w:ind w:left="396"/>
        <w:jc w:val="both"/>
        <w:rPr>
          <w:szCs w:val="20"/>
          <w:lang w:val="en-GB" w:eastAsia="en-US"/>
        </w:rPr>
      </w:pPr>
      <w:r w:rsidRPr="004C09CB">
        <w:rPr>
          <w:szCs w:val="20"/>
          <w:lang w:val="en-GB" w:eastAsia="en-US"/>
        </w:rPr>
        <w:t>Animals in the 150 and 350 ppm groups continued to exhibit lower body weight and body weight gain compared with controls for the remainder of the study.  Overall (test Day 1–29) body weight gain was statistically significantly lower than controls in both sexes consuming 150 or 350 ppm.  The mean final (test Day 29) body weights for the 150 and 350 ppm groups, respectively, were 6 and 20% lower in males and 6 and 17% lower in females, compared with the controls (statistically significant at 350 ppm for both sexes and at 150 ppm for males).</w:t>
      </w:r>
    </w:p>
    <w:p w14:paraId="4567E170" w14:textId="77777777" w:rsidR="004C09CB" w:rsidRPr="004C09CB" w:rsidRDefault="004C09CB" w:rsidP="004C09CB">
      <w:pPr>
        <w:spacing w:after="240"/>
        <w:ind w:left="396"/>
        <w:jc w:val="both"/>
        <w:rPr>
          <w:szCs w:val="20"/>
          <w:lang w:val="en-GB" w:eastAsia="en-US"/>
        </w:rPr>
      </w:pPr>
      <w:r w:rsidRPr="004C09CB">
        <w:rPr>
          <w:szCs w:val="20"/>
          <w:lang w:val="en-GB" w:eastAsia="en-US"/>
        </w:rPr>
        <w:t>The body weight reductions were considered adverse at 350 ppm, due to the magnitude, and were likely adverse at 150 ppm as well, due to the fact that the reductions in body weight gain continued throughout the evaluation period.</w:t>
      </w:r>
    </w:p>
    <w:tbl>
      <w:tblPr>
        <w:tblW w:w="5000" w:type="pct"/>
        <w:jc w:val="center"/>
        <w:tblLook w:val="0000" w:firstRow="0" w:lastRow="0" w:firstColumn="0" w:lastColumn="0" w:noHBand="0" w:noVBand="0"/>
      </w:tblPr>
      <w:tblGrid>
        <w:gridCol w:w="1249"/>
        <w:gridCol w:w="1621"/>
        <w:gridCol w:w="1621"/>
        <w:gridCol w:w="1621"/>
        <w:gridCol w:w="1621"/>
        <w:gridCol w:w="1627"/>
      </w:tblGrid>
      <w:tr w:rsidR="004C09CB" w:rsidRPr="00A6653A" w14:paraId="68C039AC" w14:textId="77777777" w:rsidTr="004C09CB">
        <w:trPr>
          <w:cantSplit/>
          <w:jc w:val="center"/>
        </w:trPr>
        <w:tc>
          <w:tcPr>
            <w:tcW w:w="5000" w:type="pct"/>
            <w:gridSpan w:val="6"/>
            <w:tcBorders>
              <w:bottom w:val="single" w:sz="6" w:space="0" w:color="auto"/>
            </w:tcBorders>
          </w:tcPr>
          <w:p w14:paraId="3D4059C2" w14:textId="77777777" w:rsidR="004C09CB" w:rsidRPr="00A6653A" w:rsidRDefault="004C09CB" w:rsidP="00A6653A">
            <w:pPr>
              <w:keepNext/>
              <w:rPr>
                <w:b/>
                <w:bCs/>
                <w:sz w:val="20"/>
                <w:szCs w:val="20"/>
                <w:lang w:val="en-GB" w:eastAsia="en-US"/>
              </w:rPr>
            </w:pPr>
            <w:bookmarkStart w:id="1299" w:name="_Toc67365293"/>
            <w:bookmarkStart w:id="1300" w:name="_Toc83181651"/>
            <w:r w:rsidRPr="00A6653A">
              <w:rPr>
                <w:b/>
                <w:bCs/>
                <w:sz w:val="20"/>
                <w:szCs w:val="20"/>
                <w:lang w:val="en-GB" w:eastAsia="en-US"/>
              </w:rPr>
              <w:lastRenderedPageBreak/>
              <w:t>Table </w:t>
            </w:r>
            <w:r w:rsidRPr="00A6653A">
              <w:rPr>
                <w:b/>
                <w:bCs/>
                <w:sz w:val="20"/>
                <w:szCs w:val="20"/>
                <w:lang w:val="en-GB" w:eastAsia="en-US"/>
              </w:rPr>
              <w:fldChar w:fldCharType="begin"/>
            </w:r>
            <w:r w:rsidRPr="00A6653A">
              <w:rPr>
                <w:b/>
                <w:bCs/>
                <w:sz w:val="20"/>
                <w:szCs w:val="20"/>
                <w:lang w:val="en-GB" w:eastAsia="en-US"/>
              </w:rPr>
              <w:instrText xml:space="preserve"> SEQ Table \* ARABIC </w:instrText>
            </w:r>
            <w:r w:rsidRPr="00A6653A">
              <w:rPr>
                <w:b/>
                <w:bCs/>
                <w:sz w:val="20"/>
                <w:szCs w:val="20"/>
                <w:lang w:val="en-GB" w:eastAsia="en-US"/>
              </w:rPr>
              <w:fldChar w:fldCharType="separate"/>
            </w:r>
            <w:r w:rsidR="003C2813">
              <w:rPr>
                <w:b/>
                <w:bCs/>
                <w:noProof/>
                <w:sz w:val="20"/>
                <w:szCs w:val="20"/>
                <w:lang w:val="en-GB" w:eastAsia="en-US"/>
              </w:rPr>
              <w:t>11</w:t>
            </w:r>
            <w:r w:rsidRPr="00A6653A">
              <w:rPr>
                <w:b/>
                <w:bCs/>
                <w:sz w:val="20"/>
                <w:szCs w:val="20"/>
                <w:lang w:val="en-GB" w:eastAsia="en-US"/>
              </w:rPr>
              <w:fldChar w:fldCharType="end"/>
            </w:r>
            <w:r w:rsidR="00C86652" w:rsidRPr="00A6653A">
              <w:rPr>
                <w:b/>
                <w:bCs/>
                <w:sz w:val="20"/>
                <w:szCs w:val="20"/>
                <w:lang w:val="en-GB" w:eastAsia="en-US"/>
              </w:rPr>
              <w:t>:</w:t>
            </w:r>
            <w:r w:rsidR="00E746E0" w:rsidRPr="00A6653A">
              <w:rPr>
                <w:b/>
                <w:bCs/>
                <w:sz w:val="20"/>
                <w:szCs w:val="20"/>
                <w:lang w:val="en-GB" w:eastAsia="en-US"/>
              </w:rPr>
              <w:t xml:space="preserve">  </w:t>
            </w:r>
            <w:r w:rsidRPr="00A6653A">
              <w:rPr>
                <w:b/>
                <w:sz w:val="20"/>
                <w:szCs w:val="20"/>
                <w:lang w:val="en-GB" w:eastAsia="en-US"/>
              </w:rPr>
              <w:t>28-Day feeding study in rats:  Body weights</w:t>
            </w:r>
            <w:bookmarkEnd w:id="1299"/>
            <w:r w:rsidRPr="00A6653A">
              <w:rPr>
                <w:b/>
                <w:sz w:val="20"/>
                <w:szCs w:val="20"/>
                <w:lang w:val="en-GB" w:eastAsia="en-US"/>
              </w:rPr>
              <w:t xml:space="preserve"> (g)</w:t>
            </w:r>
            <w:bookmarkEnd w:id="1300"/>
          </w:p>
        </w:tc>
      </w:tr>
      <w:tr w:rsidR="004C09CB" w:rsidRPr="00A6653A" w14:paraId="7F1EA1E4" w14:textId="77777777" w:rsidTr="004C09CB">
        <w:trPr>
          <w:cantSplit/>
          <w:jc w:val="center"/>
        </w:trPr>
        <w:tc>
          <w:tcPr>
            <w:tcW w:w="667" w:type="pct"/>
            <w:tcBorders>
              <w:top w:val="single" w:sz="6" w:space="0" w:color="auto"/>
              <w:left w:val="single" w:sz="6" w:space="0" w:color="auto"/>
              <w:bottom w:val="single" w:sz="6" w:space="0" w:color="auto"/>
              <w:right w:val="single" w:sz="4" w:space="0" w:color="auto"/>
            </w:tcBorders>
            <w:vAlign w:val="bottom"/>
          </w:tcPr>
          <w:p w14:paraId="31715F4A"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Day</w:t>
            </w:r>
          </w:p>
        </w:tc>
        <w:tc>
          <w:tcPr>
            <w:tcW w:w="866" w:type="pct"/>
            <w:tcBorders>
              <w:top w:val="single" w:sz="6" w:space="0" w:color="auto"/>
              <w:left w:val="single" w:sz="4" w:space="0" w:color="auto"/>
              <w:bottom w:val="single" w:sz="6" w:space="0" w:color="auto"/>
              <w:right w:val="single" w:sz="6" w:space="0" w:color="auto"/>
            </w:tcBorders>
            <w:vAlign w:val="bottom"/>
          </w:tcPr>
          <w:p w14:paraId="6561719F"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0 ppm</w:t>
            </w:r>
          </w:p>
        </w:tc>
        <w:tc>
          <w:tcPr>
            <w:tcW w:w="866" w:type="pct"/>
            <w:tcBorders>
              <w:top w:val="single" w:sz="6" w:space="0" w:color="auto"/>
              <w:left w:val="single" w:sz="6" w:space="0" w:color="auto"/>
              <w:bottom w:val="single" w:sz="6" w:space="0" w:color="auto"/>
              <w:right w:val="single" w:sz="6" w:space="0" w:color="auto"/>
            </w:tcBorders>
            <w:vAlign w:val="bottom"/>
          </w:tcPr>
          <w:p w14:paraId="6650D57F"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150 ppm</w:t>
            </w:r>
          </w:p>
        </w:tc>
        <w:tc>
          <w:tcPr>
            <w:tcW w:w="866" w:type="pct"/>
            <w:tcBorders>
              <w:top w:val="single" w:sz="6" w:space="0" w:color="auto"/>
              <w:left w:val="single" w:sz="6" w:space="0" w:color="auto"/>
              <w:bottom w:val="single" w:sz="6" w:space="0" w:color="auto"/>
              <w:right w:val="single" w:sz="6" w:space="0" w:color="auto"/>
            </w:tcBorders>
            <w:vAlign w:val="bottom"/>
          </w:tcPr>
          <w:p w14:paraId="461B6930"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350 ppm</w:t>
            </w:r>
          </w:p>
        </w:tc>
        <w:tc>
          <w:tcPr>
            <w:tcW w:w="866" w:type="pct"/>
            <w:tcBorders>
              <w:top w:val="single" w:sz="6" w:space="0" w:color="auto"/>
              <w:left w:val="single" w:sz="6" w:space="0" w:color="auto"/>
              <w:bottom w:val="single" w:sz="6" w:space="0" w:color="auto"/>
              <w:right w:val="single" w:sz="6" w:space="0" w:color="auto"/>
            </w:tcBorders>
            <w:vAlign w:val="bottom"/>
          </w:tcPr>
          <w:p w14:paraId="249F408A"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750 ppm</w:t>
            </w:r>
          </w:p>
        </w:tc>
        <w:tc>
          <w:tcPr>
            <w:tcW w:w="868" w:type="pct"/>
            <w:tcBorders>
              <w:top w:val="single" w:sz="6" w:space="0" w:color="auto"/>
              <w:left w:val="single" w:sz="6" w:space="0" w:color="auto"/>
              <w:bottom w:val="single" w:sz="6" w:space="0" w:color="auto"/>
              <w:right w:val="single" w:sz="6" w:space="0" w:color="auto"/>
            </w:tcBorders>
            <w:vAlign w:val="bottom"/>
          </w:tcPr>
          <w:p w14:paraId="0C7BA968"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1500 ppm</w:t>
            </w:r>
          </w:p>
        </w:tc>
      </w:tr>
      <w:tr w:rsidR="004C09CB" w:rsidRPr="00A6653A" w14:paraId="056DD8D0" w14:textId="77777777" w:rsidTr="004C09CB">
        <w:trPr>
          <w:cantSplit/>
          <w:jc w:val="center"/>
        </w:trPr>
        <w:tc>
          <w:tcPr>
            <w:tcW w:w="5000" w:type="pct"/>
            <w:gridSpan w:val="6"/>
            <w:tcBorders>
              <w:top w:val="single" w:sz="6" w:space="0" w:color="auto"/>
              <w:left w:val="single" w:sz="6" w:space="0" w:color="auto"/>
              <w:bottom w:val="single" w:sz="4" w:space="0" w:color="auto"/>
              <w:right w:val="single" w:sz="6" w:space="0" w:color="auto"/>
            </w:tcBorders>
            <w:vAlign w:val="bottom"/>
          </w:tcPr>
          <w:p w14:paraId="5535A0FC" w14:textId="77777777" w:rsidR="004C09CB" w:rsidRPr="00A6653A" w:rsidRDefault="004C09CB" w:rsidP="004C09CB">
            <w:pPr>
              <w:keepNext/>
              <w:spacing w:before="120" w:after="120"/>
              <w:rPr>
                <w:b/>
                <w:sz w:val="18"/>
                <w:szCs w:val="18"/>
                <w:lang w:val="en-GB" w:eastAsia="en-US"/>
              </w:rPr>
            </w:pPr>
            <w:r w:rsidRPr="00A6653A">
              <w:rPr>
                <w:b/>
                <w:sz w:val="18"/>
                <w:szCs w:val="18"/>
                <w:lang w:val="en-GB" w:eastAsia="en-US"/>
              </w:rPr>
              <w:t>Males:</w:t>
            </w:r>
          </w:p>
        </w:tc>
      </w:tr>
      <w:tr w:rsidR="004C09CB" w:rsidRPr="00A6653A" w14:paraId="44BC79D1"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6223614D" w14:textId="77777777" w:rsidR="004C09CB" w:rsidRPr="00A6653A" w:rsidRDefault="004C09CB" w:rsidP="004C09CB">
            <w:pPr>
              <w:keepNext/>
              <w:rPr>
                <w:sz w:val="18"/>
                <w:szCs w:val="18"/>
                <w:lang w:val="en-GB" w:eastAsia="en-US"/>
              </w:rPr>
            </w:pPr>
            <w:r w:rsidRPr="00A6653A">
              <w:rPr>
                <w:sz w:val="18"/>
                <w:szCs w:val="18"/>
                <w:lang w:val="en-GB" w:eastAsia="en-US"/>
              </w:rPr>
              <w:t>Day 1</w:t>
            </w:r>
          </w:p>
        </w:tc>
        <w:tc>
          <w:tcPr>
            <w:tcW w:w="866" w:type="pct"/>
            <w:tcBorders>
              <w:top w:val="single" w:sz="4" w:space="0" w:color="auto"/>
              <w:left w:val="single" w:sz="4" w:space="0" w:color="auto"/>
              <w:bottom w:val="single" w:sz="4" w:space="0" w:color="auto"/>
              <w:right w:val="single" w:sz="4" w:space="0" w:color="auto"/>
            </w:tcBorders>
            <w:vAlign w:val="center"/>
          </w:tcPr>
          <w:p w14:paraId="0258BA97" w14:textId="77777777" w:rsidR="004C09CB" w:rsidRPr="00A6653A" w:rsidRDefault="004C09CB" w:rsidP="004C09CB">
            <w:pPr>
              <w:keepNext/>
              <w:jc w:val="center"/>
              <w:rPr>
                <w:sz w:val="18"/>
                <w:szCs w:val="18"/>
                <w:lang w:val="en-GB" w:eastAsia="en-US"/>
              </w:rPr>
            </w:pPr>
            <w:r w:rsidRPr="00A6653A">
              <w:rPr>
                <w:sz w:val="18"/>
                <w:szCs w:val="18"/>
                <w:lang w:val="en-GB" w:eastAsia="en-US"/>
              </w:rPr>
              <w:t>241.8</w:t>
            </w:r>
          </w:p>
        </w:tc>
        <w:tc>
          <w:tcPr>
            <w:tcW w:w="866" w:type="pct"/>
            <w:tcBorders>
              <w:top w:val="single" w:sz="4" w:space="0" w:color="auto"/>
              <w:left w:val="single" w:sz="4" w:space="0" w:color="auto"/>
              <w:bottom w:val="single" w:sz="4" w:space="0" w:color="auto"/>
              <w:right w:val="single" w:sz="4" w:space="0" w:color="auto"/>
            </w:tcBorders>
            <w:vAlign w:val="center"/>
          </w:tcPr>
          <w:p w14:paraId="20FAF0C0" w14:textId="77777777" w:rsidR="004C09CB" w:rsidRPr="00A6653A" w:rsidRDefault="004C09CB" w:rsidP="004C09CB">
            <w:pPr>
              <w:keepNext/>
              <w:jc w:val="center"/>
              <w:rPr>
                <w:sz w:val="18"/>
                <w:szCs w:val="18"/>
                <w:lang w:val="en-GB" w:eastAsia="en-US"/>
              </w:rPr>
            </w:pPr>
            <w:r w:rsidRPr="00A6653A">
              <w:rPr>
                <w:sz w:val="18"/>
                <w:szCs w:val="18"/>
                <w:lang w:val="en-GB" w:eastAsia="en-US"/>
              </w:rPr>
              <w:t>238.6</w:t>
            </w:r>
          </w:p>
        </w:tc>
        <w:tc>
          <w:tcPr>
            <w:tcW w:w="866" w:type="pct"/>
            <w:tcBorders>
              <w:top w:val="single" w:sz="4" w:space="0" w:color="auto"/>
              <w:left w:val="single" w:sz="4" w:space="0" w:color="auto"/>
              <w:bottom w:val="single" w:sz="4" w:space="0" w:color="auto"/>
              <w:right w:val="single" w:sz="4" w:space="0" w:color="auto"/>
            </w:tcBorders>
            <w:vAlign w:val="center"/>
          </w:tcPr>
          <w:p w14:paraId="55F2AA93" w14:textId="77777777" w:rsidR="004C09CB" w:rsidRPr="00A6653A" w:rsidRDefault="004C09CB" w:rsidP="004C09CB">
            <w:pPr>
              <w:keepNext/>
              <w:jc w:val="center"/>
              <w:rPr>
                <w:sz w:val="18"/>
                <w:szCs w:val="18"/>
                <w:lang w:val="en-GB" w:eastAsia="en-US"/>
              </w:rPr>
            </w:pPr>
            <w:r w:rsidRPr="00A6653A">
              <w:rPr>
                <w:sz w:val="18"/>
                <w:szCs w:val="18"/>
                <w:lang w:val="en-GB" w:eastAsia="en-US"/>
              </w:rPr>
              <w:t>245.1</w:t>
            </w:r>
          </w:p>
        </w:tc>
        <w:tc>
          <w:tcPr>
            <w:tcW w:w="866" w:type="pct"/>
            <w:tcBorders>
              <w:top w:val="single" w:sz="4" w:space="0" w:color="auto"/>
              <w:left w:val="single" w:sz="4" w:space="0" w:color="auto"/>
              <w:bottom w:val="single" w:sz="4" w:space="0" w:color="auto"/>
              <w:right w:val="single" w:sz="4" w:space="0" w:color="auto"/>
            </w:tcBorders>
            <w:vAlign w:val="center"/>
          </w:tcPr>
          <w:p w14:paraId="5986BC6B" w14:textId="77777777" w:rsidR="004C09CB" w:rsidRPr="00A6653A" w:rsidRDefault="004C09CB" w:rsidP="004C09CB">
            <w:pPr>
              <w:keepNext/>
              <w:jc w:val="center"/>
              <w:rPr>
                <w:sz w:val="18"/>
                <w:szCs w:val="18"/>
                <w:lang w:val="en-GB" w:eastAsia="en-US"/>
              </w:rPr>
            </w:pPr>
            <w:r w:rsidRPr="00A6653A">
              <w:rPr>
                <w:sz w:val="18"/>
                <w:szCs w:val="18"/>
                <w:lang w:val="en-GB" w:eastAsia="en-US"/>
              </w:rPr>
              <w:t>240.9</w:t>
            </w:r>
          </w:p>
        </w:tc>
        <w:tc>
          <w:tcPr>
            <w:tcW w:w="868" w:type="pct"/>
            <w:tcBorders>
              <w:top w:val="single" w:sz="4" w:space="0" w:color="auto"/>
              <w:left w:val="single" w:sz="4" w:space="0" w:color="auto"/>
              <w:bottom w:val="single" w:sz="4" w:space="0" w:color="auto"/>
              <w:right w:val="single" w:sz="4" w:space="0" w:color="auto"/>
            </w:tcBorders>
            <w:vAlign w:val="center"/>
          </w:tcPr>
          <w:p w14:paraId="20F727BE" w14:textId="77777777" w:rsidR="004C09CB" w:rsidRPr="00A6653A" w:rsidRDefault="004C09CB" w:rsidP="004C09CB">
            <w:pPr>
              <w:keepNext/>
              <w:jc w:val="center"/>
              <w:rPr>
                <w:sz w:val="18"/>
                <w:szCs w:val="18"/>
                <w:lang w:val="en-GB" w:eastAsia="en-US"/>
              </w:rPr>
            </w:pPr>
            <w:r w:rsidRPr="00A6653A">
              <w:rPr>
                <w:sz w:val="18"/>
                <w:szCs w:val="18"/>
                <w:lang w:val="en-GB" w:eastAsia="en-US"/>
              </w:rPr>
              <w:t>236.8</w:t>
            </w:r>
          </w:p>
        </w:tc>
      </w:tr>
      <w:tr w:rsidR="004C09CB" w:rsidRPr="00A6653A" w14:paraId="2D07DA18"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0D9A1FF2" w14:textId="77777777" w:rsidR="004C09CB" w:rsidRPr="00A6653A" w:rsidRDefault="004C09CB" w:rsidP="004C09CB">
            <w:pPr>
              <w:keepNext/>
              <w:rPr>
                <w:sz w:val="18"/>
                <w:szCs w:val="18"/>
                <w:lang w:val="en-GB" w:eastAsia="en-US"/>
              </w:rPr>
            </w:pPr>
            <w:r w:rsidRPr="00A6653A">
              <w:rPr>
                <w:sz w:val="18"/>
                <w:szCs w:val="18"/>
                <w:lang w:val="en-GB" w:eastAsia="en-US"/>
              </w:rPr>
              <w:t>Day 4</w:t>
            </w:r>
          </w:p>
        </w:tc>
        <w:tc>
          <w:tcPr>
            <w:tcW w:w="866" w:type="pct"/>
            <w:tcBorders>
              <w:top w:val="single" w:sz="4" w:space="0" w:color="auto"/>
              <w:left w:val="single" w:sz="4" w:space="0" w:color="auto"/>
              <w:bottom w:val="single" w:sz="4" w:space="0" w:color="auto"/>
              <w:right w:val="single" w:sz="4" w:space="0" w:color="auto"/>
            </w:tcBorders>
            <w:vAlign w:val="center"/>
          </w:tcPr>
          <w:p w14:paraId="6CC8324C" w14:textId="77777777" w:rsidR="004C09CB" w:rsidRPr="00A6653A" w:rsidRDefault="004C09CB" w:rsidP="004C09CB">
            <w:pPr>
              <w:keepNext/>
              <w:jc w:val="center"/>
              <w:rPr>
                <w:sz w:val="18"/>
                <w:szCs w:val="18"/>
                <w:lang w:val="en-GB" w:eastAsia="en-US"/>
              </w:rPr>
            </w:pPr>
            <w:r w:rsidRPr="00A6653A">
              <w:rPr>
                <w:sz w:val="18"/>
                <w:szCs w:val="18"/>
                <w:lang w:val="en-GB" w:eastAsia="en-US"/>
              </w:rPr>
              <w:t>265.4</w:t>
            </w:r>
          </w:p>
        </w:tc>
        <w:tc>
          <w:tcPr>
            <w:tcW w:w="866" w:type="pct"/>
            <w:tcBorders>
              <w:top w:val="single" w:sz="4" w:space="0" w:color="auto"/>
              <w:left w:val="single" w:sz="4" w:space="0" w:color="auto"/>
              <w:bottom w:val="single" w:sz="4" w:space="0" w:color="auto"/>
              <w:right w:val="single" w:sz="4" w:space="0" w:color="auto"/>
            </w:tcBorders>
            <w:vAlign w:val="center"/>
          </w:tcPr>
          <w:p w14:paraId="573E6DF7" w14:textId="77777777" w:rsidR="004C09CB" w:rsidRPr="00A6653A" w:rsidRDefault="004C09CB" w:rsidP="004C09CB">
            <w:pPr>
              <w:keepNext/>
              <w:jc w:val="center"/>
              <w:rPr>
                <w:sz w:val="18"/>
                <w:szCs w:val="18"/>
                <w:lang w:val="en-GB" w:eastAsia="en-US"/>
              </w:rPr>
            </w:pPr>
            <w:r w:rsidRPr="00A6653A">
              <w:rPr>
                <w:sz w:val="18"/>
                <w:szCs w:val="18"/>
                <w:lang w:val="en-GB" w:eastAsia="en-US"/>
              </w:rPr>
              <w:t>248.7</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110D8D5A" w14:textId="77777777" w:rsidR="004C09CB" w:rsidRPr="00A6653A" w:rsidRDefault="004C09CB" w:rsidP="004C09CB">
            <w:pPr>
              <w:keepNext/>
              <w:jc w:val="center"/>
              <w:rPr>
                <w:sz w:val="18"/>
                <w:szCs w:val="18"/>
                <w:lang w:val="en-GB" w:eastAsia="en-US"/>
              </w:rPr>
            </w:pPr>
            <w:r w:rsidRPr="00A6653A">
              <w:rPr>
                <w:sz w:val="18"/>
                <w:szCs w:val="18"/>
                <w:lang w:val="en-GB" w:eastAsia="en-US"/>
              </w:rPr>
              <w:t>240.1</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4FF46965" w14:textId="77777777" w:rsidR="004C09CB" w:rsidRPr="00A6653A" w:rsidRDefault="004C09CB" w:rsidP="004C09CB">
            <w:pPr>
              <w:keepNext/>
              <w:jc w:val="center"/>
              <w:rPr>
                <w:sz w:val="18"/>
                <w:szCs w:val="18"/>
                <w:lang w:val="en-GB" w:eastAsia="en-US"/>
              </w:rPr>
            </w:pPr>
            <w:r w:rsidRPr="00A6653A">
              <w:rPr>
                <w:sz w:val="18"/>
                <w:szCs w:val="18"/>
                <w:lang w:val="en-GB" w:eastAsia="en-US"/>
              </w:rPr>
              <w:t>214.5</w:t>
            </w:r>
            <w:r w:rsidRPr="00A6653A">
              <w:rPr>
                <w:sz w:val="18"/>
                <w:szCs w:val="18"/>
                <w:vertAlign w:val="superscript"/>
                <w:lang w:val="en-GB" w:eastAsia="en-US"/>
              </w:rPr>
              <w:t>a</w:t>
            </w:r>
          </w:p>
        </w:tc>
        <w:tc>
          <w:tcPr>
            <w:tcW w:w="868" w:type="pct"/>
            <w:tcBorders>
              <w:top w:val="single" w:sz="4" w:space="0" w:color="auto"/>
              <w:left w:val="single" w:sz="4" w:space="0" w:color="auto"/>
              <w:bottom w:val="single" w:sz="4" w:space="0" w:color="auto"/>
              <w:right w:val="single" w:sz="4" w:space="0" w:color="auto"/>
            </w:tcBorders>
            <w:vAlign w:val="center"/>
          </w:tcPr>
          <w:p w14:paraId="6E7C2E44" w14:textId="77777777" w:rsidR="004C09CB" w:rsidRPr="00A6653A" w:rsidRDefault="004C09CB" w:rsidP="004C09CB">
            <w:pPr>
              <w:keepNext/>
              <w:jc w:val="center"/>
              <w:rPr>
                <w:sz w:val="18"/>
                <w:szCs w:val="18"/>
                <w:lang w:val="en-GB" w:eastAsia="en-US"/>
              </w:rPr>
            </w:pPr>
            <w:r w:rsidRPr="00A6653A">
              <w:rPr>
                <w:sz w:val="18"/>
                <w:szCs w:val="18"/>
                <w:lang w:val="en-GB" w:eastAsia="en-US"/>
              </w:rPr>
              <w:t>203.4</w:t>
            </w:r>
            <w:r w:rsidRPr="00A6653A">
              <w:rPr>
                <w:sz w:val="18"/>
                <w:szCs w:val="18"/>
                <w:vertAlign w:val="superscript"/>
                <w:lang w:val="en-GB" w:eastAsia="en-US"/>
              </w:rPr>
              <w:t>a</w:t>
            </w:r>
          </w:p>
        </w:tc>
      </w:tr>
      <w:tr w:rsidR="004C09CB" w:rsidRPr="00A6653A" w14:paraId="745F3495"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21469A12" w14:textId="77777777" w:rsidR="004C09CB" w:rsidRPr="00A6653A" w:rsidRDefault="004C09CB" w:rsidP="004C09CB">
            <w:pPr>
              <w:keepNext/>
              <w:rPr>
                <w:sz w:val="18"/>
                <w:szCs w:val="18"/>
                <w:lang w:val="en-GB" w:eastAsia="en-US"/>
              </w:rPr>
            </w:pPr>
            <w:r w:rsidRPr="00A6653A">
              <w:rPr>
                <w:sz w:val="18"/>
                <w:szCs w:val="18"/>
                <w:lang w:val="en-GB" w:eastAsia="en-US"/>
              </w:rPr>
              <w:t>Day 8</w:t>
            </w:r>
          </w:p>
        </w:tc>
        <w:tc>
          <w:tcPr>
            <w:tcW w:w="866" w:type="pct"/>
            <w:tcBorders>
              <w:top w:val="single" w:sz="4" w:space="0" w:color="auto"/>
              <w:left w:val="single" w:sz="4" w:space="0" w:color="auto"/>
              <w:bottom w:val="single" w:sz="4" w:space="0" w:color="auto"/>
              <w:right w:val="single" w:sz="4" w:space="0" w:color="auto"/>
            </w:tcBorders>
            <w:vAlign w:val="center"/>
          </w:tcPr>
          <w:p w14:paraId="2C9165BA" w14:textId="77777777" w:rsidR="004C09CB" w:rsidRPr="00A6653A" w:rsidRDefault="004C09CB" w:rsidP="004C09CB">
            <w:pPr>
              <w:keepNext/>
              <w:jc w:val="center"/>
              <w:rPr>
                <w:sz w:val="18"/>
                <w:szCs w:val="18"/>
                <w:lang w:val="en-GB" w:eastAsia="en-US"/>
              </w:rPr>
            </w:pPr>
            <w:r w:rsidRPr="00A6653A">
              <w:rPr>
                <w:sz w:val="18"/>
                <w:szCs w:val="18"/>
                <w:lang w:val="en-GB" w:eastAsia="en-US"/>
              </w:rPr>
              <w:t>301.6</w:t>
            </w:r>
          </w:p>
        </w:tc>
        <w:tc>
          <w:tcPr>
            <w:tcW w:w="866" w:type="pct"/>
            <w:tcBorders>
              <w:top w:val="single" w:sz="4" w:space="0" w:color="auto"/>
              <w:left w:val="single" w:sz="4" w:space="0" w:color="auto"/>
              <w:bottom w:val="single" w:sz="4" w:space="0" w:color="auto"/>
              <w:right w:val="single" w:sz="4" w:space="0" w:color="auto"/>
            </w:tcBorders>
            <w:vAlign w:val="center"/>
          </w:tcPr>
          <w:p w14:paraId="60F86B75" w14:textId="77777777" w:rsidR="004C09CB" w:rsidRPr="00A6653A" w:rsidRDefault="004C09CB" w:rsidP="004C09CB">
            <w:pPr>
              <w:keepNext/>
              <w:jc w:val="center"/>
              <w:rPr>
                <w:sz w:val="18"/>
                <w:szCs w:val="18"/>
                <w:lang w:val="en-GB" w:eastAsia="en-US"/>
              </w:rPr>
            </w:pPr>
            <w:r w:rsidRPr="00A6653A">
              <w:rPr>
                <w:sz w:val="18"/>
                <w:szCs w:val="18"/>
                <w:lang w:val="en-GB" w:eastAsia="en-US"/>
              </w:rPr>
              <w:t>287.5</w:t>
            </w:r>
          </w:p>
        </w:tc>
        <w:tc>
          <w:tcPr>
            <w:tcW w:w="866" w:type="pct"/>
            <w:tcBorders>
              <w:top w:val="single" w:sz="4" w:space="0" w:color="auto"/>
              <w:left w:val="single" w:sz="4" w:space="0" w:color="auto"/>
              <w:bottom w:val="single" w:sz="4" w:space="0" w:color="auto"/>
              <w:right w:val="single" w:sz="4" w:space="0" w:color="auto"/>
            </w:tcBorders>
            <w:vAlign w:val="center"/>
          </w:tcPr>
          <w:p w14:paraId="353F4E02" w14:textId="77777777" w:rsidR="004C09CB" w:rsidRPr="00A6653A" w:rsidRDefault="004C09CB" w:rsidP="004C09CB">
            <w:pPr>
              <w:keepNext/>
              <w:jc w:val="center"/>
              <w:rPr>
                <w:sz w:val="18"/>
                <w:szCs w:val="18"/>
                <w:lang w:val="en-GB" w:eastAsia="en-US"/>
              </w:rPr>
            </w:pPr>
            <w:r w:rsidRPr="00A6653A">
              <w:rPr>
                <w:sz w:val="18"/>
                <w:szCs w:val="18"/>
                <w:lang w:val="en-GB" w:eastAsia="en-US"/>
              </w:rPr>
              <w:t>262.4</w:t>
            </w:r>
            <w:r w:rsidRPr="00A6653A">
              <w:rPr>
                <w:sz w:val="18"/>
                <w:szCs w:val="18"/>
                <w:vertAlign w:val="superscript"/>
                <w:lang w:val="en-GB" w:eastAsia="en-US"/>
              </w:rPr>
              <w:t>b</w:t>
            </w:r>
          </w:p>
        </w:tc>
        <w:tc>
          <w:tcPr>
            <w:tcW w:w="866" w:type="pct"/>
            <w:tcBorders>
              <w:top w:val="single" w:sz="4" w:space="0" w:color="auto"/>
              <w:left w:val="single" w:sz="4" w:space="0" w:color="auto"/>
              <w:bottom w:val="single" w:sz="4" w:space="0" w:color="auto"/>
              <w:right w:val="single" w:sz="4" w:space="0" w:color="auto"/>
            </w:tcBorders>
            <w:vAlign w:val="center"/>
          </w:tcPr>
          <w:p w14:paraId="58A068C9" w14:textId="77777777" w:rsidR="004C09CB" w:rsidRPr="00A6653A" w:rsidRDefault="004C09CB" w:rsidP="004C09CB">
            <w:pPr>
              <w:keepNext/>
              <w:jc w:val="center"/>
              <w:rPr>
                <w:sz w:val="18"/>
                <w:szCs w:val="18"/>
                <w:lang w:val="en-GB" w:eastAsia="en-US"/>
              </w:rPr>
            </w:pPr>
            <w:r w:rsidRPr="00A6653A">
              <w:rPr>
                <w:sz w:val="18"/>
                <w:szCs w:val="18"/>
                <w:lang w:val="en-GB" w:eastAsia="en-US"/>
              </w:rPr>
              <w:t>198.7</w:t>
            </w:r>
            <w:r w:rsidRPr="00A6653A">
              <w:rPr>
                <w:sz w:val="18"/>
                <w:szCs w:val="18"/>
                <w:vertAlign w:val="superscript"/>
                <w:lang w:val="en-GB" w:eastAsia="en-US"/>
              </w:rPr>
              <w:t>b</w:t>
            </w:r>
          </w:p>
        </w:tc>
        <w:tc>
          <w:tcPr>
            <w:tcW w:w="868" w:type="pct"/>
            <w:tcBorders>
              <w:top w:val="single" w:sz="4" w:space="0" w:color="auto"/>
              <w:left w:val="single" w:sz="4" w:space="0" w:color="auto"/>
              <w:bottom w:val="single" w:sz="4" w:space="0" w:color="auto"/>
              <w:right w:val="single" w:sz="4" w:space="0" w:color="auto"/>
            </w:tcBorders>
            <w:vAlign w:val="center"/>
          </w:tcPr>
          <w:p w14:paraId="1CE0BA7E" w14:textId="77777777" w:rsidR="004C09CB" w:rsidRPr="00A6653A" w:rsidRDefault="004C09CB" w:rsidP="004C09CB">
            <w:pPr>
              <w:keepNext/>
              <w:jc w:val="center"/>
              <w:rPr>
                <w:sz w:val="18"/>
                <w:szCs w:val="18"/>
                <w:lang w:val="en-GB" w:eastAsia="en-US"/>
              </w:rPr>
            </w:pPr>
            <w:r w:rsidRPr="00A6653A">
              <w:rPr>
                <w:sz w:val="18"/>
                <w:szCs w:val="18"/>
                <w:lang w:val="en-GB" w:eastAsia="en-US"/>
              </w:rPr>
              <w:t>170.6</w:t>
            </w:r>
            <w:r w:rsidRPr="00A6653A">
              <w:rPr>
                <w:sz w:val="18"/>
                <w:szCs w:val="18"/>
                <w:vertAlign w:val="superscript"/>
                <w:lang w:val="en-GB" w:eastAsia="en-US"/>
              </w:rPr>
              <w:t>b</w:t>
            </w:r>
          </w:p>
        </w:tc>
      </w:tr>
      <w:tr w:rsidR="004C09CB" w:rsidRPr="00A6653A" w14:paraId="53C161F8"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03713CE8" w14:textId="77777777" w:rsidR="004C09CB" w:rsidRPr="00A6653A" w:rsidRDefault="004C09CB" w:rsidP="004C09CB">
            <w:pPr>
              <w:keepNext/>
              <w:rPr>
                <w:sz w:val="18"/>
                <w:szCs w:val="18"/>
                <w:lang w:val="en-GB" w:eastAsia="en-US"/>
              </w:rPr>
            </w:pPr>
            <w:r w:rsidRPr="00A6653A">
              <w:rPr>
                <w:sz w:val="18"/>
                <w:szCs w:val="18"/>
                <w:lang w:val="en-GB" w:eastAsia="en-US"/>
              </w:rPr>
              <w:t>Day 15</w:t>
            </w:r>
          </w:p>
        </w:tc>
        <w:tc>
          <w:tcPr>
            <w:tcW w:w="866" w:type="pct"/>
            <w:tcBorders>
              <w:top w:val="single" w:sz="4" w:space="0" w:color="auto"/>
              <w:left w:val="single" w:sz="4" w:space="0" w:color="auto"/>
              <w:bottom w:val="single" w:sz="4" w:space="0" w:color="auto"/>
              <w:right w:val="single" w:sz="4" w:space="0" w:color="auto"/>
            </w:tcBorders>
            <w:vAlign w:val="center"/>
          </w:tcPr>
          <w:p w14:paraId="2A3A3EAA" w14:textId="77777777" w:rsidR="004C09CB" w:rsidRPr="00A6653A" w:rsidRDefault="004C09CB" w:rsidP="004C09CB">
            <w:pPr>
              <w:keepNext/>
              <w:jc w:val="center"/>
              <w:rPr>
                <w:sz w:val="18"/>
                <w:szCs w:val="18"/>
                <w:lang w:val="en-GB" w:eastAsia="en-US"/>
              </w:rPr>
            </w:pPr>
            <w:r w:rsidRPr="00A6653A">
              <w:rPr>
                <w:sz w:val="18"/>
                <w:szCs w:val="18"/>
                <w:lang w:val="en-GB" w:eastAsia="en-US"/>
              </w:rPr>
              <w:t>351.0</w:t>
            </w:r>
          </w:p>
        </w:tc>
        <w:tc>
          <w:tcPr>
            <w:tcW w:w="866" w:type="pct"/>
            <w:tcBorders>
              <w:top w:val="single" w:sz="4" w:space="0" w:color="auto"/>
              <w:left w:val="single" w:sz="4" w:space="0" w:color="auto"/>
              <w:bottom w:val="single" w:sz="4" w:space="0" w:color="auto"/>
              <w:right w:val="single" w:sz="4" w:space="0" w:color="auto"/>
            </w:tcBorders>
            <w:vAlign w:val="center"/>
          </w:tcPr>
          <w:p w14:paraId="1782C3F2" w14:textId="77777777" w:rsidR="004C09CB" w:rsidRPr="00A6653A" w:rsidRDefault="004C09CB" w:rsidP="004C09CB">
            <w:pPr>
              <w:keepNext/>
              <w:jc w:val="center"/>
              <w:rPr>
                <w:sz w:val="18"/>
                <w:szCs w:val="18"/>
                <w:lang w:val="en-GB" w:eastAsia="en-US"/>
              </w:rPr>
            </w:pPr>
            <w:r w:rsidRPr="00A6653A">
              <w:rPr>
                <w:sz w:val="18"/>
                <w:szCs w:val="18"/>
                <w:lang w:val="en-GB" w:eastAsia="en-US"/>
              </w:rPr>
              <w:t>335.0</w:t>
            </w:r>
          </w:p>
        </w:tc>
        <w:tc>
          <w:tcPr>
            <w:tcW w:w="866" w:type="pct"/>
            <w:tcBorders>
              <w:top w:val="single" w:sz="4" w:space="0" w:color="auto"/>
              <w:left w:val="single" w:sz="4" w:space="0" w:color="auto"/>
              <w:bottom w:val="single" w:sz="4" w:space="0" w:color="auto"/>
              <w:right w:val="single" w:sz="4" w:space="0" w:color="auto"/>
            </w:tcBorders>
            <w:vAlign w:val="center"/>
          </w:tcPr>
          <w:p w14:paraId="0EA3D9A2" w14:textId="77777777" w:rsidR="004C09CB" w:rsidRPr="00A6653A" w:rsidRDefault="004C09CB" w:rsidP="004C09CB">
            <w:pPr>
              <w:keepNext/>
              <w:jc w:val="center"/>
              <w:rPr>
                <w:sz w:val="18"/>
                <w:szCs w:val="18"/>
                <w:lang w:val="en-GB" w:eastAsia="en-US"/>
              </w:rPr>
            </w:pPr>
            <w:r w:rsidRPr="00A6653A">
              <w:rPr>
                <w:sz w:val="18"/>
                <w:szCs w:val="18"/>
                <w:lang w:val="en-GB" w:eastAsia="en-US"/>
              </w:rPr>
              <w:t>291.1</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3EE0D09A"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868" w:type="pct"/>
            <w:tcBorders>
              <w:top w:val="single" w:sz="4" w:space="0" w:color="auto"/>
              <w:left w:val="single" w:sz="4" w:space="0" w:color="auto"/>
              <w:bottom w:val="single" w:sz="4" w:space="0" w:color="auto"/>
              <w:right w:val="single" w:sz="4" w:space="0" w:color="auto"/>
            </w:tcBorders>
            <w:vAlign w:val="center"/>
          </w:tcPr>
          <w:p w14:paraId="51AF78FD"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5A3204C6"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3CD83BB0" w14:textId="77777777" w:rsidR="004C09CB" w:rsidRPr="00A6653A" w:rsidRDefault="004C09CB" w:rsidP="004C09CB">
            <w:pPr>
              <w:keepNext/>
              <w:rPr>
                <w:sz w:val="18"/>
                <w:szCs w:val="18"/>
                <w:lang w:val="en-GB" w:eastAsia="en-US"/>
              </w:rPr>
            </w:pPr>
            <w:r w:rsidRPr="00A6653A">
              <w:rPr>
                <w:sz w:val="18"/>
                <w:szCs w:val="18"/>
                <w:lang w:val="en-GB" w:eastAsia="en-US"/>
              </w:rPr>
              <w:t>Day 22</w:t>
            </w:r>
          </w:p>
        </w:tc>
        <w:tc>
          <w:tcPr>
            <w:tcW w:w="866" w:type="pct"/>
            <w:tcBorders>
              <w:top w:val="single" w:sz="4" w:space="0" w:color="auto"/>
              <w:left w:val="single" w:sz="4" w:space="0" w:color="auto"/>
              <w:bottom w:val="single" w:sz="4" w:space="0" w:color="auto"/>
              <w:right w:val="single" w:sz="4" w:space="0" w:color="auto"/>
            </w:tcBorders>
            <w:vAlign w:val="center"/>
          </w:tcPr>
          <w:p w14:paraId="4E76AB8C" w14:textId="77777777" w:rsidR="004C09CB" w:rsidRPr="00A6653A" w:rsidRDefault="004C09CB" w:rsidP="004C09CB">
            <w:pPr>
              <w:keepNext/>
              <w:jc w:val="center"/>
              <w:rPr>
                <w:sz w:val="18"/>
                <w:szCs w:val="18"/>
                <w:lang w:val="en-GB" w:eastAsia="en-US"/>
              </w:rPr>
            </w:pPr>
            <w:r w:rsidRPr="00A6653A">
              <w:rPr>
                <w:sz w:val="18"/>
                <w:szCs w:val="18"/>
                <w:lang w:val="en-GB" w:eastAsia="en-US"/>
              </w:rPr>
              <w:t>394.0</w:t>
            </w:r>
          </w:p>
        </w:tc>
        <w:tc>
          <w:tcPr>
            <w:tcW w:w="866" w:type="pct"/>
            <w:tcBorders>
              <w:top w:val="single" w:sz="4" w:space="0" w:color="auto"/>
              <w:left w:val="single" w:sz="4" w:space="0" w:color="auto"/>
              <w:bottom w:val="single" w:sz="4" w:space="0" w:color="auto"/>
              <w:right w:val="single" w:sz="4" w:space="0" w:color="auto"/>
            </w:tcBorders>
            <w:vAlign w:val="center"/>
          </w:tcPr>
          <w:p w14:paraId="39A0072E" w14:textId="77777777" w:rsidR="004C09CB" w:rsidRPr="00A6653A" w:rsidRDefault="004C09CB" w:rsidP="004C09CB">
            <w:pPr>
              <w:keepNext/>
              <w:jc w:val="center"/>
              <w:rPr>
                <w:sz w:val="18"/>
                <w:szCs w:val="18"/>
                <w:lang w:val="en-GB" w:eastAsia="en-US"/>
              </w:rPr>
            </w:pPr>
            <w:r w:rsidRPr="00A6653A">
              <w:rPr>
                <w:sz w:val="18"/>
                <w:szCs w:val="18"/>
                <w:lang w:val="en-GB" w:eastAsia="en-US"/>
              </w:rPr>
              <w:t>374.8</w:t>
            </w:r>
          </w:p>
        </w:tc>
        <w:tc>
          <w:tcPr>
            <w:tcW w:w="866" w:type="pct"/>
            <w:tcBorders>
              <w:top w:val="single" w:sz="4" w:space="0" w:color="auto"/>
              <w:left w:val="single" w:sz="4" w:space="0" w:color="auto"/>
              <w:bottom w:val="single" w:sz="4" w:space="0" w:color="auto"/>
              <w:right w:val="single" w:sz="4" w:space="0" w:color="auto"/>
            </w:tcBorders>
            <w:vAlign w:val="center"/>
          </w:tcPr>
          <w:p w14:paraId="4B404A13" w14:textId="77777777" w:rsidR="004C09CB" w:rsidRPr="00A6653A" w:rsidRDefault="004C09CB" w:rsidP="004C09CB">
            <w:pPr>
              <w:keepNext/>
              <w:jc w:val="center"/>
              <w:rPr>
                <w:sz w:val="18"/>
                <w:szCs w:val="18"/>
                <w:lang w:val="en-GB" w:eastAsia="en-US"/>
              </w:rPr>
            </w:pPr>
            <w:r w:rsidRPr="00A6653A">
              <w:rPr>
                <w:sz w:val="18"/>
                <w:szCs w:val="18"/>
                <w:lang w:val="en-GB" w:eastAsia="en-US"/>
              </w:rPr>
              <w:t>323.6</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7C6696FC"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868" w:type="pct"/>
            <w:tcBorders>
              <w:top w:val="single" w:sz="4" w:space="0" w:color="auto"/>
              <w:left w:val="single" w:sz="4" w:space="0" w:color="auto"/>
              <w:bottom w:val="single" w:sz="4" w:space="0" w:color="auto"/>
              <w:right w:val="single" w:sz="4" w:space="0" w:color="auto"/>
            </w:tcBorders>
            <w:vAlign w:val="center"/>
          </w:tcPr>
          <w:p w14:paraId="06BB4AD2"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48F1BBB6"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4BEDF965" w14:textId="77777777" w:rsidR="004C09CB" w:rsidRPr="00A6653A" w:rsidRDefault="004C09CB" w:rsidP="004C09CB">
            <w:pPr>
              <w:keepNext/>
              <w:rPr>
                <w:sz w:val="18"/>
                <w:szCs w:val="18"/>
                <w:lang w:val="en-GB" w:eastAsia="en-US"/>
              </w:rPr>
            </w:pPr>
            <w:r w:rsidRPr="00A6653A">
              <w:rPr>
                <w:sz w:val="18"/>
                <w:szCs w:val="18"/>
                <w:lang w:val="en-GB" w:eastAsia="en-US"/>
              </w:rPr>
              <w:t>Day 29</w:t>
            </w:r>
          </w:p>
        </w:tc>
        <w:tc>
          <w:tcPr>
            <w:tcW w:w="866" w:type="pct"/>
            <w:tcBorders>
              <w:top w:val="single" w:sz="4" w:space="0" w:color="auto"/>
              <w:left w:val="single" w:sz="4" w:space="0" w:color="auto"/>
              <w:bottom w:val="single" w:sz="4" w:space="0" w:color="auto"/>
              <w:right w:val="single" w:sz="4" w:space="0" w:color="auto"/>
            </w:tcBorders>
            <w:vAlign w:val="center"/>
          </w:tcPr>
          <w:p w14:paraId="03856CE4" w14:textId="77777777" w:rsidR="004C09CB" w:rsidRPr="00A6653A" w:rsidRDefault="004C09CB" w:rsidP="004C09CB">
            <w:pPr>
              <w:keepNext/>
              <w:jc w:val="center"/>
              <w:rPr>
                <w:sz w:val="18"/>
                <w:szCs w:val="18"/>
                <w:lang w:val="en-GB" w:eastAsia="en-US"/>
              </w:rPr>
            </w:pPr>
            <w:r w:rsidRPr="00A6653A">
              <w:rPr>
                <w:sz w:val="18"/>
                <w:szCs w:val="18"/>
                <w:lang w:val="en-GB" w:eastAsia="en-US"/>
              </w:rPr>
              <w:t>425.4</w:t>
            </w:r>
          </w:p>
        </w:tc>
        <w:tc>
          <w:tcPr>
            <w:tcW w:w="866" w:type="pct"/>
            <w:tcBorders>
              <w:top w:val="single" w:sz="4" w:space="0" w:color="auto"/>
              <w:left w:val="single" w:sz="4" w:space="0" w:color="auto"/>
              <w:bottom w:val="single" w:sz="4" w:space="0" w:color="auto"/>
              <w:right w:val="single" w:sz="4" w:space="0" w:color="auto"/>
            </w:tcBorders>
            <w:vAlign w:val="center"/>
          </w:tcPr>
          <w:p w14:paraId="30AF0819" w14:textId="77777777" w:rsidR="004C09CB" w:rsidRPr="00A6653A" w:rsidRDefault="004C09CB" w:rsidP="004C09CB">
            <w:pPr>
              <w:keepNext/>
              <w:jc w:val="center"/>
              <w:rPr>
                <w:sz w:val="18"/>
                <w:szCs w:val="18"/>
                <w:lang w:val="en-GB" w:eastAsia="en-US"/>
              </w:rPr>
            </w:pPr>
            <w:r w:rsidRPr="00A6653A">
              <w:rPr>
                <w:sz w:val="18"/>
                <w:szCs w:val="18"/>
                <w:lang w:val="en-GB" w:eastAsia="en-US"/>
              </w:rPr>
              <w:t>399.1</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45D6736F" w14:textId="77777777" w:rsidR="004C09CB" w:rsidRPr="00A6653A" w:rsidRDefault="004C09CB" w:rsidP="004C09CB">
            <w:pPr>
              <w:keepNext/>
              <w:jc w:val="center"/>
              <w:rPr>
                <w:sz w:val="18"/>
                <w:szCs w:val="18"/>
                <w:lang w:val="en-GB" w:eastAsia="en-US"/>
              </w:rPr>
            </w:pPr>
            <w:r w:rsidRPr="00A6653A">
              <w:rPr>
                <w:sz w:val="18"/>
                <w:szCs w:val="18"/>
                <w:lang w:val="en-GB" w:eastAsia="en-US"/>
              </w:rPr>
              <w:t>340.4</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4F1746AF"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868" w:type="pct"/>
            <w:tcBorders>
              <w:top w:val="single" w:sz="4" w:space="0" w:color="auto"/>
              <w:left w:val="single" w:sz="4" w:space="0" w:color="auto"/>
              <w:bottom w:val="single" w:sz="4" w:space="0" w:color="auto"/>
              <w:right w:val="single" w:sz="4" w:space="0" w:color="auto"/>
            </w:tcBorders>
            <w:vAlign w:val="center"/>
          </w:tcPr>
          <w:p w14:paraId="4AFF8DDA"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301F9455" w14:textId="77777777" w:rsidTr="004C09CB">
        <w:trPr>
          <w:cantSplit/>
          <w:jc w:val="center"/>
        </w:trPr>
        <w:tc>
          <w:tcPr>
            <w:tcW w:w="5000" w:type="pct"/>
            <w:gridSpan w:val="6"/>
            <w:tcBorders>
              <w:top w:val="single" w:sz="4" w:space="0" w:color="auto"/>
              <w:left w:val="single" w:sz="4" w:space="0" w:color="auto"/>
              <w:bottom w:val="single" w:sz="4" w:space="0" w:color="auto"/>
              <w:right w:val="single" w:sz="4" w:space="0" w:color="auto"/>
            </w:tcBorders>
            <w:vAlign w:val="bottom"/>
          </w:tcPr>
          <w:p w14:paraId="7CBB14F2" w14:textId="77777777" w:rsidR="004C09CB" w:rsidRPr="00A6653A" w:rsidRDefault="004C09CB" w:rsidP="004C09CB">
            <w:pPr>
              <w:keepNext/>
              <w:spacing w:before="120" w:after="120"/>
              <w:rPr>
                <w:b/>
                <w:sz w:val="18"/>
                <w:szCs w:val="18"/>
                <w:lang w:val="en-GB" w:eastAsia="en-US"/>
              </w:rPr>
            </w:pPr>
            <w:r w:rsidRPr="00A6653A">
              <w:rPr>
                <w:b/>
                <w:sz w:val="18"/>
                <w:szCs w:val="18"/>
                <w:lang w:val="en-GB" w:eastAsia="en-US"/>
              </w:rPr>
              <w:t>Females:</w:t>
            </w:r>
          </w:p>
        </w:tc>
      </w:tr>
      <w:tr w:rsidR="004C09CB" w:rsidRPr="00A6653A" w14:paraId="25AC34A5"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468A43A4" w14:textId="77777777" w:rsidR="004C09CB" w:rsidRPr="00A6653A" w:rsidRDefault="004C09CB" w:rsidP="004C09CB">
            <w:pPr>
              <w:keepNext/>
              <w:rPr>
                <w:sz w:val="18"/>
                <w:szCs w:val="18"/>
                <w:lang w:val="en-GB" w:eastAsia="en-US"/>
              </w:rPr>
            </w:pPr>
            <w:r w:rsidRPr="00A6653A">
              <w:rPr>
                <w:sz w:val="18"/>
                <w:szCs w:val="18"/>
                <w:lang w:val="en-GB" w:eastAsia="en-US"/>
              </w:rPr>
              <w:t>Day 1</w:t>
            </w:r>
          </w:p>
        </w:tc>
        <w:tc>
          <w:tcPr>
            <w:tcW w:w="866" w:type="pct"/>
            <w:tcBorders>
              <w:top w:val="single" w:sz="4" w:space="0" w:color="auto"/>
              <w:left w:val="single" w:sz="4" w:space="0" w:color="auto"/>
              <w:bottom w:val="single" w:sz="4" w:space="0" w:color="auto"/>
              <w:right w:val="single" w:sz="4" w:space="0" w:color="auto"/>
            </w:tcBorders>
            <w:vAlign w:val="center"/>
          </w:tcPr>
          <w:p w14:paraId="4151BE59" w14:textId="77777777" w:rsidR="004C09CB" w:rsidRPr="00A6653A" w:rsidRDefault="004C09CB" w:rsidP="004C09CB">
            <w:pPr>
              <w:keepNext/>
              <w:jc w:val="center"/>
              <w:rPr>
                <w:sz w:val="18"/>
                <w:szCs w:val="18"/>
                <w:lang w:val="en-GB" w:eastAsia="en-US"/>
              </w:rPr>
            </w:pPr>
            <w:r w:rsidRPr="00A6653A">
              <w:rPr>
                <w:sz w:val="18"/>
                <w:szCs w:val="18"/>
                <w:lang w:val="en-GB" w:eastAsia="en-US"/>
              </w:rPr>
              <w:t>167.9</w:t>
            </w:r>
          </w:p>
        </w:tc>
        <w:tc>
          <w:tcPr>
            <w:tcW w:w="866" w:type="pct"/>
            <w:tcBorders>
              <w:top w:val="single" w:sz="4" w:space="0" w:color="auto"/>
              <w:left w:val="single" w:sz="4" w:space="0" w:color="auto"/>
              <w:bottom w:val="single" w:sz="4" w:space="0" w:color="auto"/>
              <w:right w:val="single" w:sz="4" w:space="0" w:color="auto"/>
            </w:tcBorders>
            <w:vAlign w:val="center"/>
          </w:tcPr>
          <w:p w14:paraId="78003904" w14:textId="77777777" w:rsidR="004C09CB" w:rsidRPr="00A6653A" w:rsidRDefault="004C09CB" w:rsidP="004C09CB">
            <w:pPr>
              <w:keepNext/>
              <w:jc w:val="center"/>
              <w:rPr>
                <w:sz w:val="18"/>
                <w:szCs w:val="18"/>
                <w:lang w:val="en-GB" w:eastAsia="en-US"/>
              </w:rPr>
            </w:pPr>
            <w:r w:rsidRPr="00A6653A">
              <w:rPr>
                <w:sz w:val="18"/>
                <w:szCs w:val="18"/>
                <w:lang w:val="en-GB" w:eastAsia="en-US"/>
              </w:rPr>
              <w:t>167.4</w:t>
            </w:r>
          </w:p>
        </w:tc>
        <w:tc>
          <w:tcPr>
            <w:tcW w:w="866" w:type="pct"/>
            <w:tcBorders>
              <w:top w:val="single" w:sz="4" w:space="0" w:color="auto"/>
              <w:left w:val="single" w:sz="4" w:space="0" w:color="auto"/>
              <w:bottom w:val="single" w:sz="4" w:space="0" w:color="auto"/>
              <w:right w:val="single" w:sz="4" w:space="0" w:color="auto"/>
            </w:tcBorders>
            <w:vAlign w:val="center"/>
          </w:tcPr>
          <w:p w14:paraId="3B9842BE" w14:textId="77777777" w:rsidR="004C09CB" w:rsidRPr="00A6653A" w:rsidRDefault="004C09CB" w:rsidP="004C09CB">
            <w:pPr>
              <w:keepNext/>
              <w:jc w:val="center"/>
              <w:rPr>
                <w:sz w:val="18"/>
                <w:szCs w:val="18"/>
                <w:lang w:val="en-GB" w:eastAsia="en-US"/>
              </w:rPr>
            </w:pPr>
            <w:r w:rsidRPr="00A6653A">
              <w:rPr>
                <w:sz w:val="18"/>
                <w:szCs w:val="18"/>
                <w:lang w:val="en-GB" w:eastAsia="en-US"/>
              </w:rPr>
              <w:t>168.9</w:t>
            </w:r>
          </w:p>
        </w:tc>
        <w:tc>
          <w:tcPr>
            <w:tcW w:w="866" w:type="pct"/>
            <w:tcBorders>
              <w:top w:val="single" w:sz="4" w:space="0" w:color="auto"/>
              <w:left w:val="single" w:sz="4" w:space="0" w:color="auto"/>
              <w:bottom w:val="single" w:sz="4" w:space="0" w:color="auto"/>
              <w:right w:val="single" w:sz="4" w:space="0" w:color="auto"/>
            </w:tcBorders>
            <w:vAlign w:val="center"/>
          </w:tcPr>
          <w:p w14:paraId="5B454944" w14:textId="77777777" w:rsidR="004C09CB" w:rsidRPr="00A6653A" w:rsidRDefault="004C09CB" w:rsidP="004C09CB">
            <w:pPr>
              <w:keepNext/>
              <w:jc w:val="center"/>
              <w:rPr>
                <w:sz w:val="18"/>
                <w:szCs w:val="18"/>
                <w:lang w:val="en-GB" w:eastAsia="en-US"/>
              </w:rPr>
            </w:pPr>
            <w:r w:rsidRPr="00A6653A">
              <w:rPr>
                <w:sz w:val="18"/>
                <w:szCs w:val="18"/>
                <w:lang w:val="en-GB" w:eastAsia="en-US"/>
              </w:rPr>
              <w:t>165.8</w:t>
            </w:r>
          </w:p>
        </w:tc>
        <w:tc>
          <w:tcPr>
            <w:tcW w:w="868" w:type="pct"/>
            <w:tcBorders>
              <w:top w:val="single" w:sz="4" w:space="0" w:color="auto"/>
              <w:left w:val="single" w:sz="4" w:space="0" w:color="auto"/>
              <w:bottom w:val="single" w:sz="4" w:space="0" w:color="auto"/>
              <w:right w:val="single" w:sz="4" w:space="0" w:color="auto"/>
            </w:tcBorders>
            <w:vAlign w:val="center"/>
          </w:tcPr>
          <w:p w14:paraId="0C18922B" w14:textId="77777777" w:rsidR="004C09CB" w:rsidRPr="00A6653A" w:rsidRDefault="004C09CB" w:rsidP="004C09CB">
            <w:pPr>
              <w:keepNext/>
              <w:jc w:val="center"/>
              <w:rPr>
                <w:sz w:val="18"/>
                <w:szCs w:val="18"/>
                <w:lang w:val="en-GB" w:eastAsia="en-US"/>
              </w:rPr>
            </w:pPr>
            <w:r w:rsidRPr="00A6653A">
              <w:rPr>
                <w:sz w:val="18"/>
                <w:szCs w:val="18"/>
                <w:lang w:val="en-GB" w:eastAsia="en-US"/>
              </w:rPr>
              <w:t>169.1</w:t>
            </w:r>
          </w:p>
        </w:tc>
      </w:tr>
      <w:tr w:rsidR="004C09CB" w:rsidRPr="00A6653A" w14:paraId="53A0BDD7"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5A6C5A2F" w14:textId="77777777" w:rsidR="004C09CB" w:rsidRPr="00A6653A" w:rsidRDefault="004C09CB" w:rsidP="004C09CB">
            <w:pPr>
              <w:keepNext/>
              <w:rPr>
                <w:sz w:val="18"/>
                <w:szCs w:val="18"/>
                <w:lang w:val="en-GB" w:eastAsia="en-US"/>
              </w:rPr>
            </w:pPr>
            <w:r w:rsidRPr="00A6653A">
              <w:rPr>
                <w:sz w:val="18"/>
                <w:szCs w:val="18"/>
                <w:lang w:val="en-GB" w:eastAsia="en-US"/>
              </w:rPr>
              <w:t>Day 4</w:t>
            </w:r>
          </w:p>
        </w:tc>
        <w:tc>
          <w:tcPr>
            <w:tcW w:w="866" w:type="pct"/>
            <w:tcBorders>
              <w:top w:val="single" w:sz="4" w:space="0" w:color="auto"/>
              <w:left w:val="single" w:sz="4" w:space="0" w:color="auto"/>
              <w:bottom w:val="single" w:sz="4" w:space="0" w:color="auto"/>
              <w:right w:val="single" w:sz="4" w:space="0" w:color="auto"/>
            </w:tcBorders>
            <w:vAlign w:val="center"/>
          </w:tcPr>
          <w:p w14:paraId="09CC986A" w14:textId="77777777" w:rsidR="004C09CB" w:rsidRPr="00A6653A" w:rsidRDefault="004C09CB" w:rsidP="004C09CB">
            <w:pPr>
              <w:keepNext/>
              <w:jc w:val="center"/>
              <w:rPr>
                <w:sz w:val="18"/>
                <w:szCs w:val="18"/>
                <w:lang w:val="en-GB" w:eastAsia="en-US"/>
              </w:rPr>
            </w:pPr>
            <w:r w:rsidRPr="00A6653A">
              <w:rPr>
                <w:sz w:val="18"/>
                <w:szCs w:val="18"/>
                <w:lang w:val="en-GB" w:eastAsia="en-US"/>
              </w:rPr>
              <w:t>173.0</w:t>
            </w:r>
          </w:p>
        </w:tc>
        <w:tc>
          <w:tcPr>
            <w:tcW w:w="866" w:type="pct"/>
            <w:tcBorders>
              <w:top w:val="single" w:sz="4" w:space="0" w:color="auto"/>
              <w:left w:val="single" w:sz="4" w:space="0" w:color="auto"/>
              <w:bottom w:val="single" w:sz="4" w:space="0" w:color="auto"/>
              <w:right w:val="single" w:sz="4" w:space="0" w:color="auto"/>
            </w:tcBorders>
            <w:vAlign w:val="center"/>
          </w:tcPr>
          <w:p w14:paraId="08FFDE19" w14:textId="77777777" w:rsidR="004C09CB" w:rsidRPr="00A6653A" w:rsidRDefault="004C09CB" w:rsidP="004C09CB">
            <w:pPr>
              <w:keepNext/>
              <w:jc w:val="center"/>
              <w:rPr>
                <w:sz w:val="18"/>
                <w:szCs w:val="18"/>
                <w:lang w:val="en-GB" w:eastAsia="en-US"/>
              </w:rPr>
            </w:pPr>
            <w:r w:rsidRPr="00A6653A">
              <w:rPr>
                <w:sz w:val="18"/>
                <w:szCs w:val="18"/>
                <w:lang w:val="en-GB" w:eastAsia="en-US"/>
              </w:rPr>
              <w:t>167.5</w:t>
            </w:r>
          </w:p>
        </w:tc>
        <w:tc>
          <w:tcPr>
            <w:tcW w:w="866" w:type="pct"/>
            <w:tcBorders>
              <w:top w:val="single" w:sz="4" w:space="0" w:color="auto"/>
              <w:left w:val="single" w:sz="4" w:space="0" w:color="auto"/>
              <w:bottom w:val="single" w:sz="4" w:space="0" w:color="auto"/>
              <w:right w:val="single" w:sz="4" w:space="0" w:color="auto"/>
            </w:tcBorders>
            <w:vAlign w:val="center"/>
          </w:tcPr>
          <w:p w14:paraId="5AF8126A" w14:textId="77777777" w:rsidR="004C09CB" w:rsidRPr="00A6653A" w:rsidRDefault="004C09CB" w:rsidP="004C09CB">
            <w:pPr>
              <w:keepNext/>
              <w:jc w:val="center"/>
              <w:rPr>
                <w:sz w:val="18"/>
                <w:szCs w:val="18"/>
                <w:lang w:val="en-GB" w:eastAsia="en-US"/>
              </w:rPr>
            </w:pPr>
            <w:r w:rsidRPr="00A6653A">
              <w:rPr>
                <w:sz w:val="18"/>
                <w:szCs w:val="18"/>
                <w:lang w:val="en-GB" w:eastAsia="en-US"/>
              </w:rPr>
              <w:t>159.5</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79E74239" w14:textId="77777777" w:rsidR="004C09CB" w:rsidRPr="00A6653A" w:rsidRDefault="004C09CB" w:rsidP="004C09CB">
            <w:pPr>
              <w:keepNext/>
              <w:jc w:val="center"/>
              <w:rPr>
                <w:sz w:val="18"/>
                <w:szCs w:val="18"/>
                <w:lang w:val="en-GB" w:eastAsia="en-US"/>
              </w:rPr>
            </w:pPr>
            <w:r w:rsidRPr="00A6653A">
              <w:rPr>
                <w:sz w:val="18"/>
                <w:szCs w:val="18"/>
                <w:lang w:val="en-GB" w:eastAsia="en-US"/>
              </w:rPr>
              <w:t>149.2</w:t>
            </w:r>
            <w:r w:rsidRPr="00A6653A">
              <w:rPr>
                <w:sz w:val="18"/>
                <w:szCs w:val="18"/>
                <w:vertAlign w:val="superscript"/>
                <w:lang w:val="en-GB" w:eastAsia="en-US"/>
              </w:rPr>
              <w:t>a</w:t>
            </w:r>
          </w:p>
        </w:tc>
        <w:tc>
          <w:tcPr>
            <w:tcW w:w="868" w:type="pct"/>
            <w:tcBorders>
              <w:top w:val="single" w:sz="4" w:space="0" w:color="auto"/>
              <w:left w:val="single" w:sz="4" w:space="0" w:color="auto"/>
              <w:bottom w:val="single" w:sz="4" w:space="0" w:color="auto"/>
              <w:right w:val="single" w:sz="4" w:space="0" w:color="auto"/>
            </w:tcBorders>
            <w:vAlign w:val="center"/>
          </w:tcPr>
          <w:p w14:paraId="37E47D1E" w14:textId="77777777" w:rsidR="004C09CB" w:rsidRPr="00A6653A" w:rsidRDefault="004C09CB" w:rsidP="004C09CB">
            <w:pPr>
              <w:keepNext/>
              <w:jc w:val="center"/>
              <w:rPr>
                <w:sz w:val="18"/>
                <w:szCs w:val="18"/>
                <w:lang w:val="en-GB" w:eastAsia="en-US"/>
              </w:rPr>
            </w:pPr>
            <w:r w:rsidRPr="00A6653A">
              <w:rPr>
                <w:sz w:val="18"/>
                <w:szCs w:val="18"/>
                <w:lang w:val="en-GB" w:eastAsia="en-US"/>
              </w:rPr>
              <w:t>142.5</w:t>
            </w:r>
            <w:r w:rsidRPr="00A6653A">
              <w:rPr>
                <w:sz w:val="18"/>
                <w:szCs w:val="18"/>
                <w:vertAlign w:val="superscript"/>
                <w:lang w:val="en-GB" w:eastAsia="en-US"/>
              </w:rPr>
              <w:t>a</w:t>
            </w:r>
          </w:p>
        </w:tc>
      </w:tr>
      <w:tr w:rsidR="004C09CB" w:rsidRPr="00A6653A" w14:paraId="2480AECD"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589FC80E" w14:textId="77777777" w:rsidR="004C09CB" w:rsidRPr="00A6653A" w:rsidRDefault="004C09CB" w:rsidP="004C09CB">
            <w:pPr>
              <w:keepNext/>
              <w:rPr>
                <w:sz w:val="18"/>
                <w:szCs w:val="18"/>
                <w:lang w:val="en-GB" w:eastAsia="en-US"/>
              </w:rPr>
            </w:pPr>
            <w:r w:rsidRPr="00A6653A">
              <w:rPr>
                <w:sz w:val="18"/>
                <w:szCs w:val="18"/>
                <w:lang w:val="en-GB" w:eastAsia="en-US"/>
              </w:rPr>
              <w:t>Day 8</w:t>
            </w:r>
          </w:p>
        </w:tc>
        <w:tc>
          <w:tcPr>
            <w:tcW w:w="866" w:type="pct"/>
            <w:tcBorders>
              <w:top w:val="single" w:sz="4" w:space="0" w:color="auto"/>
              <w:left w:val="single" w:sz="4" w:space="0" w:color="auto"/>
              <w:bottom w:val="single" w:sz="4" w:space="0" w:color="auto"/>
              <w:right w:val="single" w:sz="4" w:space="0" w:color="auto"/>
            </w:tcBorders>
            <w:vAlign w:val="center"/>
          </w:tcPr>
          <w:p w14:paraId="04CAB0F5" w14:textId="77777777" w:rsidR="004C09CB" w:rsidRPr="00A6653A" w:rsidRDefault="004C09CB" w:rsidP="004C09CB">
            <w:pPr>
              <w:keepNext/>
              <w:jc w:val="center"/>
              <w:rPr>
                <w:sz w:val="18"/>
                <w:szCs w:val="18"/>
                <w:lang w:val="en-GB" w:eastAsia="en-US"/>
              </w:rPr>
            </w:pPr>
            <w:r w:rsidRPr="00A6653A">
              <w:rPr>
                <w:sz w:val="18"/>
                <w:szCs w:val="18"/>
                <w:lang w:val="en-GB" w:eastAsia="en-US"/>
              </w:rPr>
              <w:t>184.6</w:t>
            </w:r>
          </w:p>
        </w:tc>
        <w:tc>
          <w:tcPr>
            <w:tcW w:w="866" w:type="pct"/>
            <w:tcBorders>
              <w:top w:val="single" w:sz="4" w:space="0" w:color="auto"/>
              <w:left w:val="single" w:sz="4" w:space="0" w:color="auto"/>
              <w:bottom w:val="single" w:sz="4" w:space="0" w:color="auto"/>
              <w:right w:val="single" w:sz="4" w:space="0" w:color="auto"/>
            </w:tcBorders>
            <w:vAlign w:val="center"/>
          </w:tcPr>
          <w:p w14:paraId="6EF361BF" w14:textId="77777777" w:rsidR="004C09CB" w:rsidRPr="00A6653A" w:rsidRDefault="004C09CB" w:rsidP="004C09CB">
            <w:pPr>
              <w:keepNext/>
              <w:jc w:val="center"/>
              <w:rPr>
                <w:sz w:val="18"/>
                <w:szCs w:val="18"/>
                <w:lang w:val="en-GB" w:eastAsia="en-US"/>
              </w:rPr>
            </w:pPr>
            <w:r w:rsidRPr="00A6653A">
              <w:rPr>
                <w:sz w:val="18"/>
                <w:szCs w:val="18"/>
                <w:lang w:val="en-GB" w:eastAsia="en-US"/>
              </w:rPr>
              <w:t>181.2</w:t>
            </w:r>
          </w:p>
        </w:tc>
        <w:tc>
          <w:tcPr>
            <w:tcW w:w="866" w:type="pct"/>
            <w:tcBorders>
              <w:top w:val="single" w:sz="4" w:space="0" w:color="auto"/>
              <w:left w:val="single" w:sz="4" w:space="0" w:color="auto"/>
              <w:bottom w:val="single" w:sz="4" w:space="0" w:color="auto"/>
              <w:right w:val="single" w:sz="4" w:space="0" w:color="auto"/>
            </w:tcBorders>
            <w:vAlign w:val="center"/>
          </w:tcPr>
          <w:p w14:paraId="09F9C5D1" w14:textId="77777777" w:rsidR="004C09CB" w:rsidRPr="00A6653A" w:rsidRDefault="004C09CB" w:rsidP="004C09CB">
            <w:pPr>
              <w:keepNext/>
              <w:jc w:val="center"/>
              <w:rPr>
                <w:sz w:val="18"/>
                <w:szCs w:val="18"/>
                <w:lang w:val="en-GB" w:eastAsia="en-US"/>
              </w:rPr>
            </w:pPr>
            <w:r w:rsidRPr="00A6653A">
              <w:rPr>
                <w:sz w:val="18"/>
                <w:szCs w:val="18"/>
                <w:lang w:val="en-GB" w:eastAsia="en-US"/>
              </w:rPr>
              <w:t>168.6</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4E2685EB" w14:textId="77777777" w:rsidR="004C09CB" w:rsidRPr="00A6653A" w:rsidRDefault="004C09CB" w:rsidP="004C09CB">
            <w:pPr>
              <w:keepNext/>
              <w:jc w:val="center"/>
              <w:rPr>
                <w:sz w:val="18"/>
                <w:szCs w:val="18"/>
                <w:lang w:val="en-GB" w:eastAsia="en-US"/>
              </w:rPr>
            </w:pPr>
            <w:r w:rsidRPr="00A6653A">
              <w:rPr>
                <w:sz w:val="18"/>
                <w:szCs w:val="18"/>
                <w:lang w:val="en-GB" w:eastAsia="en-US"/>
              </w:rPr>
              <w:t>139.2</w:t>
            </w:r>
            <w:r w:rsidRPr="00A6653A">
              <w:rPr>
                <w:sz w:val="18"/>
                <w:szCs w:val="18"/>
                <w:vertAlign w:val="superscript"/>
                <w:lang w:val="en-GB" w:eastAsia="en-US"/>
              </w:rPr>
              <w:t>a</w:t>
            </w:r>
          </w:p>
        </w:tc>
        <w:tc>
          <w:tcPr>
            <w:tcW w:w="868" w:type="pct"/>
            <w:tcBorders>
              <w:top w:val="single" w:sz="4" w:space="0" w:color="auto"/>
              <w:left w:val="single" w:sz="4" w:space="0" w:color="auto"/>
              <w:bottom w:val="single" w:sz="4" w:space="0" w:color="auto"/>
              <w:right w:val="single" w:sz="4" w:space="0" w:color="auto"/>
            </w:tcBorders>
            <w:vAlign w:val="center"/>
          </w:tcPr>
          <w:p w14:paraId="36EC5B8B" w14:textId="77777777" w:rsidR="004C09CB" w:rsidRPr="00A6653A" w:rsidRDefault="004C09CB" w:rsidP="004C09CB">
            <w:pPr>
              <w:keepNext/>
              <w:jc w:val="center"/>
              <w:rPr>
                <w:sz w:val="18"/>
                <w:szCs w:val="18"/>
                <w:lang w:val="en-GB" w:eastAsia="en-US"/>
              </w:rPr>
            </w:pPr>
            <w:r w:rsidRPr="00A6653A">
              <w:rPr>
                <w:sz w:val="18"/>
                <w:szCs w:val="18"/>
                <w:lang w:val="en-GB" w:eastAsia="en-US"/>
              </w:rPr>
              <w:t>119.3</w:t>
            </w:r>
            <w:r w:rsidRPr="00A6653A">
              <w:rPr>
                <w:sz w:val="18"/>
                <w:szCs w:val="18"/>
                <w:vertAlign w:val="superscript"/>
                <w:lang w:val="en-GB" w:eastAsia="en-US"/>
              </w:rPr>
              <w:t>a</w:t>
            </w:r>
          </w:p>
        </w:tc>
      </w:tr>
      <w:tr w:rsidR="004C09CB" w:rsidRPr="00A6653A" w14:paraId="28AD0BC0"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77BEB700" w14:textId="77777777" w:rsidR="004C09CB" w:rsidRPr="00A6653A" w:rsidRDefault="004C09CB" w:rsidP="004C09CB">
            <w:pPr>
              <w:keepNext/>
              <w:rPr>
                <w:sz w:val="18"/>
                <w:szCs w:val="18"/>
                <w:lang w:val="en-GB" w:eastAsia="en-US"/>
              </w:rPr>
            </w:pPr>
            <w:r w:rsidRPr="00A6653A">
              <w:rPr>
                <w:sz w:val="18"/>
                <w:szCs w:val="18"/>
                <w:lang w:val="en-GB" w:eastAsia="en-US"/>
              </w:rPr>
              <w:t>Day 15</w:t>
            </w:r>
          </w:p>
        </w:tc>
        <w:tc>
          <w:tcPr>
            <w:tcW w:w="866" w:type="pct"/>
            <w:tcBorders>
              <w:top w:val="single" w:sz="4" w:space="0" w:color="auto"/>
              <w:left w:val="single" w:sz="4" w:space="0" w:color="auto"/>
              <w:bottom w:val="single" w:sz="4" w:space="0" w:color="auto"/>
              <w:right w:val="single" w:sz="4" w:space="0" w:color="auto"/>
            </w:tcBorders>
            <w:vAlign w:val="center"/>
          </w:tcPr>
          <w:p w14:paraId="6A7F749B" w14:textId="77777777" w:rsidR="004C09CB" w:rsidRPr="00A6653A" w:rsidRDefault="004C09CB" w:rsidP="004C09CB">
            <w:pPr>
              <w:keepNext/>
              <w:jc w:val="center"/>
              <w:rPr>
                <w:sz w:val="18"/>
                <w:szCs w:val="18"/>
                <w:lang w:val="en-GB" w:eastAsia="en-US"/>
              </w:rPr>
            </w:pPr>
            <w:r w:rsidRPr="00A6653A">
              <w:rPr>
                <w:sz w:val="18"/>
                <w:szCs w:val="18"/>
                <w:lang w:val="en-GB" w:eastAsia="en-US"/>
              </w:rPr>
              <w:t>209.7</w:t>
            </w:r>
          </w:p>
        </w:tc>
        <w:tc>
          <w:tcPr>
            <w:tcW w:w="866" w:type="pct"/>
            <w:tcBorders>
              <w:top w:val="single" w:sz="4" w:space="0" w:color="auto"/>
              <w:left w:val="single" w:sz="4" w:space="0" w:color="auto"/>
              <w:bottom w:val="single" w:sz="4" w:space="0" w:color="auto"/>
              <w:right w:val="single" w:sz="4" w:space="0" w:color="auto"/>
            </w:tcBorders>
            <w:vAlign w:val="center"/>
          </w:tcPr>
          <w:p w14:paraId="36A95705" w14:textId="77777777" w:rsidR="004C09CB" w:rsidRPr="00A6653A" w:rsidRDefault="004C09CB" w:rsidP="004C09CB">
            <w:pPr>
              <w:keepNext/>
              <w:jc w:val="center"/>
              <w:rPr>
                <w:sz w:val="18"/>
                <w:szCs w:val="18"/>
                <w:lang w:val="en-GB" w:eastAsia="en-US"/>
              </w:rPr>
            </w:pPr>
            <w:r w:rsidRPr="00A6653A">
              <w:rPr>
                <w:sz w:val="18"/>
                <w:szCs w:val="18"/>
                <w:lang w:val="en-GB" w:eastAsia="en-US"/>
              </w:rPr>
              <w:t>199.3</w:t>
            </w:r>
          </w:p>
        </w:tc>
        <w:tc>
          <w:tcPr>
            <w:tcW w:w="866" w:type="pct"/>
            <w:tcBorders>
              <w:top w:val="single" w:sz="4" w:space="0" w:color="auto"/>
              <w:left w:val="single" w:sz="4" w:space="0" w:color="auto"/>
              <w:bottom w:val="single" w:sz="4" w:space="0" w:color="auto"/>
              <w:right w:val="single" w:sz="4" w:space="0" w:color="auto"/>
            </w:tcBorders>
            <w:vAlign w:val="center"/>
          </w:tcPr>
          <w:p w14:paraId="197C2632" w14:textId="77777777" w:rsidR="004C09CB" w:rsidRPr="00A6653A" w:rsidRDefault="004C09CB" w:rsidP="004C09CB">
            <w:pPr>
              <w:keepNext/>
              <w:jc w:val="center"/>
              <w:rPr>
                <w:sz w:val="18"/>
                <w:szCs w:val="18"/>
                <w:lang w:val="en-GB" w:eastAsia="en-US"/>
              </w:rPr>
            </w:pPr>
            <w:r w:rsidRPr="00A6653A">
              <w:rPr>
                <w:sz w:val="18"/>
                <w:szCs w:val="18"/>
                <w:lang w:val="en-GB" w:eastAsia="en-US"/>
              </w:rPr>
              <w:t>180.3</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4AD21BAA"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868" w:type="pct"/>
            <w:tcBorders>
              <w:top w:val="single" w:sz="4" w:space="0" w:color="auto"/>
              <w:left w:val="single" w:sz="4" w:space="0" w:color="auto"/>
              <w:bottom w:val="single" w:sz="4" w:space="0" w:color="auto"/>
              <w:right w:val="single" w:sz="4" w:space="0" w:color="auto"/>
            </w:tcBorders>
            <w:vAlign w:val="center"/>
          </w:tcPr>
          <w:p w14:paraId="797C17E1"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7FB1E194"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11A885B7" w14:textId="77777777" w:rsidR="004C09CB" w:rsidRPr="00A6653A" w:rsidRDefault="004C09CB" w:rsidP="004C09CB">
            <w:pPr>
              <w:keepNext/>
              <w:rPr>
                <w:sz w:val="18"/>
                <w:szCs w:val="18"/>
                <w:lang w:val="en-GB" w:eastAsia="en-US"/>
              </w:rPr>
            </w:pPr>
            <w:r w:rsidRPr="00A6653A">
              <w:rPr>
                <w:sz w:val="18"/>
                <w:szCs w:val="18"/>
                <w:lang w:val="en-GB" w:eastAsia="en-US"/>
              </w:rPr>
              <w:t>Day 22</w:t>
            </w:r>
          </w:p>
        </w:tc>
        <w:tc>
          <w:tcPr>
            <w:tcW w:w="866" w:type="pct"/>
            <w:tcBorders>
              <w:top w:val="single" w:sz="4" w:space="0" w:color="auto"/>
              <w:left w:val="single" w:sz="4" w:space="0" w:color="auto"/>
              <w:bottom w:val="single" w:sz="4" w:space="0" w:color="auto"/>
              <w:right w:val="single" w:sz="4" w:space="0" w:color="auto"/>
            </w:tcBorders>
            <w:vAlign w:val="center"/>
          </w:tcPr>
          <w:p w14:paraId="091E8378" w14:textId="77777777" w:rsidR="004C09CB" w:rsidRPr="00A6653A" w:rsidRDefault="004C09CB" w:rsidP="004C09CB">
            <w:pPr>
              <w:keepNext/>
              <w:jc w:val="center"/>
              <w:rPr>
                <w:sz w:val="18"/>
                <w:szCs w:val="18"/>
                <w:lang w:val="en-GB" w:eastAsia="en-US"/>
              </w:rPr>
            </w:pPr>
            <w:r w:rsidRPr="00A6653A">
              <w:rPr>
                <w:sz w:val="18"/>
                <w:szCs w:val="18"/>
                <w:lang w:val="en-GB" w:eastAsia="en-US"/>
              </w:rPr>
              <w:t>229.8</w:t>
            </w:r>
          </w:p>
        </w:tc>
        <w:tc>
          <w:tcPr>
            <w:tcW w:w="866" w:type="pct"/>
            <w:tcBorders>
              <w:top w:val="single" w:sz="4" w:space="0" w:color="auto"/>
              <w:left w:val="single" w:sz="4" w:space="0" w:color="auto"/>
              <w:bottom w:val="single" w:sz="4" w:space="0" w:color="auto"/>
              <w:right w:val="single" w:sz="4" w:space="0" w:color="auto"/>
            </w:tcBorders>
            <w:vAlign w:val="center"/>
          </w:tcPr>
          <w:p w14:paraId="72A638BB" w14:textId="77777777" w:rsidR="004C09CB" w:rsidRPr="00A6653A" w:rsidRDefault="004C09CB" w:rsidP="004C09CB">
            <w:pPr>
              <w:keepNext/>
              <w:jc w:val="center"/>
              <w:rPr>
                <w:sz w:val="18"/>
                <w:szCs w:val="18"/>
                <w:lang w:val="en-GB" w:eastAsia="en-US"/>
              </w:rPr>
            </w:pPr>
            <w:r w:rsidRPr="00A6653A">
              <w:rPr>
                <w:sz w:val="18"/>
                <w:szCs w:val="18"/>
                <w:lang w:val="en-GB" w:eastAsia="en-US"/>
              </w:rPr>
              <w:t>219.3</w:t>
            </w:r>
          </w:p>
        </w:tc>
        <w:tc>
          <w:tcPr>
            <w:tcW w:w="866" w:type="pct"/>
            <w:tcBorders>
              <w:top w:val="single" w:sz="4" w:space="0" w:color="auto"/>
              <w:left w:val="single" w:sz="4" w:space="0" w:color="auto"/>
              <w:bottom w:val="single" w:sz="4" w:space="0" w:color="auto"/>
              <w:right w:val="single" w:sz="4" w:space="0" w:color="auto"/>
            </w:tcBorders>
            <w:vAlign w:val="center"/>
          </w:tcPr>
          <w:p w14:paraId="6DDB493A" w14:textId="77777777" w:rsidR="004C09CB" w:rsidRPr="00A6653A" w:rsidRDefault="004C09CB" w:rsidP="004C09CB">
            <w:pPr>
              <w:keepNext/>
              <w:jc w:val="center"/>
              <w:rPr>
                <w:sz w:val="18"/>
                <w:szCs w:val="18"/>
                <w:lang w:val="en-GB" w:eastAsia="en-US"/>
              </w:rPr>
            </w:pPr>
            <w:r w:rsidRPr="00A6653A">
              <w:rPr>
                <w:sz w:val="18"/>
                <w:szCs w:val="18"/>
                <w:lang w:val="en-GB" w:eastAsia="en-US"/>
              </w:rPr>
              <w:t>192.6</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10953A79"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868" w:type="pct"/>
            <w:tcBorders>
              <w:top w:val="single" w:sz="4" w:space="0" w:color="auto"/>
              <w:left w:val="single" w:sz="4" w:space="0" w:color="auto"/>
              <w:bottom w:val="single" w:sz="4" w:space="0" w:color="auto"/>
              <w:right w:val="single" w:sz="4" w:space="0" w:color="auto"/>
            </w:tcBorders>
            <w:vAlign w:val="center"/>
          </w:tcPr>
          <w:p w14:paraId="47F0E5EF"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378D482F" w14:textId="77777777" w:rsidTr="004C09CB">
        <w:trPr>
          <w:cantSplit/>
          <w:jc w:val="center"/>
        </w:trPr>
        <w:tc>
          <w:tcPr>
            <w:tcW w:w="667" w:type="pct"/>
            <w:tcBorders>
              <w:top w:val="single" w:sz="4" w:space="0" w:color="auto"/>
              <w:left w:val="single" w:sz="4" w:space="0" w:color="auto"/>
              <w:bottom w:val="single" w:sz="4" w:space="0" w:color="auto"/>
              <w:right w:val="single" w:sz="4" w:space="0" w:color="auto"/>
            </w:tcBorders>
            <w:vAlign w:val="center"/>
          </w:tcPr>
          <w:p w14:paraId="6627F036" w14:textId="77777777" w:rsidR="004C09CB" w:rsidRPr="00A6653A" w:rsidRDefault="004C09CB" w:rsidP="004C09CB">
            <w:pPr>
              <w:keepNext/>
              <w:rPr>
                <w:sz w:val="18"/>
                <w:szCs w:val="18"/>
                <w:lang w:val="en-GB" w:eastAsia="en-US"/>
              </w:rPr>
            </w:pPr>
            <w:r w:rsidRPr="00A6653A">
              <w:rPr>
                <w:sz w:val="18"/>
                <w:szCs w:val="18"/>
                <w:lang w:val="en-GB" w:eastAsia="en-US"/>
              </w:rPr>
              <w:t>Day 29</w:t>
            </w:r>
          </w:p>
        </w:tc>
        <w:tc>
          <w:tcPr>
            <w:tcW w:w="866" w:type="pct"/>
            <w:tcBorders>
              <w:top w:val="single" w:sz="4" w:space="0" w:color="auto"/>
              <w:left w:val="single" w:sz="4" w:space="0" w:color="auto"/>
              <w:bottom w:val="single" w:sz="4" w:space="0" w:color="auto"/>
              <w:right w:val="single" w:sz="4" w:space="0" w:color="auto"/>
            </w:tcBorders>
            <w:vAlign w:val="center"/>
          </w:tcPr>
          <w:p w14:paraId="253734CA" w14:textId="77777777" w:rsidR="004C09CB" w:rsidRPr="00A6653A" w:rsidRDefault="004C09CB" w:rsidP="004C09CB">
            <w:pPr>
              <w:keepNext/>
              <w:jc w:val="center"/>
              <w:rPr>
                <w:sz w:val="18"/>
                <w:szCs w:val="18"/>
                <w:lang w:val="en-GB" w:eastAsia="en-US"/>
              </w:rPr>
            </w:pPr>
            <w:r w:rsidRPr="00A6653A">
              <w:rPr>
                <w:sz w:val="18"/>
                <w:szCs w:val="18"/>
                <w:lang w:val="en-GB" w:eastAsia="en-US"/>
              </w:rPr>
              <w:t>239.5</w:t>
            </w:r>
          </w:p>
        </w:tc>
        <w:tc>
          <w:tcPr>
            <w:tcW w:w="866" w:type="pct"/>
            <w:tcBorders>
              <w:top w:val="single" w:sz="4" w:space="0" w:color="auto"/>
              <w:left w:val="single" w:sz="4" w:space="0" w:color="auto"/>
              <w:bottom w:val="single" w:sz="4" w:space="0" w:color="auto"/>
              <w:right w:val="single" w:sz="4" w:space="0" w:color="auto"/>
            </w:tcBorders>
            <w:vAlign w:val="center"/>
          </w:tcPr>
          <w:p w14:paraId="51F0F5CF" w14:textId="77777777" w:rsidR="004C09CB" w:rsidRPr="00A6653A" w:rsidRDefault="004C09CB" w:rsidP="004C09CB">
            <w:pPr>
              <w:keepNext/>
              <w:jc w:val="center"/>
              <w:rPr>
                <w:sz w:val="18"/>
                <w:szCs w:val="18"/>
                <w:lang w:val="en-GB" w:eastAsia="en-US"/>
              </w:rPr>
            </w:pPr>
            <w:r w:rsidRPr="00A6653A">
              <w:rPr>
                <w:sz w:val="18"/>
                <w:szCs w:val="18"/>
                <w:lang w:val="en-GB" w:eastAsia="en-US"/>
              </w:rPr>
              <w:t>225.5</w:t>
            </w:r>
          </w:p>
        </w:tc>
        <w:tc>
          <w:tcPr>
            <w:tcW w:w="866" w:type="pct"/>
            <w:tcBorders>
              <w:top w:val="single" w:sz="4" w:space="0" w:color="auto"/>
              <w:left w:val="single" w:sz="4" w:space="0" w:color="auto"/>
              <w:bottom w:val="single" w:sz="4" w:space="0" w:color="auto"/>
              <w:right w:val="single" w:sz="4" w:space="0" w:color="auto"/>
            </w:tcBorders>
            <w:vAlign w:val="center"/>
          </w:tcPr>
          <w:p w14:paraId="2412EA88" w14:textId="77777777" w:rsidR="004C09CB" w:rsidRPr="00A6653A" w:rsidRDefault="004C09CB" w:rsidP="004C09CB">
            <w:pPr>
              <w:keepNext/>
              <w:jc w:val="center"/>
              <w:rPr>
                <w:sz w:val="18"/>
                <w:szCs w:val="18"/>
                <w:lang w:val="en-GB" w:eastAsia="en-US"/>
              </w:rPr>
            </w:pPr>
            <w:r w:rsidRPr="00A6653A">
              <w:rPr>
                <w:sz w:val="18"/>
                <w:szCs w:val="18"/>
                <w:lang w:val="en-GB" w:eastAsia="en-US"/>
              </w:rPr>
              <w:t>198.5</w:t>
            </w:r>
            <w:r w:rsidRPr="00A6653A">
              <w:rPr>
                <w:sz w:val="18"/>
                <w:szCs w:val="18"/>
                <w:vertAlign w:val="superscript"/>
                <w:lang w:val="en-GB" w:eastAsia="en-US"/>
              </w:rPr>
              <w:t>a</w:t>
            </w:r>
          </w:p>
        </w:tc>
        <w:tc>
          <w:tcPr>
            <w:tcW w:w="866" w:type="pct"/>
            <w:tcBorders>
              <w:top w:val="single" w:sz="4" w:space="0" w:color="auto"/>
              <w:left w:val="single" w:sz="4" w:space="0" w:color="auto"/>
              <w:bottom w:val="single" w:sz="4" w:space="0" w:color="auto"/>
              <w:right w:val="single" w:sz="4" w:space="0" w:color="auto"/>
            </w:tcBorders>
            <w:vAlign w:val="center"/>
          </w:tcPr>
          <w:p w14:paraId="04BC1F34"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868" w:type="pct"/>
            <w:tcBorders>
              <w:top w:val="single" w:sz="4" w:space="0" w:color="auto"/>
              <w:left w:val="single" w:sz="4" w:space="0" w:color="auto"/>
              <w:bottom w:val="single" w:sz="4" w:space="0" w:color="auto"/>
              <w:right w:val="single" w:sz="4" w:space="0" w:color="auto"/>
            </w:tcBorders>
            <w:vAlign w:val="center"/>
          </w:tcPr>
          <w:p w14:paraId="4005BF6B"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343E1ED9" w14:textId="77777777" w:rsidTr="004C09CB">
        <w:trPr>
          <w:cantSplit/>
          <w:jc w:val="center"/>
        </w:trPr>
        <w:tc>
          <w:tcPr>
            <w:tcW w:w="5000" w:type="pct"/>
            <w:gridSpan w:val="6"/>
            <w:tcBorders>
              <w:top w:val="single" w:sz="4" w:space="0" w:color="auto"/>
            </w:tcBorders>
            <w:vAlign w:val="center"/>
          </w:tcPr>
          <w:p w14:paraId="42170485" w14:textId="77777777" w:rsidR="004C09CB" w:rsidRPr="00A6653A"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a</w:t>
            </w:r>
            <w:r w:rsidRPr="00A6653A">
              <w:rPr>
                <w:sz w:val="18"/>
                <w:szCs w:val="18"/>
                <w:lang w:val="en-GB" w:eastAsia="en-US"/>
              </w:rPr>
              <w:tab/>
              <w:t>Significantly different from control by the Dunnett 2</w:t>
            </w:r>
            <w:r w:rsidRPr="00A6653A">
              <w:rPr>
                <w:sz w:val="18"/>
                <w:szCs w:val="18"/>
                <w:lang w:val="en-GB" w:eastAsia="en-US"/>
              </w:rPr>
              <w:noBreakHyphen/>
              <w:t>sided criteria, p &lt;0.05.</w:t>
            </w:r>
          </w:p>
          <w:p w14:paraId="08154D2B" w14:textId="77777777" w:rsidR="004C09CB" w:rsidRPr="00A6653A"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b</w:t>
            </w:r>
            <w:r w:rsidRPr="00A6653A">
              <w:rPr>
                <w:sz w:val="18"/>
                <w:szCs w:val="18"/>
                <w:lang w:val="en-GB" w:eastAsia="en-US"/>
              </w:rPr>
              <w:tab/>
              <w:t>Significantly different from control by the Dunnett non-parametric 2</w:t>
            </w:r>
            <w:r w:rsidRPr="00A6653A">
              <w:rPr>
                <w:sz w:val="18"/>
                <w:szCs w:val="18"/>
                <w:lang w:val="en-GB" w:eastAsia="en-US"/>
              </w:rPr>
              <w:noBreakHyphen/>
              <w:t>sided criteria, p &lt;0.05.</w:t>
            </w:r>
          </w:p>
        </w:tc>
      </w:tr>
    </w:tbl>
    <w:p w14:paraId="4E323576" w14:textId="77777777" w:rsidR="004C09CB" w:rsidRPr="004C09CB" w:rsidRDefault="004C09CB" w:rsidP="004C09CB">
      <w:pPr>
        <w:spacing w:after="240"/>
        <w:ind w:left="396"/>
        <w:jc w:val="both"/>
        <w:rPr>
          <w:sz w:val="20"/>
          <w:szCs w:val="20"/>
          <w:highlight w:val="yellow"/>
          <w:lang w:val="en-GB" w:eastAsia="en-US"/>
        </w:rPr>
      </w:pPr>
    </w:p>
    <w:tbl>
      <w:tblPr>
        <w:tblW w:w="5000" w:type="pct"/>
        <w:jc w:val="center"/>
        <w:tblLayout w:type="fixed"/>
        <w:tblCellMar>
          <w:left w:w="115" w:type="dxa"/>
          <w:right w:w="115" w:type="dxa"/>
        </w:tblCellMar>
        <w:tblLook w:val="0000" w:firstRow="0" w:lastRow="0" w:firstColumn="0" w:lastColumn="0" w:noHBand="0" w:noVBand="0"/>
      </w:tblPr>
      <w:tblGrid>
        <w:gridCol w:w="4236"/>
        <w:gridCol w:w="1011"/>
        <w:gridCol w:w="1011"/>
        <w:gridCol w:w="1011"/>
        <w:gridCol w:w="1011"/>
        <w:gridCol w:w="1080"/>
      </w:tblGrid>
      <w:tr w:rsidR="004C09CB" w:rsidRPr="00A6653A" w14:paraId="7E7D7C1D" w14:textId="77777777" w:rsidTr="004C09CB">
        <w:trPr>
          <w:cantSplit/>
          <w:jc w:val="center"/>
        </w:trPr>
        <w:tc>
          <w:tcPr>
            <w:tcW w:w="5000" w:type="pct"/>
            <w:gridSpan w:val="6"/>
            <w:tcBorders>
              <w:bottom w:val="single" w:sz="6" w:space="0" w:color="auto"/>
            </w:tcBorders>
          </w:tcPr>
          <w:p w14:paraId="7739C668" w14:textId="77777777" w:rsidR="004C09CB" w:rsidRPr="00A6653A" w:rsidRDefault="004C09CB" w:rsidP="00E746E0">
            <w:pPr>
              <w:keepNext/>
              <w:spacing w:before="120" w:after="120"/>
              <w:rPr>
                <w:b/>
                <w:bCs/>
                <w:sz w:val="18"/>
                <w:szCs w:val="18"/>
                <w:lang w:val="en-GB" w:eastAsia="en-US"/>
              </w:rPr>
            </w:pPr>
            <w:bookmarkStart w:id="1301" w:name="_Toc67365294"/>
            <w:bookmarkStart w:id="1302" w:name="_Toc83181652"/>
            <w:r w:rsidRPr="00A6653A">
              <w:rPr>
                <w:b/>
                <w:bCs/>
                <w:sz w:val="18"/>
                <w:szCs w:val="18"/>
                <w:lang w:val="en-GB" w:eastAsia="en-US"/>
              </w:rPr>
              <w:lastRenderedPageBreak/>
              <w:t>Table </w:t>
            </w:r>
            <w:r w:rsidRPr="00A6653A">
              <w:rPr>
                <w:b/>
                <w:bCs/>
                <w:sz w:val="18"/>
                <w:szCs w:val="18"/>
                <w:lang w:val="en-GB" w:eastAsia="en-US"/>
              </w:rPr>
              <w:fldChar w:fldCharType="begin"/>
            </w:r>
            <w:r w:rsidRPr="00A6653A">
              <w:rPr>
                <w:b/>
                <w:bCs/>
                <w:sz w:val="18"/>
                <w:szCs w:val="18"/>
                <w:lang w:val="en-GB" w:eastAsia="en-US"/>
              </w:rPr>
              <w:instrText xml:space="preserve"> SEQ Table \* ARABIC </w:instrText>
            </w:r>
            <w:r w:rsidRPr="00A6653A">
              <w:rPr>
                <w:b/>
                <w:bCs/>
                <w:sz w:val="18"/>
                <w:szCs w:val="18"/>
                <w:lang w:val="en-GB" w:eastAsia="en-US"/>
              </w:rPr>
              <w:fldChar w:fldCharType="separate"/>
            </w:r>
            <w:r w:rsidR="003C2813">
              <w:rPr>
                <w:b/>
                <w:bCs/>
                <w:noProof/>
                <w:sz w:val="18"/>
                <w:szCs w:val="18"/>
                <w:lang w:val="en-GB" w:eastAsia="en-US"/>
              </w:rPr>
              <w:t>12</w:t>
            </w:r>
            <w:r w:rsidRPr="00A6653A">
              <w:rPr>
                <w:b/>
                <w:bCs/>
                <w:sz w:val="18"/>
                <w:szCs w:val="18"/>
                <w:lang w:val="en-GB" w:eastAsia="en-US"/>
              </w:rPr>
              <w:fldChar w:fldCharType="end"/>
            </w:r>
            <w:r w:rsidR="00C86652" w:rsidRPr="00A6653A">
              <w:rPr>
                <w:b/>
                <w:bCs/>
                <w:sz w:val="18"/>
                <w:szCs w:val="18"/>
                <w:lang w:val="en-GB" w:eastAsia="en-US"/>
              </w:rPr>
              <w:t>:</w:t>
            </w:r>
            <w:r w:rsidR="00E746E0" w:rsidRPr="00A6653A">
              <w:rPr>
                <w:b/>
                <w:bCs/>
                <w:sz w:val="18"/>
                <w:szCs w:val="18"/>
                <w:lang w:val="en-GB" w:eastAsia="en-US"/>
              </w:rPr>
              <w:t xml:space="preserve">  </w:t>
            </w:r>
            <w:r w:rsidRPr="00A6653A">
              <w:rPr>
                <w:b/>
                <w:sz w:val="18"/>
                <w:szCs w:val="18"/>
                <w:lang w:val="en-GB" w:eastAsia="en-US"/>
              </w:rPr>
              <w:t>28-Day feeding study in rats:  Body weight gain</w:t>
            </w:r>
            <w:bookmarkEnd w:id="1301"/>
            <w:bookmarkEnd w:id="1302"/>
            <w:r w:rsidRPr="00A6653A">
              <w:rPr>
                <w:b/>
                <w:sz w:val="18"/>
                <w:szCs w:val="18"/>
                <w:lang w:val="en-GB" w:eastAsia="en-US"/>
              </w:rPr>
              <w:t xml:space="preserve"> (g)</w:t>
            </w:r>
          </w:p>
        </w:tc>
      </w:tr>
      <w:tr w:rsidR="004C09CB" w:rsidRPr="00A6653A" w14:paraId="39F7A5AA" w14:textId="77777777" w:rsidTr="004C09CB">
        <w:trPr>
          <w:cantSplit/>
          <w:jc w:val="center"/>
        </w:trPr>
        <w:tc>
          <w:tcPr>
            <w:tcW w:w="2263" w:type="pct"/>
            <w:tcBorders>
              <w:left w:val="single" w:sz="6" w:space="0" w:color="auto"/>
              <w:bottom w:val="single" w:sz="6" w:space="0" w:color="auto"/>
              <w:right w:val="single" w:sz="6" w:space="0" w:color="auto"/>
            </w:tcBorders>
            <w:vAlign w:val="bottom"/>
          </w:tcPr>
          <w:p w14:paraId="2F0F59F3"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Parameter</w:t>
            </w:r>
          </w:p>
        </w:tc>
        <w:tc>
          <w:tcPr>
            <w:tcW w:w="540" w:type="pct"/>
            <w:tcBorders>
              <w:left w:val="single" w:sz="6" w:space="0" w:color="auto"/>
              <w:bottom w:val="single" w:sz="6" w:space="0" w:color="auto"/>
              <w:right w:val="single" w:sz="6" w:space="0" w:color="auto"/>
            </w:tcBorders>
            <w:vAlign w:val="bottom"/>
          </w:tcPr>
          <w:p w14:paraId="7AFA8B07"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0 ppm</w:t>
            </w:r>
          </w:p>
        </w:tc>
        <w:tc>
          <w:tcPr>
            <w:tcW w:w="540" w:type="pct"/>
            <w:tcBorders>
              <w:left w:val="single" w:sz="6" w:space="0" w:color="auto"/>
              <w:bottom w:val="single" w:sz="6" w:space="0" w:color="auto"/>
              <w:right w:val="single" w:sz="6" w:space="0" w:color="auto"/>
            </w:tcBorders>
            <w:vAlign w:val="bottom"/>
          </w:tcPr>
          <w:p w14:paraId="78B47DE1"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150 ppm</w:t>
            </w:r>
          </w:p>
        </w:tc>
        <w:tc>
          <w:tcPr>
            <w:tcW w:w="540" w:type="pct"/>
            <w:tcBorders>
              <w:left w:val="single" w:sz="6" w:space="0" w:color="auto"/>
              <w:bottom w:val="single" w:sz="6" w:space="0" w:color="auto"/>
              <w:right w:val="single" w:sz="6" w:space="0" w:color="auto"/>
            </w:tcBorders>
            <w:vAlign w:val="bottom"/>
          </w:tcPr>
          <w:p w14:paraId="3F4E2822"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350 ppm</w:t>
            </w:r>
          </w:p>
        </w:tc>
        <w:tc>
          <w:tcPr>
            <w:tcW w:w="540" w:type="pct"/>
            <w:tcBorders>
              <w:left w:val="single" w:sz="6" w:space="0" w:color="auto"/>
              <w:bottom w:val="single" w:sz="6" w:space="0" w:color="auto"/>
              <w:right w:val="single" w:sz="6" w:space="0" w:color="auto"/>
            </w:tcBorders>
            <w:vAlign w:val="bottom"/>
          </w:tcPr>
          <w:p w14:paraId="346682E2"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750 ppm</w:t>
            </w:r>
          </w:p>
        </w:tc>
        <w:tc>
          <w:tcPr>
            <w:tcW w:w="576" w:type="pct"/>
            <w:tcBorders>
              <w:left w:val="single" w:sz="6" w:space="0" w:color="auto"/>
              <w:bottom w:val="single" w:sz="6" w:space="0" w:color="auto"/>
              <w:right w:val="single" w:sz="6" w:space="0" w:color="auto"/>
            </w:tcBorders>
            <w:vAlign w:val="bottom"/>
          </w:tcPr>
          <w:p w14:paraId="5BB7EC78" w14:textId="77777777" w:rsidR="004C09CB" w:rsidRPr="00A6653A" w:rsidRDefault="004C09CB" w:rsidP="004C09CB">
            <w:pPr>
              <w:keepNext/>
              <w:spacing w:before="120" w:after="120"/>
              <w:jc w:val="center"/>
              <w:rPr>
                <w:b/>
                <w:sz w:val="18"/>
                <w:szCs w:val="18"/>
                <w:lang w:val="en-GB" w:eastAsia="en-US"/>
              </w:rPr>
            </w:pPr>
            <w:r w:rsidRPr="00A6653A">
              <w:rPr>
                <w:b/>
                <w:sz w:val="18"/>
                <w:szCs w:val="18"/>
                <w:lang w:val="en-GB" w:eastAsia="en-US"/>
              </w:rPr>
              <w:t>1500 ppm</w:t>
            </w:r>
          </w:p>
        </w:tc>
      </w:tr>
      <w:tr w:rsidR="004C09CB" w:rsidRPr="00A6653A" w14:paraId="1AA95E82" w14:textId="77777777" w:rsidTr="004C09CB">
        <w:trPr>
          <w:cantSplit/>
          <w:jc w:val="center"/>
        </w:trPr>
        <w:tc>
          <w:tcPr>
            <w:tcW w:w="5000" w:type="pct"/>
            <w:gridSpan w:val="6"/>
            <w:tcBorders>
              <w:top w:val="single" w:sz="6" w:space="0" w:color="auto"/>
              <w:left w:val="single" w:sz="6" w:space="0" w:color="auto"/>
              <w:bottom w:val="single" w:sz="4" w:space="0" w:color="auto"/>
              <w:right w:val="single" w:sz="6" w:space="0" w:color="auto"/>
            </w:tcBorders>
            <w:vAlign w:val="bottom"/>
          </w:tcPr>
          <w:p w14:paraId="6C9B3E13" w14:textId="77777777" w:rsidR="004C09CB" w:rsidRPr="00A6653A" w:rsidRDefault="004C09CB" w:rsidP="004C09CB">
            <w:pPr>
              <w:keepNext/>
              <w:spacing w:before="120" w:after="120"/>
              <w:rPr>
                <w:b/>
                <w:sz w:val="18"/>
                <w:szCs w:val="18"/>
                <w:lang w:val="en-GB" w:eastAsia="en-US"/>
              </w:rPr>
            </w:pPr>
            <w:r w:rsidRPr="00A6653A">
              <w:rPr>
                <w:b/>
                <w:sz w:val="18"/>
                <w:szCs w:val="18"/>
                <w:lang w:val="en-GB" w:eastAsia="en-US"/>
              </w:rPr>
              <w:t>Males:</w:t>
            </w:r>
          </w:p>
        </w:tc>
      </w:tr>
      <w:tr w:rsidR="004C09CB" w:rsidRPr="00A6653A" w14:paraId="17A968E4" w14:textId="77777777" w:rsidTr="004B6678">
        <w:trPr>
          <w:cantSplit/>
          <w:trHeight w:val="575"/>
          <w:jc w:val="center"/>
        </w:trPr>
        <w:tc>
          <w:tcPr>
            <w:tcW w:w="2263" w:type="pct"/>
            <w:tcBorders>
              <w:top w:val="single" w:sz="4" w:space="0" w:color="auto"/>
              <w:left w:val="single" w:sz="6" w:space="0" w:color="auto"/>
              <w:right w:val="single" w:sz="6" w:space="0" w:color="auto"/>
            </w:tcBorders>
          </w:tcPr>
          <w:p w14:paraId="6E9B6196" w14:textId="77777777" w:rsidR="004C09CB" w:rsidRPr="00A6653A" w:rsidRDefault="004C09CB" w:rsidP="004B6678">
            <w:pPr>
              <w:keepNext/>
              <w:rPr>
                <w:sz w:val="18"/>
                <w:szCs w:val="18"/>
                <w:lang w:val="en-GB" w:eastAsia="en-US"/>
              </w:rPr>
            </w:pPr>
            <w:r w:rsidRPr="00A6653A">
              <w:rPr>
                <w:sz w:val="18"/>
                <w:szCs w:val="18"/>
                <w:lang w:val="en-GB" w:eastAsia="en-US"/>
              </w:rPr>
              <w:t>Body weight gain, Day 1–4 (% difference)</w:t>
            </w:r>
          </w:p>
        </w:tc>
        <w:tc>
          <w:tcPr>
            <w:tcW w:w="540" w:type="pct"/>
            <w:tcBorders>
              <w:top w:val="single" w:sz="4" w:space="0" w:color="auto"/>
              <w:left w:val="single" w:sz="6" w:space="0" w:color="auto"/>
              <w:right w:val="single" w:sz="6" w:space="0" w:color="auto"/>
            </w:tcBorders>
            <w:vAlign w:val="center"/>
          </w:tcPr>
          <w:p w14:paraId="59FBB8D1" w14:textId="77777777" w:rsidR="004C09CB" w:rsidRPr="00A6653A" w:rsidRDefault="004C09CB" w:rsidP="004C09CB">
            <w:pPr>
              <w:keepNext/>
              <w:jc w:val="center"/>
              <w:rPr>
                <w:sz w:val="18"/>
                <w:szCs w:val="18"/>
                <w:lang w:val="en-GB" w:eastAsia="en-US"/>
              </w:rPr>
            </w:pPr>
            <w:r w:rsidRPr="00A6653A">
              <w:rPr>
                <w:sz w:val="18"/>
                <w:szCs w:val="18"/>
                <w:lang w:val="en-GB" w:eastAsia="en-US"/>
              </w:rPr>
              <w:t>23.6</w:t>
            </w:r>
          </w:p>
          <w:p w14:paraId="28EE178C"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top w:val="single" w:sz="4" w:space="0" w:color="auto"/>
              <w:left w:val="single" w:sz="6" w:space="0" w:color="auto"/>
              <w:right w:val="single" w:sz="6" w:space="0" w:color="auto"/>
            </w:tcBorders>
            <w:vAlign w:val="center"/>
          </w:tcPr>
          <w:p w14:paraId="510A25BB" w14:textId="77777777" w:rsidR="004C09CB" w:rsidRPr="00A6653A" w:rsidRDefault="004C09CB" w:rsidP="004C09CB">
            <w:pPr>
              <w:keepNext/>
              <w:jc w:val="center"/>
              <w:rPr>
                <w:sz w:val="18"/>
                <w:szCs w:val="18"/>
                <w:lang w:val="en-GB" w:eastAsia="en-US"/>
              </w:rPr>
            </w:pPr>
            <w:r w:rsidRPr="00A6653A">
              <w:rPr>
                <w:sz w:val="18"/>
                <w:szCs w:val="18"/>
                <w:lang w:val="en-GB" w:eastAsia="en-US"/>
              </w:rPr>
              <w:t>10.1</w:t>
            </w:r>
            <w:r w:rsidRPr="00A6653A">
              <w:rPr>
                <w:sz w:val="18"/>
                <w:szCs w:val="18"/>
                <w:vertAlign w:val="superscript"/>
                <w:lang w:val="en-GB" w:eastAsia="en-US"/>
              </w:rPr>
              <w:t>a</w:t>
            </w:r>
          </w:p>
          <w:p w14:paraId="0D5668E7" w14:textId="77777777" w:rsidR="004C09CB" w:rsidRPr="00A6653A" w:rsidRDefault="004C09CB" w:rsidP="004C09CB">
            <w:pPr>
              <w:keepNext/>
              <w:jc w:val="center"/>
              <w:rPr>
                <w:sz w:val="18"/>
                <w:szCs w:val="18"/>
                <w:lang w:val="en-GB" w:eastAsia="en-US"/>
              </w:rPr>
            </w:pPr>
            <w:r w:rsidRPr="00A6653A">
              <w:rPr>
                <w:sz w:val="18"/>
                <w:szCs w:val="18"/>
                <w:lang w:val="en-GB" w:eastAsia="en-US"/>
              </w:rPr>
              <w:t>(-57.1)</w:t>
            </w:r>
          </w:p>
        </w:tc>
        <w:tc>
          <w:tcPr>
            <w:tcW w:w="540" w:type="pct"/>
            <w:tcBorders>
              <w:top w:val="single" w:sz="4" w:space="0" w:color="auto"/>
              <w:left w:val="single" w:sz="6" w:space="0" w:color="auto"/>
              <w:right w:val="single" w:sz="6" w:space="0" w:color="auto"/>
            </w:tcBorders>
            <w:vAlign w:val="center"/>
          </w:tcPr>
          <w:p w14:paraId="470323F5" w14:textId="77777777" w:rsidR="004C09CB" w:rsidRPr="00A6653A" w:rsidRDefault="004C09CB" w:rsidP="004C09CB">
            <w:pPr>
              <w:keepNext/>
              <w:jc w:val="center"/>
              <w:rPr>
                <w:sz w:val="18"/>
                <w:szCs w:val="18"/>
                <w:lang w:val="en-GB" w:eastAsia="en-US"/>
              </w:rPr>
            </w:pPr>
            <w:r w:rsidRPr="00A6653A">
              <w:rPr>
                <w:sz w:val="18"/>
                <w:szCs w:val="18"/>
                <w:lang w:val="en-GB" w:eastAsia="en-US"/>
              </w:rPr>
              <w:t>-5.0</w:t>
            </w:r>
            <w:r w:rsidRPr="00A6653A">
              <w:rPr>
                <w:sz w:val="18"/>
                <w:szCs w:val="18"/>
                <w:vertAlign w:val="superscript"/>
                <w:lang w:val="en-GB" w:eastAsia="en-US"/>
              </w:rPr>
              <w:t>a</w:t>
            </w:r>
          </w:p>
          <w:p w14:paraId="5E875720" w14:textId="77777777" w:rsidR="004C09CB" w:rsidRPr="00A6653A" w:rsidRDefault="004C09CB" w:rsidP="004C09CB">
            <w:pPr>
              <w:keepNext/>
              <w:jc w:val="center"/>
              <w:rPr>
                <w:sz w:val="18"/>
                <w:szCs w:val="18"/>
                <w:lang w:val="en-GB" w:eastAsia="en-US"/>
              </w:rPr>
            </w:pPr>
            <w:r w:rsidRPr="00A6653A">
              <w:rPr>
                <w:sz w:val="18"/>
                <w:szCs w:val="18"/>
                <w:lang w:val="en-GB" w:eastAsia="en-US"/>
              </w:rPr>
              <w:t>(-121.0)</w:t>
            </w:r>
          </w:p>
        </w:tc>
        <w:tc>
          <w:tcPr>
            <w:tcW w:w="540" w:type="pct"/>
            <w:tcBorders>
              <w:top w:val="single" w:sz="4" w:space="0" w:color="auto"/>
              <w:left w:val="single" w:sz="6" w:space="0" w:color="auto"/>
              <w:right w:val="single" w:sz="6" w:space="0" w:color="auto"/>
            </w:tcBorders>
            <w:vAlign w:val="center"/>
          </w:tcPr>
          <w:p w14:paraId="092660C3" w14:textId="77777777" w:rsidR="004C09CB" w:rsidRPr="00A6653A" w:rsidRDefault="004C09CB" w:rsidP="004C09CB">
            <w:pPr>
              <w:keepNext/>
              <w:jc w:val="center"/>
              <w:rPr>
                <w:sz w:val="18"/>
                <w:szCs w:val="18"/>
                <w:lang w:val="en-GB" w:eastAsia="en-US"/>
              </w:rPr>
            </w:pPr>
            <w:r w:rsidRPr="00A6653A">
              <w:rPr>
                <w:sz w:val="18"/>
                <w:szCs w:val="18"/>
                <w:lang w:val="en-GB" w:eastAsia="en-US"/>
              </w:rPr>
              <w:t>-26.4</w:t>
            </w:r>
            <w:r w:rsidRPr="00A6653A">
              <w:rPr>
                <w:sz w:val="18"/>
                <w:szCs w:val="18"/>
                <w:vertAlign w:val="superscript"/>
                <w:lang w:val="en-GB" w:eastAsia="en-US"/>
              </w:rPr>
              <w:t>a</w:t>
            </w:r>
          </w:p>
          <w:p w14:paraId="205ACF2A" w14:textId="77777777" w:rsidR="004C09CB" w:rsidRPr="00A6653A" w:rsidRDefault="004C09CB" w:rsidP="004C09CB">
            <w:pPr>
              <w:keepNext/>
              <w:jc w:val="center"/>
              <w:rPr>
                <w:sz w:val="18"/>
                <w:szCs w:val="18"/>
                <w:lang w:val="en-GB" w:eastAsia="en-US"/>
              </w:rPr>
            </w:pPr>
            <w:r w:rsidRPr="00A6653A">
              <w:rPr>
                <w:sz w:val="18"/>
                <w:szCs w:val="18"/>
                <w:lang w:val="en-GB" w:eastAsia="en-US"/>
              </w:rPr>
              <w:t>(-211.9)</w:t>
            </w:r>
          </w:p>
        </w:tc>
        <w:tc>
          <w:tcPr>
            <w:tcW w:w="576" w:type="pct"/>
            <w:tcBorders>
              <w:top w:val="single" w:sz="4" w:space="0" w:color="auto"/>
              <w:left w:val="single" w:sz="6" w:space="0" w:color="auto"/>
              <w:right w:val="single" w:sz="6" w:space="0" w:color="auto"/>
            </w:tcBorders>
            <w:vAlign w:val="center"/>
          </w:tcPr>
          <w:p w14:paraId="56CA4C2F" w14:textId="77777777" w:rsidR="004C09CB" w:rsidRPr="00A6653A" w:rsidRDefault="004C09CB" w:rsidP="004C09CB">
            <w:pPr>
              <w:keepNext/>
              <w:jc w:val="center"/>
              <w:rPr>
                <w:sz w:val="18"/>
                <w:szCs w:val="18"/>
                <w:lang w:val="en-GB" w:eastAsia="en-US"/>
              </w:rPr>
            </w:pPr>
            <w:r w:rsidRPr="00A6653A">
              <w:rPr>
                <w:sz w:val="18"/>
                <w:szCs w:val="18"/>
                <w:lang w:val="en-GB" w:eastAsia="en-US"/>
              </w:rPr>
              <w:t>-33.5</w:t>
            </w:r>
            <w:r w:rsidRPr="00A6653A">
              <w:rPr>
                <w:sz w:val="18"/>
                <w:szCs w:val="18"/>
                <w:vertAlign w:val="superscript"/>
                <w:lang w:val="en-GB" w:eastAsia="en-US"/>
              </w:rPr>
              <w:t>a</w:t>
            </w:r>
          </w:p>
          <w:p w14:paraId="29D97D52" w14:textId="77777777" w:rsidR="004C09CB" w:rsidRPr="00A6653A" w:rsidRDefault="004C09CB" w:rsidP="004C09CB">
            <w:pPr>
              <w:keepNext/>
              <w:jc w:val="center"/>
              <w:rPr>
                <w:sz w:val="18"/>
                <w:szCs w:val="18"/>
                <w:lang w:val="en-GB" w:eastAsia="en-US"/>
              </w:rPr>
            </w:pPr>
            <w:r w:rsidRPr="00A6653A">
              <w:rPr>
                <w:sz w:val="18"/>
                <w:szCs w:val="18"/>
                <w:lang w:val="en-GB" w:eastAsia="en-US"/>
              </w:rPr>
              <w:t>(-242.0)</w:t>
            </w:r>
          </w:p>
        </w:tc>
      </w:tr>
      <w:tr w:rsidR="004C09CB" w:rsidRPr="00A6653A" w14:paraId="6DBAC819" w14:textId="77777777" w:rsidTr="004C09CB">
        <w:trPr>
          <w:cantSplit/>
          <w:jc w:val="center"/>
        </w:trPr>
        <w:tc>
          <w:tcPr>
            <w:tcW w:w="2263" w:type="pct"/>
            <w:tcBorders>
              <w:left w:val="single" w:sz="6" w:space="0" w:color="auto"/>
              <w:right w:val="single" w:sz="6" w:space="0" w:color="auto"/>
            </w:tcBorders>
          </w:tcPr>
          <w:p w14:paraId="5929ABD9" w14:textId="77777777" w:rsidR="004C09CB" w:rsidRPr="00A6653A" w:rsidRDefault="004C09CB" w:rsidP="004C09CB">
            <w:pPr>
              <w:keepNext/>
              <w:rPr>
                <w:sz w:val="18"/>
                <w:szCs w:val="18"/>
                <w:lang w:val="en-GB" w:eastAsia="en-US"/>
              </w:rPr>
            </w:pPr>
            <w:r w:rsidRPr="00A6653A">
              <w:rPr>
                <w:sz w:val="18"/>
                <w:szCs w:val="18"/>
                <w:lang w:val="en-GB" w:eastAsia="en-US"/>
              </w:rPr>
              <w:t>Body weight gain, Day 4–8 (% difference)</w:t>
            </w:r>
          </w:p>
        </w:tc>
        <w:tc>
          <w:tcPr>
            <w:tcW w:w="540" w:type="pct"/>
            <w:tcBorders>
              <w:left w:val="single" w:sz="6" w:space="0" w:color="auto"/>
              <w:right w:val="single" w:sz="6" w:space="0" w:color="auto"/>
            </w:tcBorders>
            <w:vAlign w:val="center"/>
          </w:tcPr>
          <w:p w14:paraId="2EB28670" w14:textId="77777777" w:rsidR="004C09CB" w:rsidRPr="00A6653A" w:rsidRDefault="004C09CB" w:rsidP="004C09CB">
            <w:pPr>
              <w:keepNext/>
              <w:jc w:val="center"/>
              <w:rPr>
                <w:sz w:val="18"/>
                <w:szCs w:val="18"/>
                <w:lang w:val="en-GB" w:eastAsia="en-US"/>
              </w:rPr>
            </w:pPr>
            <w:r w:rsidRPr="00A6653A">
              <w:rPr>
                <w:sz w:val="18"/>
                <w:szCs w:val="18"/>
                <w:lang w:val="en-GB" w:eastAsia="en-US"/>
              </w:rPr>
              <w:t>36.2</w:t>
            </w:r>
          </w:p>
          <w:p w14:paraId="11DC5207"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4C439A21" w14:textId="77777777" w:rsidR="004C09CB" w:rsidRPr="00A6653A" w:rsidRDefault="004C09CB" w:rsidP="004C09CB">
            <w:pPr>
              <w:keepNext/>
              <w:jc w:val="center"/>
              <w:rPr>
                <w:sz w:val="18"/>
                <w:szCs w:val="18"/>
                <w:lang w:val="en-GB" w:eastAsia="en-US"/>
              </w:rPr>
            </w:pPr>
            <w:r w:rsidRPr="00A6653A">
              <w:rPr>
                <w:sz w:val="18"/>
                <w:szCs w:val="18"/>
                <w:lang w:val="en-GB" w:eastAsia="en-US"/>
              </w:rPr>
              <w:t>38.8</w:t>
            </w:r>
          </w:p>
          <w:p w14:paraId="587CB7AF" w14:textId="77777777" w:rsidR="004C09CB" w:rsidRPr="00A6653A" w:rsidRDefault="004C09CB" w:rsidP="004C09CB">
            <w:pPr>
              <w:keepNext/>
              <w:jc w:val="center"/>
              <w:rPr>
                <w:sz w:val="18"/>
                <w:szCs w:val="18"/>
                <w:lang w:val="en-GB" w:eastAsia="en-US"/>
              </w:rPr>
            </w:pPr>
            <w:r w:rsidRPr="00A6653A">
              <w:rPr>
                <w:sz w:val="18"/>
                <w:szCs w:val="18"/>
                <w:lang w:val="en-GB" w:eastAsia="en-US"/>
              </w:rPr>
              <w:t>(7.1)</w:t>
            </w:r>
          </w:p>
        </w:tc>
        <w:tc>
          <w:tcPr>
            <w:tcW w:w="540" w:type="pct"/>
            <w:tcBorders>
              <w:left w:val="single" w:sz="6" w:space="0" w:color="auto"/>
              <w:right w:val="single" w:sz="6" w:space="0" w:color="auto"/>
            </w:tcBorders>
            <w:vAlign w:val="center"/>
          </w:tcPr>
          <w:p w14:paraId="439F8A4B" w14:textId="77777777" w:rsidR="004C09CB" w:rsidRPr="00A6653A" w:rsidRDefault="004C09CB" w:rsidP="004C09CB">
            <w:pPr>
              <w:keepNext/>
              <w:jc w:val="center"/>
              <w:rPr>
                <w:sz w:val="18"/>
                <w:szCs w:val="18"/>
                <w:lang w:val="en-GB" w:eastAsia="en-US"/>
              </w:rPr>
            </w:pPr>
            <w:r w:rsidRPr="00A6653A">
              <w:rPr>
                <w:sz w:val="18"/>
                <w:szCs w:val="18"/>
                <w:lang w:val="en-GB" w:eastAsia="en-US"/>
              </w:rPr>
              <w:t>22.3</w:t>
            </w:r>
            <w:r w:rsidRPr="00A6653A">
              <w:rPr>
                <w:sz w:val="18"/>
                <w:szCs w:val="18"/>
                <w:vertAlign w:val="superscript"/>
                <w:lang w:val="en-GB" w:eastAsia="en-US"/>
              </w:rPr>
              <w:t>a</w:t>
            </w:r>
          </w:p>
          <w:p w14:paraId="5A89314B" w14:textId="77777777" w:rsidR="004C09CB" w:rsidRPr="00A6653A" w:rsidRDefault="004C09CB" w:rsidP="004C09CB">
            <w:pPr>
              <w:keepNext/>
              <w:jc w:val="center"/>
              <w:rPr>
                <w:sz w:val="18"/>
                <w:szCs w:val="18"/>
                <w:lang w:val="en-GB" w:eastAsia="en-US"/>
              </w:rPr>
            </w:pPr>
            <w:r w:rsidRPr="00A6653A">
              <w:rPr>
                <w:sz w:val="18"/>
                <w:szCs w:val="18"/>
                <w:lang w:val="en-GB" w:eastAsia="en-US"/>
              </w:rPr>
              <w:t>(-38.3)</w:t>
            </w:r>
          </w:p>
        </w:tc>
        <w:tc>
          <w:tcPr>
            <w:tcW w:w="540" w:type="pct"/>
            <w:tcBorders>
              <w:left w:val="single" w:sz="6" w:space="0" w:color="auto"/>
              <w:right w:val="single" w:sz="6" w:space="0" w:color="auto"/>
            </w:tcBorders>
            <w:vAlign w:val="center"/>
          </w:tcPr>
          <w:p w14:paraId="5C34E01D" w14:textId="77777777" w:rsidR="004C09CB" w:rsidRPr="00A6653A" w:rsidRDefault="004C09CB" w:rsidP="004C09CB">
            <w:pPr>
              <w:keepNext/>
              <w:jc w:val="center"/>
              <w:rPr>
                <w:sz w:val="18"/>
                <w:szCs w:val="18"/>
                <w:lang w:val="en-GB" w:eastAsia="en-US"/>
              </w:rPr>
            </w:pPr>
            <w:r w:rsidRPr="00A6653A">
              <w:rPr>
                <w:sz w:val="18"/>
                <w:szCs w:val="18"/>
                <w:lang w:val="en-GB" w:eastAsia="en-US"/>
              </w:rPr>
              <w:t>-15.9</w:t>
            </w:r>
            <w:r w:rsidRPr="00A6653A">
              <w:rPr>
                <w:sz w:val="18"/>
                <w:szCs w:val="18"/>
                <w:vertAlign w:val="superscript"/>
                <w:lang w:val="en-GB" w:eastAsia="en-US"/>
              </w:rPr>
              <w:t>a</w:t>
            </w:r>
          </w:p>
          <w:p w14:paraId="73869884" w14:textId="77777777" w:rsidR="004C09CB" w:rsidRPr="00A6653A" w:rsidRDefault="004C09CB" w:rsidP="004C09CB">
            <w:pPr>
              <w:keepNext/>
              <w:jc w:val="center"/>
              <w:rPr>
                <w:sz w:val="18"/>
                <w:szCs w:val="18"/>
                <w:lang w:val="en-GB" w:eastAsia="en-US"/>
              </w:rPr>
            </w:pPr>
            <w:r w:rsidRPr="00A6653A">
              <w:rPr>
                <w:sz w:val="18"/>
                <w:szCs w:val="18"/>
                <w:lang w:val="en-GB" w:eastAsia="en-US"/>
              </w:rPr>
              <w:t>(-143.8)</w:t>
            </w:r>
          </w:p>
        </w:tc>
        <w:tc>
          <w:tcPr>
            <w:tcW w:w="576" w:type="pct"/>
            <w:tcBorders>
              <w:left w:val="single" w:sz="6" w:space="0" w:color="auto"/>
              <w:right w:val="single" w:sz="6" w:space="0" w:color="auto"/>
            </w:tcBorders>
            <w:vAlign w:val="center"/>
          </w:tcPr>
          <w:p w14:paraId="0D95F3F2" w14:textId="77777777" w:rsidR="004C09CB" w:rsidRPr="00A6653A" w:rsidRDefault="004C09CB" w:rsidP="004C09CB">
            <w:pPr>
              <w:keepNext/>
              <w:jc w:val="center"/>
              <w:rPr>
                <w:sz w:val="18"/>
                <w:szCs w:val="18"/>
                <w:lang w:val="en-GB" w:eastAsia="en-US"/>
              </w:rPr>
            </w:pPr>
            <w:r w:rsidRPr="00A6653A">
              <w:rPr>
                <w:sz w:val="18"/>
                <w:szCs w:val="18"/>
                <w:lang w:val="en-GB" w:eastAsia="en-US"/>
              </w:rPr>
              <w:t>-32.8</w:t>
            </w:r>
            <w:r w:rsidRPr="00A6653A">
              <w:rPr>
                <w:sz w:val="18"/>
                <w:szCs w:val="18"/>
                <w:vertAlign w:val="superscript"/>
                <w:lang w:val="en-GB" w:eastAsia="en-US"/>
              </w:rPr>
              <w:t>a</w:t>
            </w:r>
          </w:p>
          <w:p w14:paraId="4CBC4548" w14:textId="77777777" w:rsidR="004C09CB" w:rsidRPr="00A6653A" w:rsidRDefault="004C09CB" w:rsidP="004C09CB">
            <w:pPr>
              <w:keepNext/>
              <w:jc w:val="center"/>
              <w:rPr>
                <w:sz w:val="18"/>
                <w:szCs w:val="18"/>
                <w:lang w:val="en-GB" w:eastAsia="en-US"/>
              </w:rPr>
            </w:pPr>
            <w:r w:rsidRPr="00A6653A">
              <w:rPr>
                <w:sz w:val="18"/>
                <w:szCs w:val="18"/>
                <w:lang w:val="en-GB" w:eastAsia="en-US"/>
              </w:rPr>
              <w:t>(-190.5)</w:t>
            </w:r>
          </w:p>
        </w:tc>
      </w:tr>
      <w:tr w:rsidR="004C09CB" w:rsidRPr="00A6653A" w14:paraId="70DFB676" w14:textId="77777777" w:rsidTr="004C09CB">
        <w:trPr>
          <w:cantSplit/>
          <w:jc w:val="center"/>
        </w:trPr>
        <w:tc>
          <w:tcPr>
            <w:tcW w:w="2263" w:type="pct"/>
            <w:tcBorders>
              <w:left w:val="single" w:sz="6" w:space="0" w:color="auto"/>
              <w:right w:val="single" w:sz="6" w:space="0" w:color="auto"/>
            </w:tcBorders>
          </w:tcPr>
          <w:p w14:paraId="319B6B55" w14:textId="77777777" w:rsidR="004C09CB" w:rsidRPr="00A6653A" w:rsidRDefault="004C09CB" w:rsidP="004C09CB">
            <w:pPr>
              <w:keepNext/>
              <w:rPr>
                <w:sz w:val="18"/>
                <w:szCs w:val="18"/>
                <w:lang w:val="en-GB" w:eastAsia="en-US"/>
              </w:rPr>
            </w:pPr>
            <w:r w:rsidRPr="00A6653A">
              <w:rPr>
                <w:sz w:val="18"/>
                <w:szCs w:val="18"/>
                <w:lang w:val="en-GB" w:eastAsia="en-US"/>
              </w:rPr>
              <w:t>Body weight gain, Day 1–8 (% difference)</w:t>
            </w:r>
          </w:p>
        </w:tc>
        <w:tc>
          <w:tcPr>
            <w:tcW w:w="540" w:type="pct"/>
            <w:tcBorders>
              <w:left w:val="single" w:sz="6" w:space="0" w:color="auto"/>
              <w:right w:val="single" w:sz="6" w:space="0" w:color="auto"/>
            </w:tcBorders>
            <w:vAlign w:val="center"/>
          </w:tcPr>
          <w:p w14:paraId="32716649" w14:textId="77777777" w:rsidR="004C09CB" w:rsidRPr="00A6653A" w:rsidRDefault="004C09CB" w:rsidP="004C09CB">
            <w:pPr>
              <w:keepNext/>
              <w:jc w:val="center"/>
              <w:rPr>
                <w:sz w:val="18"/>
                <w:szCs w:val="18"/>
                <w:lang w:val="en-GB" w:eastAsia="en-US"/>
              </w:rPr>
            </w:pPr>
            <w:r w:rsidRPr="00A6653A">
              <w:rPr>
                <w:sz w:val="18"/>
                <w:szCs w:val="18"/>
                <w:lang w:val="en-GB" w:eastAsia="en-US"/>
              </w:rPr>
              <w:t>59.8</w:t>
            </w:r>
          </w:p>
          <w:p w14:paraId="436DC028"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64719CDD" w14:textId="77777777" w:rsidR="004C09CB" w:rsidRPr="00A6653A" w:rsidRDefault="004C09CB" w:rsidP="004C09CB">
            <w:pPr>
              <w:keepNext/>
              <w:jc w:val="center"/>
              <w:rPr>
                <w:sz w:val="18"/>
                <w:szCs w:val="18"/>
                <w:lang w:val="en-GB" w:eastAsia="en-US"/>
              </w:rPr>
            </w:pPr>
            <w:r w:rsidRPr="00A6653A">
              <w:rPr>
                <w:sz w:val="18"/>
                <w:szCs w:val="18"/>
                <w:lang w:val="en-GB" w:eastAsia="en-US"/>
              </w:rPr>
              <w:t>48.9</w:t>
            </w:r>
            <w:r w:rsidRPr="00A6653A">
              <w:rPr>
                <w:sz w:val="18"/>
                <w:szCs w:val="18"/>
                <w:vertAlign w:val="superscript"/>
                <w:lang w:val="en-GB" w:eastAsia="en-US"/>
              </w:rPr>
              <w:t>b</w:t>
            </w:r>
          </w:p>
          <w:p w14:paraId="759BBE6C" w14:textId="77777777" w:rsidR="004C09CB" w:rsidRPr="00A6653A" w:rsidRDefault="004C09CB" w:rsidP="004C09CB">
            <w:pPr>
              <w:keepNext/>
              <w:jc w:val="center"/>
              <w:rPr>
                <w:sz w:val="18"/>
                <w:szCs w:val="18"/>
                <w:lang w:val="en-GB" w:eastAsia="en-US"/>
              </w:rPr>
            </w:pPr>
            <w:r w:rsidRPr="00A6653A">
              <w:rPr>
                <w:sz w:val="18"/>
                <w:szCs w:val="18"/>
                <w:lang w:val="en-GB" w:eastAsia="en-US"/>
              </w:rPr>
              <w:t>(-18.2)</w:t>
            </w:r>
          </w:p>
        </w:tc>
        <w:tc>
          <w:tcPr>
            <w:tcW w:w="540" w:type="pct"/>
            <w:tcBorders>
              <w:left w:val="single" w:sz="6" w:space="0" w:color="auto"/>
              <w:right w:val="single" w:sz="6" w:space="0" w:color="auto"/>
            </w:tcBorders>
            <w:vAlign w:val="center"/>
          </w:tcPr>
          <w:p w14:paraId="72E523E7" w14:textId="77777777" w:rsidR="004C09CB" w:rsidRPr="00A6653A" w:rsidRDefault="004C09CB" w:rsidP="004C09CB">
            <w:pPr>
              <w:keepNext/>
              <w:jc w:val="center"/>
              <w:rPr>
                <w:sz w:val="18"/>
                <w:szCs w:val="18"/>
                <w:lang w:val="en-GB" w:eastAsia="en-US"/>
              </w:rPr>
            </w:pPr>
            <w:r w:rsidRPr="00A6653A">
              <w:rPr>
                <w:sz w:val="18"/>
                <w:szCs w:val="18"/>
                <w:lang w:val="en-GB" w:eastAsia="en-US"/>
              </w:rPr>
              <w:t>17.4</w:t>
            </w:r>
            <w:r w:rsidRPr="00A6653A">
              <w:rPr>
                <w:sz w:val="18"/>
                <w:szCs w:val="18"/>
                <w:vertAlign w:val="superscript"/>
                <w:lang w:val="en-GB" w:eastAsia="en-US"/>
              </w:rPr>
              <w:t>b</w:t>
            </w:r>
          </w:p>
          <w:p w14:paraId="5B9F39B2" w14:textId="77777777" w:rsidR="004C09CB" w:rsidRPr="00A6653A" w:rsidRDefault="004C09CB" w:rsidP="004C09CB">
            <w:pPr>
              <w:keepNext/>
              <w:jc w:val="center"/>
              <w:rPr>
                <w:sz w:val="18"/>
                <w:szCs w:val="18"/>
                <w:lang w:val="en-GB" w:eastAsia="en-US"/>
              </w:rPr>
            </w:pPr>
            <w:r w:rsidRPr="00A6653A">
              <w:rPr>
                <w:sz w:val="18"/>
                <w:szCs w:val="18"/>
                <w:lang w:val="en-GB" w:eastAsia="en-US"/>
              </w:rPr>
              <w:t>(-70.9)</w:t>
            </w:r>
          </w:p>
        </w:tc>
        <w:tc>
          <w:tcPr>
            <w:tcW w:w="540" w:type="pct"/>
            <w:tcBorders>
              <w:left w:val="single" w:sz="6" w:space="0" w:color="auto"/>
              <w:right w:val="single" w:sz="6" w:space="0" w:color="auto"/>
            </w:tcBorders>
            <w:vAlign w:val="center"/>
          </w:tcPr>
          <w:p w14:paraId="06754758" w14:textId="77777777" w:rsidR="004C09CB" w:rsidRPr="00A6653A" w:rsidRDefault="004C09CB" w:rsidP="004C09CB">
            <w:pPr>
              <w:keepNext/>
              <w:jc w:val="center"/>
              <w:rPr>
                <w:sz w:val="18"/>
                <w:szCs w:val="18"/>
                <w:lang w:val="en-GB" w:eastAsia="en-US"/>
              </w:rPr>
            </w:pPr>
            <w:r w:rsidRPr="00A6653A">
              <w:rPr>
                <w:sz w:val="18"/>
                <w:szCs w:val="18"/>
                <w:lang w:val="en-GB" w:eastAsia="en-US"/>
              </w:rPr>
              <w:t>-42.2</w:t>
            </w:r>
            <w:r w:rsidRPr="00A6653A">
              <w:rPr>
                <w:sz w:val="18"/>
                <w:szCs w:val="18"/>
                <w:vertAlign w:val="superscript"/>
                <w:lang w:val="en-GB" w:eastAsia="en-US"/>
              </w:rPr>
              <w:t>b</w:t>
            </w:r>
          </w:p>
          <w:p w14:paraId="5C3EC11A" w14:textId="77777777" w:rsidR="004C09CB" w:rsidRPr="00A6653A" w:rsidRDefault="004C09CB" w:rsidP="004C09CB">
            <w:pPr>
              <w:keepNext/>
              <w:jc w:val="center"/>
              <w:rPr>
                <w:sz w:val="18"/>
                <w:szCs w:val="18"/>
                <w:lang w:val="en-GB" w:eastAsia="en-US"/>
              </w:rPr>
            </w:pPr>
            <w:r w:rsidRPr="00A6653A">
              <w:rPr>
                <w:sz w:val="18"/>
                <w:szCs w:val="18"/>
                <w:lang w:val="en-GB" w:eastAsia="en-US"/>
              </w:rPr>
              <w:t>(-170.7)</w:t>
            </w:r>
          </w:p>
        </w:tc>
        <w:tc>
          <w:tcPr>
            <w:tcW w:w="576" w:type="pct"/>
            <w:tcBorders>
              <w:left w:val="single" w:sz="6" w:space="0" w:color="auto"/>
              <w:right w:val="single" w:sz="6" w:space="0" w:color="auto"/>
            </w:tcBorders>
            <w:vAlign w:val="center"/>
          </w:tcPr>
          <w:p w14:paraId="6E82DCE2" w14:textId="77777777" w:rsidR="004C09CB" w:rsidRPr="00A6653A" w:rsidRDefault="004C09CB" w:rsidP="004C09CB">
            <w:pPr>
              <w:keepNext/>
              <w:jc w:val="center"/>
              <w:rPr>
                <w:sz w:val="18"/>
                <w:szCs w:val="18"/>
                <w:lang w:val="en-GB" w:eastAsia="en-US"/>
              </w:rPr>
            </w:pPr>
            <w:r w:rsidRPr="00A6653A">
              <w:rPr>
                <w:sz w:val="18"/>
                <w:szCs w:val="18"/>
                <w:lang w:val="en-GB" w:eastAsia="en-US"/>
              </w:rPr>
              <w:t>-66.2</w:t>
            </w:r>
            <w:r w:rsidRPr="00A6653A">
              <w:rPr>
                <w:sz w:val="18"/>
                <w:szCs w:val="18"/>
                <w:vertAlign w:val="superscript"/>
                <w:lang w:val="en-GB" w:eastAsia="en-US"/>
              </w:rPr>
              <w:t>b</w:t>
            </w:r>
          </w:p>
          <w:p w14:paraId="2D60AD29" w14:textId="77777777" w:rsidR="004C09CB" w:rsidRPr="00A6653A" w:rsidRDefault="004C09CB" w:rsidP="004C09CB">
            <w:pPr>
              <w:keepNext/>
              <w:jc w:val="center"/>
              <w:rPr>
                <w:sz w:val="18"/>
                <w:szCs w:val="18"/>
                <w:lang w:val="en-GB" w:eastAsia="en-US"/>
              </w:rPr>
            </w:pPr>
            <w:r w:rsidRPr="00A6653A">
              <w:rPr>
                <w:sz w:val="18"/>
                <w:szCs w:val="18"/>
                <w:lang w:val="en-GB" w:eastAsia="en-US"/>
              </w:rPr>
              <w:t>(-210.8)</w:t>
            </w:r>
          </w:p>
        </w:tc>
      </w:tr>
      <w:tr w:rsidR="004C09CB" w:rsidRPr="00A6653A" w14:paraId="5185A7D0" w14:textId="77777777" w:rsidTr="004C09CB">
        <w:trPr>
          <w:cantSplit/>
          <w:jc w:val="center"/>
        </w:trPr>
        <w:tc>
          <w:tcPr>
            <w:tcW w:w="2263" w:type="pct"/>
            <w:tcBorders>
              <w:left w:val="single" w:sz="6" w:space="0" w:color="auto"/>
              <w:right w:val="single" w:sz="6" w:space="0" w:color="auto"/>
            </w:tcBorders>
          </w:tcPr>
          <w:p w14:paraId="5167D264" w14:textId="77777777" w:rsidR="004C09CB" w:rsidRPr="00A6653A" w:rsidRDefault="004C09CB" w:rsidP="004C09CB">
            <w:pPr>
              <w:keepNext/>
              <w:rPr>
                <w:sz w:val="18"/>
                <w:szCs w:val="18"/>
                <w:lang w:val="en-GB" w:eastAsia="en-US"/>
              </w:rPr>
            </w:pPr>
            <w:r w:rsidRPr="00A6653A">
              <w:rPr>
                <w:sz w:val="18"/>
                <w:szCs w:val="18"/>
                <w:lang w:val="en-GB" w:eastAsia="en-US"/>
              </w:rPr>
              <w:t>Body weight gain, Day 8–15 (% difference)</w:t>
            </w:r>
          </w:p>
        </w:tc>
        <w:tc>
          <w:tcPr>
            <w:tcW w:w="540" w:type="pct"/>
            <w:tcBorders>
              <w:left w:val="single" w:sz="6" w:space="0" w:color="auto"/>
              <w:right w:val="single" w:sz="6" w:space="0" w:color="auto"/>
            </w:tcBorders>
            <w:vAlign w:val="center"/>
          </w:tcPr>
          <w:p w14:paraId="16FF142E" w14:textId="77777777" w:rsidR="004C09CB" w:rsidRPr="00A6653A" w:rsidRDefault="004C09CB" w:rsidP="004C09CB">
            <w:pPr>
              <w:keepNext/>
              <w:jc w:val="center"/>
              <w:rPr>
                <w:sz w:val="18"/>
                <w:szCs w:val="18"/>
                <w:lang w:val="en-GB" w:eastAsia="en-US"/>
              </w:rPr>
            </w:pPr>
            <w:r w:rsidRPr="00A6653A">
              <w:rPr>
                <w:sz w:val="18"/>
                <w:szCs w:val="18"/>
                <w:lang w:val="en-GB" w:eastAsia="en-US"/>
              </w:rPr>
              <w:t>49.5</w:t>
            </w:r>
          </w:p>
          <w:p w14:paraId="52B5F7FC"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29F75F22" w14:textId="77777777" w:rsidR="004C09CB" w:rsidRPr="00A6653A" w:rsidRDefault="004C09CB" w:rsidP="004C09CB">
            <w:pPr>
              <w:keepNext/>
              <w:jc w:val="center"/>
              <w:rPr>
                <w:sz w:val="18"/>
                <w:szCs w:val="18"/>
                <w:lang w:val="en-GB" w:eastAsia="en-US"/>
              </w:rPr>
            </w:pPr>
            <w:r w:rsidRPr="00A6653A">
              <w:rPr>
                <w:sz w:val="18"/>
                <w:szCs w:val="18"/>
                <w:lang w:val="en-GB" w:eastAsia="en-US"/>
              </w:rPr>
              <w:t>47.6</w:t>
            </w:r>
          </w:p>
          <w:p w14:paraId="12095400" w14:textId="77777777" w:rsidR="004C09CB" w:rsidRPr="00A6653A" w:rsidRDefault="004C09CB" w:rsidP="004C09CB">
            <w:pPr>
              <w:keepNext/>
              <w:jc w:val="center"/>
              <w:rPr>
                <w:sz w:val="18"/>
                <w:szCs w:val="18"/>
                <w:lang w:val="en-GB" w:eastAsia="en-US"/>
              </w:rPr>
            </w:pPr>
            <w:r w:rsidRPr="00A6653A">
              <w:rPr>
                <w:sz w:val="18"/>
                <w:szCs w:val="18"/>
                <w:lang w:val="en-GB" w:eastAsia="en-US"/>
              </w:rPr>
              <w:t>(-3.8)</w:t>
            </w:r>
          </w:p>
        </w:tc>
        <w:tc>
          <w:tcPr>
            <w:tcW w:w="540" w:type="pct"/>
            <w:tcBorders>
              <w:left w:val="single" w:sz="6" w:space="0" w:color="auto"/>
              <w:right w:val="single" w:sz="6" w:space="0" w:color="auto"/>
            </w:tcBorders>
            <w:vAlign w:val="center"/>
          </w:tcPr>
          <w:p w14:paraId="0AE843C4" w14:textId="77777777" w:rsidR="004C09CB" w:rsidRPr="00A6653A" w:rsidRDefault="004C09CB" w:rsidP="004C09CB">
            <w:pPr>
              <w:keepNext/>
              <w:jc w:val="center"/>
              <w:rPr>
                <w:sz w:val="18"/>
                <w:szCs w:val="18"/>
                <w:lang w:val="en-GB" w:eastAsia="en-US"/>
              </w:rPr>
            </w:pPr>
            <w:r w:rsidRPr="00A6653A">
              <w:rPr>
                <w:sz w:val="18"/>
                <w:szCs w:val="18"/>
                <w:lang w:val="en-GB" w:eastAsia="en-US"/>
              </w:rPr>
              <w:t>28.7</w:t>
            </w:r>
            <w:r w:rsidRPr="00A6653A">
              <w:rPr>
                <w:sz w:val="18"/>
                <w:szCs w:val="18"/>
                <w:vertAlign w:val="superscript"/>
                <w:lang w:val="en-GB" w:eastAsia="en-US"/>
              </w:rPr>
              <w:t>b</w:t>
            </w:r>
          </w:p>
          <w:p w14:paraId="0B7C7FC9" w14:textId="77777777" w:rsidR="004C09CB" w:rsidRPr="00A6653A" w:rsidRDefault="004C09CB" w:rsidP="004C09CB">
            <w:pPr>
              <w:keepNext/>
              <w:jc w:val="center"/>
              <w:rPr>
                <w:sz w:val="18"/>
                <w:szCs w:val="18"/>
                <w:lang w:val="en-GB" w:eastAsia="en-US"/>
              </w:rPr>
            </w:pPr>
            <w:r w:rsidRPr="00A6653A">
              <w:rPr>
                <w:sz w:val="18"/>
                <w:szCs w:val="18"/>
                <w:lang w:val="en-GB" w:eastAsia="en-US"/>
              </w:rPr>
              <w:t>(-42.0)</w:t>
            </w:r>
          </w:p>
        </w:tc>
        <w:tc>
          <w:tcPr>
            <w:tcW w:w="540" w:type="pct"/>
            <w:tcBorders>
              <w:left w:val="single" w:sz="6" w:space="0" w:color="auto"/>
              <w:right w:val="single" w:sz="6" w:space="0" w:color="auto"/>
            </w:tcBorders>
            <w:vAlign w:val="center"/>
          </w:tcPr>
          <w:p w14:paraId="423F03BB"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576" w:type="pct"/>
            <w:tcBorders>
              <w:left w:val="single" w:sz="6" w:space="0" w:color="auto"/>
              <w:right w:val="single" w:sz="6" w:space="0" w:color="auto"/>
            </w:tcBorders>
            <w:vAlign w:val="center"/>
          </w:tcPr>
          <w:p w14:paraId="067F023E"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177D8493" w14:textId="77777777" w:rsidTr="004C09CB">
        <w:trPr>
          <w:cantSplit/>
          <w:jc w:val="center"/>
        </w:trPr>
        <w:tc>
          <w:tcPr>
            <w:tcW w:w="2263" w:type="pct"/>
            <w:tcBorders>
              <w:left w:val="single" w:sz="6" w:space="0" w:color="auto"/>
              <w:right w:val="single" w:sz="6" w:space="0" w:color="auto"/>
            </w:tcBorders>
          </w:tcPr>
          <w:p w14:paraId="0F83C59C" w14:textId="77777777" w:rsidR="004C09CB" w:rsidRPr="00A6653A" w:rsidRDefault="004C09CB" w:rsidP="004C09CB">
            <w:pPr>
              <w:keepNext/>
              <w:rPr>
                <w:sz w:val="18"/>
                <w:szCs w:val="18"/>
                <w:lang w:val="en-GB" w:eastAsia="en-US"/>
              </w:rPr>
            </w:pPr>
            <w:r w:rsidRPr="00A6653A">
              <w:rPr>
                <w:sz w:val="18"/>
                <w:szCs w:val="18"/>
                <w:lang w:val="en-GB" w:eastAsia="en-US"/>
              </w:rPr>
              <w:t>Body weight gain, Day 15–22 (% difference)</w:t>
            </w:r>
          </w:p>
        </w:tc>
        <w:tc>
          <w:tcPr>
            <w:tcW w:w="540" w:type="pct"/>
            <w:tcBorders>
              <w:left w:val="single" w:sz="6" w:space="0" w:color="auto"/>
              <w:right w:val="single" w:sz="6" w:space="0" w:color="auto"/>
            </w:tcBorders>
            <w:vAlign w:val="center"/>
          </w:tcPr>
          <w:p w14:paraId="4D40AC7D" w14:textId="77777777" w:rsidR="004C09CB" w:rsidRPr="00A6653A" w:rsidRDefault="004C09CB" w:rsidP="004C09CB">
            <w:pPr>
              <w:keepNext/>
              <w:jc w:val="center"/>
              <w:rPr>
                <w:sz w:val="18"/>
                <w:szCs w:val="18"/>
                <w:lang w:val="en-GB" w:eastAsia="en-US"/>
              </w:rPr>
            </w:pPr>
            <w:r w:rsidRPr="00A6653A">
              <w:rPr>
                <w:sz w:val="18"/>
                <w:szCs w:val="18"/>
                <w:lang w:val="en-GB" w:eastAsia="en-US"/>
              </w:rPr>
              <w:t>43.0</w:t>
            </w:r>
          </w:p>
          <w:p w14:paraId="452627CD"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63D1CEFE" w14:textId="77777777" w:rsidR="004C09CB" w:rsidRPr="00A6653A" w:rsidRDefault="004C09CB" w:rsidP="004C09CB">
            <w:pPr>
              <w:keepNext/>
              <w:jc w:val="center"/>
              <w:rPr>
                <w:sz w:val="18"/>
                <w:szCs w:val="18"/>
                <w:lang w:val="en-GB" w:eastAsia="en-US"/>
              </w:rPr>
            </w:pPr>
            <w:r w:rsidRPr="00A6653A">
              <w:rPr>
                <w:sz w:val="18"/>
                <w:szCs w:val="18"/>
                <w:lang w:val="en-GB" w:eastAsia="en-US"/>
              </w:rPr>
              <w:t>39.7</w:t>
            </w:r>
          </w:p>
          <w:p w14:paraId="02FED938" w14:textId="77777777" w:rsidR="004C09CB" w:rsidRPr="00A6653A" w:rsidRDefault="004C09CB" w:rsidP="004C09CB">
            <w:pPr>
              <w:keepNext/>
              <w:jc w:val="center"/>
              <w:rPr>
                <w:sz w:val="18"/>
                <w:szCs w:val="18"/>
                <w:lang w:val="en-GB" w:eastAsia="en-US"/>
              </w:rPr>
            </w:pPr>
            <w:r w:rsidRPr="00A6653A">
              <w:rPr>
                <w:sz w:val="18"/>
                <w:szCs w:val="18"/>
                <w:lang w:val="en-GB" w:eastAsia="en-US"/>
              </w:rPr>
              <w:t>(-7.6)</w:t>
            </w:r>
          </w:p>
        </w:tc>
        <w:tc>
          <w:tcPr>
            <w:tcW w:w="540" w:type="pct"/>
            <w:tcBorders>
              <w:left w:val="single" w:sz="6" w:space="0" w:color="auto"/>
              <w:right w:val="single" w:sz="6" w:space="0" w:color="auto"/>
            </w:tcBorders>
            <w:vAlign w:val="center"/>
          </w:tcPr>
          <w:p w14:paraId="05DFDEE3" w14:textId="77777777" w:rsidR="004C09CB" w:rsidRPr="00A6653A" w:rsidRDefault="004C09CB" w:rsidP="004C09CB">
            <w:pPr>
              <w:keepNext/>
              <w:jc w:val="center"/>
              <w:rPr>
                <w:sz w:val="18"/>
                <w:szCs w:val="18"/>
                <w:lang w:val="en-GB" w:eastAsia="en-US"/>
              </w:rPr>
            </w:pPr>
            <w:r w:rsidRPr="00A6653A">
              <w:rPr>
                <w:sz w:val="18"/>
                <w:szCs w:val="18"/>
                <w:lang w:val="en-GB" w:eastAsia="en-US"/>
              </w:rPr>
              <w:t>32.5</w:t>
            </w:r>
            <w:r w:rsidRPr="00A6653A">
              <w:rPr>
                <w:sz w:val="18"/>
                <w:szCs w:val="18"/>
                <w:vertAlign w:val="superscript"/>
                <w:lang w:val="en-GB" w:eastAsia="en-US"/>
              </w:rPr>
              <w:t>b</w:t>
            </w:r>
          </w:p>
          <w:p w14:paraId="78765E04" w14:textId="77777777" w:rsidR="004C09CB" w:rsidRPr="00A6653A" w:rsidRDefault="004C09CB" w:rsidP="004C09CB">
            <w:pPr>
              <w:keepNext/>
              <w:jc w:val="center"/>
              <w:rPr>
                <w:sz w:val="18"/>
                <w:szCs w:val="18"/>
                <w:lang w:val="en-GB" w:eastAsia="en-US"/>
              </w:rPr>
            </w:pPr>
            <w:r w:rsidRPr="00A6653A">
              <w:rPr>
                <w:sz w:val="18"/>
                <w:szCs w:val="18"/>
                <w:lang w:val="en-GB" w:eastAsia="en-US"/>
              </w:rPr>
              <w:t>(-24.5)</w:t>
            </w:r>
          </w:p>
        </w:tc>
        <w:tc>
          <w:tcPr>
            <w:tcW w:w="540" w:type="pct"/>
            <w:tcBorders>
              <w:left w:val="single" w:sz="6" w:space="0" w:color="auto"/>
              <w:right w:val="single" w:sz="6" w:space="0" w:color="auto"/>
            </w:tcBorders>
            <w:vAlign w:val="center"/>
          </w:tcPr>
          <w:p w14:paraId="7001AF16"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576" w:type="pct"/>
            <w:tcBorders>
              <w:left w:val="single" w:sz="6" w:space="0" w:color="auto"/>
              <w:right w:val="single" w:sz="6" w:space="0" w:color="auto"/>
            </w:tcBorders>
            <w:vAlign w:val="center"/>
          </w:tcPr>
          <w:p w14:paraId="0BA6C26D"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1AD6EAA0" w14:textId="77777777" w:rsidTr="004C09CB">
        <w:trPr>
          <w:cantSplit/>
          <w:jc w:val="center"/>
        </w:trPr>
        <w:tc>
          <w:tcPr>
            <w:tcW w:w="2263" w:type="pct"/>
            <w:tcBorders>
              <w:left w:val="single" w:sz="6" w:space="0" w:color="auto"/>
              <w:right w:val="single" w:sz="6" w:space="0" w:color="auto"/>
            </w:tcBorders>
          </w:tcPr>
          <w:p w14:paraId="4553BEFD" w14:textId="77777777" w:rsidR="004C09CB" w:rsidRPr="00A6653A" w:rsidRDefault="004C09CB" w:rsidP="004C09CB">
            <w:pPr>
              <w:keepNext/>
              <w:rPr>
                <w:sz w:val="18"/>
                <w:szCs w:val="18"/>
                <w:lang w:val="en-GB" w:eastAsia="en-US"/>
              </w:rPr>
            </w:pPr>
            <w:r w:rsidRPr="00A6653A">
              <w:rPr>
                <w:sz w:val="18"/>
                <w:szCs w:val="18"/>
                <w:lang w:val="en-GB" w:eastAsia="en-US"/>
              </w:rPr>
              <w:t>Body weight gain, Day 22–29 (% difference)</w:t>
            </w:r>
          </w:p>
        </w:tc>
        <w:tc>
          <w:tcPr>
            <w:tcW w:w="540" w:type="pct"/>
            <w:tcBorders>
              <w:left w:val="single" w:sz="6" w:space="0" w:color="auto"/>
              <w:right w:val="single" w:sz="6" w:space="0" w:color="auto"/>
            </w:tcBorders>
            <w:vAlign w:val="center"/>
          </w:tcPr>
          <w:p w14:paraId="38D2C39B" w14:textId="77777777" w:rsidR="004C09CB" w:rsidRPr="00A6653A" w:rsidRDefault="004C09CB" w:rsidP="004C09CB">
            <w:pPr>
              <w:keepNext/>
              <w:jc w:val="center"/>
              <w:rPr>
                <w:sz w:val="18"/>
                <w:szCs w:val="18"/>
                <w:lang w:val="en-GB" w:eastAsia="en-US"/>
              </w:rPr>
            </w:pPr>
            <w:r w:rsidRPr="00A6653A">
              <w:rPr>
                <w:sz w:val="18"/>
                <w:szCs w:val="18"/>
                <w:lang w:val="en-GB" w:eastAsia="en-US"/>
              </w:rPr>
              <w:t>31.4</w:t>
            </w:r>
          </w:p>
          <w:p w14:paraId="08A6E708"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05F9C998" w14:textId="77777777" w:rsidR="004C09CB" w:rsidRPr="00A6653A" w:rsidRDefault="004C09CB" w:rsidP="004C09CB">
            <w:pPr>
              <w:keepNext/>
              <w:jc w:val="center"/>
              <w:rPr>
                <w:sz w:val="18"/>
                <w:szCs w:val="18"/>
                <w:lang w:val="en-GB" w:eastAsia="en-US"/>
              </w:rPr>
            </w:pPr>
            <w:r w:rsidRPr="00A6653A">
              <w:rPr>
                <w:sz w:val="18"/>
                <w:szCs w:val="18"/>
                <w:lang w:val="en-GB" w:eastAsia="en-US"/>
              </w:rPr>
              <w:t>24.4</w:t>
            </w:r>
            <w:r w:rsidRPr="00A6653A">
              <w:rPr>
                <w:sz w:val="18"/>
                <w:szCs w:val="18"/>
                <w:vertAlign w:val="superscript"/>
                <w:lang w:val="en-GB" w:eastAsia="en-US"/>
              </w:rPr>
              <w:t>a</w:t>
            </w:r>
          </w:p>
          <w:p w14:paraId="5AB77BB9" w14:textId="77777777" w:rsidR="004C09CB" w:rsidRPr="00A6653A" w:rsidRDefault="004C09CB" w:rsidP="004C09CB">
            <w:pPr>
              <w:keepNext/>
              <w:jc w:val="center"/>
              <w:rPr>
                <w:sz w:val="18"/>
                <w:szCs w:val="18"/>
                <w:lang w:val="en-GB" w:eastAsia="en-US"/>
              </w:rPr>
            </w:pPr>
            <w:r w:rsidRPr="00A6653A">
              <w:rPr>
                <w:sz w:val="18"/>
                <w:szCs w:val="18"/>
                <w:lang w:val="en-GB" w:eastAsia="en-US"/>
              </w:rPr>
              <w:t>(-22.3)</w:t>
            </w:r>
          </w:p>
        </w:tc>
        <w:tc>
          <w:tcPr>
            <w:tcW w:w="540" w:type="pct"/>
            <w:tcBorders>
              <w:left w:val="single" w:sz="6" w:space="0" w:color="auto"/>
              <w:right w:val="single" w:sz="6" w:space="0" w:color="auto"/>
            </w:tcBorders>
            <w:vAlign w:val="center"/>
          </w:tcPr>
          <w:p w14:paraId="4C124831" w14:textId="77777777" w:rsidR="004C09CB" w:rsidRPr="00A6653A" w:rsidRDefault="004C09CB" w:rsidP="004C09CB">
            <w:pPr>
              <w:keepNext/>
              <w:jc w:val="center"/>
              <w:rPr>
                <w:sz w:val="18"/>
                <w:szCs w:val="18"/>
                <w:lang w:val="en-GB" w:eastAsia="en-US"/>
              </w:rPr>
            </w:pPr>
            <w:r w:rsidRPr="00A6653A">
              <w:rPr>
                <w:sz w:val="18"/>
                <w:szCs w:val="18"/>
                <w:lang w:val="en-GB" w:eastAsia="en-US"/>
              </w:rPr>
              <w:t>16.9</w:t>
            </w:r>
            <w:r w:rsidRPr="00A6653A">
              <w:rPr>
                <w:sz w:val="18"/>
                <w:szCs w:val="18"/>
                <w:vertAlign w:val="superscript"/>
                <w:lang w:val="en-GB" w:eastAsia="en-US"/>
              </w:rPr>
              <w:t>a</w:t>
            </w:r>
          </w:p>
          <w:p w14:paraId="74684D6C" w14:textId="77777777" w:rsidR="004C09CB" w:rsidRPr="00A6653A" w:rsidRDefault="004C09CB" w:rsidP="004C09CB">
            <w:pPr>
              <w:keepNext/>
              <w:jc w:val="center"/>
              <w:rPr>
                <w:sz w:val="18"/>
                <w:szCs w:val="18"/>
                <w:lang w:val="en-GB" w:eastAsia="en-US"/>
              </w:rPr>
            </w:pPr>
            <w:r w:rsidRPr="00A6653A">
              <w:rPr>
                <w:sz w:val="18"/>
                <w:szCs w:val="18"/>
                <w:lang w:val="en-GB" w:eastAsia="en-US"/>
              </w:rPr>
              <w:t>(-46.3)</w:t>
            </w:r>
          </w:p>
        </w:tc>
        <w:tc>
          <w:tcPr>
            <w:tcW w:w="540" w:type="pct"/>
            <w:tcBorders>
              <w:left w:val="single" w:sz="6" w:space="0" w:color="auto"/>
              <w:right w:val="single" w:sz="6" w:space="0" w:color="auto"/>
            </w:tcBorders>
            <w:vAlign w:val="center"/>
          </w:tcPr>
          <w:p w14:paraId="606F2F54"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576" w:type="pct"/>
            <w:tcBorders>
              <w:left w:val="single" w:sz="6" w:space="0" w:color="auto"/>
              <w:right w:val="single" w:sz="6" w:space="0" w:color="auto"/>
            </w:tcBorders>
            <w:vAlign w:val="center"/>
          </w:tcPr>
          <w:p w14:paraId="2477968A"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202231BA" w14:textId="77777777" w:rsidTr="004C09CB">
        <w:trPr>
          <w:cantSplit/>
          <w:jc w:val="center"/>
        </w:trPr>
        <w:tc>
          <w:tcPr>
            <w:tcW w:w="2263" w:type="pct"/>
            <w:tcBorders>
              <w:left w:val="single" w:sz="6" w:space="0" w:color="auto"/>
              <w:bottom w:val="single" w:sz="6" w:space="0" w:color="auto"/>
              <w:right w:val="single" w:sz="6" w:space="0" w:color="auto"/>
            </w:tcBorders>
          </w:tcPr>
          <w:p w14:paraId="41F3C255" w14:textId="77777777" w:rsidR="004C09CB" w:rsidRPr="00A6653A" w:rsidRDefault="004C09CB" w:rsidP="004C09CB">
            <w:pPr>
              <w:keepNext/>
              <w:rPr>
                <w:sz w:val="18"/>
                <w:szCs w:val="18"/>
                <w:lang w:val="en-GB" w:eastAsia="en-US"/>
              </w:rPr>
            </w:pPr>
            <w:r w:rsidRPr="00A6653A">
              <w:rPr>
                <w:sz w:val="18"/>
                <w:szCs w:val="18"/>
                <w:lang w:val="en-GB" w:eastAsia="en-US"/>
              </w:rPr>
              <w:t>Overall body weight gain Day 1–29 (% difference)</w:t>
            </w:r>
          </w:p>
        </w:tc>
        <w:tc>
          <w:tcPr>
            <w:tcW w:w="540" w:type="pct"/>
            <w:tcBorders>
              <w:left w:val="single" w:sz="6" w:space="0" w:color="auto"/>
              <w:bottom w:val="single" w:sz="6" w:space="0" w:color="auto"/>
              <w:right w:val="single" w:sz="6" w:space="0" w:color="auto"/>
            </w:tcBorders>
            <w:vAlign w:val="center"/>
          </w:tcPr>
          <w:p w14:paraId="3F731849" w14:textId="77777777" w:rsidR="004C09CB" w:rsidRPr="00A6653A" w:rsidRDefault="004C09CB" w:rsidP="004C09CB">
            <w:pPr>
              <w:keepNext/>
              <w:jc w:val="center"/>
              <w:rPr>
                <w:sz w:val="18"/>
                <w:szCs w:val="18"/>
                <w:lang w:val="en-GB" w:eastAsia="en-US"/>
              </w:rPr>
            </w:pPr>
            <w:r w:rsidRPr="00A6653A">
              <w:rPr>
                <w:sz w:val="18"/>
                <w:szCs w:val="18"/>
                <w:lang w:val="en-GB" w:eastAsia="en-US"/>
              </w:rPr>
              <w:t>183.6</w:t>
            </w:r>
          </w:p>
          <w:p w14:paraId="3D778774"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bottom w:val="single" w:sz="6" w:space="0" w:color="auto"/>
              <w:right w:val="single" w:sz="6" w:space="0" w:color="auto"/>
            </w:tcBorders>
            <w:vAlign w:val="center"/>
          </w:tcPr>
          <w:p w14:paraId="2D944C4D" w14:textId="77777777" w:rsidR="004C09CB" w:rsidRPr="00A6653A" w:rsidRDefault="004C09CB" w:rsidP="004C09CB">
            <w:pPr>
              <w:keepNext/>
              <w:jc w:val="center"/>
              <w:rPr>
                <w:sz w:val="18"/>
                <w:szCs w:val="18"/>
                <w:lang w:val="en-GB" w:eastAsia="en-US"/>
              </w:rPr>
            </w:pPr>
            <w:r w:rsidRPr="00A6653A">
              <w:rPr>
                <w:sz w:val="18"/>
                <w:szCs w:val="18"/>
                <w:lang w:val="en-GB" w:eastAsia="en-US"/>
              </w:rPr>
              <w:t>160.5</w:t>
            </w:r>
            <w:r w:rsidRPr="00A6653A">
              <w:rPr>
                <w:sz w:val="18"/>
                <w:szCs w:val="18"/>
                <w:vertAlign w:val="superscript"/>
                <w:lang w:val="en-GB" w:eastAsia="en-US"/>
              </w:rPr>
              <w:t>b</w:t>
            </w:r>
          </w:p>
          <w:p w14:paraId="2D3FF3AD" w14:textId="77777777" w:rsidR="004C09CB" w:rsidRPr="00A6653A" w:rsidRDefault="004C09CB" w:rsidP="004C09CB">
            <w:pPr>
              <w:keepNext/>
              <w:jc w:val="center"/>
              <w:rPr>
                <w:sz w:val="18"/>
                <w:szCs w:val="18"/>
                <w:lang w:val="en-GB" w:eastAsia="en-US"/>
              </w:rPr>
            </w:pPr>
            <w:r w:rsidRPr="00A6653A">
              <w:rPr>
                <w:sz w:val="18"/>
                <w:szCs w:val="18"/>
                <w:lang w:val="en-GB" w:eastAsia="en-US"/>
              </w:rPr>
              <w:t>(-12.6)</w:t>
            </w:r>
          </w:p>
        </w:tc>
        <w:tc>
          <w:tcPr>
            <w:tcW w:w="540" w:type="pct"/>
            <w:tcBorders>
              <w:left w:val="single" w:sz="6" w:space="0" w:color="auto"/>
              <w:bottom w:val="single" w:sz="6" w:space="0" w:color="auto"/>
              <w:right w:val="single" w:sz="6" w:space="0" w:color="auto"/>
            </w:tcBorders>
            <w:vAlign w:val="center"/>
          </w:tcPr>
          <w:p w14:paraId="0973F530" w14:textId="77777777" w:rsidR="004C09CB" w:rsidRPr="00A6653A" w:rsidRDefault="004C09CB" w:rsidP="004C09CB">
            <w:pPr>
              <w:keepNext/>
              <w:jc w:val="center"/>
              <w:rPr>
                <w:sz w:val="18"/>
                <w:szCs w:val="18"/>
                <w:lang w:val="en-GB" w:eastAsia="en-US"/>
              </w:rPr>
            </w:pPr>
            <w:r w:rsidRPr="00A6653A">
              <w:rPr>
                <w:sz w:val="18"/>
                <w:szCs w:val="18"/>
                <w:lang w:val="en-GB" w:eastAsia="en-US"/>
              </w:rPr>
              <w:t>95.4</w:t>
            </w:r>
            <w:r w:rsidRPr="00A6653A">
              <w:rPr>
                <w:sz w:val="18"/>
                <w:szCs w:val="18"/>
                <w:vertAlign w:val="superscript"/>
                <w:lang w:val="en-GB" w:eastAsia="en-US"/>
              </w:rPr>
              <w:t>b</w:t>
            </w:r>
          </w:p>
          <w:p w14:paraId="4091F4E6" w14:textId="77777777" w:rsidR="004C09CB" w:rsidRPr="00A6653A" w:rsidRDefault="004C09CB" w:rsidP="004C09CB">
            <w:pPr>
              <w:keepNext/>
              <w:jc w:val="center"/>
              <w:rPr>
                <w:sz w:val="18"/>
                <w:szCs w:val="18"/>
                <w:lang w:val="en-GB" w:eastAsia="en-US"/>
              </w:rPr>
            </w:pPr>
            <w:r w:rsidRPr="00A6653A">
              <w:rPr>
                <w:sz w:val="18"/>
                <w:szCs w:val="18"/>
                <w:lang w:val="en-GB" w:eastAsia="en-US"/>
              </w:rPr>
              <w:t>(-48.1)</w:t>
            </w:r>
          </w:p>
        </w:tc>
        <w:tc>
          <w:tcPr>
            <w:tcW w:w="540" w:type="pct"/>
            <w:tcBorders>
              <w:left w:val="single" w:sz="6" w:space="0" w:color="auto"/>
              <w:bottom w:val="single" w:sz="6" w:space="0" w:color="auto"/>
              <w:right w:val="single" w:sz="6" w:space="0" w:color="auto"/>
            </w:tcBorders>
            <w:vAlign w:val="center"/>
          </w:tcPr>
          <w:p w14:paraId="3A6CF9D1"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576" w:type="pct"/>
            <w:tcBorders>
              <w:left w:val="single" w:sz="6" w:space="0" w:color="auto"/>
              <w:bottom w:val="single" w:sz="6" w:space="0" w:color="auto"/>
              <w:right w:val="single" w:sz="6" w:space="0" w:color="auto"/>
            </w:tcBorders>
            <w:vAlign w:val="center"/>
          </w:tcPr>
          <w:p w14:paraId="01B88DBD"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083602EF" w14:textId="77777777" w:rsidTr="004C09CB">
        <w:trPr>
          <w:cantSplit/>
          <w:jc w:val="center"/>
        </w:trPr>
        <w:tc>
          <w:tcPr>
            <w:tcW w:w="5000" w:type="pct"/>
            <w:gridSpan w:val="6"/>
            <w:tcBorders>
              <w:top w:val="single" w:sz="6" w:space="0" w:color="auto"/>
              <w:left w:val="single" w:sz="6" w:space="0" w:color="auto"/>
              <w:bottom w:val="single" w:sz="4" w:space="0" w:color="auto"/>
              <w:right w:val="single" w:sz="6" w:space="0" w:color="auto"/>
            </w:tcBorders>
            <w:vAlign w:val="bottom"/>
          </w:tcPr>
          <w:p w14:paraId="5ADA6A89" w14:textId="77777777" w:rsidR="004C09CB" w:rsidRPr="00A6653A" w:rsidRDefault="004C09CB" w:rsidP="004C09CB">
            <w:pPr>
              <w:keepNext/>
              <w:spacing w:before="120" w:after="120"/>
              <w:rPr>
                <w:b/>
                <w:sz w:val="18"/>
                <w:szCs w:val="18"/>
                <w:lang w:val="en-GB" w:eastAsia="en-US"/>
              </w:rPr>
            </w:pPr>
            <w:r w:rsidRPr="00A6653A">
              <w:rPr>
                <w:b/>
                <w:sz w:val="18"/>
                <w:szCs w:val="18"/>
                <w:lang w:val="en-GB" w:eastAsia="en-US"/>
              </w:rPr>
              <w:t>Females:</w:t>
            </w:r>
          </w:p>
        </w:tc>
      </w:tr>
      <w:tr w:rsidR="004C09CB" w:rsidRPr="00A6653A" w14:paraId="192F1571" w14:textId="77777777" w:rsidTr="004C09CB">
        <w:trPr>
          <w:cantSplit/>
          <w:jc w:val="center"/>
        </w:trPr>
        <w:tc>
          <w:tcPr>
            <w:tcW w:w="2263" w:type="pct"/>
            <w:tcBorders>
              <w:top w:val="single" w:sz="4" w:space="0" w:color="auto"/>
              <w:left w:val="single" w:sz="6" w:space="0" w:color="auto"/>
              <w:right w:val="single" w:sz="6" w:space="0" w:color="auto"/>
            </w:tcBorders>
          </w:tcPr>
          <w:p w14:paraId="1B1B334A" w14:textId="77777777" w:rsidR="004C09CB" w:rsidRPr="00A6653A" w:rsidRDefault="004C09CB" w:rsidP="004C09CB">
            <w:pPr>
              <w:keepNext/>
              <w:rPr>
                <w:sz w:val="18"/>
                <w:szCs w:val="18"/>
                <w:lang w:val="en-GB" w:eastAsia="en-US"/>
              </w:rPr>
            </w:pPr>
            <w:r w:rsidRPr="00A6653A">
              <w:rPr>
                <w:sz w:val="18"/>
                <w:szCs w:val="18"/>
                <w:lang w:val="en-GB" w:eastAsia="en-US"/>
              </w:rPr>
              <w:t>Body weight gain, Day 1–4 (% difference)</w:t>
            </w:r>
          </w:p>
        </w:tc>
        <w:tc>
          <w:tcPr>
            <w:tcW w:w="540" w:type="pct"/>
            <w:tcBorders>
              <w:top w:val="single" w:sz="4" w:space="0" w:color="auto"/>
              <w:left w:val="single" w:sz="6" w:space="0" w:color="auto"/>
              <w:right w:val="single" w:sz="6" w:space="0" w:color="auto"/>
            </w:tcBorders>
            <w:vAlign w:val="center"/>
          </w:tcPr>
          <w:p w14:paraId="7D8B54A7" w14:textId="77777777" w:rsidR="004C09CB" w:rsidRPr="00A6653A" w:rsidRDefault="004C09CB" w:rsidP="004C09CB">
            <w:pPr>
              <w:keepNext/>
              <w:jc w:val="center"/>
              <w:rPr>
                <w:sz w:val="18"/>
                <w:szCs w:val="18"/>
                <w:lang w:val="en-GB" w:eastAsia="en-US"/>
              </w:rPr>
            </w:pPr>
            <w:r w:rsidRPr="00A6653A">
              <w:rPr>
                <w:sz w:val="18"/>
                <w:szCs w:val="18"/>
                <w:lang w:val="en-GB" w:eastAsia="en-US"/>
              </w:rPr>
              <w:t>5.1</w:t>
            </w:r>
          </w:p>
          <w:p w14:paraId="653B8267"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top w:val="single" w:sz="4" w:space="0" w:color="auto"/>
              <w:left w:val="single" w:sz="6" w:space="0" w:color="auto"/>
              <w:right w:val="single" w:sz="6" w:space="0" w:color="auto"/>
            </w:tcBorders>
            <w:vAlign w:val="center"/>
          </w:tcPr>
          <w:p w14:paraId="37068D73" w14:textId="77777777" w:rsidR="004C09CB" w:rsidRPr="00A6653A" w:rsidRDefault="004C09CB" w:rsidP="004C09CB">
            <w:pPr>
              <w:keepNext/>
              <w:jc w:val="center"/>
              <w:rPr>
                <w:sz w:val="18"/>
                <w:szCs w:val="18"/>
                <w:lang w:val="en-GB" w:eastAsia="en-US"/>
              </w:rPr>
            </w:pPr>
            <w:r w:rsidRPr="00A6653A">
              <w:rPr>
                <w:sz w:val="18"/>
                <w:szCs w:val="18"/>
                <w:lang w:val="en-GB" w:eastAsia="en-US"/>
              </w:rPr>
              <w:t>0.1</w:t>
            </w:r>
          </w:p>
          <w:p w14:paraId="116D3B10" w14:textId="77777777" w:rsidR="004C09CB" w:rsidRPr="00A6653A" w:rsidRDefault="004C09CB" w:rsidP="004C09CB">
            <w:pPr>
              <w:keepNext/>
              <w:jc w:val="center"/>
              <w:rPr>
                <w:sz w:val="18"/>
                <w:szCs w:val="18"/>
                <w:lang w:val="en-GB" w:eastAsia="en-US"/>
              </w:rPr>
            </w:pPr>
            <w:r w:rsidRPr="00A6653A">
              <w:rPr>
                <w:sz w:val="18"/>
                <w:szCs w:val="18"/>
                <w:lang w:val="en-GB" w:eastAsia="en-US"/>
              </w:rPr>
              <w:t>(-98.2)</w:t>
            </w:r>
          </w:p>
        </w:tc>
        <w:tc>
          <w:tcPr>
            <w:tcW w:w="540" w:type="pct"/>
            <w:tcBorders>
              <w:top w:val="single" w:sz="4" w:space="0" w:color="auto"/>
              <w:left w:val="single" w:sz="6" w:space="0" w:color="auto"/>
              <w:right w:val="single" w:sz="6" w:space="0" w:color="auto"/>
            </w:tcBorders>
            <w:vAlign w:val="center"/>
          </w:tcPr>
          <w:p w14:paraId="267F96D4" w14:textId="77777777" w:rsidR="004C09CB" w:rsidRPr="00A6653A" w:rsidRDefault="004C09CB" w:rsidP="004C09CB">
            <w:pPr>
              <w:keepNext/>
              <w:jc w:val="center"/>
              <w:rPr>
                <w:sz w:val="18"/>
                <w:szCs w:val="18"/>
                <w:lang w:val="en-GB" w:eastAsia="en-US"/>
              </w:rPr>
            </w:pPr>
            <w:r w:rsidRPr="00A6653A">
              <w:rPr>
                <w:sz w:val="18"/>
                <w:szCs w:val="18"/>
                <w:lang w:val="en-GB" w:eastAsia="en-US"/>
              </w:rPr>
              <w:t>-9.4</w:t>
            </w:r>
            <w:r w:rsidRPr="00A6653A">
              <w:rPr>
                <w:sz w:val="18"/>
                <w:szCs w:val="18"/>
                <w:vertAlign w:val="superscript"/>
                <w:lang w:val="en-GB" w:eastAsia="en-US"/>
              </w:rPr>
              <w:t>a</w:t>
            </w:r>
          </w:p>
          <w:p w14:paraId="07C9F778" w14:textId="77777777" w:rsidR="004C09CB" w:rsidRPr="00A6653A" w:rsidRDefault="004C09CB" w:rsidP="004C09CB">
            <w:pPr>
              <w:keepNext/>
              <w:jc w:val="center"/>
              <w:rPr>
                <w:sz w:val="18"/>
                <w:szCs w:val="18"/>
                <w:lang w:val="en-GB" w:eastAsia="en-US"/>
              </w:rPr>
            </w:pPr>
            <w:r w:rsidRPr="00A6653A">
              <w:rPr>
                <w:sz w:val="18"/>
                <w:szCs w:val="18"/>
                <w:lang w:val="en-GB" w:eastAsia="en-US"/>
              </w:rPr>
              <w:t>(-284.0)</w:t>
            </w:r>
          </w:p>
        </w:tc>
        <w:tc>
          <w:tcPr>
            <w:tcW w:w="540" w:type="pct"/>
            <w:tcBorders>
              <w:top w:val="single" w:sz="4" w:space="0" w:color="auto"/>
              <w:left w:val="single" w:sz="6" w:space="0" w:color="auto"/>
              <w:right w:val="single" w:sz="6" w:space="0" w:color="auto"/>
            </w:tcBorders>
            <w:vAlign w:val="center"/>
          </w:tcPr>
          <w:p w14:paraId="6A276FC3" w14:textId="77777777" w:rsidR="004C09CB" w:rsidRPr="00A6653A" w:rsidRDefault="004C09CB" w:rsidP="004C09CB">
            <w:pPr>
              <w:keepNext/>
              <w:jc w:val="center"/>
              <w:rPr>
                <w:sz w:val="18"/>
                <w:szCs w:val="18"/>
                <w:lang w:val="en-GB" w:eastAsia="en-US"/>
              </w:rPr>
            </w:pPr>
            <w:r w:rsidRPr="00A6653A">
              <w:rPr>
                <w:sz w:val="18"/>
                <w:szCs w:val="18"/>
                <w:lang w:val="en-GB" w:eastAsia="en-US"/>
              </w:rPr>
              <w:t>-16.6</w:t>
            </w:r>
            <w:r w:rsidRPr="00A6653A">
              <w:rPr>
                <w:sz w:val="18"/>
                <w:szCs w:val="18"/>
                <w:vertAlign w:val="superscript"/>
                <w:lang w:val="en-GB" w:eastAsia="en-US"/>
              </w:rPr>
              <w:t>a</w:t>
            </w:r>
          </w:p>
          <w:p w14:paraId="05F77C63" w14:textId="77777777" w:rsidR="004C09CB" w:rsidRPr="00A6653A" w:rsidRDefault="004C09CB" w:rsidP="004C09CB">
            <w:pPr>
              <w:keepNext/>
              <w:jc w:val="center"/>
              <w:rPr>
                <w:sz w:val="18"/>
                <w:szCs w:val="18"/>
                <w:lang w:val="en-GB" w:eastAsia="en-US"/>
              </w:rPr>
            </w:pPr>
            <w:r w:rsidRPr="00A6653A">
              <w:rPr>
                <w:sz w:val="18"/>
                <w:szCs w:val="18"/>
                <w:lang w:val="en-GB" w:eastAsia="en-US"/>
              </w:rPr>
              <w:t>(-424.5)</w:t>
            </w:r>
          </w:p>
        </w:tc>
        <w:tc>
          <w:tcPr>
            <w:tcW w:w="576" w:type="pct"/>
            <w:tcBorders>
              <w:top w:val="single" w:sz="4" w:space="0" w:color="auto"/>
              <w:left w:val="single" w:sz="6" w:space="0" w:color="auto"/>
              <w:right w:val="single" w:sz="6" w:space="0" w:color="auto"/>
            </w:tcBorders>
            <w:vAlign w:val="center"/>
          </w:tcPr>
          <w:p w14:paraId="026B8EB3" w14:textId="77777777" w:rsidR="004C09CB" w:rsidRPr="00A6653A" w:rsidRDefault="004C09CB" w:rsidP="004C09CB">
            <w:pPr>
              <w:keepNext/>
              <w:jc w:val="center"/>
              <w:rPr>
                <w:sz w:val="18"/>
                <w:szCs w:val="18"/>
                <w:lang w:val="en-GB" w:eastAsia="en-US"/>
              </w:rPr>
            </w:pPr>
            <w:r w:rsidRPr="00A6653A">
              <w:rPr>
                <w:sz w:val="18"/>
                <w:szCs w:val="18"/>
                <w:lang w:val="en-GB" w:eastAsia="en-US"/>
              </w:rPr>
              <w:t>-26.6</w:t>
            </w:r>
            <w:r w:rsidRPr="00A6653A">
              <w:rPr>
                <w:sz w:val="18"/>
                <w:szCs w:val="18"/>
                <w:vertAlign w:val="superscript"/>
                <w:lang w:val="en-GB" w:eastAsia="en-US"/>
              </w:rPr>
              <w:t>a</w:t>
            </w:r>
          </w:p>
          <w:p w14:paraId="734E2D5C" w14:textId="77777777" w:rsidR="004C09CB" w:rsidRPr="00A6653A" w:rsidRDefault="004C09CB" w:rsidP="004C09CB">
            <w:pPr>
              <w:keepNext/>
              <w:jc w:val="center"/>
              <w:rPr>
                <w:sz w:val="18"/>
                <w:szCs w:val="18"/>
                <w:lang w:val="en-GB" w:eastAsia="en-US"/>
              </w:rPr>
            </w:pPr>
            <w:r w:rsidRPr="00A6653A">
              <w:rPr>
                <w:sz w:val="18"/>
                <w:szCs w:val="18"/>
                <w:lang w:val="en-GB" w:eastAsia="en-US"/>
              </w:rPr>
              <w:t>(-620.0)</w:t>
            </w:r>
          </w:p>
        </w:tc>
      </w:tr>
      <w:tr w:rsidR="004C09CB" w:rsidRPr="00A6653A" w14:paraId="63D2A4D5" w14:textId="77777777" w:rsidTr="004C09CB">
        <w:trPr>
          <w:cantSplit/>
          <w:jc w:val="center"/>
        </w:trPr>
        <w:tc>
          <w:tcPr>
            <w:tcW w:w="2263" w:type="pct"/>
            <w:tcBorders>
              <w:left w:val="single" w:sz="6" w:space="0" w:color="auto"/>
              <w:right w:val="single" w:sz="6" w:space="0" w:color="auto"/>
            </w:tcBorders>
          </w:tcPr>
          <w:p w14:paraId="3E565390" w14:textId="77777777" w:rsidR="004C09CB" w:rsidRPr="00A6653A" w:rsidRDefault="004C09CB" w:rsidP="004C09CB">
            <w:pPr>
              <w:keepNext/>
              <w:rPr>
                <w:sz w:val="18"/>
                <w:szCs w:val="18"/>
                <w:lang w:val="en-GB" w:eastAsia="en-US"/>
              </w:rPr>
            </w:pPr>
            <w:r w:rsidRPr="00A6653A">
              <w:rPr>
                <w:sz w:val="18"/>
                <w:szCs w:val="18"/>
                <w:lang w:val="en-GB" w:eastAsia="en-US"/>
              </w:rPr>
              <w:t>Body weight gain, Day 4–8 (% difference)</w:t>
            </w:r>
          </w:p>
        </w:tc>
        <w:tc>
          <w:tcPr>
            <w:tcW w:w="540" w:type="pct"/>
            <w:tcBorders>
              <w:left w:val="single" w:sz="6" w:space="0" w:color="auto"/>
              <w:right w:val="single" w:sz="6" w:space="0" w:color="auto"/>
            </w:tcBorders>
            <w:vAlign w:val="center"/>
          </w:tcPr>
          <w:p w14:paraId="10D0880B" w14:textId="77777777" w:rsidR="004C09CB" w:rsidRPr="00A6653A" w:rsidRDefault="004C09CB" w:rsidP="004C09CB">
            <w:pPr>
              <w:keepNext/>
              <w:jc w:val="center"/>
              <w:rPr>
                <w:sz w:val="18"/>
                <w:szCs w:val="18"/>
                <w:lang w:val="en-GB" w:eastAsia="en-US"/>
              </w:rPr>
            </w:pPr>
            <w:r w:rsidRPr="00A6653A">
              <w:rPr>
                <w:sz w:val="18"/>
                <w:szCs w:val="18"/>
                <w:lang w:val="en-GB" w:eastAsia="en-US"/>
              </w:rPr>
              <w:t>11.7</w:t>
            </w:r>
          </w:p>
          <w:p w14:paraId="2AFFC179"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30AE10A1" w14:textId="77777777" w:rsidR="004C09CB" w:rsidRPr="00A6653A" w:rsidRDefault="004C09CB" w:rsidP="004C09CB">
            <w:pPr>
              <w:keepNext/>
              <w:jc w:val="center"/>
              <w:rPr>
                <w:sz w:val="18"/>
                <w:szCs w:val="18"/>
                <w:lang w:val="en-GB" w:eastAsia="en-US"/>
              </w:rPr>
            </w:pPr>
            <w:r w:rsidRPr="00A6653A">
              <w:rPr>
                <w:sz w:val="18"/>
                <w:szCs w:val="18"/>
                <w:lang w:val="en-GB" w:eastAsia="en-US"/>
              </w:rPr>
              <w:t>13.7</w:t>
            </w:r>
          </w:p>
          <w:p w14:paraId="20C0C9E1" w14:textId="77777777" w:rsidR="004C09CB" w:rsidRPr="00A6653A" w:rsidRDefault="004C09CB" w:rsidP="004C09CB">
            <w:pPr>
              <w:keepNext/>
              <w:jc w:val="center"/>
              <w:rPr>
                <w:sz w:val="18"/>
                <w:szCs w:val="18"/>
                <w:lang w:val="en-GB" w:eastAsia="en-US"/>
              </w:rPr>
            </w:pPr>
            <w:r w:rsidRPr="00A6653A">
              <w:rPr>
                <w:sz w:val="18"/>
                <w:szCs w:val="18"/>
                <w:lang w:val="en-GB" w:eastAsia="en-US"/>
              </w:rPr>
              <w:t>(17.6)</w:t>
            </w:r>
          </w:p>
        </w:tc>
        <w:tc>
          <w:tcPr>
            <w:tcW w:w="540" w:type="pct"/>
            <w:tcBorders>
              <w:left w:val="single" w:sz="6" w:space="0" w:color="auto"/>
              <w:right w:val="single" w:sz="6" w:space="0" w:color="auto"/>
            </w:tcBorders>
            <w:vAlign w:val="center"/>
          </w:tcPr>
          <w:p w14:paraId="1F0D8AF7" w14:textId="77777777" w:rsidR="004C09CB" w:rsidRPr="00A6653A" w:rsidRDefault="004C09CB" w:rsidP="004C09CB">
            <w:pPr>
              <w:keepNext/>
              <w:jc w:val="center"/>
              <w:rPr>
                <w:sz w:val="18"/>
                <w:szCs w:val="18"/>
                <w:lang w:val="en-GB" w:eastAsia="en-US"/>
              </w:rPr>
            </w:pPr>
            <w:r w:rsidRPr="00A6653A">
              <w:rPr>
                <w:sz w:val="18"/>
                <w:szCs w:val="18"/>
                <w:lang w:val="en-GB" w:eastAsia="en-US"/>
              </w:rPr>
              <w:t>9.0</w:t>
            </w:r>
          </w:p>
          <w:p w14:paraId="6598F17B" w14:textId="77777777" w:rsidR="004C09CB" w:rsidRPr="00A6653A" w:rsidRDefault="004C09CB" w:rsidP="004C09CB">
            <w:pPr>
              <w:keepNext/>
              <w:jc w:val="center"/>
              <w:rPr>
                <w:sz w:val="18"/>
                <w:szCs w:val="18"/>
                <w:lang w:val="en-GB" w:eastAsia="en-US"/>
              </w:rPr>
            </w:pPr>
            <w:r w:rsidRPr="00A6653A">
              <w:rPr>
                <w:sz w:val="18"/>
                <w:szCs w:val="18"/>
                <w:lang w:val="en-GB" w:eastAsia="en-US"/>
              </w:rPr>
              <w:t>(-22.8)</w:t>
            </w:r>
          </w:p>
        </w:tc>
        <w:tc>
          <w:tcPr>
            <w:tcW w:w="540" w:type="pct"/>
            <w:tcBorders>
              <w:left w:val="single" w:sz="6" w:space="0" w:color="auto"/>
              <w:right w:val="single" w:sz="6" w:space="0" w:color="auto"/>
            </w:tcBorders>
            <w:vAlign w:val="center"/>
          </w:tcPr>
          <w:p w14:paraId="3774EE06" w14:textId="77777777" w:rsidR="004C09CB" w:rsidRPr="00A6653A" w:rsidRDefault="004C09CB" w:rsidP="004C09CB">
            <w:pPr>
              <w:keepNext/>
              <w:jc w:val="center"/>
              <w:rPr>
                <w:sz w:val="18"/>
                <w:szCs w:val="18"/>
                <w:lang w:val="en-GB" w:eastAsia="en-US"/>
              </w:rPr>
            </w:pPr>
            <w:r w:rsidRPr="00A6653A">
              <w:rPr>
                <w:sz w:val="18"/>
                <w:szCs w:val="18"/>
                <w:lang w:val="en-GB" w:eastAsia="en-US"/>
              </w:rPr>
              <w:t>-10.0</w:t>
            </w:r>
            <w:r w:rsidRPr="00A6653A">
              <w:rPr>
                <w:sz w:val="18"/>
                <w:szCs w:val="18"/>
                <w:vertAlign w:val="superscript"/>
                <w:lang w:val="en-GB" w:eastAsia="en-US"/>
              </w:rPr>
              <w:t>b</w:t>
            </w:r>
          </w:p>
          <w:p w14:paraId="1BDC3D11" w14:textId="77777777" w:rsidR="004C09CB" w:rsidRPr="00A6653A" w:rsidRDefault="004C09CB" w:rsidP="004C09CB">
            <w:pPr>
              <w:keepNext/>
              <w:jc w:val="center"/>
              <w:rPr>
                <w:sz w:val="18"/>
                <w:szCs w:val="18"/>
                <w:lang w:val="en-GB" w:eastAsia="en-US"/>
              </w:rPr>
            </w:pPr>
            <w:r w:rsidRPr="00A6653A">
              <w:rPr>
                <w:sz w:val="18"/>
                <w:szCs w:val="18"/>
                <w:lang w:val="en-GB" w:eastAsia="en-US"/>
              </w:rPr>
              <w:t>(-185.4)</w:t>
            </w:r>
          </w:p>
        </w:tc>
        <w:tc>
          <w:tcPr>
            <w:tcW w:w="576" w:type="pct"/>
            <w:tcBorders>
              <w:left w:val="single" w:sz="6" w:space="0" w:color="auto"/>
              <w:right w:val="single" w:sz="6" w:space="0" w:color="auto"/>
            </w:tcBorders>
            <w:vAlign w:val="center"/>
          </w:tcPr>
          <w:p w14:paraId="6B1F6354" w14:textId="77777777" w:rsidR="004C09CB" w:rsidRPr="00A6653A" w:rsidRDefault="004C09CB" w:rsidP="004C09CB">
            <w:pPr>
              <w:keepNext/>
              <w:jc w:val="center"/>
              <w:rPr>
                <w:sz w:val="18"/>
                <w:szCs w:val="18"/>
                <w:lang w:val="en-GB" w:eastAsia="en-US"/>
              </w:rPr>
            </w:pPr>
            <w:r w:rsidRPr="00A6653A">
              <w:rPr>
                <w:sz w:val="18"/>
                <w:szCs w:val="18"/>
                <w:lang w:val="en-GB" w:eastAsia="en-US"/>
              </w:rPr>
              <w:t>-23.2</w:t>
            </w:r>
            <w:r w:rsidRPr="00A6653A">
              <w:rPr>
                <w:sz w:val="18"/>
                <w:szCs w:val="18"/>
                <w:vertAlign w:val="superscript"/>
                <w:lang w:val="en-GB" w:eastAsia="en-US"/>
              </w:rPr>
              <w:t>b</w:t>
            </w:r>
          </w:p>
          <w:p w14:paraId="2E328986" w14:textId="77777777" w:rsidR="004C09CB" w:rsidRPr="00A6653A" w:rsidRDefault="004C09CB" w:rsidP="004C09CB">
            <w:pPr>
              <w:keepNext/>
              <w:jc w:val="center"/>
              <w:rPr>
                <w:sz w:val="18"/>
                <w:szCs w:val="18"/>
                <w:lang w:val="en-GB" w:eastAsia="en-US"/>
              </w:rPr>
            </w:pPr>
            <w:r w:rsidRPr="00A6653A">
              <w:rPr>
                <w:sz w:val="18"/>
                <w:szCs w:val="18"/>
                <w:lang w:val="en-GB" w:eastAsia="en-US"/>
              </w:rPr>
              <w:t>(-298.8)</w:t>
            </w:r>
          </w:p>
        </w:tc>
      </w:tr>
      <w:tr w:rsidR="004C09CB" w:rsidRPr="00A6653A" w14:paraId="7457CDE5" w14:textId="77777777" w:rsidTr="004C09CB">
        <w:trPr>
          <w:cantSplit/>
          <w:jc w:val="center"/>
        </w:trPr>
        <w:tc>
          <w:tcPr>
            <w:tcW w:w="2263" w:type="pct"/>
            <w:tcBorders>
              <w:left w:val="single" w:sz="6" w:space="0" w:color="auto"/>
              <w:right w:val="single" w:sz="6" w:space="0" w:color="auto"/>
            </w:tcBorders>
          </w:tcPr>
          <w:p w14:paraId="230A6057" w14:textId="77777777" w:rsidR="004C09CB" w:rsidRPr="00A6653A" w:rsidRDefault="004C09CB" w:rsidP="004C09CB">
            <w:pPr>
              <w:keepNext/>
              <w:rPr>
                <w:sz w:val="18"/>
                <w:szCs w:val="18"/>
                <w:lang w:val="en-GB" w:eastAsia="en-US"/>
              </w:rPr>
            </w:pPr>
            <w:r w:rsidRPr="00A6653A">
              <w:rPr>
                <w:sz w:val="18"/>
                <w:szCs w:val="18"/>
                <w:lang w:val="en-GB" w:eastAsia="en-US"/>
              </w:rPr>
              <w:t>Body weight gain, Day 1–8 (% difference)</w:t>
            </w:r>
          </w:p>
        </w:tc>
        <w:tc>
          <w:tcPr>
            <w:tcW w:w="540" w:type="pct"/>
            <w:tcBorders>
              <w:left w:val="single" w:sz="6" w:space="0" w:color="auto"/>
              <w:right w:val="single" w:sz="6" w:space="0" w:color="auto"/>
            </w:tcBorders>
            <w:vAlign w:val="center"/>
          </w:tcPr>
          <w:p w14:paraId="601E9EBA" w14:textId="77777777" w:rsidR="004C09CB" w:rsidRPr="00A6653A" w:rsidRDefault="004C09CB" w:rsidP="004C09CB">
            <w:pPr>
              <w:keepNext/>
              <w:jc w:val="center"/>
              <w:rPr>
                <w:sz w:val="18"/>
                <w:szCs w:val="18"/>
                <w:lang w:val="en-GB" w:eastAsia="en-US"/>
              </w:rPr>
            </w:pPr>
            <w:r w:rsidRPr="00A6653A">
              <w:rPr>
                <w:sz w:val="18"/>
                <w:szCs w:val="18"/>
                <w:lang w:val="en-GB" w:eastAsia="en-US"/>
              </w:rPr>
              <w:t>16.8</w:t>
            </w:r>
          </w:p>
          <w:p w14:paraId="11BC3D75"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7D8E7CF4" w14:textId="77777777" w:rsidR="004C09CB" w:rsidRPr="00A6653A" w:rsidRDefault="004C09CB" w:rsidP="004C09CB">
            <w:pPr>
              <w:keepNext/>
              <w:jc w:val="center"/>
              <w:rPr>
                <w:sz w:val="18"/>
                <w:szCs w:val="18"/>
                <w:lang w:val="en-GB" w:eastAsia="en-US"/>
              </w:rPr>
            </w:pPr>
            <w:r w:rsidRPr="00A6653A">
              <w:rPr>
                <w:sz w:val="18"/>
                <w:szCs w:val="18"/>
                <w:lang w:val="en-GB" w:eastAsia="en-US"/>
              </w:rPr>
              <w:t>13.8</w:t>
            </w:r>
          </w:p>
          <w:p w14:paraId="5E5C9978" w14:textId="77777777" w:rsidR="004C09CB" w:rsidRPr="00A6653A" w:rsidRDefault="004C09CB" w:rsidP="004C09CB">
            <w:pPr>
              <w:keepNext/>
              <w:jc w:val="center"/>
              <w:rPr>
                <w:sz w:val="18"/>
                <w:szCs w:val="18"/>
                <w:lang w:val="en-GB" w:eastAsia="en-US"/>
              </w:rPr>
            </w:pPr>
            <w:r w:rsidRPr="00A6653A">
              <w:rPr>
                <w:sz w:val="18"/>
                <w:szCs w:val="18"/>
                <w:lang w:val="en-GB" w:eastAsia="en-US"/>
              </w:rPr>
              <w:t>(-17.7)</w:t>
            </w:r>
          </w:p>
        </w:tc>
        <w:tc>
          <w:tcPr>
            <w:tcW w:w="540" w:type="pct"/>
            <w:tcBorders>
              <w:left w:val="single" w:sz="6" w:space="0" w:color="auto"/>
              <w:right w:val="single" w:sz="6" w:space="0" w:color="auto"/>
            </w:tcBorders>
            <w:vAlign w:val="center"/>
          </w:tcPr>
          <w:p w14:paraId="2178821D" w14:textId="77777777" w:rsidR="004C09CB" w:rsidRPr="00A6653A" w:rsidRDefault="004C09CB" w:rsidP="004C09CB">
            <w:pPr>
              <w:keepNext/>
              <w:jc w:val="center"/>
              <w:rPr>
                <w:sz w:val="18"/>
                <w:szCs w:val="18"/>
                <w:lang w:val="en-GB" w:eastAsia="en-US"/>
              </w:rPr>
            </w:pPr>
            <w:r w:rsidRPr="00A6653A">
              <w:rPr>
                <w:sz w:val="18"/>
                <w:szCs w:val="18"/>
                <w:lang w:val="en-GB" w:eastAsia="en-US"/>
              </w:rPr>
              <w:t>-0.4</w:t>
            </w:r>
            <w:r w:rsidRPr="00A6653A">
              <w:rPr>
                <w:sz w:val="18"/>
                <w:szCs w:val="18"/>
                <w:vertAlign w:val="superscript"/>
                <w:lang w:val="en-GB" w:eastAsia="en-US"/>
              </w:rPr>
              <w:t>b</w:t>
            </w:r>
          </w:p>
          <w:p w14:paraId="27244D22" w14:textId="77777777" w:rsidR="004C09CB" w:rsidRPr="00A6653A" w:rsidRDefault="004C09CB" w:rsidP="004C09CB">
            <w:pPr>
              <w:keepNext/>
              <w:jc w:val="center"/>
              <w:rPr>
                <w:sz w:val="18"/>
                <w:szCs w:val="18"/>
                <w:lang w:val="en-GB" w:eastAsia="en-US"/>
              </w:rPr>
            </w:pPr>
            <w:r w:rsidRPr="00A6653A">
              <w:rPr>
                <w:sz w:val="18"/>
                <w:szCs w:val="18"/>
                <w:lang w:val="en-GB" w:eastAsia="en-US"/>
              </w:rPr>
              <w:t>(-102.3)</w:t>
            </w:r>
          </w:p>
        </w:tc>
        <w:tc>
          <w:tcPr>
            <w:tcW w:w="540" w:type="pct"/>
            <w:tcBorders>
              <w:left w:val="single" w:sz="6" w:space="0" w:color="auto"/>
              <w:right w:val="single" w:sz="6" w:space="0" w:color="auto"/>
            </w:tcBorders>
            <w:vAlign w:val="center"/>
          </w:tcPr>
          <w:p w14:paraId="36AFC67A" w14:textId="77777777" w:rsidR="004C09CB" w:rsidRPr="00A6653A" w:rsidRDefault="004C09CB" w:rsidP="004C09CB">
            <w:pPr>
              <w:keepNext/>
              <w:jc w:val="center"/>
              <w:rPr>
                <w:sz w:val="18"/>
                <w:szCs w:val="18"/>
                <w:lang w:val="en-GB" w:eastAsia="en-US"/>
              </w:rPr>
            </w:pPr>
            <w:r w:rsidRPr="00A6653A">
              <w:rPr>
                <w:sz w:val="18"/>
                <w:szCs w:val="18"/>
                <w:lang w:val="en-GB" w:eastAsia="en-US"/>
              </w:rPr>
              <w:t>-26.6</w:t>
            </w:r>
            <w:r w:rsidRPr="00A6653A">
              <w:rPr>
                <w:sz w:val="18"/>
                <w:szCs w:val="18"/>
                <w:vertAlign w:val="superscript"/>
                <w:lang w:val="en-GB" w:eastAsia="en-US"/>
              </w:rPr>
              <w:t>b</w:t>
            </w:r>
          </w:p>
          <w:p w14:paraId="105E07D8" w14:textId="77777777" w:rsidR="004C09CB" w:rsidRPr="00A6653A" w:rsidRDefault="004C09CB" w:rsidP="004C09CB">
            <w:pPr>
              <w:keepNext/>
              <w:jc w:val="center"/>
              <w:rPr>
                <w:sz w:val="18"/>
                <w:szCs w:val="18"/>
                <w:lang w:val="en-GB" w:eastAsia="en-US"/>
              </w:rPr>
            </w:pPr>
            <w:r w:rsidRPr="00A6653A">
              <w:rPr>
                <w:sz w:val="18"/>
                <w:szCs w:val="18"/>
                <w:lang w:val="en-GB" w:eastAsia="en-US"/>
              </w:rPr>
              <w:t>(-258.2)</w:t>
            </w:r>
          </w:p>
        </w:tc>
        <w:tc>
          <w:tcPr>
            <w:tcW w:w="576" w:type="pct"/>
            <w:tcBorders>
              <w:left w:val="single" w:sz="6" w:space="0" w:color="auto"/>
              <w:right w:val="single" w:sz="6" w:space="0" w:color="auto"/>
            </w:tcBorders>
            <w:vAlign w:val="center"/>
          </w:tcPr>
          <w:p w14:paraId="025FB4ED" w14:textId="77777777" w:rsidR="004C09CB" w:rsidRPr="00A6653A" w:rsidRDefault="004C09CB" w:rsidP="004C09CB">
            <w:pPr>
              <w:keepNext/>
              <w:jc w:val="center"/>
              <w:rPr>
                <w:sz w:val="18"/>
                <w:szCs w:val="18"/>
                <w:lang w:val="en-GB" w:eastAsia="en-US"/>
              </w:rPr>
            </w:pPr>
            <w:r w:rsidRPr="00A6653A">
              <w:rPr>
                <w:sz w:val="18"/>
                <w:szCs w:val="18"/>
                <w:lang w:val="en-GB" w:eastAsia="en-US"/>
              </w:rPr>
              <w:t>-49.8</w:t>
            </w:r>
            <w:r w:rsidRPr="00A6653A">
              <w:rPr>
                <w:sz w:val="18"/>
                <w:szCs w:val="18"/>
                <w:vertAlign w:val="superscript"/>
                <w:lang w:val="en-GB" w:eastAsia="en-US"/>
              </w:rPr>
              <w:t>b</w:t>
            </w:r>
          </w:p>
          <w:p w14:paraId="2CAC9834" w14:textId="77777777" w:rsidR="004C09CB" w:rsidRPr="00A6653A" w:rsidRDefault="004C09CB" w:rsidP="004C09CB">
            <w:pPr>
              <w:keepNext/>
              <w:jc w:val="center"/>
              <w:rPr>
                <w:sz w:val="18"/>
                <w:szCs w:val="18"/>
                <w:lang w:val="en-GB" w:eastAsia="en-US"/>
              </w:rPr>
            </w:pPr>
            <w:r w:rsidRPr="00A6653A">
              <w:rPr>
                <w:sz w:val="18"/>
                <w:szCs w:val="18"/>
                <w:lang w:val="en-GB" w:eastAsia="en-US"/>
              </w:rPr>
              <w:t>(-396.6)</w:t>
            </w:r>
          </w:p>
        </w:tc>
      </w:tr>
      <w:tr w:rsidR="004C09CB" w:rsidRPr="00A6653A" w14:paraId="7E769911" w14:textId="77777777" w:rsidTr="004C09CB">
        <w:trPr>
          <w:cantSplit/>
          <w:jc w:val="center"/>
        </w:trPr>
        <w:tc>
          <w:tcPr>
            <w:tcW w:w="2263" w:type="pct"/>
            <w:tcBorders>
              <w:left w:val="single" w:sz="6" w:space="0" w:color="auto"/>
              <w:right w:val="single" w:sz="6" w:space="0" w:color="auto"/>
            </w:tcBorders>
          </w:tcPr>
          <w:p w14:paraId="6782B436" w14:textId="77777777" w:rsidR="004C09CB" w:rsidRPr="00A6653A" w:rsidRDefault="004C09CB" w:rsidP="004C09CB">
            <w:pPr>
              <w:keepNext/>
              <w:rPr>
                <w:sz w:val="18"/>
                <w:szCs w:val="18"/>
                <w:lang w:val="en-GB" w:eastAsia="en-US"/>
              </w:rPr>
            </w:pPr>
            <w:r w:rsidRPr="00A6653A">
              <w:rPr>
                <w:sz w:val="18"/>
                <w:szCs w:val="18"/>
                <w:lang w:val="en-GB" w:eastAsia="en-US"/>
              </w:rPr>
              <w:t>Body weight gain, Day 8–15 (% difference)</w:t>
            </w:r>
          </w:p>
        </w:tc>
        <w:tc>
          <w:tcPr>
            <w:tcW w:w="540" w:type="pct"/>
            <w:tcBorders>
              <w:left w:val="single" w:sz="6" w:space="0" w:color="auto"/>
              <w:right w:val="single" w:sz="6" w:space="0" w:color="auto"/>
            </w:tcBorders>
            <w:vAlign w:val="center"/>
          </w:tcPr>
          <w:p w14:paraId="1C487CB9" w14:textId="77777777" w:rsidR="004C09CB" w:rsidRPr="00A6653A" w:rsidRDefault="004C09CB" w:rsidP="004C09CB">
            <w:pPr>
              <w:keepNext/>
              <w:jc w:val="center"/>
              <w:rPr>
                <w:sz w:val="18"/>
                <w:szCs w:val="18"/>
                <w:lang w:val="en-GB" w:eastAsia="en-US"/>
              </w:rPr>
            </w:pPr>
            <w:r w:rsidRPr="00A6653A">
              <w:rPr>
                <w:sz w:val="18"/>
                <w:szCs w:val="18"/>
                <w:lang w:val="en-GB" w:eastAsia="en-US"/>
              </w:rPr>
              <w:t>25.1</w:t>
            </w:r>
          </w:p>
          <w:p w14:paraId="23E57769"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3522C572" w14:textId="77777777" w:rsidR="004C09CB" w:rsidRPr="00A6653A" w:rsidRDefault="004C09CB" w:rsidP="004C09CB">
            <w:pPr>
              <w:keepNext/>
              <w:jc w:val="center"/>
              <w:rPr>
                <w:sz w:val="18"/>
                <w:szCs w:val="18"/>
                <w:lang w:val="en-GB" w:eastAsia="en-US"/>
              </w:rPr>
            </w:pPr>
            <w:r w:rsidRPr="00A6653A">
              <w:rPr>
                <w:sz w:val="18"/>
                <w:szCs w:val="18"/>
                <w:lang w:val="en-GB" w:eastAsia="en-US"/>
              </w:rPr>
              <w:t>18.1</w:t>
            </w:r>
            <w:r w:rsidRPr="00A6653A">
              <w:rPr>
                <w:sz w:val="18"/>
                <w:szCs w:val="18"/>
                <w:vertAlign w:val="superscript"/>
                <w:lang w:val="en-GB" w:eastAsia="en-US"/>
              </w:rPr>
              <w:t>b</w:t>
            </w:r>
          </w:p>
          <w:p w14:paraId="11FD7923" w14:textId="77777777" w:rsidR="004C09CB" w:rsidRPr="00A6653A" w:rsidRDefault="004C09CB" w:rsidP="004C09CB">
            <w:pPr>
              <w:keepNext/>
              <w:jc w:val="center"/>
              <w:rPr>
                <w:sz w:val="18"/>
                <w:szCs w:val="18"/>
                <w:lang w:val="en-GB" w:eastAsia="en-US"/>
              </w:rPr>
            </w:pPr>
            <w:r w:rsidRPr="00A6653A">
              <w:rPr>
                <w:sz w:val="18"/>
                <w:szCs w:val="18"/>
                <w:lang w:val="en-GB" w:eastAsia="en-US"/>
              </w:rPr>
              <w:t>(-27.8)</w:t>
            </w:r>
          </w:p>
        </w:tc>
        <w:tc>
          <w:tcPr>
            <w:tcW w:w="540" w:type="pct"/>
            <w:tcBorders>
              <w:left w:val="single" w:sz="6" w:space="0" w:color="auto"/>
              <w:right w:val="single" w:sz="6" w:space="0" w:color="auto"/>
            </w:tcBorders>
            <w:vAlign w:val="center"/>
          </w:tcPr>
          <w:p w14:paraId="441CFB92" w14:textId="77777777" w:rsidR="004C09CB" w:rsidRPr="00A6653A" w:rsidRDefault="004C09CB" w:rsidP="004C09CB">
            <w:pPr>
              <w:keepNext/>
              <w:jc w:val="center"/>
              <w:rPr>
                <w:sz w:val="18"/>
                <w:szCs w:val="18"/>
                <w:lang w:val="en-GB" w:eastAsia="en-US"/>
              </w:rPr>
            </w:pPr>
            <w:r w:rsidRPr="00A6653A">
              <w:rPr>
                <w:sz w:val="18"/>
                <w:szCs w:val="18"/>
                <w:lang w:val="en-GB" w:eastAsia="en-US"/>
              </w:rPr>
              <w:t>11.7</w:t>
            </w:r>
            <w:r w:rsidRPr="00A6653A">
              <w:rPr>
                <w:sz w:val="18"/>
                <w:szCs w:val="18"/>
                <w:vertAlign w:val="superscript"/>
                <w:lang w:val="en-GB" w:eastAsia="en-US"/>
              </w:rPr>
              <w:t>b</w:t>
            </w:r>
          </w:p>
          <w:p w14:paraId="26EBF14C" w14:textId="77777777" w:rsidR="004C09CB" w:rsidRPr="00A6653A" w:rsidRDefault="004C09CB" w:rsidP="004C09CB">
            <w:pPr>
              <w:keepNext/>
              <w:jc w:val="center"/>
              <w:rPr>
                <w:sz w:val="18"/>
                <w:szCs w:val="18"/>
                <w:lang w:val="en-GB" w:eastAsia="en-US"/>
              </w:rPr>
            </w:pPr>
            <w:r w:rsidRPr="00A6653A">
              <w:rPr>
                <w:sz w:val="18"/>
                <w:szCs w:val="18"/>
                <w:lang w:val="en-GB" w:eastAsia="en-US"/>
              </w:rPr>
              <w:t>(-53.3)</w:t>
            </w:r>
          </w:p>
        </w:tc>
        <w:tc>
          <w:tcPr>
            <w:tcW w:w="540" w:type="pct"/>
            <w:tcBorders>
              <w:left w:val="single" w:sz="6" w:space="0" w:color="auto"/>
              <w:right w:val="single" w:sz="6" w:space="0" w:color="auto"/>
            </w:tcBorders>
            <w:vAlign w:val="center"/>
          </w:tcPr>
          <w:p w14:paraId="4494C19B"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576" w:type="pct"/>
            <w:tcBorders>
              <w:left w:val="single" w:sz="6" w:space="0" w:color="auto"/>
              <w:right w:val="single" w:sz="6" w:space="0" w:color="auto"/>
            </w:tcBorders>
            <w:vAlign w:val="center"/>
          </w:tcPr>
          <w:p w14:paraId="19D43EB6"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64D33A11" w14:textId="77777777" w:rsidTr="004C09CB">
        <w:trPr>
          <w:cantSplit/>
          <w:jc w:val="center"/>
        </w:trPr>
        <w:tc>
          <w:tcPr>
            <w:tcW w:w="2263" w:type="pct"/>
            <w:tcBorders>
              <w:left w:val="single" w:sz="6" w:space="0" w:color="auto"/>
              <w:right w:val="single" w:sz="6" w:space="0" w:color="auto"/>
            </w:tcBorders>
          </w:tcPr>
          <w:p w14:paraId="26DB0FEC" w14:textId="77777777" w:rsidR="004C09CB" w:rsidRPr="00A6653A" w:rsidRDefault="004C09CB" w:rsidP="004C09CB">
            <w:pPr>
              <w:keepNext/>
              <w:rPr>
                <w:sz w:val="18"/>
                <w:szCs w:val="18"/>
                <w:lang w:val="en-GB" w:eastAsia="en-US"/>
              </w:rPr>
            </w:pPr>
            <w:r w:rsidRPr="00A6653A">
              <w:rPr>
                <w:sz w:val="18"/>
                <w:szCs w:val="18"/>
                <w:lang w:val="en-GB" w:eastAsia="en-US"/>
              </w:rPr>
              <w:t>Body weight gain, Day 15–22 (% difference)</w:t>
            </w:r>
          </w:p>
        </w:tc>
        <w:tc>
          <w:tcPr>
            <w:tcW w:w="540" w:type="pct"/>
            <w:tcBorders>
              <w:left w:val="single" w:sz="6" w:space="0" w:color="auto"/>
              <w:right w:val="single" w:sz="6" w:space="0" w:color="auto"/>
            </w:tcBorders>
            <w:vAlign w:val="center"/>
          </w:tcPr>
          <w:p w14:paraId="3CFE9632" w14:textId="77777777" w:rsidR="004C09CB" w:rsidRPr="00A6653A" w:rsidRDefault="004C09CB" w:rsidP="004C09CB">
            <w:pPr>
              <w:keepNext/>
              <w:jc w:val="center"/>
              <w:rPr>
                <w:sz w:val="18"/>
                <w:szCs w:val="18"/>
                <w:lang w:val="en-GB" w:eastAsia="en-US"/>
              </w:rPr>
            </w:pPr>
            <w:r w:rsidRPr="00A6653A">
              <w:rPr>
                <w:sz w:val="18"/>
                <w:szCs w:val="18"/>
                <w:lang w:val="en-GB" w:eastAsia="en-US"/>
              </w:rPr>
              <w:t>20.1</w:t>
            </w:r>
          </w:p>
          <w:p w14:paraId="0DD4BE41"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35937F08" w14:textId="77777777" w:rsidR="004C09CB" w:rsidRPr="00A6653A" w:rsidRDefault="004C09CB" w:rsidP="004C09CB">
            <w:pPr>
              <w:keepNext/>
              <w:jc w:val="center"/>
              <w:rPr>
                <w:sz w:val="18"/>
                <w:szCs w:val="18"/>
                <w:lang w:val="en-GB" w:eastAsia="en-US"/>
              </w:rPr>
            </w:pPr>
            <w:r w:rsidRPr="00A6653A">
              <w:rPr>
                <w:sz w:val="18"/>
                <w:szCs w:val="18"/>
                <w:lang w:val="en-GB" w:eastAsia="en-US"/>
              </w:rPr>
              <w:t>20.0</w:t>
            </w:r>
          </w:p>
          <w:p w14:paraId="767D3151" w14:textId="77777777" w:rsidR="004C09CB" w:rsidRPr="00A6653A" w:rsidRDefault="004C09CB" w:rsidP="004C09CB">
            <w:pPr>
              <w:keepNext/>
              <w:jc w:val="center"/>
              <w:rPr>
                <w:sz w:val="18"/>
                <w:szCs w:val="18"/>
                <w:lang w:val="en-GB" w:eastAsia="en-US"/>
              </w:rPr>
            </w:pPr>
            <w:r w:rsidRPr="00A6653A">
              <w:rPr>
                <w:sz w:val="18"/>
                <w:szCs w:val="18"/>
                <w:lang w:val="en-GB" w:eastAsia="en-US"/>
              </w:rPr>
              <w:t>(-0.6)</w:t>
            </w:r>
          </w:p>
        </w:tc>
        <w:tc>
          <w:tcPr>
            <w:tcW w:w="540" w:type="pct"/>
            <w:tcBorders>
              <w:left w:val="single" w:sz="6" w:space="0" w:color="auto"/>
              <w:right w:val="single" w:sz="6" w:space="0" w:color="auto"/>
            </w:tcBorders>
            <w:vAlign w:val="center"/>
          </w:tcPr>
          <w:p w14:paraId="3BD9E158" w14:textId="77777777" w:rsidR="004C09CB" w:rsidRPr="00A6653A" w:rsidRDefault="004C09CB" w:rsidP="004C09CB">
            <w:pPr>
              <w:keepNext/>
              <w:jc w:val="center"/>
              <w:rPr>
                <w:sz w:val="18"/>
                <w:szCs w:val="18"/>
                <w:lang w:val="en-GB" w:eastAsia="en-US"/>
              </w:rPr>
            </w:pPr>
            <w:r w:rsidRPr="00A6653A">
              <w:rPr>
                <w:sz w:val="18"/>
                <w:szCs w:val="18"/>
                <w:lang w:val="en-GB" w:eastAsia="en-US"/>
              </w:rPr>
              <w:t>12.4</w:t>
            </w:r>
            <w:r w:rsidRPr="00A6653A">
              <w:rPr>
                <w:sz w:val="18"/>
                <w:szCs w:val="18"/>
                <w:vertAlign w:val="superscript"/>
                <w:lang w:val="en-GB" w:eastAsia="en-US"/>
              </w:rPr>
              <w:t>b</w:t>
            </w:r>
          </w:p>
          <w:p w14:paraId="30A6BC9E" w14:textId="77777777" w:rsidR="004C09CB" w:rsidRPr="00A6653A" w:rsidRDefault="004C09CB" w:rsidP="004C09CB">
            <w:pPr>
              <w:keepNext/>
              <w:jc w:val="center"/>
              <w:rPr>
                <w:sz w:val="18"/>
                <w:szCs w:val="18"/>
                <w:lang w:val="en-GB" w:eastAsia="en-US"/>
              </w:rPr>
            </w:pPr>
            <w:r w:rsidRPr="00A6653A">
              <w:rPr>
                <w:sz w:val="18"/>
                <w:szCs w:val="18"/>
                <w:lang w:val="en-GB" w:eastAsia="en-US"/>
              </w:rPr>
              <w:t>(-38.5)</w:t>
            </w:r>
          </w:p>
        </w:tc>
        <w:tc>
          <w:tcPr>
            <w:tcW w:w="540" w:type="pct"/>
            <w:tcBorders>
              <w:left w:val="single" w:sz="6" w:space="0" w:color="auto"/>
              <w:right w:val="single" w:sz="6" w:space="0" w:color="auto"/>
            </w:tcBorders>
            <w:vAlign w:val="center"/>
          </w:tcPr>
          <w:p w14:paraId="079ED677"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576" w:type="pct"/>
            <w:tcBorders>
              <w:left w:val="single" w:sz="6" w:space="0" w:color="auto"/>
              <w:right w:val="single" w:sz="6" w:space="0" w:color="auto"/>
            </w:tcBorders>
            <w:vAlign w:val="center"/>
          </w:tcPr>
          <w:p w14:paraId="73963745"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0E8362BB" w14:textId="77777777" w:rsidTr="004C09CB">
        <w:trPr>
          <w:cantSplit/>
          <w:jc w:val="center"/>
        </w:trPr>
        <w:tc>
          <w:tcPr>
            <w:tcW w:w="2263" w:type="pct"/>
            <w:tcBorders>
              <w:left w:val="single" w:sz="6" w:space="0" w:color="auto"/>
              <w:right w:val="single" w:sz="6" w:space="0" w:color="auto"/>
            </w:tcBorders>
          </w:tcPr>
          <w:p w14:paraId="16677C83" w14:textId="77777777" w:rsidR="004C09CB" w:rsidRPr="00A6653A" w:rsidRDefault="004C09CB" w:rsidP="004C09CB">
            <w:pPr>
              <w:keepNext/>
              <w:rPr>
                <w:sz w:val="18"/>
                <w:szCs w:val="18"/>
                <w:lang w:val="en-GB" w:eastAsia="en-US"/>
              </w:rPr>
            </w:pPr>
            <w:r w:rsidRPr="00A6653A">
              <w:rPr>
                <w:sz w:val="18"/>
                <w:szCs w:val="18"/>
                <w:lang w:val="en-GB" w:eastAsia="en-US"/>
              </w:rPr>
              <w:t>Body weight gain, Day 22–29 (% difference)</w:t>
            </w:r>
          </w:p>
        </w:tc>
        <w:tc>
          <w:tcPr>
            <w:tcW w:w="540" w:type="pct"/>
            <w:tcBorders>
              <w:left w:val="single" w:sz="6" w:space="0" w:color="auto"/>
              <w:right w:val="single" w:sz="6" w:space="0" w:color="auto"/>
            </w:tcBorders>
            <w:vAlign w:val="center"/>
          </w:tcPr>
          <w:p w14:paraId="1B207B5E" w14:textId="77777777" w:rsidR="004C09CB" w:rsidRPr="00A6653A" w:rsidRDefault="004C09CB" w:rsidP="004C09CB">
            <w:pPr>
              <w:keepNext/>
              <w:jc w:val="center"/>
              <w:rPr>
                <w:sz w:val="18"/>
                <w:szCs w:val="18"/>
                <w:lang w:val="en-GB" w:eastAsia="en-US"/>
              </w:rPr>
            </w:pPr>
            <w:r w:rsidRPr="00A6653A">
              <w:rPr>
                <w:sz w:val="18"/>
                <w:szCs w:val="18"/>
                <w:lang w:val="en-GB" w:eastAsia="en-US"/>
              </w:rPr>
              <w:t>9.7</w:t>
            </w:r>
          </w:p>
          <w:p w14:paraId="48298D74"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7D247FD7" w14:textId="77777777" w:rsidR="004C09CB" w:rsidRPr="00A6653A" w:rsidRDefault="004C09CB" w:rsidP="004C09CB">
            <w:pPr>
              <w:keepNext/>
              <w:jc w:val="center"/>
              <w:rPr>
                <w:sz w:val="18"/>
                <w:szCs w:val="18"/>
                <w:lang w:val="en-GB" w:eastAsia="en-US"/>
              </w:rPr>
            </w:pPr>
            <w:r w:rsidRPr="00A6653A">
              <w:rPr>
                <w:sz w:val="18"/>
                <w:szCs w:val="18"/>
                <w:lang w:val="en-GB" w:eastAsia="en-US"/>
              </w:rPr>
              <w:t>6.2</w:t>
            </w:r>
          </w:p>
          <w:p w14:paraId="7C49601A" w14:textId="77777777" w:rsidR="004C09CB" w:rsidRPr="00A6653A" w:rsidRDefault="004C09CB" w:rsidP="004C09CB">
            <w:pPr>
              <w:keepNext/>
              <w:jc w:val="center"/>
              <w:rPr>
                <w:sz w:val="18"/>
                <w:szCs w:val="18"/>
                <w:lang w:val="en-GB" w:eastAsia="en-US"/>
              </w:rPr>
            </w:pPr>
            <w:r w:rsidRPr="00A6653A">
              <w:rPr>
                <w:sz w:val="18"/>
                <w:szCs w:val="18"/>
                <w:lang w:val="en-GB" w:eastAsia="en-US"/>
              </w:rPr>
              <w:t>(-36.3)</w:t>
            </w:r>
          </w:p>
        </w:tc>
        <w:tc>
          <w:tcPr>
            <w:tcW w:w="540" w:type="pct"/>
            <w:tcBorders>
              <w:left w:val="single" w:sz="6" w:space="0" w:color="auto"/>
              <w:right w:val="single" w:sz="6" w:space="0" w:color="auto"/>
            </w:tcBorders>
            <w:vAlign w:val="center"/>
          </w:tcPr>
          <w:p w14:paraId="25F8AF2C" w14:textId="77777777" w:rsidR="004C09CB" w:rsidRPr="00A6653A" w:rsidRDefault="004C09CB" w:rsidP="004C09CB">
            <w:pPr>
              <w:keepNext/>
              <w:jc w:val="center"/>
              <w:rPr>
                <w:sz w:val="18"/>
                <w:szCs w:val="18"/>
                <w:lang w:val="en-GB" w:eastAsia="en-US"/>
              </w:rPr>
            </w:pPr>
            <w:r w:rsidRPr="00A6653A">
              <w:rPr>
                <w:sz w:val="18"/>
                <w:szCs w:val="18"/>
                <w:lang w:val="en-GB" w:eastAsia="en-US"/>
              </w:rPr>
              <w:t>5.9</w:t>
            </w:r>
          </w:p>
          <w:p w14:paraId="5064E9D9" w14:textId="77777777" w:rsidR="004C09CB" w:rsidRPr="00A6653A" w:rsidRDefault="004C09CB" w:rsidP="004C09CB">
            <w:pPr>
              <w:keepNext/>
              <w:jc w:val="center"/>
              <w:rPr>
                <w:sz w:val="18"/>
                <w:szCs w:val="18"/>
                <w:lang w:val="en-GB" w:eastAsia="en-US"/>
              </w:rPr>
            </w:pPr>
            <w:r w:rsidRPr="00A6653A">
              <w:rPr>
                <w:sz w:val="18"/>
                <w:szCs w:val="18"/>
                <w:lang w:val="en-GB" w:eastAsia="en-US"/>
              </w:rPr>
              <w:t>(-39.6)</w:t>
            </w:r>
          </w:p>
        </w:tc>
        <w:tc>
          <w:tcPr>
            <w:tcW w:w="540" w:type="pct"/>
            <w:tcBorders>
              <w:left w:val="single" w:sz="6" w:space="0" w:color="auto"/>
              <w:right w:val="single" w:sz="6" w:space="0" w:color="auto"/>
            </w:tcBorders>
            <w:vAlign w:val="center"/>
          </w:tcPr>
          <w:p w14:paraId="4A6C12E2"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576" w:type="pct"/>
            <w:tcBorders>
              <w:left w:val="single" w:sz="6" w:space="0" w:color="auto"/>
              <w:right w:val="single" w:sz="6" w:space="0" w:color="auto"/>
            </w:tcBorders>
            <w:vAlign w:val="center"/>
          </w:tcPr>
          <w:p w14:paraId="2F1D34E8"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677468FA" w14:textId="77777777" w:rsidTr="004C09CB">
        <w:trPr>
          <w:cantSplit/>
          <w:jc w:val="center"/>
        </w:trPr>
        <w:tc>
          <w:tcPr>
            <w:tcW w:w="2263" w:type="pct"/>
            <w:tcBorders>
              <w:left w:val="single" w:sz="6" w:space="0" w:color="auto"/>
              <w:right w:val="single" w:sz="6" w:space="0" w:color="auto"/>
            </w:tcBorders>
          </w:tcPr>
          <w:p w14:paraId="616F471F" w14:textId="77777777" w:rsidR="004C09CB" w:rsidRPr="00A6653A" w:rsidRDefault="004C09CB" w:rsidP="004C09CB">
            <w:pPr>
              <w:keepNext/>
              <w:rPr>
                <w:sz w:val="18"/>
                <w:szCs w:val="18"/>
                <w:lang w:val="en-GB" w:eastAsia="en-US"/>
              </w:rPr>
            </w:pPr>
            <w:r w:rsidRPr="00A6653A">
              <w:rPr>
                <w:sz w:val="18"/>
                <w:szCs w:val="18"/>
                <w:lang w:val="en-GB" w:eastAsia="en-US"/>
              </w:rPr>
              <w:t>Overall body weight gain Day 1–29 (% difference)</w:t>
            </w:r>
          </w:p>
        </w:tc>
        <w:tc>
          <w:tcPr>
            <w:tcW w:w="540" w:type="pct"/>
            <w:tcBorders>
              <w:left w:val="single" w:sz="6" w:space="0" w:color="auto"/>
              <w:right w:val="single" w:sz="6" w:space="0" w:color="auto"/>
            </w:tcBorders>
            <w:vAlign w:val="center"/>
          </w:tcPr>
          <w:p w14:paraId="05084A08" w14:textId="77777777" w:rsidR="004C09CB" w:rsidRPr="00A6653A" w:rsidRDefault="004C09CB" w:rsidP="004C09CB">
            <w:pPr>
              <w:keepNext/>
              <w:jc w:val="center"/>
              <w:rPr>
                <w:sz w:val="18"/>
                <w:szCs w:val="18"/>
                <w:lang w:val="en-GB" w:eastAsia="en-US"/>
              </w:rPr>
            </w:pPr>
            <w:r w:rsidRPr="00A6653A">
              <w:rPr>
                <w:sz w:val="18"/>
                <w:szCs w:val="18"/>
                <w:lang w:val="en-GB" w:eastAsia="en-US"/>
              </w:rPr>
              <w:t>71.6</w:t>
            </w:r>
          </w:p>
          <w:p w14:paraId="2A0CB940" w14:textId="77777777" w:rsidR="004C09CB" w:rsidRPr="00A6653A" w:rsidRDefault="004C09CB" w:rsidP="004C09CB">
            <w:pPr>
              <w:keepNext/>
              <w:jc w:val="center"/>
              <w:rPr>
                <w:sz w:val="18"/>
                <w:szCs w:val="18"/>
                <w:lang w:val="en-GB" w:eastAsia="en-US"/>
              </w:rPr>
            </w:pPr>
            <w:r w:rsidRPr="00A6653A">
              <w:rPr>
                <w:sz w:val="18"/>
                <w:szCs w:val="18"/>
                <w:lang w:val="en-GB" w:eastAsia="en-US"/>
              </w:rPr>
              <w:t>(control)</w:t>
            </w:r>
          </w:p>
        </w:tc>
        <w:tc>
          <w:tcPr>
            <w:tcW w:w="540" w:type="pct"/>
            <w:tcBorders>
              <w:left w:val="single" w:sz="6" w:space="0" w:color="auto"/>
              <w:right w:val="single" w:sz="6" w:space="0" w:color="auto"/>
            </w:tcBorders>
            <w:vAlign w:val="center"/>
          </w:tcPr>
          <w:p w14:paraId="452B8366" w14:textId="77777777" w:rsidR="004C09CB" w:rsidRPr="00A6653A" w:rsidRDefault="004C09CB" w:rsidP="004C09CB">
            <w:pPr>
              <w:keepNext/>
              <w:jc w:val="center"/>
              <w:rPr>
                <w:sz w:val="18"/>
                <w:szCs w:val="18"/>
                <w:lang w:val="en-GB" w:eastAsia="en-US"/>
              </w:rPr>
            </w:pPr>
            <w:r w:rsidRPr="00A6653A">
              <w:rPr>
                <w:sz w:val="18"/>
                <w:szCs w:val="18"/>
                <w:lang w:val="en-GB" w:eastAsia="en-US"/>
              </w:rPr>
              <w:t>58.0</w:t>
            </w:r>
            <w:r w:rsidRPr="00A6653A">
              <w:rPr>
                <w:sz w:val="18"/>
                <w:szCs w:val="18"/>
                <w:vertAlign w:val="superscript"/>
                <w:lang w:val="en-GB" w:eastAsia="en-US"/>
              </w:rPr>
              <w:t>b</w:t>
            </w:r>
          </w:p>
          <w:p w14:paraId="315CADE8" w14:textId="77777777" w:rsidR="004C09CB" w:rsidRPr="00A6653A" w:rsidRDefault="004C09CB" w:rsidP="004C09CB">
            <w:pPr>
              <w:keepNext/>
              <w:jc w:val="center"/>
              <w:rPr>
                <w:sz w:val="18"/>
                <w:szCs w:val="18"/>
                <w:lang w:val="en-GB" w:eastAsia="en-US"/>
              </w:rPr>
            </w:pPr>
            <w:r w:rsidRPr="00A6653A">
              <w:rPr>
                <w:sz w:val="18"/>
                <w:szCs w:val="18"/>
                <w:lang w:val="en-GB" w:eastAsia="en-US"/>
              </w:rPr>
              <w:t>(-19.0)</w:t>
            </w:r>
          </w:p>
        </w:tc>
        <w:tc>
          <w:tcPr>
            <w:tcW w:w="540" w:type="pct"/>
            <w:tcBorders>
              <w:left w:val="single" w:sz="6" w:space="0" w:color="auto"/>
              <w:right w:val="single" w:sz="6" w:space="0" w:color="auto"/>
            </w:tcBorders>
            <w:vAlign w:val="center"/>
          </w:tcPr>
          <w:p w14:paraId="4B886C8E" w14:textId="77777777" w:rsidR="004C09CB" w:rsidRPr="00A6653A" w:rsidRDefault="004C09CB" w:rsidP="004C09CB">
            <w:pPr>
              <w:keepNext/>
              <w:jc w:val="center"/>
              <w:rPr>
                <w:sz w:val="18"/>
                <w:szCs w:val="18"/>
                <w:lang w:val="en-GB" w:eastAsia="en-US"/>
              </w:rPr>
            </w:pPr>
            <w:r w:rsidRPr="00A6653A">
              <w:rPr>
                <w:sz w:val="18"/>
                <w:szCs w:val="18"/>
                <w:lang w:val="en-GB" w:eastAsia="en-US"/>
              </w:rPr>
              <w:t>29.5</w:t>
            </w:r>
            <w:r w:rsidRPr="00A6653A">
              <w:rPr>
                <w:sz w:val="18"/>
                <w:szCs w:val="18"/>
                <w:vertAlign w:val="superscript"/>
                <w:lang w:val="en-GB" w:eastAsia="en-US"/>
              </w:rPr>
              <w:t>b</w:t>
            </w:r>
          </w:p>
          <w:p w14:paraId="4BB9642B" w14:textId="77777777" w:rsidR="004C09CB" w:rsidRPr="00A6653A" w:rsidRDefault="004C09CB" w:rsidP="004C09CB">
            <w:pPr>
              <w:keepNext/>
              <w:jc w:val="center"/>
              <w:rPr>
                <w:sz w:val="18"/>
                <w:szCs w:val="18"/>
                <w:lang w:val="en-GB" w:eastAsia="en-US"/>
              </w:rPr>
            </w:pPr>
            <w:r w:rsidRPr="00A6653A">
              <w:rPr>
                <w:sz w:val="18"/>
                <w:szCs w:val="18"/>
                <w:lang w:val="en-GB" w:eastAsia="en-US"/>
              </w:rPr>
              <w:t>(-58.8)</w:t>
            </w:r>
          </w:p>
        </w:tc>
        <w:tc>
          <w:tcPr>
            <w:tcW w:w="540" w:type="pct"/>
            <w:tcBorders>
              <w:left w:val="single" w:sz="6" w:space="0" w:color="auto"/>
              <w:right w:val="single" w:sz="6" w:space="0" w:color="auto"/>
            </w:tcBorders>
            <w:vAlign w:val="center"/>
          </w:tcPr>
          <w:p w14:paraId="2244A4A2"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c>
          <w:tcPr>
            <w:tcW w:w="576" w:type="pct"/>
            <w:tcBorders>
              <w:left w:val="single" w:sz="6" w:space="0" w:color="auto"/>
              <w:right w:val="single" w:sz="6" w:space="0" w:color="auto"/>
            </w:tcBorders>
            <w:vAlign w:val="center"/>
          </w:tcPr>
          <w:p w14:paraId="3E6C9A9E" w14:textId="77777777" w:rsidR="004C09CB" w:rsidRPr="00A6653A" w:rsidRDefault="004C09CB" w:rsidP="004C09CB">
            <w:pPr>
              <w:keepNext/>
              <w:jc w:val="center"/>
              <w:rPr>
                <w:sz w:val="18"/>
                <w:szCs w:val="18"/>
                <w:lang w:val="en-GB" w:eastAsia="en-US"/>
              </w:rPr>
            </w:pPr>
            <w:r w:rsidRPr="00A6653A">
              <w:rPr>
                <w:sz w:val="18"/>
                <w:szCs w:val="18"/>
                <w:lang w:val="en-GB" w:eastAsia="en-US"/>
              </w:rPr>
              <w:t>—</w:t>
            </w:r>
          </w:p>
        </w:tc>
      </w:tr>
      <w:tr w:rsidR="004C09CB" w:rsidRPr="00A6653A" w14:paraId="57C245CA" w14:textId="77777777" w:rsidTr="004C09CB">
        <w:trPr>
          <w:cantSplit/>
          <w:jc w:val="center"/>
        </w:trPr>
        <w:tc>
          <w:tcPr>
            <w:tcW w:w="5000" w:type="pct"/>
            <w:gridSpan w:val="6"/>
            <w:tcBorders>
              <w:top w:val="single" w:sz="6" w:space="0" w:color="auto"/>
            </w:tcBorders>
            <w:vAlign w:val="center"/>
          </w:tcPr>
          <w:p w14:paraId="77EC26E5" w14:textId="77777777" w:rsidR="004C09CB" w:rsidRPr="00A6653A"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a</w:t>
            </w:r>
            <w:r w:rsidRPr="00A6653A">
              <w:rPr>
                <w:sz w:val="18"/>
                <w:szCs w:val="18"/>
                <w:lang w:val="en-GB" w:eastAsia="en-US"/>
              </w:rPr>
              <w:tab/>
              <w:t>Significantly different from control by the Dunnett non-parametric 2-sided criteria, p &lt;0.05.</w:t>
            </w:r>
          </w:p>
          <w:p w14:paraId="399D047F" w14:textId="77777777" w:rsidR="004C09CB" w:rsidRPr="00A6653A" w:rsidRDefault="004C09CB" w:rsidP="004C09CB">
            <w:pPr>
              <w:tabs>
                <w:tab w:val="left" w:pos="384"/>
                <w:tab w:val="left" w:pos="6390"/>
              </w:tabs>
              <w:spacing w:line="240" w:lineRule="exact"/>
              <w:ind w:left="384" w:hanging="384"/>
              <w:rPr>
                <w:sz w:val="18"/>
                <w:szCs w:val="18"/>
                <w:lang w:val="en-GB" w:eastAsia="en-US"/>
              </w:rPr>
            </w:pPr>
            <w:r w:rsidRPr="00A6653A">
              <w:rPr>
                <w:sz w:val="18"/>
                <w:szCs w:val="18"/>
                <w:vertAlign w:val="superscript"/>
                <w:lang w:val="en-GB" w:eastAsia="en-US"/>
              </w:rPr>
              <w:t>b</w:t>
            </w:r>
            <w:r w:rsidRPr="00A6653A">
              <w:rPr>
                <w:sz w:val="18"/>
                <w:szCs w:val="18"/>
                <w:lang w:val="en-GB" w:eastAsia="en-US"/>
              </w:rPr>
              <w:tab/>
              <w:t>Significantly different from control by the Dunnett 2</w:t>
            </w:r>
            <w:r w:rsidRPr="00A6653A">
              <w:rPr>
                <w:sz w:val="18"/>
                <w:szCs w:val="18"/>
                <w:lang w:val="en-GB" w:eastAsia="en-US"/>
              </w:rPr>
              <w:noBreakHyphen/>
              <w:t>sided criteria, p &lt;0.05.</w:t>
            </w:r>
          </w:p>
        </w:tc>
      </w:tr>
    </w:tbl>
    <w:p w14:paraId="52FC456D" w14:textId="77777777" w:rsidR="004B6678" w:rsidRDefault="004B6678" w:rsidP="004B6678">
      <w:pPr>
        <w:keepNext/>
        <w:tabs>
          <w:tab w:val="left" w:pos="396"/>
        </w:tabs>
        <w:jc w:val="both"/>
        <w:rPr>
          <w:caps/>
          <w:szCs w:val="20"/>
          <w:lang w:val="en-GB" w:eastAsia="en-US"/>
        </w:rPr>
      </w:pPr>
    </w:p>
    <w:p w14:paraId="330047C8" w14:textId="77777777" w:rsidR="004C09CB" w:rsidRPr="004C09CB" w:rsidRDefault="004C09CB" w:rsidP="004C09CB">
      <w:pPr>
        <w:keepNext/>
        <w:tabs>
          <w:tab w:val="left" w:pos="396"/>
        </w:tabs>
        <w:spacing w:after="240"/>
        <w:jc w:val="both"/>
        <w:rPr>
          <w:caps/>
          <w:szCs w:val="20"/>
          <w:lang w:val="en-GB" w:eastAsia="en-US"/>
        </w:rPr>
      </w:pPr>
      <w:r w:rsidRPr="004C09CB">
        <w:rPr>
          <w:caps/>
          <w:szCs w:val="20"/>
          <w:lang w:val="en-GB" w:eastAsia="en-US"/>
        </w:rPr>
        <w:t>C.</w:t>
      </w:r>
      <w:r w:rsidRPr="004C09CB">
        <w:rPr>
          <w:caps/>
          <w:szCs w:val="20"/>
          <w:lang w:val="en-GB" w:eastAsia="en-US"/>
        </w:rPr>
        <w:tab/>
        <w:t>FOOD CONSUMPTION AND FOOD EFFICIENCY</w:t>
      </w:r>
    </w:p>
    <w:p w14:paraId="2CCE8DB0" w14:textId="77777777" w:rsidR="004C09CB" w:rsidRPr="004C09CB" w:rsidRDefault="004C09CB" w:rsidP="004C09CB">
      <w:pPr>
        <w:spacing w:after="240"/>
        <w:ind w:left="396"/>
        <w:jc w:val="both"/>
        <w:rPr>
          <w:szCs w:val="20"/>
          <w:lang w:val="en-GB" w:eastAsia="en-US"/>
        </w:rPr>
      </w:pPr>
      <w:r w:rsidRPr="004C09CB">
        <w:rPr>
          <w:szCs w:val="20"/>
          <w:lang w:val="en-GB" w:eastAsia="en-US"/>
        </w:rPr>
        <w:t>Over the initial 8-day period of the study, food consumption was markedly reduced in the 750 and 1500 ppm males and females (73.9 and 87.7% for males, respectively, and 71.9 and 89.1% for females, respectively.  Reductions in food consumption and food efficiency parameters in males and females at 750 and 1500 ppm corresponded to the losses in body weight described above, necessitating the early termination of these two groups.</w:t>
      </w:r>
    </w:p>
    <w:p w14:paraId="0B1E5E1A" w14:textId="77777777" w:rsidR="004C09CB" w:rsidRPr="004C09CB" w:rsidRDefault="004C09CB" w:rsidP="004C09CB">
      <w:pPr>
        <w:spacing w:after="240"/>
        <w:ind w:left="396"/>
        <w:jc w:val="both"/>
        <w:rPr>
          <w:szCs w:val="20"/>
          <w:lang w:val="en-GB" w:eastAsia="en-US"/>
        </w:rPr>
      </w:pPr>
      <w:r w:rsidRPr="004C09CB">
        <w:rPr>
          <w:szCs w:val="20"/>
          <w:lang w:val="en-GB" w:eastAsia="en-US"/>
        </w:rPr>
        <w:t>Animals in the 150 and 350 ppm groups continued to exhibit lower food consumption compared with controls, for the remainder of the study.  Overall (test Day 1–29) food consumption was statistically significantly lower than controls in both sexes consuming 150 or 350 ppm; means were 6 and 30% lower in males, and 14 and 40% lower in females, respectively, compared with control means.  Due to the corresponding reductions in body weight gain, the reductions in food efficiency were less pronounced than for food consumption; the differences were statistically significant for most intervals including the overall study duration for both sexes at 350 ppm, but were not statistically significant in either sex at 150 ppm (except for one statistically significant difference in males during test Days 1</w:t>
      </w:r>
      <w:r w:rsidRPr="004C09CB">
        <w:rPr>
          <w:szCs w:val="20"/>
          <w:lang w:val="en-GB" w:eastAsia="en-US"/>
        </w:rPr>
        <w:noBreakHyphen/>
        <w:t xml:space="preserve">4).  </w:t>
      </w:r>
      <w:r w:rsidRPr="004C09CB">
        <w:rPr>
          <w:szCs w:val="20"/>
          <w:lang w:val="en-GB" w:eastAsia="en-US"/>
        </w:rPr>
        <w:lastRenderedPageBreak/>
        <w:t>Overall food efficiency means for the 150 and 350 ppm groups, respectively, were 7 and 26% lower in males and 5 and 30% lower in females, compared with the controls.</w:t>
      </w:r>
    </w:p>
    <w:p w14:paraId="270CB1A9" w14:textId="77777777" w:rsidR="004C09CB" w:rsidRPr="004C09CB" w:rsidRDefault="004C09CB" w:rsidP="004C09CB">
      <w:pPr>
        <w:spacing w:after="240"/>
        <w:ind w:left="396"/>
        <w:jc w:val="both"/>
        <w:rPr>
          <w:szCs w:val="20"/>
          <w:lang w:val="en-GB" w:eastAsia="en-US"/>
        </w:rPr>
      </w:pPr>
      <w:r w:rsidRPr="004C09CB">
        <w:rPr>
          <w:szCs w:val="20"/>
          <w:lang w:val="en-GB" w:eastAsia="en-US"/>
        </w:rPr>
        <w:t>The reductions in food consumption and food efficiency were considered adverse at 350 ppm, and were likely adverse at 150 ppm as well, as noted in the evaluation of body weight.</w:t>
      </w:r>
    </w:p>
    <w:tbl>
      <w:tblPr>
        <w:tblW w:w="5000" w:type="pct"/>
        <w:jc w:val="center"/>
        <w:tblLayout w:type="fixed"/>
        <w:tblCellMar>
          <w:left w:w="115" w:type="dxa"/>
          <w:right w:w="115" w:type="dxa"/>
        </w:tblCellMar>
        <w:tblLook w:val="0000" w:firstRow="0" w:lastRow="0" w:firstColumn="0" w:lastColumn="0" w:noHBand="0" w:noVBand="0"/>
      </w:tblPr>
      <w:tblGrid>
        <w:gridCol w:w="3893"/>
        <w:gridCol w:w="1093"/>
        <w:gridCol w:w="1093"/>
        <w:gridCol w:w="1093"/>
        <w:gridCol w:w="1093"/>
        <w:gridCol w:w="1095"/>
      </w:tblGrid>
      <w:tr w:rsidR="004C09CB" w:rsidRPr="004B6678" w14:paraId="372F7986" w14:textId="77777777" w:rsidTr="004C09CB">
        <w:trPr>
          <w:cantSplit/>
          <w:jc w:val="center"/>
        </w:trPr>
        <w:tc>
          <w:tcPr>
            <w:tcW w:w="5000" w:type="pct"/>
            <w:gridSpan w:val="6"/>
            <w:tcBorders>
              <w:bottom w:val="single" w:sz="6" w:space="0" w:color="auto"/>
            </w:tcBorders>
          </w:tcPr>
          <w:p w14:paraId="2D086C4C" w14:textId="77777777" w:rsidR="004C09CB" w:rsidRPr="004B6678" w:rsidRDefault="004C09CB" w:rsidP="004B6678">
            <w:pPr>
              <w:keepNext/>
              <w:rPr>
                <w:b/>
                <w:sz w:val="20"/>
                <w:szCs w:val="20"/>
                <w:lang w:val="en-GB" w:eastAsia="en-US"/>
              </w:rPr>
            </w:pPr>
            <w:bookmarkStart w:id="1303" w:name="_Toc67365295"/>
            <w:bookmarkStart w:id="1304" w:name="_Toc83181653"/>
            <w:bookmarkStart w:id="1305" w:name="_Ref463435077"/>
            <w:r w:rsidRPr="004B6678">
              <w:rPr>
                <w:b/>
                <w:sz w:val="20"/>
                <w:szCs w:val="20"/>
                <w:lang w:val="en-GB" w:eastAsia="en-US"/>
              </w:rPr>
              <w:t>Table </w:t>
            </w:r>
            <w:r w:rsidRPr="004B6678">
              <w:rPr>
                <w:b/>
                <w:sz w:val="20"/>
                <w:szCs w:val="20"/>
                <w:lang w:val="en-GB" w:eastAsia="en-US"/>
              </w:rPr>
              <w:fldChar w:fldCharType="begin"/>
            </w:r>
            <w:r w:rsidRPr="004B6678">
              <w:rPr>
                <w:b/>
                <w:sz w:val="20"/>
                <w:szCs w:val="20"/>
                <w:lang w:val="en-GB" w:eastAsia="en-US"/>
              </w:rPr>
              <w:instrText xml:space="preserve"> SEQ Table \* ARABIC </w:instrText>
            </w:r>
            <w:r w:rsidRPr="004B6678">
              <w:rPr>
                <w:b/>
                <w:sz w:val="20"/>
                <w:szCs w:val="20"/>
                <w:lang w:val="en-GB" w:eastAsia="en-US"/>
              </w:rPr>
              <w:fldChar w:fldCharType="separate"/>
            </w:r>
            <w:r w:rsidR="003C2813">
              <w:rPr>
                <w:b/>
                <w:noProof/>
                <w:sz w:val="20"/>
                <w:szCs w:val="20"/>
                <w:lang w:val="en-GB" w:eastAsia="en-US"/>
              </w:rPr>
              <w:t>13</w:t>
            </w:r>
            <w:r w:rsidRPr="004B6678">
              <w:rPr>
                <w:b/>
                <w:sz w:val="20"/>
                <w:szCs w:val="20"/>
                <w:lang w:val="en-GB" w:eastAsia="en-US"/>
              </w:rPr>
              <w:fldChar w:fldCharType="end"/>
            </w:r>
            <w:r w:rsidR="00C86652" w:rsidRPr="004B6678">
              <w:rPr>
                <w:b/>
                <w:sz w:val="20"/>
                <w:szCs w:val="20"/>
                <w:lang w:val="en-GB" w:eastAsia="en-US"/>
              </w:rPr>
              <w:t>:</w:t>
            </w:r>
            <w:r w:rsidR="00E746E0" w:rsidRPr="004B6678">
              <w:rPr>
                <w:b/>
                <w:sz w:val="20"/>
                <w:szCs w:val="20"/>
                <w:lang w:val="en-GB" w:eastAsia="en-US"/>
              </w:rPr>
              <w:t xml:space="preserve">  </w:t>
            </w:r>
            <w:r w:rsidRPr="004B6678">
              <w:rPr>
                <w:b/>
                <w:sz w:val="20"/>
                <w:szCs w:val="20"/>
                <w:lang w:val="en-GB" w:eastAsia="en-US"/>
              </w:rPr>
              <w:t>28-Day feeding study in rats:  Body weight gain, food consumption, and food efficiency</w:t>
            </w:r>
            <w:bookmarkEnd w:id="1303"/>
            <w:bookmarkEnd w:id="1304"/>
            <w:bookmarkEnd w:id="1305"/>
          </w:p>
        </w:tc>
      </w:tr>
      <w:tr w:rsidR="004C09CB" w:rsidRPr="004B6678" w14:paraId="12A6C39F" w14:textId="77777777" w:rsidTr="004C09CB">
        <w:trPr>
          <w:cantSplit/>
          <w:jc w:val="center"/>
        </w:trPr>
        <w:tc>
          <w:tcPr>
            <w:tcW w:w="2079" w:type="pct"/>
            <w:tcBorders>
              <w:left w:val="single" w:sz="6" w:space="0" w:color="auto"/>
              <w:bottom w:val="single" w:sz="6" w:space="0" w:color="auto"/>
              <w:right w:val="single" w:sz="4" w:space="0" w:color="auto"/>
            </w:tcBorders>
            <w:vAlign w:val="bottom"/>
          </w:tcPr>
          <w:p w14:paraId="3355E252"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Parameter</w:t>
            </w:r>
          </w:p>
        </w:tc>
        <w:tc>
          <w:tcPr>
            <w:tcW w:w="584" w:type="pct"/>
            <w:tcBorders>
              <w:left w:val="single" w:sz="4" w:space="0" w:color="auto"/>
              <w:bottom w:val="single" w:sz="6" w:space="0" w:color="auto"/>
              <w:right w:val="single" w:sz="6" w:space="0" w:color="auto"/>
            </w:tcBorders>
            <w:vAlign w:val="bottom"/>
          </w:tcPr>
          <w:p w14:paraId="00D83910"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0 ppm</w:t>
            </w:r>
          </w:p>
        </w:tc>
        <w:tc>
          <w:tcPr>
            <w:tcW w:w="584" w:type="pct"/>
            <w:tcBorders>
              <w:left w:val="single" w:sz="6" w:space="0" w:color="auto"/>
              <w:bottom w:val="single" w:sz="6" w:space="0" w:color="auto"/>
              <w:right w:val="single" w:sz="6" w:space="0" w:color="auto"/>
            </w:tcBorders>
            <w:vAlign w:val="bottom"/>
          </w:tcPr>
          <w:p w14:paraId="0211C30E"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150 ppm</w:t>
            </w:r>
          </w:p>
        </w:tc>
        <w:tc>
          <w:tcPr>
            <w:tcW w:w="584" w:type="pct"/>
            <w:tcBorders>
              <w:left w:val="single" w:sz="6" w:space="0" w:color="auto"/>
              <w:bottom w:val="single" w:sz="6" w:space="0" w:color="auto"/>
              <w:right w:val="single" w:sz="6" w:space="0" w:color="auto"/>
            </w:tcBorders>
            <w:vAlign w:val="bottom"/>
          </w:tcPr>
          <w:p w14:paraId="7E7491F4"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350 ppm</w:t>
            </w:r>
          </w:p>
        </w:tc>
        <w:tc>
          <w:tcPr>
            <w:tcW w:w="584" w:type="pct"/>
            <w:tcBorders>
              <w:left w:val="single" w:sz="6" w:space="0" w:color="auto"/>
              <w:bottom w:val="single" w:sz="6" w:space="0" w:color="auto"/>
              <w:right w:val="single" w:sz="6" w:space="0" w:color="auto"/>
            </w:tcBorders>
            <w:vAlign w:val="bottom"/>
          </w:tcPr>
          <w:p w14:paraId="591026E0"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750 ppm</w:t>
            </w:r>
          </w:p>
        </w:tc>
        <w:tc>
          <w:tcPr>
            <w:tcW w:w="585" w:type="pct"/>
            <w:tcBorders>
              <w:left w:val="single" w:sz="6" w:space="0" w:color="auto"/>
              <w:bottom w:val="single" w:sz="6" w:space="0" w:color="auto"/>
              <w:right w:val="single" w:sz="6" w:space="0" w:color="auto"/>
            </w:tcBorders>
            <w:vAlign w:val="bottom"/>
          </w:tcPr>
          <w:p w14:paraId="5BB039D0"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1500 ppm</w:t>
            </w:r>
          </w:p>
        </w:tc>
      </w:tr>
      <w:tr w:rsidR="004C09CB" w:rsidRPr="004B6678" w14:paraId="2408D34C" w14:textId="77777777" w:rsidTr="004C09CB">
        <w:trPr>
          <w:cantSplit/>
          <w:jc w:val="center"/>
        </w:trPr>
        <w:tc>
          <w:tcPr>
            <w:tcW w:w="5000" w:type="pct"/>
            <w:gridSpan w:val="6"/>
            <w:tcBorders>
              <w:top w:val="single" w:sz="6" w:space="0" w:color="auto"/>
              <w:left w:val="single" w:sz="6" w:space="0" w:color="auto"/>
              <w:bottom w:val="single" w:sz="4" w:space="0" w:color="auto"/>
              <w:right w:val="single" w:sz="6" w:space="0" w:color="auto"/>
            </w:tcBorders>
            <w:vAlign w:val="bottom"/>
          </w:tcPr>
          <w:p w14:paraId="22AB632F" w14:textId="77777777" w:rsidR="004C09CB" w:rsidRPr="004B6678" w:rsidRDefault="004C09CB" w:rsidP="004C09CB">
            <w:pPr>
              <w:keepNext/>
              <w:spacing w:before="120" w:after="120"/>
              <w:rPr>
                <w:b/>
                <w:sz w:val="18"/>
                <w:szCs w:val="18"/>
                <w:lang w:val="en-GB" w:eastAsia="en-US"/>
              </w:rPr>
            </w:pPr>
            <w:r w:rsidRPr="004B6678">
              <w:rPr>
                <w:b/>
                <w:sz w:val="18"/>
                <w:szCs w:val="18"/>
                <w:lang w:val="en-GB" w:eastAsia="en-US"/>
              </w:rPr>
              <w:t>Males:</w:t>
            </w:r>
          </w:p>
        </w:tc>
      </w:tr>
      <w:tr w:rsidR="004C09CB" w:rsidRPr="004B6678" w14:paraId="594A77BD"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019EE08E" w14:textId="77777777" w:rsidR="004C09CB" w:rsidRPr="004B6678" w:rsidRDefault="004C09CB" w:rsidP="004C09CB">
            <w:pPr>
              <w:keepNext/>
              <w:rPr>
                <w:sz w:val="18"/>
                <w:szCs w:val="18"/>
                <w:lang w:val="en-GB" w:eastAsia="en-US"/>
              </w:rPr>
            </w:pPr>
            <w:r w:rsidRPr="004B6678">
              <w:rPr>
                <w:sz w:val="18"/>
                <w:szCs w:val="18"/>
                <w:lang w:val="en-GB" w:eastAsia="en-US"/>
              </w:rPr>
              <w:t xml:space="preserve">Body weight gain (g), Day 1–29 </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4719682D" w14:textId="77777777" w:rsidR="004C09CB" w:rsidRPr="004B6678" w:rsidRDefault="004C09CB" w:rsidP="004C09CB">
            <w:pPr>
              <w:keepNext/>
              <w:jc w:val="center"/>
              <w:rPr>
                <w:sz w:val="18"/>
                <w:szCs w:val="18"/>
                <w:lang w:val="en-GB" w:eastAsia="en-US"/>
              </w:rPr>
            </w:pPr>
            <w:r w:rsidRPr="004B6678">
              <w:rPr>
                <w:sz w:val="18"/>
                <w:szCs w:val="18"/>
                <w:lang w:val="en-GB" w:eastAsia="en-US"/>
              </w:rPr>
              <w:t>183.6</w:t>
            </w:r>
          </w:p>
          <w:p w14:paraId="34BE4FDB"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040A4AC5" w14:textId="77777777" w:rsidR="004C09CB" w:rsidRPr="004B6678" w:rsidRDefault="004C09CB" w:rsidP="004C09CB">
            <w:pPr>
              <w:keepNext/>
              <w:jc w:val="center"/>
              <w:rPr>
                <w:sz w:val="18"/>
                <w:szCs w:val="18"/>
                <w:lang w:val="en-GB" w:eastAsia="en-US"/>
              </w:rPr>
            </w:pPr>
            <w:r w:rsidRPr="004B6678">
              <w:rPr>
                <w:sz w:val="18"/>
                <w:szCs w:val="18"/>
                <w:lang w:val="en-GB" w:eastAsia="en-US"/>
              </w:rPr>
              <w:t>160.5</w:t>
            </w:r>
            <w:r w:rsidRPr="004B6678">
              <w:rPr>
                <w:sz w:val="18"/>
                <w:szCs w:val="18"/>
                <w:vertAlign w:val="superscript"/>
                <w:lang w:val="en-GB" w:eastAsia="en-US"/>
              </w:rPr>
              <w:t>a</w:t>
            </w:r>
          </w:p>
          <w:p w14:paraId="19E3229D" w14:textId="77777777" w:rsidR="004C09CB" w:rsidRPr="004B6678" w:rsidRDefault="004C09CB" w:rsidP="004C09CB">
            <w:pPr>
              <w:keepNext/>
              <w:jc w:val="center"/>
              <w:rPr>
                <w:sz w:val="18"/>
                <w:szCs w:val="18"/>
                <w:lang w:val="en-GB" w:eastAsia="en-US"/>
              </w:rPr>
            </w:pPr>
            <w:r w:rsidRPr="004B6678">
              <w:rPr>
                <w:sz w:val="18"/>
                <w:szCs w:val="18"/>
                <w:lang w:val="en-GB" w:eastAsia="en-US"/>
              </w:rPr>
              <w:t>(-12.6)</w:t>
            </w:r>
          </w:p>
        </w:tc>
        <w:tc>
          <w:tcPr>
            <w:tcW w:w="584" w:type="pct"/>
            <w:tcBorders>
              <w:top w:val="single" w:sz="4" w:space="0" w:color="auto"/>
              <w:left w:val="single" w:sz="4" w:space="0" w:color="auto"/>
              <w:bottom w:val="single" w:sz="4" w:space="0" w:color="auto"/>
              <w:right w:val="single" w:sz="4" w:space="0" w:color="auto"/>
            </w:tcBorders>
            <w:vAlign w:val="center"/>
          </w:tcPr>
          <w:p w14:paraId="39B3999B" w14:textId="77777777" w:rsidR="004C09CB" w:rsidRPr="004B6678" w:rsidRDefault="004C09CB" w:rsidP="004C09CB">
            <w:pPr>
              <w:keepNext/>
              <w:jc w:val="center"/>
              <w:rPr>
                <w:sz w:val="18"/>
                <w:szCs w:val="18"/>
                <w:lang w:val="en-GB" w:eastAsia="en-US"/>
              </w:rPr>
            </w:pPr>
            <w:r w:rsidRPr="004B6678">
              <w:rPr>
                <w:sz w:val="18"/>
                <w:szCs w:val="18"/>
                <w:lang w:val="en-GB" w:eastAsia="en-US"/>
              </w:rPr>
              <w:t>95.4</w:t>
            </w:r>
            <w:r w:rsidRPr="004B6678">
              <w:rPr>
                <w:sz w:val="18"/>
                <w:szCs w:val="18"/>
                <w:vertAlign w:val="superscript"/>
                <w:lang w:val="en-GB" w:eastAsia="en-US"/>
              </w:rPr>
              <w:t>a</w:t>
            </w:r>
          </w:p>
          <w:p w14:paraId="3A18AE78" w14:textId="77777777" w:rsidR="004C09CB" w:rsidRPr="004B6678" w:rsidRDefault="004C09CB" w:rsidP="004C09CB">
            <w:pPr>
              <w:keepNext/>
              <w:jc w:val="center"/>
              <w:rPr>
                <w:sz w:val="18"/>
                <w:szCs w:val="18"/>
                <w:lang w:val="en-GB" w:eastAsia="en-US"/>
              </w:rPr>
            </w:pPr>
            <w:r w:rsidRPr="004B6678">
              <w:rPr>
                <w:sz w:val="18"/>
                <w:szCs w:val="18"/>
                <w:lang w:val="en-GB" w:eastAsia="en-US"/>
              </w:rPr>
              <w:t>(-48.1)</w:t>
            </w:r>
          </w:p>
        </w:tc>
        <w:tc>
          <w:tcPr>
            <w:tcW w:w="584" w:type="pct"/>
            <w:tcBorders>
              <w:top w:val="single" w:sz="4" w:space="0" w:color="auto"/>
              <w:left w:val="single" w:sz="4" w:space="0" w:color="auto"/>
              <w:bottom w:val="single" w:sz="4" w:space="0" w:color="auto"/>
              <w:right w:val="single" w:sz="4" w:space="0" w:color="auto"/>
            </w:tcBorders>
            <w:vAlign w:val="center"/>
          </w:tcPr>
          <w:p w14:paraId="5FE9FF4B"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2EF3C7F3"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5F9CC937"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18E06BEC"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1–4</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7499038A" w14:textId="77777777" w:rsidR="004C09CB" w:rsidRPr="004B6678" w:rsidRDefault="004C09CB" w:rsidP="004C09CB">
            <w:pPr>
              <w:keepNext/>
              <w:jc w:val="center"/>
              <w:rPr>
                <w:sz w:val="18"/>
                <w:szCs w:val="18"/>
                <w:lang w:val="en-GB" w:eastAsia="en-US"/>
              </w:rPr>
            </w:pPr>
            <w:r w:rsidRPr="004B6678">
              <w:rPr>
                <w:sz w:val="18"/>
                <w:szCs w:val="18"/>
                <w:lang w:val="en-GB" w:eastAsia="en-US"/>
              </w:rPr>
              <w:t>23.3</w:t>
            </w:r>
          </w:p>
          <w:p w14:paraId="2D29B7ED"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3481BD10" w14:textId="77777777" w:rsidR="004C09CB" w:rsidRPr="004B6678" w:rsidRDefault="004C09CB" w:rsidP="004C09CB">
            <w:pPr>
              <w:keepNext/>
              <w:jc w:val="center"/>
              <w:rPr>
                <w:sz w:val="18"/>
                <w:szCs w:val="18"/>
                <w:lang w:val="en-GB" w:eastAsia="en-US"/>
              </w:rPr>
            </w:pPr>
            <w:r w:rsidRPr="004B6678">
              <w:rPr>
                <w:sz w:val="18"/>
                <w:szCs w:val="18"/>
                <w:lang w:val="en-GB" w:eastAsia="en-US"/>
              </w:rPr>
              <w:t>15.8</w:t>
            </w:r>
            <w:r w:rsidRPr="004B6678">
              <w:rPr>
                <w:sz w:val="18"/>
                <w:szCs w:val="18"/>
                <w:vertAlign w:val="superscript"/>
                <w:lang w:val="en-GB" w:eastAsia="en-US"/>
              </w:rPr>
              <w:t>b</w:t>
            </w:r>
          </w:p>
          <w:p w14:paraId="703EF0F7" w14:textId="77777777" w:rsidR="004C09CB" w:rsidRPr="004B6678" w:rsidRDefault="004C09CB" w:rsidP="004C09CB">
            <w:pPr>
              <w:keepNext/>
              <w:jc w:val="center"/>
              <w:rPr>
                <w:sz w:val="18"/>
                <w:szCs w:val="18"/>
                <w:lang w:val="en-GB" w:eastAsia="en-US"/>
              </w:rPr>
            </w:pPr>
            <w:r w:rsidRPr="004B6678">
              <w:rPr>
                <w:sz w:val="18"/>
                <w:szCs w:val="18"/>
                <w:lang w:val="en-GB" w:eastAsia="en-US"/>
              </w:rPr>
              <w:t>(-32.3)</w:t>
            </w:r>
          </w:p>
        </w:tc>
        <w:tc>
          <w:tcPr>
            <w:tcW w:w="584" w:type="pct"/>
            <w:tcBorders>
              <w:top w:val="single" w:sz="4" w:space="0" w:color="auto"/>
              <w:left w:val="single" w:sz="4" w:space="0" w:color="auto"/>
              <w:bottom w:val="single" w:sz="4" w:space="0" w:color="auto"/>
              <w:right w:val="single" w:sz="4" w:space="0" w:color="auto"/>
            </w:tcBorders>
            <w:vAlign w:val="center"/>
          </w:tcPr>
          <w:p w14:paraId="39AF31FC" w14:textId="77777777" w:rsidR="004C09CB" w:rsidRPr="004B6678" w:rsidRDefault="004C09CB" w:rsidP="004C09CB">
            <w:pPr>
              <w:keepNext/>
              <w:jc w:val="center"/>
              <w:rPr>
                <w:sz w:val="18"/>
                <w:szCs w:val="18"/>
                <w:lang w:val="en-GB" w:eastAsia="en-US"/>
              </w:rPr>
            </w:pPr>
            <w:r w:rsidRPr="004B6678">
              <w:rPr>
                <w:sz w:val="18"/>
                <w:szCs w:val="18"/>
                <w:lang w:val="en-GB" w:eastAsia="en-US"/>
              </w:rPr>
              <w:t>10.9</w:t>
            </w:r>
            <w:r w:rsidRPr="004B6678">
              <w:rPr>
                <w:sz w:val="18"/>
                <w:szCs w:val="18"/>
                <w:vertAlign w:val="superscript"/>
                <w:lang w:val="en-GB" w:eastAsia="en-US"/>
              </w:rPr>
              <w:t>b</w:t>
            </w:r>
          </w:p>
          <w:p w14:paraId="111D6CF0" w14:textId="77777777" w:rsidR="004C09CB" w:rsidRPr="004B6678" w:rsidRDefault="004C09CB" w:rsidP="004C09CB">
            <w:pPr>
              <w:keepNext/>
              <w:jc w:val="center"/>
              <w:rPr>
                <w:sz w:val="18"/>
                <w:szCs w:val="18"/>
                <w:lang w:val="en-GB" w:eastAsia="en-US"/>
              </w:rPr>
            </w:pPr>
            <w:r w:rsidRPr="004B6678">
              <w:rPr>
                <w:sz w:val="18"/>
                <w:szCs w:val="18"/>
                <w:lang w:val="en-GB" w:eastAsia="en-US"/>
              </w:rPr>
              <w:t>(-53.4)</w:t>
            </w:r>
          </w:p>
        </w:tc>
        <w:tc>
          <w:tcPr>
            <w:tcW w:w="584" w:type="pct"/>
            <w:tcBorders>
              <w:top w:val="single" w:sz="4" w:space="0" w:color="auto"/>
              <w:left w:val="single" w:sz="4" w:space="0" w:color="auto"/>
              <w:bottom w:val="single" w:sz="4" w:space="0" w:color="auto"/>
              <w:right w:val="single" w:sz="4" w:space="0" w:color="auto"/>
            </w:tcBorders>
            <w:vAlign w:val="center"/>
          </w:tcPr>
          <w:p w14:paraId="30E8E53E" w14:textId="77777777" w:rsidR="004C09CB" w:rsidRPr="004B6678" w:rsidRDefault="004C09CB" w:rsidP="004C09CB">
            <w:pPr>
              <w:keepNext/>
              <w:jc w:val="center"/>
              <w:rPr>
                <w:sz w:val="18"/>
                <w:szCs w:val="18"/>
                <w:lang w:val="en-GB" w:eastAsia="en-US"/>
              </w:rPr>
            </w:pPr>
            <w:r w:rsidRPr="004B6678">
              <w:rPr>
                <w:sz w:val="18"/>
                <w:szCs w:val="18"/>
                <w:lang w:val="en-GB" w:eastAsia="en-US"/>
              </w:rPr>
              <w:t>5.7</w:t>
            </w:r>
            <w:r w:rsidRPr="004B6678">
              <w:rPr>
                <w:sz w:val="18"/>
                <w:szCs w:val="18"/>
                <w:vertAlign w:val="superscript"/>
                <w:lang w:val="en-GB" w:eastAsia="en-US"/>
              </w:rPr>
              <w:t>b</w:t>
            </w:r>
          </w:p>
          <w:p w14:paraId="71AF3BE2" w14:textId="77777777" w:rsidR="004C09CB" w:rsidRPr="004B6678" w:rsidRDefault="004C09CB" w:rsidP="004C09CB">
            <w:pPr>
              <w:keepNext/>
              <w:jc w:val="center"/>
              <w:rPr>
                <w:sz w:val="18"/>
                <w:szCs w:val="18"/>
                <w:lang w:val="en-GB" w:eastAsia="en-US"/>
              </w:rPr>
            </w:pPr>
            <w:r w:rsidRPr="004B6678">
              <w:rPr>
                <w:sz w:val="18"/>
                <w:szCs w:val="18"/>
                <w:lang w:val="en-GB" w:eastAsia="en-US"/>
              </w:rPr>
              <w:t>(-75.8)</w:t>
            </w:r>
          </w:p>
        </w:tc>
        <w:tc>
          <w:tcPr>
            <w:tcW w:w="585" w:type="pct"/>
            <w:tcBorders>
              <w:top w:val="single" w:sz="4" w:space="0" w:color="auto"/>
              <w:left w:val="single" w:sz="4" w:space="0" w:color="auto"/>
              <w:bottom w:val="single" w:sz="4" w:space="0" w:color="auto"/>
              <w:right w:val="single" w:sz="4" w:space="0" w:color="auto"/>
            </w:tcBorders>
            <w:vAlign w:val="center"/>
          </w:tcPr>
          <w:p w14:paraId="6A994E6D" w14:textId="77777777" w:rsidR="004C09CB" w:rsidRPr="004B6678" w:rsidRDefault="004C09CB" w:rsidP="004C09CB">
            <w:pPr>
              <w:keepNext/>
              <w:jc w:val="center"/>
              <w:rPr>
                <w:sz w:val="18"/>
                <w:szCs w:val="18"/>
                <w:lang w:val="en-GB" w:eastAsia="en-US"/>
              </w:rPr>
            </w:pPr>
            <w:r w:rsidRPr="004B6678">
              <w:rPr>
                <w:sz w:val="18"/>
                <w:szCs w:val="18"/>
                <w:lang w:val="en-GB" w:eastAsia="en-US"/>
              </w:rPr>
              <w:t>3.1</w:t>
            </w:r>
            <w:r w:rsidRPr="004B6678">
              <w:rPr>
                <w:sz w:val="18"/>
                <w:szCs w:val="18"/>
                <w:vertAlign w:val="superscript"/>
                <w:lang w:val="en-GB" w:eastAsia="en-US"/>
              </w:rPr>
              <w:t>b</w:t>
            </w:r>
          </w:p>
          <w:p w14:paraId="16629938" w14:textId="77777777" w:rsidR="004C09CB" w:rsidRPr="004B6678" w:rsidRDefault="004C09CB" w:rsidP="004C09CB">
            <w:pPr>
              <w:keepNext/>
              <w:jc w:val="center"/>
              <w:rPr>
                <w:sz w:val="18"/>
                <w:szCs w:val="18"/>
                <w:lang w:val="en-GB" w:eastAsia="en-US"/>
              </w:rPr>
            </w:pPr>
            <w:r w:rsidRPr="004B6678">
              <w:rPr>
                <w:sz w:val="18"/>
                <w:szCs w:val="18"/>
                <w:lang w:val="en-GB" w:eastAsia="en-US"/>
              </w:rPr>
              <w:t>(-86.8)</w:t>
            </w:r>
          </w:p>
        </w:tc>
      </w:tr>
      <w:tr w:rsidR="004C09CB" w:rsidRPr="004B6678" w14:paraId="50EA3BDD"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1CE034F3"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4–8</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605C0C51" w14:textId="77777777" w:rsidR="004C09CB" w:rsidRPr="004B6678" w:rsidRDefault="004C09CB" w:rsidP="004C09CB">
            <w:pPr>
              <w:keepNext/>
              <w:jc w:val="center"/>
              <w:rPr>
                <w:sz w:val="18"/>
                <w:szCs w:val="18"/>
                <w:lang w:val="en-GB" w:eastAsia="en-US"/>
              </w:rPr>
            </w:pPr>
            <w:r w:rsidRPr="004B6678">
              <w:rPr>
                <w:sz w:val="18"/>
                <w:szCs w:val="18"/>
                <w:lang w:val="en-GB" w:eastAsia="en-US"/>
              </w:rPr>
              <w:t>25.1</w:t>
            </w:r>
          </w:p>
          <w:p w14:paraId="4651688D"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3C24BCFE" w14:textId="77777777" w:rsidR="004C09CB" w:rsidRPr="004B6678" w:rsidRDefault="004C09CB" w:rsidP="004C09CB">
            <w:pPr>
              <w:keepNext/>
              <w:jc w:val="center"/>
              <w:rPr>
                <w:sz w:val="18"/>
                <w:szCs w:val="18"/>
                <w:lang w:val="en-GB" w:eastAsia="en-US"/>
              </w:rPr>
            </w:pPr>
            <w:r w:rsidRPr="004B6678">
              <w:rPr>
                <w:sz w:val="18"/>
                <w:szCs w:val="18"/>
                <w:lang w:val="en-GB" w:eastAsia="en-US"/>
              </w:rPr>
              <w:t>24.7</w:t>
            </w:r>
          </w:p>
          <w:p w14:paraId="687338F5" w14:textId="77777777" w:rsidR="004C09CB" w:rsidRPr="004B6678" w:rsidRDefault="004C09CB" w:rsidP="004C09CB">
            <w:pPr>
              <w:keepNext/>
              <w:jc w:val="center"/>
              <w:rPr>
                <w:sz w:val="18"/>
                <w:szCs w:val="18"/>
                <w:lang w:val="en-GB" w:eastAsia="en-US"/>
              </w:rPr>
            </w:pPr>
            <w:r w:rsidRPr="004B6678">
              <w:rPr>
                <w:sz w:val="18"/>
                <w:szCs w:val="18"/>
                <w:lang w:val="en-GB" w:eastAsia="en-US"/>
              </w:rPr>
              <w:t>(-1.8)</w:t>
            </w:r>
          </w:p>
        </w:tc>
        <w:tc>
          <w:tcPr>
            <w:tcW w:w="584" w:type="pct"/>
            <w:tcBorders>
              <w:top w:val="single" w:sz="4" w:space="0" w:color="auto"/>
              <w:left w:val="single" w:sz="4" w:space="0" w:color="auto"/>
              <w:bottom w:val="single" w:sz="4" w:space="0" w:color="auto"/>
              <w:right w:val="single" w:sz="4" w:space="0" w:color="auto"/>
            </w:tcBorders>
            <w:vAlign w:val="center"/>
          </w:tcPr>
          <w:p w14:paraId="275D034B" w14:textId="77777777" w:rsidR="004C09CB" w:rsidRPr="004B6678" w:rsidRDefault="004C09CB" w:rsidP="004C09CB">
            <w:pPr>
              <w:keepNext/>
              <w:jc w:val="center"/>
              <w:rPr>
                <w:sz w:val="18"/>
                <w:szCs w:val="18"/>
                <w:lang w:val="en-GB" w:eastAsia="en-US"/>
              </w:rPr>
            </w:pPr>
            <w:r w:rsidRPr="004B6678">
              <w:rPr>
                <w:sz w:val="18"/>
                <w:szCs w:val="18"/>
                <w:lang w:val="en-GB" w:eastAsia="en-US"/>
              </w:rPr>
              <w:t>17.4</w:t>
            </w:r>
            <w:r w:rsidRPr="004B6678">
              <w:rPr>
                <w:sz w:val="18"/>
                <w:szCs w:val="18"/>
                <w:vertAlign w:val="superscript"/>
                <w:lang w:val="en-GB" w:eastAsia="en-US"/>
              </w:rPr>
              <w:t>b</w:t>
            </w:r>
          </w:p>
          <w:p w14:paraId="36542A7D" w14:textId="77777777" w:rsidR="004C09CB" w:rsidRPr="004B6678" w:rsidRDefault="004C09CB" w:rsidP="004C09CB">
            <w:pPr>
              <w:keepNext/>
              <w:jc w:val="center"/>
              <w:rPr>
                <w:sz w:val="18"/>
                <w:szCs w:val="18"/>
                <w:lang w:val="en-GB" w:eastAsia="en-US"/>
              </w:rPr>
            </w:pPr>
            <w:r w:rsidRPr="004B6678">
              <w:rPr>
                <w:sz w:val="18"/>
                <w:szCs w:val="18"/>
                <w:lang w:val="en-GB" w:eastAsia="en-US"/>
              </w:rPr>
              <w:t>(-30.6)</w:t>
            </w:r>
          </w:p>
        </w:tc>
        <w:tc>
          <w:tcPr>
            <w:tcW w:w="584" w:type="pct"/>
            <w:tcBorders>
              <w:top w:val="single" w:sz="4" w:space="0" w:color="auto"/>
              <w:left w:val="single" w:sz="4" w:space="0" w:color="auto"/>
              <w:bottom w:val="single" w:sz="4" w:space="0" w:color="auto"/>
              <w:right w:val="single" w:sz="4" w:space="0" w:color="auto"/>
            </w:tcBorders>
            <w:vAlign w:val="center"/>
          </w:tcPr>
          <w:p w14:paraId="55EED9DF" w14:textId="77777777" w:rsidR="004C09CB" w:rsidRPr="004B6678" w:rsidRDefault="004C09CB" w:rsidP="004C09CB">
            <w:pPr>
              <w:keepNext/>
              <w:jc w:val="center"/>
              <w:rPr>
                <w:sz w:val="18"/>
                <w:szCs w:val="18"/>
                <w:lang w:val="en-GB" w:eastAsia="en-US"/>
              </w:rPr>
            </w:pPr>
            <w:r w:rsidRPr="004B6678">
              <w:rPr>
                <w:sz w:val="18"/>
                <w:szCs w:val="18"/>
                <w:lang w:val="en-GB" w:eastAsia="en-US"/>
              </w:rPr>
              <w:t>6.9</w:t>
            </w:r>
            <w:r w:rsidRPr="004B6678">
              <w:rPr>
                <w:sz w:val="18"/>
                <w:szCs w:val="18"/>
                <w:vertAlign w:val="superscript"/>
                <w:lang w:val="en-GB" w:eastAsia="en-US"/>
              </w:rPr>
              <w:t>b</w:t>
            </w:r>
          </w:p>
          <w:p w14:paraId="47291F65" w14:textId="77777777" w:rsidR="004C09CB" w:rsidRPr="004B6678" w:rsidRDefault="004C09CB" w:rsidP="004C09CB">
            <w:pPr>
              <w:keepNext/>
              <w:jc w:val="center"/>
              <w:rPr>
                <w:sz w:val="18"/>
                <w:szCs w:val="18"/>
                <w:lang w:val="en-GB" w:eastAsia="en-US"/>
              </w:rPr>
            </w:pPr>
            <w:r w:rsidRPr="004B6678">
              <w:rPr>
                <w:sz w:val="18"/>
                <w:szCs w:val="18"/>
                <w:lang w:val="en-GB" w:eastAsia="en-US"/>
              </w:rPr>
              <w:t>(-72.6)</w:t>
            </w:r>
          </w:p>
        </w:tc>
        <w:tc>
          <w:tcPr>
            <w:tcW w:w="585" w:type="pct"/>
            <w:tcBorders>
              <w:top w:val="single" w:sz="4" w:space="0" w:color="auto"/>
              <w:left w:val="single" w:sz="4" w:space="0" w:color="auto"/>
              <w:bottom w:val="single" w:sz="4" w:space="0" w:color="auto"/>
              <w:right w:val="single" w:sz="4" w:space="0" w:color="auto"/>
            </w:tcBorders>
            <w:vAlign w:val="center"/>
          </w:tcPr>
          <w:p w14:paraId="0FA6484D" w14:textId="77777777" w:rsidR="004C09CB" w:rsidRPr="004B6678" w:rsidRDefault="004C09CB" w:rsidP="004C09CB">
            <w:pPr>
              <w:keepNext/>
              <w:jc w:val="center"/>
              <w:rPr>
                <w:sz w:val="18"/>
                <w:szCs w:val="18"/>
                <w:lang w:val="en-GB" w:eastAsia="en-US"/>
              </w:rPr>
            </w:pPr>
            <w:r w:rsidRPr="004B6678">
              <w:rPr>
                <w:sz w:val="18"/>
                <w:szCs w:val="18"/>
                <w:lang w:val="en-GB" w:eastAsia="en-US"/>
              </w:rPr>
              <w:t>3.0</w:t>
            </w:r>
            <w:r w:rsidRPr="004B6678">
              <w:rPr>
                <w:sz w:val="18"/>
                <w:szCs w:val="18"/>
                <w:vertAlign w:val="superscript"/>
                <w:lang w:val="en-GB" w:eastAsia="en-US"/>
              </w:rPr>
              <w:t>b</w:t>
            </w:r>
          </w:p>
          <w:p w14:paraId="793066F2" w14:textId="77777777" w:rsidR="004C09CB" w:rsidRPr="004B6678" w:rsidRDefault="004C09CB" w:rsidP="004C09CB">
            <w:pPr>
              <w:keepNext/>
              <w:jc w:val="center"/>
              <w:rPr>
                <w:sz w:val="18"/>
                <w:szCs w:val="18"/>
                <w:lang w:val="en-GB" w:eastAsia="en-US"/>
              </w:rPr>
            </w:pPr>
            <w:r w:rsidRPr="004B6678">
              <w:rPr>
                <w:sz w:val="18"/>
                <w:szCs w:val="18"/>
                <w:lang w:val="en-GB" w:eastAsia="en-US"/>
              </w:rPr>
              <w:t>(-88.3)</w:t>
            </w:r>
          </w:p>
        </w:tc>
      </w:tr>
      <w:tr w:rsidR="004C09CB" w:rsidRPr="004B6678" w14:paraId="79D971BF"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45076121"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1–8</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472612A5" w14:textId="77777777" w:rsidR="004C09CB" w:rsidRPr="004B6678" w:rsidRDefault="004C09CB" w:rsidP="004C09CB">
            <w:pPr>
              <w:keepNext/>
              <w:jc w:val="center"/>
              <w:rPr>
                <w:sz w:val="18"/>
                <w:szCs w:val="18"/>
                <w:lang w:val="en-GB" w:eastAsia="en-US"/>
              </w:rPr>
            </w:pPr>
            <w:r w:rsidRPr="004B6678">
              <w:rPr>
                <w:sz w:val="18"/>
                <w:szCs w:val="18"/>
                <w:lang w:val="en-GB" w:eastAsia="en-US"/>
              </w:rPr>
              <w:t>24.4</w:t>
            </w:r>
          </w:p>
          <w:p w14:paraId="1AA60DC0"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6F6A2F00" w14:textId="77777777" w:rsidR="004C09CB" w:rsidRPr="004B6678" w:rsidRDefault="004C09CB" w:rsidP="004C09CB">
            <w:pPr>
              <w:keepNext/>
              <w:jc w:val="center"/>
              <w:rPr>
                <w:sz w:val="18"/>
                <w:szCs w:val="18"/>
                <w:lang w:val="en-GB" w:eastAsia="en-US"/>
              </w:rPr>
            </w:pPr>
            <w:r w:rsidRPr="004B6678">
              <w:rPr>
                <w:sz w:val="18"/>
                <w:szCs w:val="18"/>
                <w:lang w:val="en-GB" w:eastAsia="en-US"/>
              </w:rPr>
              <w:t>20.9</w:t>
            </w:r>
            <w:r w:rsidRPr="004B6678">
              <w:rPr>
                <w:sz w:val="18"/>
                <w:szCs w:val="18"/>
                <w:vertAlign w:val="superscript"/>
                <w:lang w:val="en-GB" w:eastAsia="en-US"/>
              </w:rPr>
              <w:t>b</w:t>
            </w:r>
          </w:p>
          <w:p w14:paraId="579A124D" w14:textId="77777777" w:rsidR="004C09CB" w:rsidRPr="004B6678" w:rsidRDefault="004C09CB" w:rsidP="004C09CB">
            <w:pPr>
              <w:keepNext/>
              <w:jc w:val="center"/>
              <w:rPr>
                <w:sz w:val="18"/>
                <w:szCs w:val="18"/>
                <w:lang w:val="en-GB" w:eastAsia="en-US"/>
              </w:rPr>
            </w:pPr>
            <w:r w:rsidRPr="004B6678">
              <w:rPr>
                <w:sz w:val="18"/>
                <w:szCs w:val="18"/>
                <w:lang w:val="en-GB" w:eastAsia="en-US"/>
              </w:rPr>
              <w:t>(-14.3)</w:t>
            </w:r>
          </w:p>
        </w:tc>
        <w:tc>
          <w:tcPr>
            <w:tcW w:w="584" w:type="pct"/>
            <w:tcBorders>
              <w:top w:val="single" w:sz="4" w:space="0" w:color="auto"/>
              <w:left w:val="single" w:sz="4" w:space="0" w:color="auto"/>
              <w:bottom w:val="single" w:sz="4" w:space="0" w:color="auto"/>
              <w:right w:val="single" w:sz="4" w:space="0" w:color="auto"/>
            </w:tcBorders>
            <w:vAlign w:val="center"/>
          </w:tcPr>
          <w:p w14:paraId="4CBD0530" w14:textId="77777777" w:rsidR="004C09CB" w:rsidRPr="004B6678" w:rsidRDefault="004C09CB" w:rsidP="004C09CB">
            <w:pPr>
              <w:keepNext/>
              <w:jc w:val="center"/>
              <w:rPr>
                <w:sz w:val="18"/>
                <w:szCs w:val="18"/>
                <w:lang w:val="en-GB" w:eastAsia="en-US"/>
              </w:rPr>
            </w:pPr>
            <w:r w:rsidRPr="004B6678">
              <w:rPr>
                <w:sz w:val="18"/>
                <w:szCs w:val="18"/>
                <w:lang w:val="en-GB" w:eastAsia="en-US"/>
              </w:rPr>
              <w:t>14.6</w:t>
            </w:r>
            <w:r w:rsidRPr="004B6678">
              <w:rPr>
                <w:sz w:val="18"/>
                <w:szCs w:val="18"/>
                <w:vertAlign w:val="superscript"/>
                <w:lang w:val="en-GB" w:eastAsia="en-US"/>
              </w:rPr>
              <w:t>b</w:t>
            </w:r>
          </w:p>
          <w:p w14:paraId="0A7CEDE3" w14:textId="77777777" w:rsidR="004C09CB" w:rsidRPr="004B6678" w:rsidRDefault="004C09CB" w:rsidP="004C09CB">
            <w:pPr>
              <w:keepNext/>
              <w:jc w:val="center"/>
              <w:rPr>
                <w:sz w:val="18"/>
                <w:szCs w:val="18"/>
                <w:lang w:val="en-GB" w:eastAsia="en-US"/>
              </w:rPr>
            </w:pPr>
            <w:r w:rsidRPr="004B6678">
              <w:rPr>
                <w:sz w:val="18"/>
                <w:szCs w:val="18"/>
                <w:lang w:val="en-GB" w:eastAsia="en-US"/>
              </w:rPr>
              <w:t>(-40.0)</w:t>
            </w:r>
          </w:p>
        </w:tc>
        <w:tc>
          <w:tcPr>
            <w:tcW w:w="584" w:type="pct"/>
            <w:tcBorders>
              <w:top w:val="single" w:sz="4" w:space="0" w:color="auto"/>
              <w:left w:val="single" w:sz="4" w:space="0" w:color="auto"/>
              <w:bottom w:val="single" w:sz="4" w:space="0" w:color="auto"/>
              <w:right w:val="single" w:sz="4" w:space="0" w:color="auto"/>
            </w:tcBorders>
            <w:vAlign w:val="center"/>
          </w:tcPr>
          <w:p w14:paraId="75BEE312" w14:textId="77777777" w:rsidR="004C09CB" w:rsidRPr="004B6678" w:rsidRDefault="004C09CB" w:rsidP="004C09CB">
            <w:pPr>
              <w:keepNext/>
              <w:jc w:val="center"/>
              <w:rPr>
                <w:sz w:val="18"/>
                <w:szCs w:val="18"/>
                <w:lang w:val="en-GB" w:eastAsia="en-US"/>
              </w:rPr>
            </w:pPr>
            <w:r w:rsidRPr="004B6678">
              <w:rPr>
                <w:sz w:val="18"/>
                <w:szCs w:val="18"/>
                <w:lang w:val="en-GB" w:eastAsia="en-US"/>
              </w:rPr>
              <w:t>6.4</w:t>
            </w:r>
            <w:r w:rsidRPr="004B6678">
              <w:rPr>
                <w:sz w:val="18"/>
                <w:szCs w:val="18"/>
                <w:vertAlign w:val="superscript"/>
                <w:lang w:val="en-GB" w:eastAsia="en-US"/>
              </w:rPr>
              <w:t>b</w:t>
            </w:r>
          </w:p>
          <w:p w14:paraId="371A1FED" w14:textId="77777777" w:rsidR="004C09CB" w:rsidRPr="004B6678" w:rsidRDefault="004C09CB" w:rsidP="004C09CB">
            <w:pPr>
              <w:keepNext/>
              <w:jc w:val="center"/>
              <w:rPr>
                <w:sz w:val="18"/>
                <w:szCs w:val="18"/>
                <w:lang w:val="en-GB" w:eastAsia="en-US"/>
              </w:rPr>
            </w:pPr>
            <w:r w:rsidRPr="004B6678">
              <w:rPr>
                <w:sz w:val="18"/>
                <w:szCs w:val="18"/>
                <w:lang w:val="en-GB" w:eastAsia="en-US"/>
              </w:rPr>
              <w:t>(-73.9)</w:t>
            </w:r>
          </w:p>
        </w:tc>
        <w:tc>
          <w:tcPr>
            <w:tcW w:w="585" w:type="pct"/>
            <w:tcBorders>
              <w:top w:val="single" w:sz="4" w:space="0" w:color="auto"/>
              <w:left w:val="single" w:sz="4" w:space="0" w:color="auto"/>
              <w:bottom w:val="single" w:sz="4" w:space="0" w:color="auto"/>
              <w:right w:val="single" w:sz="4" w:space="0" w:color="auto"/>
            </w:tcBorders>
            <w:vAlign w:val="center"/>
          </w:tcPr>
          <w:p w14:paraId="0047A0A4" w14:textId="77777777" w:rsidR="004C09CB" w:rsidRPr="004B6678" w:rsidRDefault="004C09CB" w:rsidP="004C09CB">
            <w:pPr>
              <w:keepNext/>
              <w:jc w:val="center"/>
              <w:rPr>
                <w:sz w:val="18"/>
                <w:szCs w:val="18"/>
                <w:lang w:val="en-GB" w:eastAsia="en-US"/>
              </w:rPr>
            </w:pPr>
            <w:r w:rsidRPr="004B6678">
              <w:rPr>
                <w:sz w:val="18"/>
                <w:szCs w:val="18"/>
                <w:lang w:val="en-GB" w:eastAsia="en-US"/>
              </w:rPr>
              <w:t>3.0</w:t>
            </w:r>
            <w:r w:rsidRPr="004B6678">
              <w:rPr>
                <w:sz w:val="18"/>
                <w:szCs w:val="18"/>
                <w:vertAlign w:val="superscript"/>
                <w:lang w:val="en-GB" w:eastAsia="en-US"/>
              </w:rPr>
              <w:t>b</w:t>
            </w:r>
          </w:p>
          <w:p w14:paraId="56EA6960" w14:textId="77777777" w:rsidR="004C09CB" w:rsidRPr="004B6678" w:rsidRDefault="004C09CB" w:rsidP="004C09CB">
            <w:pPr>
              <w:keepNext/>
              <w:jc w:val="center"/>
              <w:rPr>
                <w:sz w:val="18"/>
                <w:szCs w:val="18"/>
                <w:lang w:val="en-GB" w:eastAsia="en-US"/>
              </w:rPr>
            </w:pPr>
            <w:r w:rsidRPr="004B6678">
              <w:rPr>
                <w:sz w:val="18"/>
                <w:szCs w:val="18"/>
                <w:lang w:val="en-GB" w:eastAsia="en-US"/>
              </w:rPr>
              <w:t>(-87.7)</w:t>
            </w:r>
          </w:p>
        </w:tc>
      </w:tr>
      <w:tr w:rsidR="004C09CB" w:rsidRPr="004B6678" w14:paraId="0A87AA46"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25EDADDD"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8–15</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2A33CC55" w14:textId="77777777" w:rsidR="004C09CB" w:rsidRPr="004B6678" w:rsidRDefault="004C09CB" w:rsidP="004C09CB">
            <w:pPr>
              <w:keepNext/>
              <w:jc w:val="center"/>
              <w:rPr>
                <w:sz w:val="18"/>
                <w:szCs w:val="18"/>
                <w:lang w:val="en-GB" w:eastAsia="en-US"/>
              </w:rPr>
            </w:pPr>
            <w:r w:rsidRPr="004B6678">
              <w:rPr>
                <w:sz w:val="18"/>
                <w:szCs w:val="18"/>
                <w:lang w:val="en-GB" w:eastAsia="en-US"/>
              </w:rPr>
              <w:t>26.2</w:t>
            </w:r>
          </w:p>
          <w:p w14:paraId="20329293"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4F2DE5FF" w14:textId="77777777" w:rsidR="004C09CB" w:rsidRPr="004B6678" w:rsidRDefault="004C09CB" w:rsidP="004C09CB">
            <w:pPr>
              <w:keepNext/>
              <w:jc w:val="center"/>
              <w:rPr>
                <w:sz w:val="18"/>
                <w:szCs w:val="18"/>
                <w:lang w:val="en-GB" w:eastAsia="en-US"/>
              </w:rPr>
            </w:pPr>
            <w:r w:rsidRPr="004B6678">
              <w:rPr>
                <w:sz w:val="18"/>
                <w:szCs w:val="18"/>
                <w:lang w:val="en-GB" w:eastAsia="en-US"/>
              </w:rPr>
              <w:t>25.5</w:t>
            </w:r>
          </w:p>
          <w:p w14:paraId="2EDD4440" w14:textId="77777777" w:rsidR="004C09CB" w:rsidRPr="004B6678" w:rsidRDefault="004C09CB" w:rsidP="004C09CB">
            <w:pPr>
              <w:keepNext/>
              <w:jc w:val="center"/>
              <w:rPr>
                <w:sz w:val="18"/>
                <w:szCs w:val="18"/>
                <w:lang w:val="en-GB" w:eastAsia="en-US"/>
              </w:rPr>
            </w:pPr>
            <w:r w:rsidRPr="004B6678">
              <w:rPr>
                <w:sz w:val="18"/>
                <w:szCs w:val="18"/>
                <w:lang w:val="en-GB" w:eastAsia="en-US"/>
              </w:rPr>
              <w:t>(-2.6)</w:t>
            </w:r>
          </w:p>
        </w:tc>
        <w:tc>
          <w:tcPr>
            <w:tcW w:w="584" w:type="pct"/>
            <w:tcBorders>
              <w:top w:val="single" w:sz="4" w:space="0" w:color="auto"/>
              <w:left w:val="single" w:sz="4" w:space="0" w:color="auto"/>
              <w:bottom w:val="single" w:sz="4" w:space="0" w:color="auto"/>
              <w:right w:val="single" w:sz="4" w:space="0" w:color="auto"/>
            </w:tcBorders>
            <w:vAlign w:val="center"/>
          </w:tcPr>
          <w:p w14:paraId="79901234" w14:textId="77777777" w:rsidR="004C09CB" w:rsidRPr="004B6678" w:rsidRDefault="004C09CB" w:rsidP="004C09CB">
            <w:pPr>
              <w:keepNext/>
              <w:jc w:val="center"/>
              <w:rPr>
                <w:sz w:val="18"/>
                <w:szCs w:val="18"/>
                <w:lang w:val="en-GB" w:eastAsia="en-US"/>
              </w:rPr>
            </w:pPr>
            <w:r w:rsidRPr="004B6678">
              <w:rPr>
                <w:sz w:val="18"/>
                <w:szCs w:val="18"/>
                <w:lang w:val="en-GB" w:eastAsia="en-US"/>
              </w:rPr>
              <w:t>18.5</w:t>
            </w:r>
            <w:r w:rsidRPr="004B6678">
              <w:rPr>
                <w:sz w:val="18"/>
                <w:szCs w:val="18"/>
                <w:vertAlign w:val="superscript"/>
                <w:lang w:val="en-GB" w:eastAsia="en-US"/>
              </w:rPr>
              <w:t>a</w:t>
            </w:r>
          </w:p>
          <w:p w14:paraId="2717559F" w14:textId="77777777" w:rsidR="004C09CB" w:rsidRPr="004B6678" w:rsidRDefault="004C09CB" w:rsidP="004C09CB">
            <w:pPr>
              <w:keepNext/>
              <w:jc w:val="center"/>
              <w:rPr>
                <w:sz w:val="18"/>
                <w:szCs w:val="18"/>
                <w:lang w:val="en-GB" w:eastAsia="en-US"/>
              </w:rPr>
            </w:pPr>
            <w:r w:rsidRPr="004B6678">
              <w:rPr>
                <w:sz w:val="18"/>
                <w:szCs w:val="18"/>
                <w:lang w:val="en-GB" w:eastAsia="en-US"/>
              </w:rPr>
              <w:t>(-29.6)</w:t>
            </w:r>
          </w:p>
        </w:tc>
        <w:tc>
          <w:tcPr>
            <w:tcW w:w="584" w:type="pct"/>
            <w:tcBorders>
              <w:top w:val="single" w:sz="4" w:space="0" w:color="auto"/>
              <w:left w:val="single" w:sz="4" w:space="0" w:color="auto"/>
              <w:bottom w:val="single" w:sz="4" w:space="0" w:color="auto"/>
              <w:right w:val="single" w:sz="4" w:space="0" w:color="auto"/>
            </w:tcBorders>
            <w:vAlign w:val="center"/>
          </w:tcPr>
          <w:p w14:paraId="453C6AA3"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39D3B9B2"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5C0CFE9C"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119BF349"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15–22</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26D0DF4F" w14:textId="77777777" w:rsidR="004C09CB" w:rsidRPr="004B6678" w:rsidRDefault="004C09CB" w:rsidP="004C09CB">
            <w:pPr>
              <w:keepNext/>
              <w:jc w:val="center"/>
              <w:rPr>
                <w:sz w:val="18"/>
                <w:szCs w:val="18"/>
                <w:lang w:val="en-GB" w:eastAsia="en-US"/>
              </w:rPr>
            </w:pPr>
            <w:r w:rsidRPr="004B6678">
              <w:rPr>
                <w:sz w:val="18"/>
                <w:szCs w:val="18"/>
                <w:lang w:val="en-GB" w:eastAsia="en-US"/>
              </w:rPr>
              <w:t>26.0</w:t>
            </w:r>
          </w:p>
          <w:p w14:paraId="36139E7C"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29B3CB26" w14:textId="77777777" w:rsidR="004C09CB" w:rsidRPr="004B6678" w:rsidRDefault="004C09CB" w:rsidP="004C09CB">
            <w:pPr>
              <w:keepNext/>
              <w:jc w:val="center"/>
              <w:rPr>
                <w:sz w:val="18"/>
                <w:szCs w:val="18"/>
                <w:lang w:val="en-GB" w:eastAsia="en-US"/>
              </w:rPr>
            </w:pPr>
            <w:r w:rsidRPr="004B6678">
              <w:rPr>
                <w:sz w:val="18"/>
                <w:szCs w:val="18"/>
                <w:lang w:val="en-GB" w:eastAsia="en-US"/>
              </w:rPr>
              <w:t>25.5</w:t>
            </w:r>
          </w:p>
          <w:p w14:paraId="71852AF2" w14:textId="77777777" w:rsidR="004C09CB" w:rsidRPr="004B6678" w:rsidRDefault="004C09CB" w:rsidP="004C09CB">
            <w:pPr>
              <w:keepNext/>
              <w:jc w:val="center"/>
              <w:rPr>
                <w:sz w:val="18"/>
                <w:szCs w:val="18"/>
                <w:lang w:val="en-GB" w:eastAsia="en-US"/>
              </w:rPr>
            </w:pPr>
            <w:r w:rsidRPr="004B6678">
              <w:rPr>
                <w:sz w:val="18"/>
                <w:szCs w:val="18"/>
                <w:lang w:val="en-GB" w:eastAsia="en-US"/>
              </w:rPr>
              <w:t>(-2.2)</w:t>
            </w:r>
          </w:p>
        </w:tc>
        <w:tc>
          <w:tcPr>
            <w:tcW w:w="584" w:type="pct"/>
            <w:tcBorders>
              <w:top w:val="single" w:sz="4" w:space="0" w:color="auto"/>
              <w:left w:val="single" w:sz="4" w:space="0" w:color="auto"/>
              <w:bottom w:val="single" w:sz="4" w:space="0" w:color="auto"/>
              <w:right w:val="single" w:sz="4" w:space="0" w:color="auto"/>
            </w:tcBorders>
            <w:vAlign w:val="center"/>
          </w:tcPr>
          <w:p w14:paraId="1CCD8452" w14:textId="77777777" w:rsidR="004C09CB" w:rsidRPr="004B6678" w:rsidRDefault="004C09CB" w:rsidP="004C09CB">
            <w:pPr>
              <w:keepNext/>
              <w:jc w:val="center"/>
              <w:rPr>
                <w:sz w:val="18"/>
                <w:szCs w:val="18"/>
                <w:lang w:val="en-GB" w:eastAsia="en-US"/>
              </w:rPr>
            </w:pPr>
            <w:r w:rsidRPr="004B6678">
              <w:rPr>
                <w:sz w:val="18"/>
                <w:szCs w:val="18"/>
                <w:lang w:val="en-GB" w:eastAsia="en-US"/>
              </w:rPr>
              <w:t>19.3</w:t>
            </w:r>
            <w:r w:rsidRPr="004B6678">
              <w:rPr>
                <w:sz w:val="18"/>
                <w:szCs w:val="18"/>
                <w:vertAlign w:val="superscript"/>
                <w:lang w:val="en-GB" w:eastAsia="en-US"/>
              </w:rPr>
              <w:t>b</w:t>
            </w:r>
          </w:p>
          <w:p w14:paraId="135A01C1" w14:textId="77777777" w:rsidR="004C09CB" w:rsidRPr="004B6678" w:rsidRDefault="004C09CB" w:rsidP="004C09CB">
            <w:pPr>
              <w:keepNext/>
              <w:jc w:val="center"/>
              <w:rPr>
                <w:sz w:val="18"/>
                <w:szCs w:val="18"/>
                <w:lang w:val="en-GB" w:eastAsia="en-US"/>
              </w:rPr>
            </w:pPr>
            <w:r w:rsidRPr="004B6678">
              <w:rPr>
                <w:sz w:val="18"/>
                <w:szCs w:val="18"/>
                <w:lang w:val="en-GB" w:eastAsia="en-US"/>
              </w:rPr>
              <w:t>(-25.8)</w:t>
            </w:r>
          </w:p>
        </w:tc>
        <w:tc>
          <w:tcPr>
            <w:tcW w:w="584" w:type="pct"/>
            <w:tcBorders>
              <w:top w:val="single" w:sz="4" w:space="0" w:color="auto"/>
              <w:left w:val="single" w:sz="4" w:space="0" w:color="auto"/>
              <w:bottom w:val="single" w:sz="4" w:space="0" w:color="auto"/>
              <w:right w:val="single" w:sz="4" w:space="0" w:color="auto"/>
            </w:tcBorders>
            <w:vAlign w:val="center"/>
          </w:tcPr>
          <w:p w14:paraId="7F01F2EB"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08D12F37"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2BE44215"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79909843"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22–29</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3B2E2A44" w14:textId="77777777" w:rsidR="004C09CB" w:rsidRPr="004B6678" w:rsidRDefault="004C09CB" w:rsidP="004C09CB">
            <w:pPr>
              <w:keepNext/>
              <w:jc w:val="center"/>
              <w:rPr>
                <w:sz w:val="18"/>
                <w:szCs w:val="18"/>
                <w:lang w:val="en-GB" w:eastAsia="en-US"/>
              </w:rPr>
            </w:pPr>
            <w:r w:rsidRPr="004B6678">
              <w:rPr>
                <w:sz w:val="18"/>
                <w:szCs w:val="18"/>
                <w:lang w:val="en-GB" w:eastAsia="en-US"/>
              </w:rPr>
              <w:t>26.7</w:t>
            </w:r>
          </w:p>
          <w:p w14:paraId="75184A24"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3FE1464F" w14:textId="77777777" w:rsidR="004C09CB" w:rsidRPr="004B6678" w:rsidRDefault="004C09CB" w:rsidP="004C09CB">
            <w:pPr>
              <w:keepNext/>
              <w:jc w:val="center"/>
              <w:rPr>
                <w:sz w:val="18"/>
                <w:szCs w:val="18"/>
                <w:lang w:val="en-GB" w:eastAsia="en-US"/>
              </w:rPr>
            </w:pPr>
            <w:r w:rsidRPr="004B6678">
              <w:rPr>
                <w:sz w:val="18"/>
                <w:szCs w:val="18"/>
                <w:lang w:val="en-GB" w:eastAsia="en-US"/>
              </w:rPr>
              <w:t>25.0</w:t>
            </w:r>
            <w:r w:rsidRPr="004B6678">
              <w:rPr>
                <w:sz w:val="18"/>
                <w:szCs w:val="18"/>
                <w:vertAlign w:val="superscript"/>
                <w:lang w:val="en-GB" w:eastAsia="en-US"/>
              </w:rPr>
              <w:t>b</w:t>
            </w:r>
          </w:p>
          <w:p w14:paraId="405308A9" w14:textId="77777777" w:rsidR="004C09CB" w:rsidRPr="004B6678" w:rsidRDefault="004C09CB" w:rsidP="004C09CB">
            <w:pPr>
              <w:keepNext/>
              <w:jc w:val="center"/>
              <w:rPr>
                <w:sz w:val="18"/>
                <w:szCs w:val="18"/>
                <w:lang w:val="en-GB" w:eastAsia="en-US"/>
              </w:rPr>
            </w:pPr>
            <w:r w:rsidRPr="004B6678">
              <w:rPr>
                <w:sz w:val="18"/>
                <w:szCs w:val="18"/>
                <w:lang w:val="en-GB" w:eastAsia="en-US"/>
              </w:rPr>
              <w:t>(-6.2)</w:t>
            </w:r>
          </w:p>
        </w:tc>
        <w:tc>
          <w:tcPr>
            <w:tcW w:w="584" w:type="pct"/>
            <w:tcBorders>
              <w:top w:val="single" w:sz="4" w:space="0" w:color="auto"/>
              <w:left w:val="single" w:sz="4" w:space="0" w:color="auto"/>
              <w:bottom w:val="single" w:sz="4" w:space="0" w:color="auto"/>
              <w:right w:val="single" w:sz="4" w:space="0" w:color="auto"/>
            </w:tcBorders>
            <w:vAlign w:val="center"/>
          </w:tcPr>
          <w:p w14:paraId="4C800B91" w14:textId="77777777" w:rsidR="004C09CB" w:rsidRPr="004B6678" w:rsidRDefault="004C09CB" w:rsidP="004C09CB">
            <w:pPr>
              <w:keepNext/>
              <w:jc w:val="center"/>
              <w:rPr>
                <w:sz w:val="18"/>
                <w:szCs w:val="18"/>
                <w:lang w:val="en-GB" w:eastAsia="en-US"/>
              </w:rPr>
            </w:pPr>
            <w:r w:rsidRPr="004B6678">
              <w:rPr>
                <w:sz w:val="18"/>
                <w:szCs w:val="18"/>
                <w:lang w:val="en-GB" w:eastAsia="en-US"/>
              </w:rPr>
              <w:t>19.6</w:t>
            </w:r>
            <w:r w:rsidRPr="004B6678">
              <w:rPr>
                <w:sz w:val="18"/>
                <w:szCs w:val="18"/>
                <w:vertAlign w:val="superscript"/>
                <w:lang w:val="en-GB" w:eastAsia="en-US"/>
              </w:rPr>
              <w:t>b</w:t>
            </w:r>
          </w:p>
          <w:p w14:paraId="6748A126" w14:textId="77777777" w:rsidR="004C09CB" w:rsidRPr="004B6678" w:rsidRDefault="004C09CB" w:rsidP="004C09CB">
            <w:pPr>
              <w:keepNext/>
              <w:jc w:val="center"/>
              <w:rPr>
                <w:sz w:val="18"/>
                <w:szCs w:val="18"/>
                <w:lang w:val="en-GB" w:eastAsia="en-US"/>
              </w:rPr>
            </w:pPr>
            <w:r w:rsidRPr="004B6678">
              <w:rPr>
                <w:sz w:val="18"/>
                <w:szCs w:val="18"/>
                <w:lang w:val="en-GB" w:eastAsia="en-US"/>
              </w:rPr>
              <w:t>(-26.5)</w:t>
            </w:r>
          </w:p>
        </w:tc>
        <w:tc>
          <w:tcPr>
            <w:tcW w:w="584" w:type="pct"/>
            <w:tcBorders>
              <w:top w:val="single" w:sz="4" w:space="0" w:color="auto"/>
              <w:left w:val="single" w:sz="4" w:space="0" w:color="auto"/>
              <w:bottom w:val="single" w:sz="4" w:space="0" w:color="auto"/>
              <w:right w:val="single" w:sz="4" w:space="0" w:color="auto"/>
            </w:tcBorders>
            <w:vAlign w:val="center"/>
          </w:tcPr>
          <w:p w14:paraId="685B2916"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0C441B9E"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400DC172"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6EC7F69E"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1–29</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084D072F" w14:textId="77777777" w:rsidR="004C09CB" w:rsidRPr="004B6678" w:rsidRDefault="004C09CB" w:rsidP="004C09CB">
            <w:pPr>
              <w:keepNext/>
              <w:jc w:val="center"/>
              <w:rPr>
                <w:sz w:val="18"/>
                <w:szCs w:val="18"/>
                <w:lang w:val="en-GB" w:eastAsia="en-US"/>
              </w:rPr>
            </w:pPr>
            <w:r w:rsidRPr="004B6678">
              <w:rPr>
                <w:sz w:val="18"/>
                <w:szCs w:val="18"/>
                <w:lang w:val="en-GB" w:eastAsia="en-US"/>
              </w:rPr>
              <w:t>25.8</w:t>
            </w:r>
          </w:p>
          <w:p w14:paraId="0E194C40"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7B8EF33C" w14:textId="77777777" w:rsidR="004C09CB" w:rsidRPr="004B6678" w:rsidRDefault="004C09CB" w:rsidP="004C09CB">
            <w:pPr>
              <w:keepNext/>
              <w:jc w:val="center"/>
              <w:rPr>
                <w:sz w:val="18"/>
                <w:szCs w:val="18"/>
                <w:lang w:val="en-GB" w:eastAsia="en-US"/>
              </w:rPr>
            </w:pPr>
            <w:r w:rsidRPr="004B6678">
              <w:rPr>
                <w:sz w:val="18"/>
                <w:szCs w:val="18"/>
                <w:lang w:val="en-GB" w:eastAsia="en-US"/>
              </w:rPr>
              <w:t>24.2</w:t>
            </w:r>
            <w:r w:rsidRPr="004B6678">
              <w:rPr>
                <w:sz w:val="18"/>
                <w:szCs w:val="18"/>
                <w:vertAlign w:val="superscript"/>
                <w:lang w:val="en-GB" w:eastAsia="en-US"/>
              </w:rPr>
              <w:t>b</w:t>
            </w:r>
          </w:p>
          <w:p w14:paraId="361649A5" w14:textId="77777777" w:rsidR="004C09CB" w:rsidRPr="004B6678" w:rsidRDefault="004C09CB" w:rsidP="004C09CB">
            <w:pPr>
              <w:keepNext/>
              <w:jc w:val="center"/>
              <w:rPr>
                <w:sz w:val="18"/>
                <w:szCs w:val="18"/>
                <w:lang w:val="en-GB" w:eastAsia="en-US"/>
              </w:rPr>
            </w:pPr>
            <w:r w:rsidRPr="004B6678">
              <w:rPr>
                <w:sz w:val="18"/>
                <w:szCs w:val="18"/>
                <w:lang w:val="en-GB" w:eastAsia="en-US"/>
              </w:rPr>
              <w:t>(-6.2)</w:t>
            </w:r>
          </w:p>
        </w:tc>
        <w:tc>
          <w:tcPr>
            <w:tcW w:w="584" w:type="pct"/>
            <w:tcBorders>
              <w:top w:val="single" w:sz="4" w:space="0" w:color="auto"/>
              <w:left w:val="single" w:sz="4" w:space="0" w:color="auto"/>
              <w:bottom w:val="single" w:sz="4" w:space="0" w:color="auto"/>
              <w:right w:val="single" w:sz="4" w:space="0" w:color="auto"/>
            </w:tcBorders>
            <w:vAlign w:val="center"/>
          </w:tcPr>
          <w:p w14:paraId="10141ABB" w14:textId="77777777" w:rsidR="004C09CB" w:rsidRPr="004B6678" w:rsidRDefault="004C09CB" w:rsidP="004C09CB">
            <w:pPr>
              <w:keepNext/>
              <w:jc w:val="center"/>
              <w:rPr>
                <w:sz w:val="18"/>
                <w:szCs w:val="18"/>
                <w:lang w:val="en-GB" w:eastAsia="en-US"/>
              </w:rPr>
            </w:pPr>
            <w:r w:rsidRPr="004B6678">
              <w:rPr>
                <w:sz w:val="18"/>
                <w:szCs w:val="18"/>
                <w:lang w:val="en-GB" w:eastAsia="en-US"/>
              </w:rPr>
              <w:t>18.0</w:t>
            </w:r>
            <w:r w:rsidRPr="004B6678">
              <w:rPr>
                <w:sz w:val="18"/>
                <w:szCs w:val="18"/>
                <w:vertAlign w:val="superscript"/>
                <w:lang w:val="en-GB" w:eastAsia="en-US"/>
              </w:rPr>
              <w:t>b</w:t>
            </w:r>
          </w:p>
          <w:p w14:paraId="6E523EF7" w14:textId="77777777" w:rsidR="004C09CB" w:rsidRPr="004B6678" w:rsidRDefault="004C09CB" w:rsidP="004C09CB">
            <w:pPr>
              <w:keepNext/>
              <w:jc w:val="center"/>
              <w:rPr>
                <w:sz w:val="18"/>
                <w:szCs w:val="18"/>
                <w:lang w:val="en-GB" w:eastAsia="en-US"/>
              </w:rPr>
            </w:pPr>
            <w:r w:rsidRPr="004B6678">
              <w:rPr>
                <w:sz w:val="18"/>
                <w:szCs w:val="18"/>
                <w:lang w:val="en-GB" w:eastAsia="en-US"/>
              </w:rPr>
              <w:t>(-30.3)</w:t>
            </w:r>
          </w:p>
        </w:tc>
        <w:tc>
          <w:tcPr>
            <w:tcW w:w="584" w:type="pct"/>
            <w:tcBorders>
              <w:top w:val="single" w:sz="4" w:space="0" w:color="auto"/>
              <w:left w:val="single" w:sz="4" w:space="0" w:color="auto"/>
              <w:bottom w:val="single" w:sz="4" w:space="0" w:color="auto"/>
              <w:right w:val="single" w:sz="4" w:space="0" w:color="auto"/>
            </w:tcBorders>
            <w:vAlign w:val="center"/>
          </w:tcPr>
          <w:p w14:paraId="64466B0F"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7C861CDA"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53997A05"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6AC2FBC4" w14:textId="77777777" w:rsidR="004C09CB" w:rsidRPr="004B6678" w:rsidRDefault="004C09CB" w:rsidP="004C09CB">
            <w:pPr>
              <w:keepNext/>
              <w:rPr>
                <w:sz w:val="18"/>
                <w:szCs w:val="18"/>
                <w:lang w:val="en-GB" w:eastAsia="en-US"/>
              </w:rPr>
            </w:pPr>
            <w:r w:rsidRPr="004B6678">
              <w:rPr>
                <w:sz w:val="18"/>
                <w:szCs w:val="18"/>
                <w:lang w:val="en-GB" w:eastAsia="en-US"/>
              </w:rPr>
              <w:t>Food efficiency (body weight gain / food consumed), Day 1–4 (% difference)</w:t>
            </w:r>
          </w:p>
        </w:tc>
        <w:tc>
          <w:tcPr>
            <w:tcW w:w="584" w:type="pct"/>
            <w:tcBorders>
              <w:top w:val="single" w:sz="4" w:space="0" w:color="auto"/>
              <w:left w:val="single" w:sz="4" w:space="0" w:color="auto"/>
              <w:bottom w:val="single" w:sz="4" w:space="0" w:color="auto"/>
              <w:right w:val="single" w:sz="4" w:space="0" w:color="auto"/>
            </w:tcBorders>
            <w:vAlign w:val="center"/>
          </w:tcPr>
          <w:p w14:paraId="554187BC" w14:textId="77777777" w:rsidR="004C09CB" w:rsidRPr="004B6678" w:rsidRDefault="004C09CB" w:rsidP="004C09CB">
            <w:pPr>
              <w:keepNext/>
              <w:jc w:val="center"/>
              <w:rPr>
                <w:sz w:val="18"/>
                <w:szCs w:val="18"/>
                <w:lang w:val="en-GB" w:eastAsia="en-US"/>
              </w:rPr>
            </w:pPr>
            <w:r w:rsidRPr="004B6678">
              <w:rPr>
                <w:sz w:val="18"/>
                <w:szCs w:val="18"/>
                <w:lang w:val="en-GB" w:eastAsia="en-US"/>
              </w:rPr>
              <w:t>0.337</w:t>
            </w:r>
          </w:p>
          <w:p w14:paraId="4E0128F6"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1D8D5443" w14:textId="77777777" w:rsidR="004C09CB" w:rsidRPr="004B6678" w:rsidRDefault="004C09CB" w:rsidP="004C09CB">
            <w:pPr>
              <w:keepNext/>
              <w:jc w:val="center"/>
              <w:rPr>
                <w:sz w:val="18"/>
                <w:szCs w:val="18"/>
                <w:lang w:val="en-GB" w:eastAsia="en-US"/>
              </w:rPr>
            </w:pPr>
            <w:r w:rsidRPr="004B6678">
              <w:rPr>
                <w:sz w:val="18"/>
                <w:szCs w:val="18"/>
                <w:lang w:val="en-GB" w:eastAsia="en-US"/>
              </w:rPr>
              <w:t>0.212</w:t>
            </w:r>
            <w:r w:rsidRPr="004B6678">
              <w:rPr>
                <w:sz w:val="18"/>
                <w:szCs w:val="18"/>
                <w:vertAlign w:val="superscript"/>
                <w:lang w:val="en-GB" w:eastAsia="en-US"/>
              </w:rPr>
              <w:t>b</w:t>
            </w:r>
          </w:p>
          <w:p w14:paraId="51E66196" w14:textId="77777777" w:rsidR="004C09CB" w:rsidRPr="004B6678" w:rsidRDefault="004C09CB" w:rsidP="004C09CB">
            <w:pPr>
              <w:keepNext/>
              <w:jc w:val="center"/>
              <w:rPr>
                <w:sz w:val="18"/>
                <w:szCs w:val="18"/>
                <w:lang w:val="en-GB" w:eastAsia="en-US"/>
              </w:rPr>
            </w:pPr>
            <w:r w:rsidRPr="004B6678">
              <w:rPr>
                <w:sz w:val="18"/>
                <w:szCs w:val="18"/>
                <w:lang w:val="en-GB" w:eastAsia="en-US"/>
              </w:rPr>
              <w:t>(-37.2)</w:t>
            </w:r>
          </w:p>
        </w:tc>
        <w:tc>
          <w:tcPr>
            <w:tcW w:w="584" w:type="pct"/>
            <w:tcBorders>
              <w:top w:val="single" w:sz="4" w:space="0" w:color="auto"/>
              <w:left w:val="single" w:sz="4" w:space="0" w:color="auto"/>
              <w:bottom w:val="single" w:sz="4" w:space="0" w:color="auto"/>
              <w:right w:val="single" w:sz="4" w:space="0" w:color="auto"/>
            </w:tcBorders>
            <w:vAlign w:val="center"/>
          </w:tcPr>
          <w:p w14:paraId="0E3A89C4" w14:textId="77777777" w:rsidR="004C09CB" w:rsidRPr="004B6678" w:rsidRDefault="004C09CB" w:rsidP="004C09CB">
            <w:pPr>
              <w:keepNext/>
              <w:jc w:val="center"/>
              <w:rPr>
                <w:sz w:val="18"/>
                <w:szCs w:val="18"/>
                <w:lang w:val="en-GB" w:eastAsia="en-US"/>
              </w:rPr>
            </w:pPr>
            <w:r w:rsidRPr="004B6678">
              <w:rPr>
                <w:sz w:val="18"/>
                <w:szCs w:val="18"/>
                <w:lang w:val="en-GB" w:eastAsia="en-US"/>
              </w:rPr>
              <w:t>-0.195</w:t>
            </w:r>
            <w:r w:rsidRPr="004B6678">
              <w:rPr>
                <w:sz w:val="18"/>
                <w:szCs w:val="18"/>
                <w:vertAlign w:val="superscript"/>
                <w:lang w:val="en-GB" w:eastAsia="en-US"/>
              </w:rPr>
              <w:t>b</w:t>
            </w:r>
          </w:p>
          <w:p w14:paraId="76C3E89C" w14:textId="77777777" w:rsidR="004C09CB" w:rsidRPr="004B6678" w:rsidRDefault="004C09CB" w:rsidP="004C09CB">
            <w:pPr>
              <w:keepNext/>
              <w:jc w:val="center"/>
              <w:rPr>
                <w:sz w:val="18"/>
                <w:szCs w:val="18"/>
                <w:lang w:val="en-GB" w:eastAsia="en-US"/>
              </w:rPr>
            </w:pPr>
            <w:r w:rsidRPr="004B6678">
              <w:rPr>
                <w:sz w:val="18"/>
                <w:szCs w:val="18"/>
                <w:lang w:val="en-GB" w:eastAsia="en-US"/>
              </w:rPr>
              <w:t>(-157.7)</w:t>
            </w:r>
          </w:p>
        </w:tc>
        <w:tc>
          <w:tcPr>
            <w:tcW w:w="584" w:type="pct"/>
            <w:tcBorders>
              <w:top w:val="single" w:sz="4" w:space="0" w:color="auto"/>
              <w:left w:val="single" w:sz="4" w:space="0" w:color="auto"/>
              <w:bottom w:val="single" w:sz="4" w:space="0" w:color="auto"/>
              <w:right w:val="single" w:sz="4" w:space="0" w:color="auto"/>
            </w:tcBorders>
            <w:vAlign w:val="center"/>
          </w:tcPr>
          <w:p w14:paraId="54BFA2A7" w14:textId="77777777" w:rsidR="004C09CB" w:rsidRPr="004B6678" w:rsidRDefault="004C09CB" w:rsidP="004C09CB">
            <w:pPr>
              <w:keepNext/>
              <w:jc w:val="center"/>
              <w:rPr>
                <w:sz w:val="18"/>
                <w:szCs w:val="18"/>
                <w:lang w:val="en-GB" w:eastAsia="en-US"/>
              </w:rPr>
            </w:pPr>
            <w:r w:rsidRPr="004B6678">
              <w:rPr>
                <w:sz w:val="18"/>
                <w:szCs w:val="18"/>
                <w:lang w:val="en-GB" w:eastAsia="en-US"/>
              </w:rPr>
              <w:t>-1.556</w:t>
            </w:r>
            <w:r w:rsidRPr="004B6678">
              <w:rPr>
                <w:sz w:val="18"/>
                <w:szCs w:val="18"/>
                <w:vertAlign w:val="superscript"/>
                <w:lang w:val="en-GB" w:eastAsia="en-US"/>
              </w:rPr>
              <w:t>b</w:t>
            </w:r>
          </w:p>
          <w:p w14:paraId="56CFD5C8" w14:textId="77777777" w:rsidR="004C09CB" w:rsidRPr="004B6678" w:rsidRDefault="004C09CB" w:rsidP="004C09CB">
            <w:pPr>
              <w:keepNext/>
              <w:jc w:val="center"/>
              <w:rPr>
                <w:sz w:val="18"/>
                <w:szCs w:val="18"/>
                <w:lang w:val="en-GB" w:eastAsia="en-US"/>
              </w:rPr>
            </w:pPr>
            <w:r w:rsidRPr="004B6678">
              <w:rPr>
                <w:sz w:val="18"/>
                <w:szCs w:val="18"/>
                <w:lang w:val="en-GB" w:eastAsia="en-US"/>
              </w:rPr>
              <w:t>(-561.2)</w:t>
            </w:r>
          </w:p>
        </w:tc>
        <w:tc>
          <w:tcPr>
            <w:tcW w:w="585" w:type="pct"/>
            <w:tcBorders>
              <w:top w:val="single" w:sz="4" w:space="0" w:color="auto"/>
              <w:left w:val="single" w:sz="4" w:space="0" w:color="auto"/>
              <w:bottom w:val="single" w:sz="4" w:space="0" w:color="auto"/>
              <w:right w:val="single" w:sz="4" w:space="0" w:color="auto"/>
            </w:tcBorders>
            <w:vAlign w:val="center"/>
          </w:tcPr>
          <w:p w14:paraId="7E492FD2" w14:textId="77777777" w:rsidR="004C09CB" w:rsidRPr="004B6678" w:rsidRDefault="004C09CB" w:rsidP="004C09CB">
            <w:pPr>
              <w:keepNext/>
              <w:jc w:val="center"/>
              <w:rPr>
                <w:sz w:val="18"/>
                <w:szCs w:val="18"/>
                <w:lang w:val="en-GB" w:eastAsia="en-US"/>
              </w:rPr>
            </w:pPr>
            <w:r w:rsidRPr="004B6678">
              <w:rPr>
                <w:sz w:val="18"/>
                <w:szCs w:val="18"/>
                <w:lang w:val="en-GB" w:eastAsia="en-US"/>
              </w:rPr>
              <w:t>-3.690</w:t>
            </w:r>
            <w:r w:rsidRPr="004B6678">
              <w:rPr>
                <w:sz w:val="18"/>
                <w:szCs w:val="18"/>
                <w:vertAlign w:val="superscript"/>
                <w:lang w:val="en-GB" w:eastAsia="en-US"/>
              </w:rPr>
              <w:t>b</w:t>
            </w:r>
          </w:p>
          <w:p w14:paraId="58BC8725" w14:textId="77777777" w:rsidR="004C09CB" w:rsidRPr="004B6678" w:rsidRDefault="004C09CB" w:rsidP="004C09CB">
            <w:pPr>
              <w:keepNext/>
              <w:jc w:val="center"/>
              <w:rPr>
                <w:sz w:val="18"/>
                <w:szCs w:val="18"/>
                <w:lang w:val="en-GB" w:eastAsia="en-US"/>
              </w:rPr>
            </w:pPr>
            <w:r w:rsidRPr="004B6678">
              <w:rPr>
                <w:sz w:val="18"/>
                <w:szCs w:val="18"/>
                <w:lang w:val="en-GB" w:eastAsia="en-US"/>
              </w:rPr>
              <w:t>(-1193.7)</w:t>
            </w:r>
          </w:p>
        </w:tc>
      </w:tr>
      <w:tr w:rsidR="004C09CB" w:rsidRPr="004B6678" w14:paraId="6B3E70EE"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41EAFB04" w14:textId="77777777" w:rsidR="004C09CB" w:rsidRPr="004B6678" w:rsidRDefault="004C09CB" w:rsidP="004C09CB">
            <w:pPr>
              <w:keepNext/>
              <w:rPr>
                <w:sz w:val="18"/>
                <w:szCs w:val="18"/>
                <w:lang w:val="en-GB" w:eastAsia="en-US"/>
              </w:rPr>
            </w:pPr>
            <w:r w:rsidRPr="004B6678">
              <w:rPr>
                <w:sz w:val="18"/>
                <w:szCs w:val="18"/>
                <w:lang w:val="en-GB" w:eastAsia="en-US"/>
              </w:rPr>
              <w:t>Food efficiency (body weight gain / food consumed), Day 4–8 (% difference)</w:t>
            </w:r>
          </w:p>
        </w:tc>
        <w:tc>
          <w:tcPr>
            <w:tcW w:w="584" w:type="pct"/>
            <w:tcBorders>
              <w:top w:val="single" w:sz="4" w:space="0" w:color="auto"/>
              <w:left w:val="single" w:sz="4" w:space="0" w:color="auto"/>
              <w:bottom w:val="single" w:sz="4" w:space="0" w:color="auto"/>
              <w:right w:val="single" w:sz="4" w:space="0" w:color="auto"/>
            </w:tcBorders>
            <w:vAlign w:val="center"/>
          </w:tcPr>
          <w:p w14:paraId="6EACA330" w14:textId="77777777" w:rsidR="004C09CB" w:rsidRPr="004B6678" w:rsidRDefault="004C09CB" w:rsidP="004C09CB">
            <w:pPr>
              <w:keepNext/>
              <w:jc w:val="center"/>
              <w:rPr>
                <w:sz w:val="18"/>
                <w:szCs w:val="18"/>
                <w:lang w:val="en-GB" w:eastAsia="en-US"/>
              </w:rPr>
            </w:pPr>
            <w:r w:rsidRPr="004B6678">
              <w:rPr>
                <w:sz w:val="18"/>
                <w:szCs w:val="18"/>
                <w:lang w:val="en-GB" w:eastAsia="en-US"/>
              </w:rPr>
              <w:t>0.361</w:t>
            </w:r>
          </w:p>
          <w:p w14:paraId="6FFD675D"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67734F99" w14:textId="77777777" w:rsidR="004C09CB" w:rsidRPr="004B6678" w:rsidRDefault="004C09CB" w:rsidP="004C09CB">
            <w:pPr>
              <w:keepNext/>
              <w:jc w:val="center"/>
              <w:rPr>
                <w:sz w:val="18"/>
                <w:szCs w:val="18"/>
                <w:lang w:val="en-GB" w:eastAsia="en-US"/>
              </w:rPr>
            </w:pPr>
            <w:r w:rsidRPr="004B6678">
              <w:rPr>
                <w:sz w:val="18"/>
                <w:szCs w:val="18"/>
                <w:lang w:val="en-GB" w:eastAsia="en-US"/>
              </w:rPr>
              <w:t>0.391</w:t>
            </w:r>
          </w:p>
          <w:p w14:paraId="4DC18150" w14:textId="77777777" w:rsidR="004C09CB" w:rsidRPr="004B6678" w:rsidRDefault="004C09CB" w:rsidP="004C09CB">
            <w:pPr>
              <w:keepNext/>
              <w:jc w:val="center"/>
              <w:rPr>
                <w:sz w:val="18"/>
                <w:szCs w:val="18"/>
                <w:lang w:val="en-GB" w:eastAsia="en-US"/>
              </w:rPr>
            </w:pPr>
            <w:r w:rsidRPr="004B6678">
              <w:rPr>
                <w:sz w:val="18"/>
                <w:szCs w:val="18"/>
                <w:lang w:val="en-GB" w:eastAsia="en-US"/>
              </w:rPr>
              <w:t>(8.4)</w:t>
            </w:r>
          </w:p>
        </w:tc>
        <w:tc>
          <w:tcPr>
            <w:tcW w:w="584" w:type="pct"/>
            <w:tcBorders>
              <w:top w:val="single" w:sz="4" w:space="0" w:color="auto"/>
              <w:left w:val="single" w:sz="4" w:space="0" w:color="auto"/>
              <w:bottom w:val="single" w:sz="4" w:space="0" w:color="auto"/>
              <w:right w:val="single" w:sz="4" w:space="0" w:color="auto"/>
            </w:tcBorders>
            <w:vAlign w:val="center"/>
          </w:tcPr>
          <w:p w14:paraId="138AC703" w14:textId="77777777" w:rsidR="004C09CB" w:rsidRPr="004B6678" w:rsidRDefault="004C09CB" w:rsidP="004C09CB">
            <w:pPr>
              <w:keepNext/>
              <w:jc w:val="center"/>
              <w:rPr>
                <w:sz w:val="18"/>
                <w:szCs w:val="18"/>
                <w:lang w:val="en-GB" w:eastAsia="en-US"/>
              </w:rPr>
            </w:pPr>
            <w:r w:rsidRPr="004B6678">
              <w:rPr>
                <w:sz w:val="18"/>
                <w:szCs w:val="18"/>
                <w:lang w:val="en-GB" w:eastAsia="en-US"/>
              </w:rPr>
              <w:t>0.319</w:t>
            </w:r>
          </w:p>
          <w:p w14:paraId="4E01759C" w14:textId="77777777" w:rsidR="004C09CB" w:rsidRPr="004B6678" w:rsidRDefault="004C09CB" w:rsidP="004C09CB">
            <w:pPr>
              <w:keepNext/>
              <w:jc w:val="center"/>
              <w:rPr>
                <w:sz w:val="18"/>
                <w:szCs w:val="18"/>
                <w:lang w:val="en-GB" w:eastAsia="en-US"/>
              </w:rPr>
            </w:pPr>
            <w:r w:rsidRPr="004B6678">
              <w:rPr>
                <w:sz w:val="18"/>
                <w:szCs w:val="18"/>
                <w:lang w:val="en-GB" w:eastAsia="en-US"/>
              </w:rPr>
              <w:t>(-11.5)</w:t>
            </w:r>
          </w:p>
        </w:tc>
        <w:tc>
          <w:tcPr>
            <w:tcW w:w="584" w:type="pct"/>
            <w:tcBorders>
              <w:top w:val="single" w:sz="4" w:space="0" w:color="auto"/>
              <w:left w:val="single" w:sz="4" w:space="0" w:color="auto"/>
              <w:bottom w:val="single" w:sz="4" w:space="0" w:color="auto"/>
              <w:right w:val="single" w:sz="4" w:space="0" w:color="auto"/>
            </w:tcBorders>
            <w:vAlign w:val="center"/>
          </w:tcPr>
          <w:p w14:paraId="2909D25E" w14:textId="77777777" w:rsidR="004C09CB" w:rsidRPr="004B6678" w:rsidRDefault="004C09CB" w:rsidP="004C09CB">
            <w:pPr>
              <w:keepNext/>
              <w:jc w:val="center"/>
              <w:rPr>
                <w:sz w:val="18"/>
                <w:szCs w:val="18"/>
                <w:lang w:val="en-GB" w:eastAsia="en-US"/>
              </w:rPr>
            </w:pPr>
            <w:r w:rsidRPr="004B6678">
              <w:rPr>
                <w:sz w:val="18"/>
                <w:szCs w:val="18"/>
                <w:lang w:val="en-GB" w:eastAsia="en-US"/>
              </w:rPr>
              <w:t>-0.589</w:t>
            </w:r>
            <w:r w:rsidRPr="004B6678">
              <w:rPr>
                <w:sz w:val="18"/>
                <w:szCs w:val="18"/>
                <w:vertAlign w:val="superscript"/>
                <w:lang w:val="en-GB" w:eastAsia="en-US"/>
              </w:rPr>
              <w:t>b</w:t>
            </w:r>
          </w:p>
          <w:p w14:paraId="78D81AD0" w14:textId="77777777" w:rsidR="004C09CB" w:rsidRPr="004B6678" w:rsidRDefault="004C09CB" w:rsidP="004C09CB">
            <w:pPr>
              <w:keepNext/>
              <w:jc w:val="center"/>
              <w:rPr>
                <w:sz w:val="18"/>
                <w:szCs w:val="18"/>
                <w:lang w:val="en-GB" w:eastAsia="en-US"/>
              </w:rPr>
            </w:pPr>
            <w:r w:rsidRPr="004B6678">
              <w:rPr>
                <w:sz w:val="18"/>
                <w:szCs w:val="18"/>
                <w:lang w:val="en-GB" w:eastAsia="en-US"/>
              </w:rPr>
              <w:t>(-263.2)</w:t>
            </w:r>
          </w:p>
        </w:tc>
        <w:tc>
          <w:tcPr>
            <w:tcW w:w="585" w:type="pct"/>
            <w:tcBorders>
              <w:top w:val="single" w:sz="4" w:space="0" w:color="auto"/>
              <w:left w:val="single" w:sz="4" w:space="0" w:color="auto"/>
              <w:bottom w:val="single" w:sz="4" w:space="0" w:color="auto"/>
              <w:right w:val="single" w:sz="4" w:space="0" w:color="auto"/>
            </w:tcBorders>
            <w:vAlign w:val="center"/>
          </w:tcPr>
          <w:p w14:paraId="1589A662" w14:textId="77777777" w:rsidR="004C09CB" w:rsidRPr="004B6678" w:rsidRDefault="004C09CB" w:rsidP="004C09CB">
            <w:pPr>
              <w:keepNext/>
              <w:jc w:val="center"/>
              <w:rPr>
                <w:sz w:val="18"/>
                <w:szCs w:val="18"/>
                <w:lang w:val="en-GB" w:eastAsia="en-US"/>
              </w:rPr>
            </w:pPr>
            <w:r w:rsidRPr="004B6678">
              <w:rPr>
                <w:sz w:val="18"/>
                <w:szCs w:val="18"/>
                <w:lang w:val="en-GB" w:eastAsia="en-US"/>
              </w:rPr>
              <w:t>-2.818</w:t>
            </w:r>
            <w:r w:rsidRPr="004B6678">
              <w:rPr>
                <w:sz w:val="18"/>
                <w:szCs w:val="18"/>
                <w:vertAlign w:val="superscript"/>
                <w:lang w:val="en-GB" w:eastAsia="en-US"/>
              </w:rPr>
              <w:t>b</w:t>
            </w:r>
          </w:p>
          <w:p w14:paraId="5CC0CB27" w14:textId="77777777" w:rsidR="004C09CB" w:rsidRPr="004B6678" w:rsidRDefault="004C09CB" w:rsidP="004C09CB">
            <w:pPr>
              <w:keepNext/>
              <w:jc w:val="center"/>
              <w:rPr>
                <w:sz w:val="18"/>
                <w:szCs w:val="18"/>
                <w:lang w:val="en-GB" w:eastAsia="en-US"/>
              </w:rPr>
            </w:pPr>
            <w:r w:rsidRPr="004B6678">
              <w:rPr>
                <w:sz w:val="18"/>
                <w:szCs w:val="18"/>
                <w:lang w:val="en-GB" w:eastAsia="en-US"/>
              </w:rPr>
              <w:t>(-880.7)</w:t>
            </w:r>
          </w:p>
        </w:tc>
      </w:tr>
      <w:tr w:rsidR="004C09CB" w:rsidRPr="004B6678" w14:paraId="38DBB1A7"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557F4B87" w14:textId="77777777" w:rsidR="004C09CB" w:rsidRPr="004B6678" w:rsidRDefault="004C09CB" w:rsidP="004C09CB">
            <w:pPr>
              <w:keepNext/>
              <w:rPr>
                <w:sz w:val="18"/>
                <w:szCs w:val="18"/>
                <w:lang w:val="en-GB" w:eastAsia="en-US"/>
              </w:rPr>
            </w:pPr>
            <w:r w:rsidRPr="004B6678">
              <w:rPr>
                <w:sz w:val="18"/>
                <w:szCs w:val="18"/>
                <w:lang w:val="en-GB" w:eastAsia="en-US"/>
              </w:rPr>
              <w:t>Food efficiency (body weight gain / food consumed), Day 1–8 (% difference)</w:t>
            </w:r>
          </w:p>
        </w:tc>
        <w:tc>
          <w:tcPr>
            <w:tcW w:w="584" w:type="pct"/>
            <w:tcBorders>
              <w:top w:val="single" w:sz="4" w:space="0" w:color="auto"/>
              <w:left w:val="single" w:sz="4" w:space="0" w:color="auto"/>
              <w:bottom w:val="single" w:sz="4" w:space="0" w:color="auto"/>
              <w:right w:val="single" w:sz="4" w:space="0" w:color="auto"/>
            </w:tcBorders>
            <w:vAlign w:val="center"/>
          </w:tcPr>
          <w:p w14:paraId="0F8157A2" w14:textId="77777777" w:rsidR="004C09CB" w:rsidRPr="004B6678" w:rsidRDefault="004C09CB" w:rsidP="004C09CB">
            <w:pPr>
              <w:keepNext/>
              <w:jc w:val="center"/>
              <w:rPr>
                <w:sz w:val="18"/>
                <w:szCs w:val="18"/>
                <w:lang w:val="en-GB" w:eastAsia="en-US"/>
              </w:rPr>
            </w:pPr>
            <w:r w:rsidRPr="004B6678">
              <w:rPr>
                <w:sz w:val="18"/>
                <w:szCs w:val="18"/>
                <w:lang w:val="en-GB" w:eastAsia="en-US"/>
              </w:rPr>
              <w:t>0.351</w:t>
            </w:r>
          </w:p>
          <w:p w14:paraId="700B904E"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06ABF1DB" w14:textId="77777777" w:rsidR="004C09CB" w:rsidRPr="004B6678" w:rsidRDefault="004C09CB" w:rsidP="004C09CB">
            <w:pPr>
              <w:keepNext/>
              <w:jc w:val="center"/>
              <w:rPr>
                <w:sz w:val="18"/>
                <w:szCs w:val="18"/>
                <w:lang w:val="en-GB" w:eastAsia="en-US"/>
              </w:rPr>
            </w:pPr>
            <w:r w:rsidRPr="004B6678">
              <w:rPr>
                <w:sz w:val="18"/>
                <w:szCs w:val="18"/>
                <w:lang w:val="en-GB" w:eastAsia="en-US"/>
              </w:rPr>
              <w:t>0.333</w:t>
            </w:r>
          </w:p>
          <w:p w14:paraId="0D6A193B" w14:textId="77777777" w:rsidR="004C09CB" w:rsidRPr="004B6678" w:rsidRDefault="004C09CB" w:rsidP="004C09CB">
            <w:pPr>
              <w:keepNext/>
              <w:jc w:val="center"/>
              <w:rPr>
                <w:sz w:val="18"/>
                <w:szCs w:val="18"/>
                <w:lang w:val="en-GB" w:eastAsia="en-US"/>
              </w:rPr>
            </w:pPr>
            <w:r w:rsidRPr="004B6678">
              <w:rPr>
                <w:sz w:val="18"/>
                <w:szCs w:val="18"/>
                <w:lang w:val="en-GB" w:eastAsia="en-US"/>
              </w:rPr>
              <w:t>(-5.2)</w:t>
            </w:r>
          </w:p>
        </w:tc>
        <w:tc>
          <w:tcPr>
            <w:tcW w:w="584" w:type="pct"/>
            <w:tcBorders>
              <w:top w:val="single" w:sz="4" w:space="0" w:color="auto"/>
              <w:left w:val="single" w:sz="4" w:space="0" w:color="auto"/>
              <w:bottom w:val="single" w:sz="4" w:space="0" w:color="auto"/>
              <w:right w:val="single" w:sz="4" w:space="0" w:color="auto"/>
            </w:tcBorders>
            <w:vAlign w:val="center"/>
          </w:tcPr>
          <w:p w14:paraId="3A56A887" w14:textId="77777777" w:rsidR="004C09CB" w:rsidRPr="004B6678" w:rsidRDefault="004C09CB" w:rsidP="004C09CB">
            <w:pPr>
              <w:keepNext/>
              <w:jc w:val="center"/>
              <w:rPr>
                <w:sz w:val="18"/>
                <w:szCs w:val="18"/>
                <w:lang w:val="en-GB" w:eastAsia="en-US"/>
              </w:rPr>
            </w:pPr>
            <w:r w:rsidRPr="004B6678">
              <w:rPr>
                <w:sz w:val="18"/>
                <w:szCs w:val="18"/>
                <w:lang w:val="en-GB" w:eastAsia="en-US"/>
              </w:rPr>
              <w:t>0.166</w:t>
            </w:r>
            <w:r w:rsidRPr="004B6678">
              <w:rPr>
                <w:sz w:val="18"/>
                <w:szCs w:val="18"/>
                <w:vertAlign w:val="superscript"/>
                <w:lang w:val="en-GB" w:eastAsia="en-US"/>
              </w:rPr>
              <w:t>b</w:t>
            </w:r>
          </w:p>
          <w:p w14:paraId="298C1072" w14:textId="77777777" w:rsidR="004C09CB" w:rsidRPr="004B6678" w:rsidRDefault="004C09CB" w:rsidP="004C09CB">
            <w:pPr>
              <w:keepNext/>
              <w:jc w:val="center"/>
              <w:rPr>
                <w:sz w:val="18"/>
                <w:szCs w:val="18"/>
                <w:lang w:val="en-GB" w:eastAsia="en-US"/>
              </w:rPr>
            </w:pPr>
            <w:r w:rsidRPr="004B6678">
              <w:rPr>
                <w:sz w:val="18"/>
                <w:szCs w:val="18"/>
                <w:lang w:val="en-GB" w:eastAsia="en-US"/>
              </w:rPr>
              <w:t>(-52.7)</w:t>
            </w:r>
          </w:p>
        </w:tc>
        <w:tc>
          <w:tcPr>
            <w:tcW w:w="584" w:type="pct"/>
            <w:tcBorders>
              <w:top w:val="single" w:sz="4" w:space="0" w:color="auto"/>
              <w:left w:val="single" w:sz="4" w:space="0" w:color="auto"/>
              <w:bottom w:val="single" w:sz="4" w:space="0" w:color="auto"/>
              <w:right w:val="single" w:sz="4" w:space="0" w:color="auto"/>
            </w:tcBorders>
            <w:vAlign w:val="center"/>
          </w:tcPr>
          <w:p w14:paraId="7D5FB13D" w14:textId="77777777" w:rsidR="004C09CB" w:rsidRPr="004B6678" w:rsidRDefault="004C09CB" w:rsidP="004C09CB">
            <w:pPr>
              <w:keepNext/>
              <w:jc w:val="center"/>
              <w:rPr>
                <w:sz w:val="18"/>
                <w:szCs w:val="18"/>
                <w:lang w:val="en-GB" w:eastAsia="en-US"/>
              </w:rPr>
            </w:pPr>
            <w:r w:rsidRPr="004B6678">
              <w:rPr>
                <w:sz w:val="18"/>
                <w:szCs w:val="18"/>
                <w:lang w:val="en-GB" w:eastAsia="en-US"/>
              </w:rPr>
              <w:t>-0.955</w:t>
            </w:r>
            <w:r w:rsidRPr="004B6678">
              <w:rPr>
                <w:sz w:val="18"/>
                <w:szCs w:val="18"/>
                <w:vertAlign w:val="superscript"/>
                <w:lang w:val="en-GB" w:eastAsia="en-US"/>
              </w:rPr>
              <w:t>b</w:t>
            </w:r>
          </w:p>
          <w:p w14:paraId="5B1F6A78" w14:textId="77777777" w:rsidR="004C09CB" w:rsidRPr="004B6678" w:rsidRDefault="004C09CB" w:rsidP="004C09CB">
            <w:pPr>
              <w:keepNext/>
              <w:jc w:val="center"/>
              <w:rPr>
                <w:sz w:val="18"/>
                <w:szCs w:val="18"/>
                <w:lang w:val="en-GB" w:eastAsia="en-US"/>
              </w:rPr>
            </w:pPr>
            <w:r w:rsidRPr="004B6678">
              <w:rPr>
                <w:sz w:val="18"/>
                <w:szCs w:val="18"/>
                <w:lang w:val="en-GB" w:eastAsia="en-US"/>
              </w:rPr>
              <w:t>(-372.0)</w:t>
            </w:r>
          </w:p>
        </w:tc>
        <w:tc>
          <w:tcPr>
            <w:tcW w:w="585" w:type="pct"/>
            <w:tcBorders>
              <w:top w:val="single" w:sz="4" w:space="0" w:color="auto"/>
              <w:left w:val="single" w:sz="4" w:space="0" w:color="auto"/>
              <w:bottom w:val="single" w:sz="4" w:space="0" w:color="auto"/>
              <w:right w:val="single" w:sz="4" w:space="0" w:color="auto"/>
            </w:tcBorders>
            <w:vAlign w:val="center"/>
          </w:tcPr>
          <w:p w14:paraId="5F445A6E" w14:textId="77777777" w:rsidR="004C09CB" w:rsidRPr="004B6678" w:rsidRDefault="004C09CB" w:rsidP="004C09CB">
            <w:pPr>
              <w:keepNext/>
              <w:jc w:val="center"/>
              <w:rPr>
                <w:sz w:val="18"/>
                <w:szCs w:val="18"/>
                <w:lang w:val="en-GB" w:eastAsia="en-US"/>
              </w:rPr>
            </w:pPr>
            <w:r w:rsidRPr="004B6678">
              <w:rPr>
                <w:sz w:val="18"/>
                <w:szCs w:val="18"/>
                <w:lang w:val="en-GB" w:eastAsia="en-US"/>
              </w:rPr>
              <w:t>-3.197</w:t>
            </w:r>
            <w:r w:rsidRPr="004B6678">
              <w:rPr>
                <w:sz w:val="18"/>
                <w:szCs w:val="18"/>
                <w:vertAlign w:val="superscript"/>
                <w:lang w:val="en-GB" w:eastAsia="en-US"/>
              </w:rPr>
              <w:t>b</w:t>
            </w:r>
          </w:p>
          <w:p w14:paraId="5C4E09D2" w14:textId="77777777" w:rsidR="004C09CB" w:rsidRPr="004B6678" w:rsidRDefault="004C09CB" w:rsidP="004C09CB">
            <w:pPr>
              <w:keepNext/>
              <w:jc w:val="center"/>
              <w:rPr>
                <w:sz w:val="18"/>
                <w:szCs w:val="18"/>
                <w:lang w:val="en-GB" w:eastAsia="en-US"/>
              </w:rPr>
            </w:pPr>
            <w:r w:rsidRPr="004B6678">
              <w:rPr>
                <w:sz w:val="18"/>
                <w:szCs w:val="18"/>
                <w:lang w:val="en-GB" w:eastAsia="en-US"/>
              </w:rPr>
              <w:t>(-1010.5)</w:t>
            </w:r>
          </w:p>
        </w:tc>
      </w:tr>
      <w:tr w:rsidR="004C09CB" w:rsidRPr="004B6678" w14:paraId="20377F0F"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5F3B30E1" w14:textId="77777777" w:rsidR="004C09CB" w:rsidRPr="004B6678" w:rsidRDefault="004C09CB" w:rsidP="004C09CB">
            <w:pPr>
              <w:keepNext/>
              <w:rPr>
                <w:sz w:val="18"/>
                <w:szCs w:val="18"/>
                <w:lang w:val="en-GB" w:eastAsia="en-US"/>
              </w:rPr>
            </w:pPr>
            <w:r w:rsidRPr="004B6678">
              <w:rPr>
                <w:sz w:val="18"/>
                <w:szCs w:val="18"/>
                <w:lang w:val="en-GB" w:eastAsia="en-US"/>
              </w:rPr>
              <w:t>Food efficiency (body weight gain / food consumed), Day 8–15 (% difference)</w:t>
            </w:r>
          </w:p>
        </w:tc>
        <w:tc>
          <w:tcPr>
            <w:tcW w:w="584" w:type="pct"/>
            <w:tcBorders>
              <w:top w:val="single" w:sz="4" w:space="0" w:color="auto"/>
              <w:left w:val="single" w:sz="4" w:space="0" w:color="auto"/>
              <w:bottom w:val="single" w:sz="4" w:space="0" w:color="auto"/>
              <w:right w:val="single" w:sz="4" w:space="0" w:color="auto"/>
            </w:tcBorders>
            <w:vAlign w:val="center"/>
          </w:tcPr>
          <w:p w14:paraId="7CCF0013" w14:textId="77777777" w:rsidR="004C09CB" w:rsidRPr="004B6678" w:rsidRDefault="004C09CB" w:rsidP="004C09CB">
            <w:pPr>
              <w:keepNext/>
              <w:jc w:val="center"/>
              <w:rPr>
                <w:sz w:val="18"/>
                <w:szCs w:val="18"/>
                <w:lang w:val="en-GB" w:eastAsia="en-US"/>
              </w:rPr>
            </w:pPr>
            <w:r w:rsidRPr="004B6678">
              <w:rPr>
                <w:sz w:val="18"/>
                <w:szCs w:val="18"/>
                <w:lang w:val="en-GB" w:eastAsia="en-US"/>
              </w:rPr>
              <w:t>0.270</w:t>
            </w:r>
          </w:p>
          <w:p w14:paraId="2C42DF07"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1C72C86B" w14:textId="77777777" w:rsidR="004C09CB" w:rsidRPr="004B6678" w:rsidRDefault="004C09CB" w:rsidP="004C09CB">
            <w:pPr>
              <w:keepNext/>
              <w:jc w:val="center"/>
              <w:rPr>
                <w:sz w:val="18"/>
                <w:szCs w:val="18"/>
                <w:lang w:val="en-GB" w:eastAsia="en-US"/>
              </w:rPr>
            </w:pPr>
            <w:r w:rsidRPr="004B6678">
              <w:rPr>
                <w:sz w:val="18"/>
                <w:szCs w:val="18"/>
                <w:lang w:val="en-GB" w:eastAsia="en-US"/>
              </w:rPr>
              <w:t>0.266</w:t>
            </w:r>
          </w:p>
          <w:p w14:paraId="7A7F5F2C" w14:textId="77777777" w:rsidR="004C09CB" w:rsidRPr="004B6678" w:rsidRDefault="004C09CB" w:rsidP="004C09CB">
            <w:pPr>
              <w:keepNext/>
              <w:jc w:val="center"/>
              <w:rPr>
                <w:sz w:val="18"/>
                <w:szCs w:val="18"/>
                <w:lang w:val="en-GB" w:eastAsia="en-US"/>
              </w:rPr>
            </w:pPr>
            <w:r w:rsidRPr="004B6678">
              <w:rPr>
                <w:sz w:val="18"/>
                <w:szCs w:val="18"/>
                <w:lang w:val="en-GB" w:eastAsia="en-US"/>
              </w:rPr>
              <w:t>(-1.3)</w:t>
            </w:r>
          </w:p>
        </w:tc>
        <w:tc>
          <w:tcPr>
            <w:tcW w:w="584" w:type="pct"/>
            <w:tcBorders>
              <w:top w:val="single" w:sz="4" w:space="0" w:color="auto"/>
              <w:left w:val="single" w:sz="4" w:space="0" w:color="auto"/>
              <w:bottom w:val="single" w:sz="4" w:space="0" w:color="auto"/>
              <w:right w:val="single" w:sz="4" w:space="0" w:color="auto"/>
            </w:tcBorders>
            <w:vAlign w:val="center"/>
          </w:tcPr>
          <w:p w14:paraId="037324EE" w14:textId="77777777" w:rsidR="004C09CB" w:rsidRPr="004B6678" w:rsidRDefault="004C09CB" w:rsidP="004C09CB">
            <w:pPr>
              <w:keepNext/>
              <w:jc w:val="center"/>
              <w:rPr>
                <w:sz w:val="18"/>
                <w:szCs w:val="18"/>
                <w:lang w:val="en-GB" w:eastAsia="en-US"/>
              </w:rPr>
            </w:pPr>
            <w:r w:rsidRPr="004B6678">
              <w:rPr>
                <w:sz w:val="18"/>
                <w:szCs w:val="18"/>
                <w:lang w:val="en-GB" w:eastAsia="en-US"/>
              </w:rPr>
              <w:t>0.223</w:t>
            </w:r>
            <w:r w:rsidRPr="004B6678">
              <w:rPr>
                <w:sz w:val="18"/>
                <w:szCs w:val="18"/>
                <w:vertAlign w:val="superscript"/>
                <w:lang w:val="en-GB" w:eastAsia="en-US"/>
              </w:rPr>
              <w:t>b</w:t>
            </w:r>
          </w:p>
          <w:p w14:paraId="735C815E" w14:textId="77777777" w:rsidR="004C09CB" w:rsidRPr="004B6678" w:rsidRDefault="004C09CB" w:rsidP="004C09CB">
            <w:pPr>
              <w:keepNext/>
              <w:jc w:val="center"/>
              <w:rPr>
                <w:sz w:val="18"/>
                <w:szCs w:val="18"/>
                <w:lang w:val="en-GB" w:eastAsia="en-US"/>
              </w:rPr>
            </w:pPr>
            <w:r w:rsidRPr="004B6678">
              <w:rPr>
                <w:sz w:val="18"/>
                <w:szCs w:val="18"/>
                <w:lang w:val="en-GB" w:eastAsia="en-US"/>
              </w:rPr>
              <w:t>(-17.5)</w:t>
            </w:r>
          </w:p>
        </w:tc>
        <w:tc>
          <w:tcPr>
            <w:tcW w:w="584" w:type="pct"/>
            <w:tcBorders>
              <w:top w:val="single" w:sz="4" w:space="0" w:color="auto"/>
              <w:left w:val="single" w:sz="4" w:space="0" w:color="auto"/>
              <w:bottom w:val="single" w:sz="4" w:space="0" w:color="auto"/>
              <w:right w:val="single" w:sz="4" w:space="0" w:color="auto"/>
            </w:tcBorders>
            <w:vAlign w:val="center"/>
          </w:tcPr>
          <w:p w14:paraId="3EDBFB38"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184167CA"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4B94494D"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0C1231A7" w14:textId="77777777" w:rsidR="004C09CB" w:rsidRPr="004B6678" w:rsidRDefault="004C09CB" w:rsidP="004C09CB">
            <w:pPr>
              <w:keepNext/>
              <w:rPr>
                <w:sz w:val="18"/>
                <w:szCs w:val="18"/>
                <w:lang w:val="en-GB" w:eastAsia="en-US"/>
              </w:rPr>
            </w:pPr>
            <w:r w:rsidRPr="004B6678">
              <w:rPr>
                <w:sz w:val="18"/>
                <w:szCs w:val="18"/>
                <w:lang w:val="en-GB" w:eastAsia="en-US"/>
              </w:rPr>
              <w:t>Food efficiency (body weight gain / food consumed), Day 1–29 (% difference)</w:t>
            </w:r>
          </w:p>
        </w:tc>
        <w:tc>
          <w:tcPr>
            <w:tcW w:w="584" w:type="pct"/>
            <w:tcBorders>
              <w:top w:val="single" w:sz="4" w:space="0" w:color="auto"/>
              <w:left w:val="single" w:sz="4" w:space="0" w:color="auto"/>
              <w:bottom w:val="single" w:sz="4" w:space="0" w:color="auto"/>
              <w:right w:val="single" w:sz="4" w:space="0" w:color="auto"/>
            </w:tcBorders>
            <w:vAlign w:val="center"/>
          </w:tcPr>
          <w:p w14:paraId="310786EC" w14:textId="77777777" w:rsidR="004C09CB" w:rsidRPr="004B6678" w:rsidRDefault="004C09CB" w:rsidP="004C09CB">
            <w:pPr>
              <w:keepNext/>
              <w:jc w:val="center"/>
              <w:rPr>
                <w:sz w:val="18"/>
                <w:szCs w:val="18"/>
                <w:lang w:val="en-GB" w:eastAsia="en-US"/>
              </w:rPr>
            </w:pPr>
            <w:r w:rsidRPr="004B6678">
              <w:rPr>
                <w:sz w:val="18"/>
                <w:szCs w:val="18"/>
                <w:lang w:val="en-GB" w:eastAsia="en-US"/>
              </w:rPr>
              <w:t>0.254</w:t>
            </w:r>
          </w:p>
          <w:p w14:paraId="08CFC881"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264BBC41" w14:textId="77777777" w:rsidR="004C09CB" w:rsidRPr="004B6678" w:rsidRDefault="004C09CB" w:rsidP="004C09CB">
            <w:pPr>
              <w:keepNext/>
              <w:jc w:val="center"/>
              <w:rPr>
                <w:sz w:val="18"/>
                <w:szCs w:val="18"/>
                <w:lang w:val="en-GB" w:eastAsia="en-US"/>
              </w:rPr>
            </w:pPr>
            <w:r w:rsidRPr="004B6678">
              <w:rPr>
                <w:sz w:val="18"/>
                <w:szCs w:val="18"/>
                <w:lang w:val="en-GB" w:eastAsia="en-US"/>
              </w:rPr>
              <w:t>0.237</w:t>
            </w:r>
          </w:p>
          <w:p w14:paraId="4281D6B7" w14:textId="77777777" w:rsidR="004C09CB" w:rsidRPr="004B6678" w:rsidRDefault="004C09CB" w:rsidP="004C09CB">
            <w:pPr>
              <w:keepNext/>
              <w:jc w:val="center"/>
              <w:rPr>
                <w:sz w:val="18"/>
                <w:szCs w:val="18"/>
                <w:lang w:val="en-GB" w:eastAsia="en-US"/>
              </w:rPr>
            </w:pPr>
            <w:r w:rsidRPr="004B6678">
              <w:rPr>
                <w:sz w:val="18"/>
                <w:szCs w:val="18"/>
                <w:lang w:val="en-GB" w:eastAsia="en-US"/>
              </w:rPr>
              <w:t>(-7.0)</w:t>
            </w:r>
          </w:p>
        </w:tc>
        <w:tc>
          <w:tcPr>
            <w:tcW w:w="584" w:type="pct"/>
            <w:tcBorders>
              <w:top w:val="single" w:sz="4" w:space="0" w:color="auto"/>
              <w:left w:val="single" w:sz="4" w:space="0" w:color="auto"/>
              <w:bottom w:val="single" w:sz="4" w:space="0" w:color="auto"/>
              <w:right w:val="single" w:sz="4" w:space="0" w:color="auto"/>
            </w:tcBorders>
            <w:vAlign w:val="center"/>
          </w:tcPr>
          <w:p w14:paraId="0A1700CD" w14:textId="77777777" w:rsidR="004C09CB" w:rsidRPr="004B6678" w:rsidRDefault="004C09CB" w:rsidP="004C09CB">
            <w:pPr>
              <w:keepNext/>
              <w:jc w:val="center"/>
              <w:rPr>
                <w:sz w:val="18"/>
                <w:szCs w:val="18"/>
                <w:lang w:val="en-GB" w:eastAsia="en-US"/>
              </w:rPr>
            </w:pPr>
            <w:r w:rsidRPr="004B6678">
              <w:rPr>
                <w:sz w:val="18"/>
                <w:szCs w:val="18"/>
                <w:lang w:val="en-GB" w:eastAsia="en-US"/>
              </w:rPr>
              <w:t>0.189</w:t>
            </w:r>
            <w:r w:rsidRPr="004B6678">
              <w:rPr>
                <w:sz w:val="18"/>
                <w:szCs w:val="18"/>
                <w:vertAlign w:val="superscript"/>
                <w:lang w:val="en-GB" w:eastAsia="en-US"/>
              </w:rPr>
              <w:t>a</w:t>
            </w:r>
          </w:p>
          <w:p w14:paraId="2F86758A" w14:textId="77777777" w:rsidR="004C09CB" w:rsidRPr="004B6678" w:rsidRDefault="004C09CB" w:rsidP="004C09CB">
            <w:pPr>
              <w:keepNext/>
              <w:jc w:val="center"/>
              <w:rPr>
                <w:sz w:val="18"/>
                <w:szCs w:val="18"/>
                <w:lang w:val="en-GB" w:eastAsia="en-US"/>
              </w:rPr>
            </w:pPr>
            <w:r w:rsidRPr="004B6678">
              <w:rPr>
                <w:sz w:val="18"/>
                <w:szCs w:val="18"/>
                <w:lang w:val="en-GB" w:eastAsia="en-US"/>
              </w:rPr>
              <w:t>(-25.8)</w:t>
            </w:r>
          </w:p>
        </w:tc>
        <w:tc>
          <w:tcPr>
            <w:tcW w:w="584" w:type="pct"/>
            <w:tcBorders>
              <w:top w:val="single" w:sz="4" w:space="0" w:color="auto"/>
              <w:left w:val="single" w:sz="4" w:space="0" w:color="auto"/>
              <w:bottom w:val="single" w:sz="4" w:space="0" w:color="auto"/>
              <w:right w:val="single" w:sz="4" w:space="0" w:color="auto"/>
            </w:tcBorders>
            <w:vAlign w:val="center"/>
          </w:tcPr>
          <w:p w14:paraId="54580A65"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5093A7AC"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bl>
    <w:p w14:paraId="12CCE452" w14:textId="77777777" w:rsidR="004C09CB" w:rsidRPr="004C09CB" w:rsidRDefault="004C09CB" w:rsidP="004C09CB">
      <w:pPr>
        <w:rPr>
          <w:sz w:val="20"/>
          <w:szCs w:val="20"/>
          <w:highlight w:val="yellow"/>
          <w:lang w:val="en-GB" w:eastAsia="en-US"/>
        </w:rPr>
      </w:pPr>
    </w:p>
    <w:tbl>
      <w:tblPr>
        <w:tblW w:w="5000" w:type="pct"/>
        <w:jc w:val="center"/>
        <w:tblLayout w:type="fixed"/>
        <w:tblCellMar>
          <w:left w:w="115" w:type="dxa"/>
          <w:right w:w="115" w:type="dxa"/>
        </w:tblCellMar>
        <w:tblLook w:val="0000" w:firstRow="0" w:lastRow="0" w:firstColumn="0" w:lastColumn="0" w:noHBand="0" w:noVBand="0"/>
      </w:tblPr>
      <w:tblGrid>
        <w:gridCol w:w="3893"/>
        <w:gridCol w:w="1093"/>
        <w:gridCol w:w="1093"/>
        <w:gridCol w:w="1093"/>
        <w:gridCol w:w="1093"/>
        <w:gridCol w:w="1095"/>
      </w:tblGrid>
      <w:tr w:rsidR="004C09CB" w:rsidRPr="004B6678" w14:paraId="4B4816BF" w14:textId="77777777" w:rsidTr="004B6678">
        <w:trPr>
          <w:cantSplit/>
          <w:jc w:val="center"/>
        </w:trPr>
        <w:tc>
          <w:tcPr>
            <w:tcW w:w="5000" w:type="pct"/>
            <w:gridSpan w:val="6"/>
            <w:tcBorders>
              <w:bottom w:val="single" w:sz="4" w:space="0" w:color="auto"/>
            </w:tcBorders>
            <w:vAlign w:val="bottom"/>
          </w:tcPr>
          <w:p w14:paraId="595FCCFE" w14:textId="77777777" w:rsidR="004C09CB" w:rsidRPr="004B6678" w:rsidRDefault="004C09CB" w:rsidP="004B6678">
            <w:pPr>
              <w:keepNext/>
              <w:rPr>
                <w:b/>
                <w:kern w:val="28"/>
                <w:sz w:val="18"/>
                <w:szCs w:val="18"/>
                <w:lang w:eastAsia="en-US"/>
              </w:rPr>
            </w:pPr>
            <w:r w:rsidRPr="004B6678">
              <w:rPr>
                <w:b/>
                <w:kern w:val="28"/>
                <w:sz w:val="18"/>
                <w:szCs w:val="18"/>
                <w:lang w:eastAsia="en-US"/>
              </w:rPr>
              <w:lastRenderedPageBreak/>
              <w:fldChar w:fldCharType="begin"/>
            </w:r>
            <w:r w:rsidRPr="004B6678">
              <w:rPr>
                <w:b/>
                <w:kern w:val="28"/>
                <w:sz w:val="18"/>
                <w:szCs w:val="18"/>
                <w:lang w:eastAsia="en-US"/>
              </w:rPr>
              <w:instrText xml:space="preserve"> REF _Ref463435077 \h  \* MERGEFORMAT </w:instrText>
            </w:r>
            <w:r w:rsidRPr="004B6678">
              <w:rPr>
                <w:b/>
                <w:kern w:val="28"/>
                <w:sz w:val="18"/>
                <w:szCs w:val="18"/>
                <w:lang w:eastAsia="en-US"/>
              </w:rPr>
            </w:r>
            <w:r w:rsidRPr="004B6678">
              <w:rPr>
                <w:b/>
                <w:kern w:val="28"/>
                <w:sz w:val="18"/>
                <w:szCs w:val="18"/>
                <w:lang w:eastAsia="en-US"/>
              </w:rPr>
              <w:fldChar w:fldCharType="separate"/>
            </w:r>
            <w:r w:rsidR="003C2813" w:rsidRPr="003C2813">
              <w:rPr>
                <w:b/>
                <w:kern w:val="28"/>
                <w:sz w:val="18"/>
                <w:szCs w:val="18"/>
                <w:lang w:eastAsia="en-US"/>
              </w:rPr>
              <w:t>Table 13:  28-Day feeding study in rats:  Body weight gain, food consumption, and food efficiency</w:t>
            </w:r>
            <w:r w:rsidRPr="004B6678">
              <w:rPr>
                <w:b/>
                <w:kern w:val="28"/>
                <w:sz w:val="18"/>
                <w:szCs w:val="18"/>
                <w:lang w:eastAsia="en-US"/>
              </w:rPr>
              <w:fldChar w:fldCharType="end"/>
            </w:r>
            <w:r w:rsidRPr="004B6678">
              <w:rPr>
                <w:b/>
                <w:kern w:val="28"/>
                <w:sz w:val="18"/>
                <w:szCs w:val="18"/>
                <w:lang w:eastAsia="en-US"/>
              </w:rPr>
              <w:t xml:space="preserve"> (continued)</w:t>
            </w:r>
          </w:p>
        </w:tc>
      </w:tr>
      <w:tr w:rsidR="004C09CB" w:rsidRPr="004B6678" w14:paraId="0BD395B8" w14:textId="77777777" w:rsidTr="004B6678">
        <w:trPr>
          <w:cantSplit/>
          <w:jc w:val="center"/>
        </w:trPr>
        <w:tc>
          <w:tcPr>
            <w:tcW w:w="2079" w:type="pct"/>
            <w:tcBorders>
              <w:top w:val="single" w:sz="4" w:space="0" w:color="auto"/>
              <w:left w:val="single" w:sz="6" w:space="0" w:color="auto"/>
              <w:bottom w:val="single" w:sz="6" w:space="0" w:color="auto"/>
              <w:right w:val="single" w:sz="4" w:space="0" w:color="auto"/>
            </w:tcBorders>
            <w:vAlign w:val="bottom"/>
          </w:tcPr>
          <w:p w14:paraId="279D7B80"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Parameter</w:t>
            </w:r>
          </w:p>
        </w:tc>
        <w:tc>
          <w:tcPr>
            <w:tcW w:w="584" w:type="pct"/>
            <w:tcBorders>
              <w:top w:val="single" w:sz="4" w:space="0" w:color="auto"/>
              <w:left w:val="single" w:sz="4" w:space="0" w:color="auto"/>
              <w:bottom w:val="single" w:sz="6" w:space="0" w:color="auto"/>
              <w:right w:val="single" w:sz="6" w:space="0" w:color="auto"/>
            </w:tcBorders>
            <w:vAlign w:val="bottom"/>
          </w:tcPr>
          <w:p w14:paraId="5F97965E"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0 ppm</w:t>
            </w:r>
          </w:p>
        </w:tc>
        <w:tc>
          <w:tcPr>
            <w:tcW w:w="584" w:type="pct"/>
            <w:tcBorders>
              <w:top w:val="single" w:sz="4" w:space="0" w:color="auto"/>
              <w:left w:val="single" w:sz="6" w:space="0" w:color="auto"/>
              <w:bottom w:val="single" w:sz="6" w:space="0" w:color="auto"/>
              <w:right w:val="single" w:sz="6" w:space="0" w:color="auto"/>
            </w:tcBorders>
            <w:vAlign w:val="bottom"/>
          </w:tcPr>
          <w:p w14:paraId="55708F2E"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150 ppm</w:t>
            </w:r>
          </w:p>
        </w:tc>
        <w:tc>
          <w:tcPr>
            <w:tcW w:w="584" w:type="pct"/>
            <w:tcBorders>
              <w:top w:val="single" w:sz="4" w:space="0" w:color="auto"/>
              <w:left w:val="single" w:sz="6" w:space="0" w:color="auto"/>
              <w:bottom w:val="single" w:sz="6" w:space="0" w:color="auto"/>
              <w:right w:val="single" w:sz="6" w:space="0" w:color="auto"/>
            </w:tcBorders>
            <w:vAlign w:val="bottom"/>
          </w:tcPr>
          <w:p w14:paraId="5A31BB4A"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350 ppm</w:t>
            </w:r>
          </w:p>
        </w:tc>
        <w:tc>
          <w:tcPr>
            <w:tcW w:w="584" w:type="pct"/>
            <w:tcBorders>
              <w:top w:val="single" w:sz="4" w:space="0" w:color="auto"/>
              <w:left w:val="single" w:sz="6" w:space="0" w:color="auto"/>
              <w:bottom w:val="single" w:sz="6" w:space="0" w:color="auto"/>
              <w:right w:val="single" w:sz="6" w:space="0" w:color="auto"/>
            </w:tcBorders>
            <w:vAlign w:val="bottom"/>
          </w:tcPr>
          <w:p w14:paraId="40EAEF15"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750 ppm</w:t>
            </w:r>
          </w:p>
        </w:tc>
        <w:tc>
          <w:tcPr>
            <w:tcW w:w="585" w:type="pct"/>
            <w:tcBorders>
              <w:top w:val="single" w:sz="4" w:space="0" w:color="auto"/>
              <w:left w:val="single" w:sz="6" w:space="0" w:color="auto"/>
              <w:bottom w:val="single" w:sz="6" w:space="0" w:color="auto"/>
              <w:right w:val="single" w:sz="6" w:space="0" w:color="auto"/>
            </w:tcBorders>
            <w:vAlign w:val="bottom"/>
          </w:tcPr>
          <w:p w14:paraId="0FE2D35F"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1500 ppm</w:t>
            </w:r>
          </w:p>
        </w:tc>
      </w:tr>
      <w:tr w:rsidR="004C09CB" w:rsidRPr="004B6678" w14:paraId="1A84DA61" w14:textId="77777777" w:rsidTr="004C09CB">
        <w:trPr>
          <w:cantSplit/>
          <w:jc w:val="center"/>
        </w:trPr>
        <w:tc>
          <w:tcPr>
            <w:tcW w:w="5000" w:type="pct"/>
            <w:gridSpan w:val="6"/>
            <w:tcBorders>
              <w:top w:val="single" w:sz="4" w:space="0" w:color="auto"/>
              <w:left w:val="single" w:sz="6" w:space="0" w:color="auto"/>
              <w:bottom w:val="single" w:sz="4" w:space="0" w:color="auto"/>
              <w:right w:val="single" w:sz="6" w:space="0" w:color="auto"/>
            </w:tcBorders>
            <w:vAlign w:val="bottom"/>
          </w:tcPr>
          <w:p w14:paraId="4F235BC8" w14:textId="77777777" w:rsidR="004C09CB" w:rsidRPr="004B6678" w:rsidRDefault="004C09CB" w:rsidP="004C09CB">
            <w:pPr>
              <w:keepNext/>
              <w:spacing w:before="120" w:after="120"/>
              <w:rPr>
                <w:b/>
                <w:sz w:val="18"/>
                <w:szCs w:val="18"/>
                <w:lang w:val="en-GB" w:eastAsia="en-US"/>
              </w:rPr>
            </w:pPr>
            <w:r w:rsidRPr="004B6678">
              <w:rPr>
                <w:b/>
                <w:sz w:val="18"/>
                <w:szCs w:val="18"/>
                <w:lang w:val="en-GB" w:eastAsia="en-US"/>
              </w:rPr>
              <w:t>Females:</w:t>
            </w:r>
          </w:p>
        </w:tc>
      </w:tr>
      <w:tr w:rsidR="004C09CB" w:rsidRPr="004B6678" w14:paraId="5419A39F"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75BA8317" w14:textId="77777777" w:rsidR="004C09CB" w:rsidRPr="004B6678" w:rsidRDefault="004C09CB" w:rsidP="004C09CB">
            <w:pPr>
              <w:keepNext/>
              <w:rPr>
                <w:sz w:val="18"/>
                <w:szCs w:val="18"/>
                <w:lang w:val="en-GB" w:eastAsia="en-US"/>
              </w:rPr>
            </w:pPr>
            <w:r w:rsidRPr="004B6678">
              <w:rPr>
                <w:sz w:val="18"/>
                <w:szCs w:val="18"/>
                <w:lang w:val="en-GB" w:eastAsia="en-US"/>
              </w:rPr>
              <w:t xml:space="preserve">Body weight gain (g), Day 1–29 </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0F4410FB" w14:textId="77777777" w:rsidR="004C09CB" w:rsidRPr="004B6678" w:rsidRDefault="004C09CB" w:rsidP="004C09CB">
            <w:pPr>
              <w:keepNext/>
              <w:jc w:val="center"/>
              <w:rPr>
                <w:sz w:val="18"/>
                <w:szCs w:val="18"/>
                <w:lang w:val="en-GB" w:eastAsia="en-US"/>
              </w:rPr>
            </w:pPr>
            <w:r w:rsidRPr="004B6678">
              <w:rPr>
                <w:sz w:val="18"/>
                <w:szCs w:val="18"/>
                <w:lang w:val="en-GB" w:eastAsia="en-US"/>
              </w:rPr>
              <w:t>71.6</w:t>
            </w:r>
          </w:p>
          <w:p w14:paraId="414C17F8"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1F405412" w14:textId="77777777" w:rsidR="004C09CB" w:rsidRPr="004B6678" w:rsidRDefault="004C09CB" w:rsidP="004C09CB">
            <w:pPr>
              <w:keepNext/>
              <w:jc w:val="center"/>
              <w:rPr>
                <w:sz w:val="18"/>
                <w:szCs w:val="18"/>
                <w:lang w:val="en-GB" w:eastAsia="en-US"/>
              </w:rPr>
            </w:pPr>
            <w:r w:rsidRPr="004B6678">
              <w:rPr>
                <w:sz w:val="18"/>
                <w:szCs w:val="18"/>
                <w:lang w:val="en-GB" w:eastAsia="en-US"/>
              </w:rPr>
              <w:t>58.0</w:t>
            </w:r>
            <w:r w:rsidRPr="004B6678">
              <w:rPr>
                <w:sz w:val="18"/>
                <w:szCs w:val="18"/>
                <w:vertAlign w:val="superscript"/>
                <w:lang w:val="en-GB" w:eastAsia="en-US"/>
              </w:rPr>
              <w:t>a</w:t>
            </w:r>
          </w:p>
          <w:p w14:paraId="01E5FB41" w14:textId="77777777" w:rsidR="004C09CB" w:rsidRPr="004B6678" w:rsidRDefault="004C09CB" w:rsidP="004C09CB">
            <w:pPr>
              <w:keepNext/>
              <w:jc w:val="center"/>
              <w:rPr>
                <w:sz w:val="18"/>
                <w:szCs w:val="18"/>
                <w:lang w:val="en-GB" w:eastAsia="en-US"/>
              </w:rPr>
            </w:pPr>
            <w:r w:rsidRPr="004B6678">
              <w:rPr>
                <w:sz w:val="18"/>
                <w:szCs w:val="18"/>
                <w:lang w:val="en-GB" w:eastAsia="en-US"/>
              </w:rPr>
              <w:t>(-19.0)</w:t>
            </w:r>
          </w:p>
        </w:tc>
        <w:tc>
          <w:tcPr>
            <w:tcW w:w="584" w:type="pct"/>
            <w:tcBorders>
              <w:top w:val="single" w:sz="4" w:space="0" w:color="auto"/>
              <w:left w:val="single" w:sz="4" w:space="0" w:color="auto"/>
              <w:bottom w:val="single" w:sz="4" w:space="0" w:color="auto"/>
              <w:right w:val="single" w:sz="4" w:space="0" w:color="auto"/>
            </w:tcBorders>
            <w:vAlign w:val="center"/>
          </w:tcPr>
          <w:p w14:paraId="6EE48F61" w14:textId="77777777" w:rsidR="004C09CB" w:rsidRPr="004B6678" w:rsidRDefault="004C09CB" w:rsidP="004C09CB">
            <w:pPr>
              <w:keepNext/>
              <w:jc w:val="center"/>
              <w:rPr>
                <w:sz w:val="18"/>
                <w:szCs w:val="18"/>
                <w:lang w:val="en-GB" w:eastAsia="en-US"/>
              </w:rPr>
            </w:pPr>
            <w:r w:rsidRPr="004B6678">
              <w:rPr>
                <w:sz w:val="18"/>
                <w:szCs w:val="18"/>
                <w:lang w:val="en-GB" w:eastAsia="en-US"/>
              </w:rPr>
              <w:t>29.5</w:t>
            </w:r>
            <w:r w:rsidRPr="004B6678">
              <w:rPr>
                <w:sz w:val="18"/>
                <w:szCs w:val="18"/>
                <w:vertAlign w:val="superscript"/>
                <w:lang w:val="en-GB" w:eastAsia="en-US"/>
              </w:rPr>
              <w:t>a</w:t>
            </w:r>
          </w:p>
          <w:p w14:paraId="515D60DE" w14:textId="77777777" w:rsidR="004C09CB" w:rsidRPr="004B6678" w:rsidRDefault="004C09CB" w:rsidP="004C09CB">
            <w:pPr>
              <w:keepNext/>
              <w:jc w:val="center"/>
              <w:rPr>
                <w:sz w:val="18"/>
                <w:szCs w:val="18"/>
                <w:lang w:val="en-GB" w:eastAsia="en-US"/>
              </w:rPr>
            </w:pPr>
            <w:r w:rsidRPr="004B6678">
              <w:rPr>
                <w:sz w:val="18"/>
                <w:szCs w:val="18"/>
                <w:lang w:val="en-GB" w:eastAsia="en-US"/>
              </w:rPr>
              <w:t>(-58.8)</w:t>
            </w:r>
          </w:p>
        </w:tc>
        <w:tc>
          <w:tcPr>
            <w:tcW w:w="584" w:type="pct"/>
            <w:tcBorders>
              <w:top w:val="single" w:sz="4" w:space="0" w:color="auto"/>
              <w:left w:val="single" w:sz="4" w:space="0" w:color="auto"/>
              <w:bottom w:val="single" w:sz="4" w:space="0" w:color="auto"/>
              <w:right w:val="single" w:sz="4" w:space="0" w:color="auto"/>
            </w:tcBorders>
            <w:vAlign w:val="center"/>
          </w:tcPr>
          <w:p w14:paraId="065A1352"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48A3EF21"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303323D4"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76A6F468"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1–4</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7DFB3E53" w14:textId="77777777" w:rsidR="004C09CB" w:rsidRPr="004B6678" w:rsidRDefault="004C09CB" w:rsidP="004C09CB">
            <w:pPr>
              <w:keepNext/>
              <w:jc w:val="center"/>
              <w:rPr>
                <w:sz w:val="18"/>
                <w:szCs w:val="18"/>
                <w:lang w:val="en-GB" w:eastAsia="en-US"/>
              </w:rPr>
            </w:pPr>
            <w:r w:rsidRPr="004B6678">
              <w:rPr>
                <w:sz w:val="18"/>
                <w:szCs w:val="18"/>
                <w:lang w:val="en-GB" w:eastAsia="en-US"/>
              </w:rPr>
              <w:t>15.0</w:t>
            </w:r>
          </w:p>
          <w:p w14:paraId="2A9302CB"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64DEFD56" w14:textId="77777777" w:rsidR="004C09CB" w:rsidRPr="004B6678" w:rsidRDefault="004C09CB" w:rsidP="004C09CB">
            <w:pPr>
              <w:keepNext/>
              <w:jc w:val="center"/>
              <w:rPr>
                <w:sz w:val="18"/>
                <w:szCs w:val="18"/>
                <w:lang w:val="en-GB" w:eastAsia="en-US"/>
              </w:rPr>
            </w:pPr>
            <w:r w:rsidRPr="004B6678">
              <w:rPr>
                <w:sz w:val="18"/>
                <w:szCs w:val="18"/>
                <w:lang w:val="en-GB" w:eastAsia="en-US"/>
              </w:rPr>
              <w:t>9.9</w:t>
            </w:r>
            <w:r w:rsidRPr="004B6678">
              <w:rPr>
                <w:sz w:val="18"/>
                <w:szCs w:val="18"/>
                <w:vertAlign w:val="superscript"/>
                <w:lang w:val="en-GB" w:eastAsia="en-US"/>
              </w:rPr>
              <w:t>b</w:t>
            </w:r>
          </w:p>
          <w:p w14:paraId="59A9B30B" w14:textId="77777777" w:rsidR="004C09CB" w:rsidRPr="004B6678" w:rsidRDefault="004C09CB" w:rsidP="004C09CB">
            <w:pPr>
              <w:keepNext/>
              <w:jc w:val="center"/>
              <w:rPr>
                <w:sz w:val="18"/>
                <w:szCs w:val="18"/>
                <w:lang w:val="en-GB" w:eastAsia="en-US"/>
              </w:rPr>
            </w:pPr>
            <w:r w:rsidRPr="004B6678">
              <w:rPr>
                <w:sz w:val="18"/>
                <w:szCs w:val="18"/>
                <w:lang w:val="en-GB" w:eastAsia="en-US"/>
              </w:rPr>
              <w:t>(-34.2)</w:t>
            </w:r>
          </w:p>
        </w:tc>
        <w:tc>
          <w:tcPr>
            <w:tcW w:w="584" w:type="pct"/>
            <w:tcBorders>
              <w:top w:val="single" w:sz="4" w:space="0" w:color="auto"/>
              <w:left w:val="single" w:sz="4" w:space="0" w:color="auto"/>
              <w:bottom w:val="single" w:sz="4" w:space="0" w:color="auto"/>
              <w:right w:val="single" w:sz="4" w:space="0" w:color="auto"/>
            </w:tcBorders>
            <w:vAlign w:val="center"/>
          </w:tcPr>
          <w:p w14:paraId="5E468EED" w14:textId="77777777" w:rsidR="004C09CB" w:rsidRPr="004B6678" w:rsidRDefault="004C09CB" w:rsidP="004C09CB">
            <w:pPr>
              <w:keepNext/>
              <w:jc w:val="center"/>
              <w:rPr>
                <w:sz w:val="18"/>
                <w:szCs w:val="18"/>
                <w:lang w:val="en-GB" w:eastAsia="en-US"/>
              </w:rPr>
            </w:pPr>
            <w:r w:rsidRPr="004B6678">
              <w:rPr>
                <w:sz w:val="18"/>
                <w:szCs w:val="18"/>
                <w:lang w:val="en-GB" w:eastAsia="en-US"/>
              </w:rPr>
              <w:t>7.9</w:t>
            </w:r>
            <w:r w:rsidRPr="004B6678">
              <w:rPr>
                <w:sz w:val="18"/>
                <w:szCs w:val="18"/>
                <w:vertAlign w:val="superscript"/>
                <w:lang w:val="en-GB" w:eastAsia="en-US"/>
              </w:rPr>
              <w:t>b</w:t>
            </w:r>
          </w:p>
          <w:p w14:paraId="53E60372" w14:textId="77777777" w:rsidR="004C09CB" w:rsidRPr="004B6678" w:rsidRDefault="004C09CB" w:rsidP="004C09CB">
            <w:pPr>
              <w:keepNext/>
              <w:jc w:val="center"/>
              <w:rPr>
                <w:sz w:val="18"/>
                <w:szCs w:val="18"/>
                <w:lang w:val="en-GB" w:eastAsia="en-US"/>
              </w:rPr>
            </w:pPr>
            <w:r w:rsidRPr="004B6678">
              <w:rPr>
                <w:sz w:val="18"/>
                <w:szCs w:val="18"/>
                <w:lang w:val="en-GB" w:eastAsia="en-US"/>
              </w:rPr>
              <w:t>(-47.8)</w:t>
            </w:r>
          </w:p>
        </w:tc>
        <w:tc>
          <w:tcPr>
            <w:tcW w:w="584" w:type="pct"/>
            <w:tcBorders>
              <w:top w:val="single" w:sz="4" w:space="0" w:color="auto"/>
              <w:left w:val="single" w:sz="4" w:space="0" w:color="auto"/>
              <w:bottom w:val="single" w:sz="4" w:space="0" w:color="auto"/>
              <w:right w:val="single" w:sz="4" w:space="0" w:color="auto"/>
            </w:tcBorders>
            <w:vAlign w:val="center"/>
          </w:tcPr>
          <w:p w14:paraId="3A1F1517" w14:textId="77777777" w:rsidR="004C09CB" w:rsidRPr="004B6678" w:rsidRDefault="004C09CB" w:rsidP="004C09CB">
            <w:pPr>
              <w:keepNext/>
              <w:jc w:val="center"/>
              <w:rPr>
                <w:sz w:val="18"/>
                <w:szCs w:val="18"/>
                <w:lang w:val="en-GB" w:eastAsia="en-US"/>
              </w:rPr>
            </w:pPr>
            <w:r w:rsidRPr="004B6678">
              <w:rPr>
                <w:sz w:val="18"/>
                <w:szCs w:val="18"/>
                <w:lang w:val="en-GB" w:eastAsia="en-US"/>
              </w:rPr>
              <w:t>3.7</w:t>
            </w:r>
            <w:r w:rsidRPr="004B6678">
              <w:rPr>
                <w:sz w:val="18"/>
                <w:szCs w:val="18"/>
                <w:vertAlign w:val="superscript"/>
                <w:lang w:val="en-GB" w:eastAsia="en-US"/>
              </w:rPr>
              <w:t>b</w:t>
            </w:r>
          </w:p>
          <w:p w14:paraId="5578E3AD" w14:textId="77777777" w:rsidR="004C09CB" w:rsidRPr="004B6678" w:rsidRDefault="004C09CB" w:rsidP="004C09CB">
            <w:pPr>
              <w:keepNext/>
              <w:jc w:val="center"/>
              <w:rPr>
                <w:sz w:val="18"/>
                <w:szCs w:val="18"/>
                <w:lang w:val="en-GB" w:eastAsia="en-US"/>
              </w:rPr>
            </w:pPr>
            <w:r w:rsidRPr="004B6678">
              <w:rPr>
                <w:sz w:val="18"/>
                <w:szCs w:val="18"/>
                <w:lang w:val="en-GB" w:eastAsia="en-US"/>
              </w:rPr>
              <w:t>(-75.7)</w:t>
            </w:r>
          </w:p>
        </w:tc>
        <w:tc>
          <w:tcPr>
            <w:tcW w:w="585" w:type="pct"/>
            <w:tcBorders>
              <w:top w:val="single" w:sz="4" w:space="0" w:color="auto"/>
              <w:left w:val="single" w:sz="4" w:space="0" w:color="auto"/>
              <w:bottom w:val="single" w:sz="4" w:space="0" w:color="auto"/>
              <w:right w:val="single" w:sz="4" w:space="0" w:color="auto"/>
            </w:tcBorders>
            <w:vAlign w:val="center"/>
          </w:tcPr>
          <w:p w14:paraId="19C35943" w14:textId="77777777" w:rsidR="004C09CB" w:rsidRPr="004B6678" w:rsidRDefault="004C09CB" w:rsidP="004C09CB">
            <w:pPr>
              <w:keepNext/>
              <w:jc w:val="center"/>
              <w:rPr>
                <w:sz w:val="18"/>
                <w:szCs w:val="18"/>
                <w:lang w:val="en-GB" w:eastAsia="en-US"/>
              </w:rPr>
            </w:pPr>
            <w:r w:rsidRPr="004B6678">
              <w:rPr>
                <w:sz w:val="18"/>
                <w:szCs w:val="18"/>
                <w:lang w:val="en-GB" w:eastAsia="en-US"/>
              </w:rPr>
              <w:t>1.5</w:t>
            </w:r>
            <w:r w:rsidRPr="004B6678">
              <w:rPr>
                <w:sz w:val="18"/>
                <w:szCs w:val="18"/>
                <w:vertAlign w:val="superscript"/>
                <w:lang w:val="en-GB" w:eastAsia="en-US"/>
              </w:rPr>
              <w:t>b</w:t>
            </w:r>
          </w:p>
          <w:p w14:paraId="76442B04" w14:textId="77777777" w:rsidR="004C09CB" w:rsidRPr="004B6678" w:rsidRDefault="004C09CB" w:rsidP="004C09CB">
            <w:pPr>
              <w:keepNext/>
              <w:jc w:val="center"/>
              <w:rPr>
                <w:sz w:val="18"/>
                <w:szCs w:val="18"/>
                <w:lang w:val="en-GB" w:eastAsia="en-US"/>
              </w:rPr>
            </w:pPr>
            <w:r w:rsidRPr="004B6678">
              <w:rPr>
                <w:sz w:val="18"/>
                <w:szCs w:val="18"/>
                <w:lang w:val="en-GB" w:eastAsia="en-US"/>
              </w:rPr>
              <w:t>(-89.9)</w:t>
            </w:r>
          </w:p>
        </w:tc>
      </w:tr>
      <w:tr w:rsidR="004C09CB" w:rsidRPr="004B6678" w14:paraId="271A2786"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34F23ABB"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4–8</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4BC3F30C" w14:textId="77777777" w:rsidR="004C09CB" w:rsidRPr="004B6678" w:rsidRDefault="004C09CB" w:rsidP="004C09CB">
            <w:pPr>
              <w:keepNext/>
              <w:jc w:val="center"/>
              <w:rPr>
                <w:sz w:val="18"/>
                <w:szCs w:val="18"/>
                <w:lang w:val="en-GB" w:eastAsia="en-US"/>
              </w:rPr>
            </w:pPr>
            <w:r w:rsidRPr="004B6678">
              <w:rPr>
                <w:sz w:val="18"/>
                <w:szCs w:val="18"/>
                <w:lang w:val="en-GB" w:eastAsia="en-US"/>
              </w:rPr>
              <w:t>15.8</w:t>
            </w:r>
          </w:p>
          <w:p w14:paraId="374FE867"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0F93977B" w14:textId="77777777" w:rsidR="004C09CB" w:rsidRPr="004B6678" w:rsidRDefault="004C09CB" w:rsidP="004C09CB">
            <w:pPr>
              <w:keepNext/>
              <w:jc w:val="center"/>
              <w:rPr>
                <w:sz w:val="18"/>
                <w:szCs w:val="18"/>
                <w:lang w:val="en-GB" w:eastAsia="en-US"/>
              </w:rPr>
            </w:pPr>
            <w:r w:rsidRPr="004B6678">
              <w:rPr>
                <w:sz w:val="18"/>
                <w:szCs w:val="18"/>
                <w:lang w:val="en-GB" w:eastAsia="en-US"/>
              </w:rPr>
              <w:t>15.5</w:t>
            </w:r>
          </w:p>
          <w:p w14:paraId="2C26F7EA" w14:textId="77777777" w:rsidR="004C09CB" w:rsidRPr="004B6678" w:rsidRDefault="004C09CB" w:rsidP="004C09CB">
            <w:pPr>
              <w:keepNext/>
              <w:jc w:val="center"/>
              <w:rPr>
                <w:sz w:val="18"/>
                <w:szCs w:val="18"/>
                <w:lang w:val="en-GB" w:eastAsia="en-US"/>
              </w:rPr>
            </w:pPr>
            <w:r w:rsidRPr="004B6678">
              <w:rPr>
                <w:sz w:val="18"/>
                <w:szCs w:val="18"/>
                <w:lang w:val="en-GB" w:eastAsia="en-US"/>
              </w:rPr>
              <w:t>(-1.7)</w:t>
            </w:r>
          </w:p>
        </w:tc>
        <w:tc>
          <w:tcPr>
            <w:tcW w:w="584" w:type="pct"/>
            <w:tcBorders>
              <w:top w:val="single" w:sz="4" w:space="0" w:color="auto"/>
              <w:left w:val="single" w:sz="4" w:space="0" w:color="auto"/>
              <w:bottom w:val="single" w:sz="4" w:space="0" w:color="auto"/>
              <w:right w:val="single" w:sz="4" w:space="0" w:color="auto"/>
            </w:tcBorders>
            <w:vAlign w:val="center"/>
          </w:tcPr>
          <w:p w14:paraId="6E01A89E" w14:textId="77777777" w:rsidR="004C09CB" w:rsidRPr="004B6678" w:rsidRDefault="004C09CB" w:rsidP="004C09CB">
            <w:pPr>
              <w:keepNext/>
              <w:jc w:val="center"/>
              <w:rPr>
                <w:sz w:val="18"/>
                <w:szCs w:val="18"/>
                <w:lang w:val="en-GB" w:eastAsia="en-US"/>
              </w:rPr>
            </w:pPr>
            <w:r w:rsidRPr="004B6678">
              <w:rPr>
                <w:sz w:val="18"/>
                <w:szCs w:val="18"/>
                <w:lang w:val="en-GB" w:eastAsia="en-US"/>
              </w:rPr>
              <w:t>10.4</w:t>
            </w:r>
            <w:r w:rsidRPr="004B6678">
              <w:rPr>
                <w:sz w:val="18"/>
                <w:szCs w:val="18"/>
                <w:vertAlign w:val="superscript"/>
                <w:lang w:val="en-GB" w:eastAsia="en-US"/>
              </w:rPr>
              <w:t>b</w:t>
            </w:r>
          </w:p>
          <w:p w14:paraId="50AEA2B8" w14:textId="77777777" w:rsidR="004C09CB" w:rsidRPr="004B6678" w:rsidRDefault="004C09CB" w:rsidP="004C09CB">
            <w:pPr>
              <w:keepNext/>
              <w:jc w:val="center"/>
              <w:rPr>
                <w:sz w:val="18"/>
                <w:szCs w:val="18"/>
                <w:lang w:val="en-GB" w:eastAsia="en-US"/>
              </w:rPr>
            </w:pPr>
            <w:r w:rsidRPr="004B6678">
              <w:rPr>
                <w:sz w:val="18"/>
                <w:szCs w:val="18"/>
                <w:lang w:val="en-GB" w:eastAsia="en-US"/>
              </w:rPr>
              <w:t>(-34.1)</w:t>
            </w:r>
          </w:p>
        </w:tc>
        <w:tc>
          <w:tcPr>
            <w:tcW w:w="584" w:type="pct"/>
            <w:tcBorders>
              <w:top w:val="single" w:sz="4" w:space="0" w:color="auto"/>
              <w:left w:val="single" w:sz="4" w:space="0" w:color="auto"/>
              <w:bottom w:val="single" w:sz="4" w:space="0" w:color="auto"/>
              <w:right w:val="single" w:sz="4" w:space="0" w:color="auto"/>
            </w:tcBorders>
            <w:vAlign w:val="center"/>
          </w:tcPr>
          <w:p w14:paraId="56A54748" w14:textId="77777777" w:rsidR="004C09CB" w:rsidRPr="004B6678" w:rsidRDefault="004C09CB" w:rsidP="004C09CB">
            <w:pPr>
              <w:keepNext/>
              <w:jc w:val="center"/>
              <w:rPr>
                <w:sz w:val="18"/>
                <w:szCs w:val="18"/>
                <w:lang w:val="en-GB" w:eastAsia="en-US"/>
              </w:rPr>
            </w:pPr>
            <w:r w:rsidRPr="004B6678">
              <w:rPr>
                <w:sz w:val="18"/>
                <w:szCs w:val="18"/>
                <w:lang w:val="en-GB" w:eastAsia="en-US"/>
              </w:rPr>
              <w:t>4.9</w:t>
            </w:r>
            <w:r w:rsidRPr="004B6678">
              <w:rPr>
                <w:sz w:val="18"/>
                <w:szCs w:val="18"/>
                <w:vertAlign w:val="superscript"/>
                <w:lang w:val="en-GB" w:eastAsia="en-US"/>
              </w:rPr>
              <w:t>b</w:t>
            </w:r>
          </w:p>
          <w:p w14:paraId="1DAC7837" w14:textId="77777777" w:rsidR="004C09CB" w:rsidRPr="004B6678" w:rsidRDefault="004C09CB" w:rsidP="004C09CB">
            <w:pPr>
              <w:keepNext/>
              <w:jc w:val="center"/>
              <w:rPr>
                <w:sz w:val="18"/>
                <w:szCs w:val="18"/>
                <w:lang w:val="en-GB" w:eastAsia="en-US"/>
              </w:rPr>
            </w:pPr>
            <w:r w:rsidRPr="004B6678">
              <w:rPr>
                <w:sz w:val="18"/>
                <w:szCs w:val="18"/>
                <w:lang w:val="en-GB" w:eastAsia="en-US"/>
              </w:rPr>
              <w:t>(-69.1)</w:t>
            </w:r>
          </w:p>
        </w:tc>
        <w:tc>
          <w:tcPr>
            <w:tcW w:w="585" w:type="pct"/>
            <w:tcBorders>
              <w:top w:val="single" w:sz="4" w:space="0" w:color="auto"/>
              <w:left w:val="single" w:sz="4" w:space="0" w:color="auto"/>
              <w:bottom w:val="single" w:sz="4" w:space="0" w:color="auto"/>
              <w:right w:val="single" w:sz="4" w:space="0" w:color="auto"/>
            </w:tcBorders>
            <w:vAlign w:val="center"/>
          </w:tcPr>
          <w:p w14:paraId="7C8C8E66" w14:textId="77777777" w:rsidR="004C09CB" w:rsidRPr="004B6678" w:rsidRDefault="004C09CB" w:rsidP="004C09CB">
            <w:pPr>
              <w:keepNext/>
              <w:jc w:val="center"/>
              <w:rPr>
                <w:sz w:val="18"/>
                <w:szCs w:val="18"/>
                <w:lang w:val="en-GB" w:eastAsia="en-US"/>
              </w:rPr>
            </w:pPr>
            <w:r w:rsidRPr="004B6678">
              <w:rPr>
                <w:sz w:val="18"/>
                <w:szCs w:val="18"/>
                <w:lang w:val="en-GB" w:eastAsia="en-US"/>
              </w:rPr>
              <w:t>1.8</w:t>
            </w:r>
            <w:r w:rsidRPr="004B6678">
              <w:rPr>
                <w:sz w:val="18"/>
                <w:szCs w:val="18"/>
                <w:vertAlign w:val="superscript"/>
                <w:lang w:val="en-GB" w:eastAsia="en-US"/>
              </w:rPr>
              <w:t>b</w:t>
            </w:r>
          </w:p>
          <w:p w14:paraId="373FD6A4" w14:textId="77777777" w:rsidR="004C09CB" w:rsidRPr="004B6678" w:rsidRDefault="004C09CB" w:rsidP="004C09CB">
            <w:pPr>
              <w:keepNext/>
              <w:jc w:val="center"/>
              <w:rPr>
                <w:sz w:val="18"/>
                <w:szCs w:val="18"/>
                <w:lang w:val="en-GB" w:eastAsia="en-US"/>
              </w:rPr>
            </w:pPr>
            <w:r w:rsidRPr="004B6678">
              <w:rPr>
                <w:sz w:val="18"/>
                <w:szCs w:val="18"/>
                <w:lang w:val="en-GB" w:eastAsia="en-US"/>
              </w:rPr>
              <w:t>(-88.5)</w:t>
            </w:r>
          </w:p>
        </w:tc>
      </w:tr>
      <w:tr w:rsidR="004C09CB" w:rsidRPr="004B6678" w14:paraId="620FC6A7"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316B0045"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1–8</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70F62092" w14:textId="77777777" w:rsidR="004C09CB" w:rsidRPr="004B6678" w:rsidRDefault="004C09CB" w:rsidP="004C09CB">
            <w:pPr>
              <w:keepNext/>
              <w:jc w:val="center"/>
              <w:rPr>
                <w:sz w:val="18"/>
                <w:szCs w:val="18"/>
                <w:lang w:val="en-GB" w:eastAsia="en-US"/>
              </w:rPr>
            </w:pPr>
            <w:r w:rsidRPr="004B6678">
              <w:rPr>
                <w:sz w:val="18"/>
                <w:szCs w:val="18"/>
                <w:lang w:val="en-GB" w:eastAsia="en-US"/>
              </w:rPr>
              <w:t>15.5</w:t>
            </w:r>
          </w:p>
          <w:p w14:paraId="2D4C6226"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665E0EDD" w14:textId="77777777" w:rsidR="004C09CB" w:rsidRPr="004B6678" w:rsidRDefault="004C09CB" w:rsidP="004C09CB">
            <w:pPr>
              <w:keepNext/>
              <w:jc w:val="center"/>
              <w:rPr>
                <w:sz w:val="18"/>
                <w:szCs w:val="18"/>
                <w:lang w:val="en-GB" w:eastAsia="en-US"/>
              </w:rPr>
            </w:pPr>
            <w:r w:rsidRPr="004B6678">
              <w:rPr>
                <w:sz w:val="18"/>
                <w:szCs w:val="18"/>
                <w:lang w:val="en-GB" w:eastAsia="en-US"/>
              </w:rPr>
              <w:t>13.1</w:t>
            </w:r>
            <w:r w:rsidRPr="004B6678">
              <w:rPr>
                <w:sz w:val="18"/>
                <w:szCs w:val="18"/>
                <w:vertAlign w:val="superscript"/>
                <w:lang w:val="en-GB" w:eastAsia="en-US"/>
              </w:rPr>
              <w:t>b</w:t>
            </w:r>
          </w:p>
          <w:p w14:paraId="416D23EE" w14:textId="77777777" w:rsidR="004C09CB" w:rsidRPr="004B6678" w:rsidRDefault="004C09CB" w:rsidP="004C09CB">
            <w:pPr>
              <w:keepNext/>
              <w:jc w:val="center"/>
              <w:rPr>
                <w:sz w:val="18"/>
                <w:szCs w:val="18"/>
                <w:lang w:val="en-GB" w:eastAsia="en-US"/>
              </w:rPr>
            </w:pPr>
            <w:r w:rsidRPr="004B6678">
              <w:rPr>
                <w:sz w:val="18"/>
                <w:szCs w:val="18"/>
                <w:lang w:val="en-GB" w:eastAsia="en-US"/>
              </w:rPr>
              <w:t>(-15.2)</w:t>
            </w:r>
          </w:p>
        </w:tc>
        <w:tc>
          <w:tcPr>
            <w:tcW w:w="584" w:type="pct"/>
            <w:tcBorders>
              <w:top w:val="single" w:sz="4" w:space="0" w:color="auto"/>
              <w:left w:val="single" w:sz="4" w:space="0" w:color="auto"/>
              <w:bottom w:val="single" w:sz="4" w:space="0" w:color="auto"/>
              <w:right w:val="single" w:sz="4" w:space="0" w:color="auto"/>
            </w:tcBorders>
            <w:vAlign w:val="center"/>
          </w:tcPr>
          <w:p w14:paraId="13082DAB" w14:textId="77777777" w:rsidR="004C09CB" w:rsidRPr="004B6678" w:rsidRDefault="004C09CB" w:rsidP="004C09CB">
            <w:pPr>
              <w:keepNext/>
              <w:jc w:val="center"/>
              <w:rPr>
                <w:sz w:val="18"/>
                <w:szCs w:val="18"/>
                <w:lang w:val="en-GB" w:eastAsia="en-US"/>
              </w:rPr>
            </w:pPr>
            <w:r w:rsidRPr="004B6678">
              <w:rPr>
                <w:sz w:val="18"/>
                <w:szCs w:val="18"/>
                <w:lang w:val="en-GB" w:eastAsia="en-US"/>
              </w:rPr>
              <w:t>9.3</w:t>
            </w:r>
            <w:r w:rsidRPr="004B6678">
              <w:rPr>
                <w:sz w:val="18"/>
                <w:szCs w:val="18"/>
                <w:vertAlign w:val="superscript"/>
                <w:lang w:val="en-GB" w:eastAsia="en-US"/>
              </w:rPr>
              <w:t>b</w:t>
            </w:r>
          </w:p>
          <w:p w14:paraId="3BCCA22F" w14:textId="77777777" w:rsidR="004C09CB" w:rsidRPr="004B6678" w:rsidRDefault="004C09CB" w:rsidP="004C09CB">
            <w:pPr>
              <w:keepNext/>
              <w:jc w:val="center"/>
              <w:rPr>
                <w:sz w:val="18"/>
                <w:szCs w:val="18"/>
                <w:lang w:val="en-GB" w:eastAsia="en-US"/>
              </w:rPr>
            </w:pPr>
            <w:r w:rsidRPr="004B6678">
              <w:rPr>
                <w:sz w:val="18"/>
                <w:szCs w:val="18"/>
                <w:lang w:val="en-GB" w:eastAsia="en-US"/>
              </w:rPr>
              <w:t>(-39.8)</w:t>
            </w:r>
          </w:p>
        </w:tc>
        <w:tc>
          <w:tcPr>
            <w:tcW w:w="584" w:type="pct"/>
            <w:tcBorders>
              <w:top w:val="single" w:sz="4" w:space="0" w:color="auto"/>
              <w:left w:val="single" w:sz="4" w:space="0" w:color="auto"/>
              <w:bottom w:val="single" w:sz="4" w:space="0" w:color="auto"/>
              <w:right w:val="single" w:sz="4" w:space="0" w:color="auto"/>
            </w:tcBorders>
            <w:vAlign w:val="center"/>
          </w:tcPr>
          <w:p w14:paraId="3476AD3B" w14:textId="77777777" w:rsidR="004C09CB" w:rsidRPr="004B6678" w:rsidRDefault="004C09CB" w:rsidP="004C09CB">
            <w:pPr>
              <w:keepNext/>
              <w:jc w:val="center"/>
              <w:rPr>
                <w:sz w:val="18"/>
                <w:szCs w:val="18"/>
                <w:lang w:val="en-GB" w:eastAsia="en-US"/>
              </w:rPr>
            </w:pPr>
            <w:r w:rsidRPr="004B6678">
              <w:rPr>
                <w:sz w:val="18"/>
                <w:szCs w:val="18"/>
                <w:lang w:val="en-GB" w:eastAsia="en-US"/>
              </w:rPr>
              <w:t>4.4</w:t>
            </w:r>
            <w:r w:rsidRPr="004B6678">
              <w:rPr>
                <w:sz w:val="18"/>
                <w:szCs w:val="18"/>
                <w:vertAlign w:val="superscript"/>
                <w:lang w:val="en-GB" w:eastAsia="en-US"/>
              </w:rPr>
              <w:t>b</w:t>
            </w:r>
          </w:p>
          <w:p w14:paraId="47E08733" w14:textId="77777777" w:rsidR="004C09CB" w:rsidRPr="004B6678" w:rsidRDefault="004C09CB" w:rsidP="004C09CB">
            <w:pPr>
              <w:keepNext/>
              <w:jc w:val="center"/>
              <w:rPr>
                <w:sz w:val="18"/>
                <w:szCs w:val="18"/>
                <w:lang w:val="en-GB" w:eastAsia="en-US"/>
              </w:rPr>
            </w:pPr>
            <w:r w:rsidRPr="004B6678">
              <w:rPr>
                <w:sz w:val="18"/>
                <w:szCs w:val="18"/>
                <w:lang w:val="en-GB" w:eastAsia="en-US"/>
              </w:rPr>
              <w:t>(-71.9)</w:t>
            </w:r>
          </w:p>
        </w:tc>
        <w:tc>
          <w:tcPr>
            <w:tcW w:w="585" w:type="pct"/>
            <w:tcBorders>
              <w:top w:val="single" w:sz="4" w:space="0" w:color="auto"/>
              <w:left w:val="single" w:sz="4" w:space="0" w:color="auto"/>
              <w:bottom w:val="single" w:sz="4" w:space="0" w:color="auto"/>
              <w:right w:val="single" w:sz="4" w:space="0" w:color="auto"/>
            </w:tcBorders>
            <w:vAlign w:val="center"/>
          </w:tcPr>
          <w:p w14:paraId="0BAF9668" w14:textId="77777777" w:rsidR="004C09CB" w:rsidRPr="004B6678" w:rsidRDefault="004C09CB" w:rsidP="004C09CB">
            <w:pPr>
              <w:keepNext/>
              <w:jc w:val="center"/>
              <w:rPr>
                <w:sz w:val="18"/>
                <w:szCs w:val="18"/>
                <w:lang w:val="en-GB" w:eastAsia="en-US"/>
              </w:rPr>
            </w:pPr>
            <w:r w:rsidRPr="004B6678">
              <w:rPr>
                <w:sz w:val="18"/>
                <w:szCs w:val="18"/>
                <w:lang w:val="en-GB" w:eastAsia="en-US"/>
              </w:rPr>
              <w:t>1.7</w:t>
            </w:r>
            <w:r w:rsidRPr="004B6678">
              <w:rPr>
                <w:sz w:val="18"/>
                <w:szCs w:val="18"/>
                <w:vertAlign w:val="superscript"/>
                <w:lang w:val="en-GB" w:eastAsia="en-US"/>
              </w:rPr>
              <w:t>b</w:t>
            </w:r>
          </w:p>
          <w:p w14:paraId="6A29D651" w14:textId="77777777" w:rsidR="004C09CB" w:rsidRPr="004B6678" w:rsidRDefault="004C09CB" w:rsidP="004C09CB">
            <w:pPr>
              <w:keepNext/>
              <w:jc w:val="center"/>
              <w:rPr>
                <w:sz w:val="18"/>
                <w:szCs w:val="18"/>
                <w:lang w:val="en-GB" w:eastAsia="en-US"/>
              </w:rPr>
            </w:pPr>
            <w:r w:rsidRPr="004B6678">
              <w:rPr>
                <w:sz w:val="18"/>
                <w:szCs w:val="18"/>
                <w:lang w:val="en-GB" w:eastAsia="en-US"/>
              </w:rPr>
              <w:t>(-89.1)</w:t>
            </w:r>
          </w:p>
        </w:tc>
      </w:tr>
      <w:tr w:rsidR="004C09CB" w:rsidRPr="004B6678" w14:paraId="16B57EAA"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1244DDB8"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8–15</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76FAA8A4" w14:textId="77777777" w:rsidR="004C09CB" w:rsidRPr="004B6678" w:rsidRDefault="004C09CB" w:rsidP="004C09CB">
            <w:pPr>
              <w:keepNext/>
              <w:jc w:val="center"/>
              <w:rPr>
                <w:sz w:val="18"/>
                <w:szCs w:val="18"/>
                <w:lang w:val="en-GB" w:eastAsia="en-US"/>
              </w:rPr>
            </w:pPr>
            <w:r w:rsidRPr="004B6678">
              <w:rPr>
                <w:sz w:val="18"/>
                <w:szCs w:val="18"/>
                <w:lang w:val="en-GB" w:eastAsia="en-US"/>
              </w:rPr>
              <w:t>17.4</w:t>
            </w:r>
          </w:p>
          <w:p w14:paraId="0924A2C1"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5D846D4D" w14:textId="77777777" w:rsidR="004C09CB" w:rsidRPr="004B6678" w:rsidRDefault="004C09CB" w:rsidP="004C09CB">
            <w:pPr>
              <w:keepNext/>
              <w:jc w:val="center"/>
              <w:rPr>
                <w:sz w:val="18"/>
                <w:szCs w:val="18"/>
                <w:lang w:val="en-GB" w:eastAsia="en-US"/>
              </w:rPr>
            </w:pPr>
            <w:r w:rsidRPr="004B6678">
              <w:rPr>
                <w:sz w:val="18"/>
                <w:szCs w:val="18"/>
                <w:lang w:val="en-GB" w:eastAsia="en-US"/>
              </w:rPr>
              <w:t>15.5</w:t>
            </w:r>
            <w:r w:rsidRPr="004B6678">
              <w:rPr>
                <w:sz w:val="18"/>
                <w:szCs w:val="18"/>
                <w:vertAlign w:val="superscript"/>
                <w:lang w:val="en-GB" w:eastAsia="en-US"/>
              </w:rPr>
              <w:t>b</w:t>
            </w:r>
          </w:p>
          <w:p w14:paraId="3C61FCBD" w14:textId="77777777" w:rsidR="004C09CB" w:rsidRPr="004B6678" w:rsidRDefault="004C09CB" w:rsidP="004C09CB">
            <w:pPr>
              <w:keepNext/>
              <w:jc w:val="center"/>
              <w:rPr>
                <w:sz w:val="18"/>
                <w:szCs w:val="18"/>
                <w:lang w:val="en-GB" w:eastAsia="en-US"/>
              </w:rPr>
            </w:pPr>
            <w:r w:rsidRPr="004B6678">
              <w:rPr>
                <w:sz w:val="18"/>
                <w:szCs w:val="18"/>
                <w:lang w:val="en-GB" w:eastAsia="en-US"/>
              </w:rPr>
              <w:t>(-10.9)</w:t>
            </w:r>
          </w:p>
        </w:tc>
        <w:tc>
          <w:tcPr>
            <w:tcW w:w="584" w:type="pct"/>
            <w:tcBorders>
              <w:top w:val="single" w:sz="4" w:space="0" w:color="auto"/>
              <w:left w:val="single" w:sz="4" w:space="0" w:color="auto"/>
              <w:bottom w:val="single" w:sz="4" w:space="0" w:color="auto"/>
              <w:right w:val="single" w:sz="4" w:space="0" w:color="auto"/>
            </w:tcBorders>
            <w:vAlign w:val="center"/>
          </w:tcPr>
          <w:p w14:paraId="1629A95E" w14:textId="77777777" w:rsidR="004C09CB" w:rsidRPr="004B6678" w:rsidRDefault="004C09CB" w:rsidP="004C09CB">
            <w:pPr>
              <w:keepNext/>
              <w:jc w:val="center"/>
              <w:rPr>
                <w:sz w:val="18"/>
                <w:szCs w:val="18"/>
                <w:lang w:val="en-GB" w:eastAsia="en-US"/>
              </w:rPr>
            </w:pPr>
            <w:r w:rsidRPr="004B6678">
              <w:rPr>
                <w:sz w:val="18"/>
                <w:szCs w:val="18"/>
                <w:lang w:val="en-GB" w:eastAsia="en-US"/>
              </w:rPr>
              <w:t>10.8</w:t>
            </w:r>
            <w:r w:rsidRPr="004B6678">
              <w:rPr>
                <w:sz w:val="18"/>
                <w:szCs w:val="18"/>
                <w:vertAlign w:val="superscript"/>
                <w:lang w:val="en-GB" w:eastAsia="en-US"/>
              </w:rPr>
              <w:t>b</w:t>
            </w:r>
          </w:p>
          <w:p w14:paraId="5753324B" w14:textId="77777777" w:rsidR="004C09CB" w:rsidRPr="004B6678" w:rsidRDefault="004C09CB" w:rsidP="004C09CB">
            <w:pPr>
              <w:keepNext/>
              <w:jc w:val="center"/>
              <w:rPr>
                <w:sz w:val="18"/>
                <w:szCs w:val="18"/>
                <w:lang w:val="en-GB" w:eastAsia="en-US"/>
              </w:rPr>
            </w:pPr>
            <w:r w:rsidRPr="004B6678">
              <w:rPr>
                <w:sz w:val="18"/>
                <w:szCs w:val="18"/>
                <w:lang w:val="en-GB" w:eastAsia="en-US"/>
              </w:rPr>
              <w:t>(-37.8)</w:t>
            </w:r>
          </w:p>
        </w:tc>
        <w:tc>
          <w:tcPr>
            <w:tcW w:w="584" w:type="pct"/>
            <w:tcBorders>
              <w:top w:val="single" w:sz="4" w:space="0" w:color="auto"/>
              <w:left w:val="single" w:sz="4" w:space="0" w:color="auto"/>
              <w:bottom w:val="single" w:sz="4" w:space="0" w:color="auto"/>
              <w:right w:val="single" w:sz="4" w:space="0" w:color="auto"/>
            </w:tcBorders>
            <w:vAlign w:val="center"/>
          </w:tcPr>
          <w:p w14:paraId="2DBD5B76"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546A8D24"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69E604D2"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4BC8F867"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15–22</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77EE6D8B" w14:textId="77777777" w:rsidR="004C09CB" w:rsidRPr="004B6678" w:rsidRDefault="004C09CB" w:rsidP="004C09CB">
            <w:pPr>
              <w:keepNext/>
              <w:jc w:val="center"/>
              <w:rPr>
                <w:sz w:val="18"/>
                <w:szCs w:val="18"/>
                <w:lang w:val="en-GB" w:eastAsia="en-US"/>
              </w:rPr>
            </w:pPr>
            <w:r w:rsidRPr="004B6678">
              <w:rPr>
                <w:sz w:val="18"/>
                <w:szCs w:val="18"/>
                <w:lang w:val="en-GB" w:eastAsia="en-US"/>
              </w:rPr>
              <w:t>18.1</w:t>
            </w:r>
          </w:p>
          <w:p w14:paraId="10ED5D71"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7D2679E9" w14:textId="77777777" w:rsidR="004C09CB" w:rsidRPr="004B6678" w:rsidRDefault="004C09CB" w:rsidP="004C09CB">
            <w:pPr>
              <w:keepNext/>
              <w:jc w:val="center"/>
              <w:rPr>
                <w:sz w:val="18"/>
                <w:szCs w:val="18"/>
                <w:lang w:val="en-GB" w:eastAsia="en-US"/>
              </w:rPr>
            </w:pPr>
            <w:r w:rsidRPr="004B6678">
              <w:rPr>
                <w:sz w:val="18"/>
                <w:szCs w:val="18"/>
                <w:lang w:val="en-GB" w:eastAsia="en-US"/>
              </w:rPr>
              <w:t>15.9</w:t>
            </w:r>
            <w:r w:rsidRPr="004B6678">
              <w:rPr>
                <w:sz w:val="18"/>
                <w:szCs w:val="18"/>
                <w:vertAlign w:val="superscript"/>
                <w:lang w:val="en-GB" w:eastAsia="en-US"/>
              </w:rPr>
              <w:t>b</w:t>
            </w:r>
          </w:p>
          <w:p w14:paraId="481FD2E2" w14:textId="77777777" w:rsidR="004C09CB" w:rsidRPr="004B6678" w:rsidRDefault="004C09CB" w:rsidP="004C09CB">
            <w:pPr>
              <w:keepNext/>
              <w:jc w:val="center"/>
              <w:rPr>
                <w:sz w:val="18"/>
                <w:szCs w:val="18"/>
                <w:lang w:val="en-GB" w:eastAsia="en-US"/>
              </w:rPr>
            </w:pPr>
            <w:r w:rsidRPr="004B6678">
              <w:rPr>
                <w:sz w:val="18"/>
                <w:szCs w:val="18"/>
                <w:lang w:val="en-GB" w:eastAsia="en-US"/>
              </w:rPr>
              <w:t>(-12.1)</w:t>
            </w:r>
          </w:p>
        </w:tc>
        <w:tc>
          <w:tcPr>
            <w:tcW w:w="584" w:type="pct"/>
            <w:tcBorders>
              <w:top w:val="single" w:sz="4" w:space="0" w:color="auto"/>
              <w:left w:val="single" w:sz="4" w:space="0" w:color="auto"/>
              <w:bottom w:val="single" w:sz="4" w:space="0" w:color="auto"/>
              <w:right w:val="single" w:sz="4" w:space="0" w:color="auto"/>
            </w:tcBorders>
            <w:vAlign w:val="center"/>
          </w:tcPr>
          <w:p w14:paraId="07EA1008" w14:textId="77777777" w:rsidR="004C09CB" w:rsidRPr="004B6678" w:rsidRDefault="004C09CB" w:rsidP="004C09CB">
            <w:pPr>
              <w:keepNext/>
              <w:jc w:val="center"/>
              <w:rPr>
                <w:sz w:val="18"/>
                <w:szCs w:val="18"/>
                <w:lang w:val="en-GB" w:eastAsia="en-US"/>
              </w:rPr>
            </w:pPr>
            <w:r w:rsidRPr="004B6678">
              <w:rPr>
                <w:sz w:val="18"/>
                <w:szCs w:val="18"/>
                <w:lang w:val="en-GB" w:eastAsia="en-US"/>
              </w:rPr>
              <w:t>10.6</w:t>
            </w:r>
            <w:r w:rsidRPr="004B6678">
              <w:rPr>
                <w:sz w:val="18"/>
                <w:szCs w:val="18"/>
                <w:vertAlign w:val="superscript"/>
                <w:lang w:val="en-GB" w:eastAsia="en-US"/>
              </w:rPr>
              <w:t>b</w:t>
            </w:r>
          </w:p>
          <w:p w14:paraId="3975B3E9" w14:textId="77777777" w:rsidR="004C09CB" w:rsidRPr="004B6678" w:rsidRDefault="004C09CB" w:rsidP="004C09CB">
            <w:pPr>
              <w:keepNext/>
              <w:jc w:val="center"/>
              <w:rPr>
                <w:sz w:val="18"/>
                <w:szCs w:val="18"/>
                <w:lang w:val="en-GB" w:eastAsia="en-US"/>
              </w:rPr>
            </w:pPr>
            <w:r w:rsidRPr="004B6678">
              <w:rPr>
                <w:sz w:val="18"/>
                <w:szCs w:val="18"/>
                <w:lang w:val="en-GB" w:eastAsia="en-US"/>
              </w:rPr>
              <w:t>(-41.2)</w:t>
            </w:r>
          </w:p>
        </w:tc>
        <w:tc>
          <w:tcPr>
            <w:tcW w:w="584" w:type="pct"/>
            <w:tcBorders>
              <w:top w:val="single" w:sz="4" w:space="0" w:color="auto"/>
              <w:left w:val="single" w:sz="4" w:space="0" w:color="auto"/>
              <w:bottom w:val="single" w:sz="4" w:space="0" w:color="auto"/>
              <w:right w:val="single" w:sz="4" w:space="0" w:color="auto"/>
            </w:tcBorders>
            <w:vAlign w:val="center"/>
          </w:tcPr>
          <w:p w14:paraId="7383C38A"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20F1736E"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5DE74FD3"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3853DF88" w14:textId="77777777" w:rsidR="004C09CB" w:rsidRPr="004B6678" w:rsidRDefault="004C09CB" w:rsidP="004C09CB">
            <w:pPr>
              <w:keepNext/>
              <w:rPr>
                <w:sz w:val="18"/>
                <w:szCs w:val="18"/>
                <w:lang w:val="en-GB" w:eastAsia="en-US"/>
              </w:rPr>
            </w:pPr>
            <w:r w:rsidRPr="004B6678">
              <w:rPr>
                <w:sz w:val="18"/>
                <w:szCs w:val="18"/>
                <w:lang w:val="en-GB" w:eastAsia="en-US"/>
              </w:rPr>
              <w:t>Food consumption (g/animal/day), Day 22–29</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04B325D3" w14:textId="77777777" w:rsidR="004C09CB" w:rsidRPr="004B6678" w:rsidRDefault="004C09CB" w:rsidP="004C09CB">
            <w:pPr>
              <w:keepNext/>
              <w:jc w:val="center"/>
              <w:rPr>
                <w:sz w:val="18"/>
                <w:szCs w:val="18"/>
                <w:lang w:val="en-GB" w:eastAsia="en-US"/>
              </w:rPr>
            </w:pPr>
            <w:r w:rsidRPr="004B6678">
              <w:rPr>
                <w:sz w:val="18"/>
                <w:szCs w:val="18"/>
                <w:lang w:val="en-GB" w:eastAsia="en-US"/>
              </w:rPr>
              <w:t>19.3</w:t>
            </w:r>
          </w:p>
          <w:p w14:paraId="67BEB2B7"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19DB16FC" w14:textId="77777777" w:rsidR="004C09CB" w:rsidRPr="004B6678" w:rsidRDefault="004C09CB" w:rsidP="004C09CB">
            <w:pPr>
              <w:keepNext/>
              <w:jc w:val="center"/>
              <w:rPr>
                <w:sz w:val="18"/>
                <w:szCs w:val="18"/>
                <w:lang w:val="en-GB" w:eastAsia="en-US"/>
              </w:rPr>
            </w:pPr>
            <w:r w:rsidRPr="004B6678">
              <w:rPr>
                <w:sz w:val="18"/>
                <w:szCs w:val="18"/>
                <w:lang w:val="en-GB" w:eastAsia="en-US"/>
              </w:rPr>
              <w:t>15.7</w:t>
            </w:r>
            <w:r w:rsidRPr="004B6678">
              <w:rPr>
                <w:sz w:val="18"/>
                <w:szCs w:val="18"/>
                <w:vertAlign w:val="superscript"/>
                <w:lang w:val="en-GB" w:eastAsia="en-US"/>
              </w:rPr>
              <w:t>b</w:t>
            </w:r>
          </w:p>
          <w:p w14:paraId="050D88BC" w14:textId="77777777" w:rsidR="004C09CB" w:rsidRPr="004B6678" w:rsidRDefault="004C09CB" w:rsidP="004C09CB">
            <w:pPr>
              <w:keepNext/>
              <w:jc w:val="center"/>
              <w:rPr>
                <w:sz w:val="18"/>
                <w:szCs w:val="18"/>
                <w:lang w:val="en-GB" w:eastAsia="en-US"/>
              </w:rPr>
            </w:pPr>
            <w:r w:rsidRPr="004B6678">
              <w:rPr>
                <w:sz w:val="18"/>
                <w:szCs w:val="18"/>
                <w:lang w:val="en-GB" w:eastAsia="en-US"/>
              </w:rPr>
              <w:t>(-18.7)</w:t>
            </w:r>
          </w:p>
        </w:tc>
        <w:tc>
          <w:tcPr>
            <w:tcW w:w="584" w:type="pct"/>
            <w:tcBorders>
              <w:top w:val="single" w:sz="4" w:space="0" w:color="auto"/>
              <w:left w:val="single" w:sz="4" w:space="0" w:color="auto"/>
              <w:bottom w:val="single" w:sz="4" w:space="0" w:color="auto"/>
              <w:right w:val="single" w:sz="4" w:space="0" w:color="auto"/>
            </w:tcBorders>
            <w:vAlign w:val="center"/>
          </w:tcPr>
          <w:p w14:paraId="734336D6" w14:textId="77777777" w:rsidR="004C09CB" w:rsidRPr="004B6678" w:rsidRDefault="004C09CB" w:rsidP="004C09CB">
            <w:pPr>
              <w:keepNext/>
              <w:jc w:val="center"/>
              <w:rPr>
                <w:sz w:val="18"/>
                <w:szCs w:val="18"/>
                <w:lang w:val="en-GB" w:eastAsia="en-US"/>
              </w:rPr>
            </w:pPr>
            <w:r w:rsidRPr="004B6678">
              <w:rPr>
                <w:sz w:val="18"/>
                <w:szCs w:val="18"/>
                <w:lang w:val="en-GB" w:eastAsia="en-US"/>
              </w:rPr>
              <w:t>11.1</w:t>
            </w:r>
            <w:r w:rsidRPr="004B6678">
              <w:rPr>
                <w:sz w:val="18"/>
                <w:szCs w:val="18"/>
                <w:vertAlign w:val="superscript"/>
                <w:lang w:val="en-GB" w:eastAsia="en-US"/>
              </w:rPr>
              <w:t>b</w:t>
            </w:r>
          </w:p>
          <w:p w14:paraId="749BA5D4" w14:textId="77777777" w:rsidR="004C09CB" w:rsidRPr="004B6678" w:rsidRDefault="004C09CB" w:rsidP="004C09CB">
            <w:pPr>
              <w:keepNext/>
              <w:jc w:val="center"/>
              <w:rPr>
                <w:sz w:val="18"/>
                <w:szCs w:val="18"/>
                <w:lang w:val="en-GB" w:eastAsia="en-US"/>
              </w:rPr>
            </w:pPr>
            <w:r w:rsidRPr="004B6678">
              <w:rPr>
                <w:sz w:val="18"/>
                <w:szCs w:val="18"/>
                <w:lang w:val="en-GB" w:eastAsia="en-US"/>
              </w:rPr>
              <w:t>(-42.6)</w:t>
            </w:r>
          </w:p>
        </w:tc>
        <w:tc>
          <w:tcPr>
            <w:tcW w:w="584" w:type="pct"/>
            <w:tcBorders>
              <w:top w:val="single" w:sz="4" w:space="0" w:color="auto"/>
              <w:left w:val="single" w:sz="4" w:space="0" w:color="auto"/>
              <w:bottom w:val="single" w:sz="4" w:space="0" w:color="auto"/>
              <w:right w:val="single" w:sz="4" w:space="0" w:color="auto"/>
            </w:tcBorders>
            <w:vAlign w:val="center"/>
          </w:tcPr>
          <w:p w14:paraId="12359A0C"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2D6384B8"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1EE35B0C"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0DEE2859" w14:textId="77777777" w:rsidR="004C09CB" w:rsidRPr="004B6678" w:rsidRDefault="004C09CB" w:rsidP="004C09CB">
            <w:pPr>
              <w:keepNext/>
              <w:rPr>
                <w:sz w:val="18"/>
                <w:szCs w:val="18"/>
                <w:lang w:val="en-GB" w:eastAsia="en-US"/>
              </w:rPr>
            </w:pPr>
            <w:r w:rsidRPr="004B6678">
              <w:rPr>
                <w:sz w:val="18"/>
                <w:szCs w:val="18"/>
                <w:lang w:val="en-GB" w:eastAsia="en-US"/>
              </w:rPr>
              <w:t xml:space="preserve">Food consumption (g/animal/day), Day 1–29 </w:t>
            </w:r>
            <w:r w:rsidRPr="004B6678">
              <w:rPr>
                <w:sz w:val="18"/>
                <w:szCs w:val="18"/>
                <w:lang w:val="en-GB" w:eastAsia="en-US"/>
              </w:rPr>
              <w:br/>
              <w:t>(% difference)</w:t>
            </w:r>
          </w:p>
        </w:tc>
        <w:tc>
          <w:tcPr>
            <w:tcW w:w="584" w:type="pct"/>
            <w:tcBorders>
              <w:top w:val="single" w:sz="4" w:space="0" w:color="auto"/>
              <w:left w:val="single" w:sz="4" w:space="0" w:color="auto"/>
              <w:bottom w:val="single" w:sz="4" w:space="0" w:color="auto"/>
              <w:right w:val="single" w:sz="4" w:space="0" w:color="auto"/>
            </w:tcBorders>
            <w:vAlign w:val="center"/>
          </w:tcPr>
          <w:p w14:paraId="048E97E2" w14:textId="77777777" w:rsidR="004C09CB" w:rsidRPr="004B6678" w:rsidRDefault="004C09CB" w:rsidP="004C09CB">
            <w:pPr>
              <w:keepNext/>
              <w:jc w:val="center"/>
              <w:rPr>
                <w:sz w:val="18"/>
                <w:szCs w:val="18"/>
                <w:lang w:val="en-GB" w:eastAsia="en-US"/>
              </w:rPr>
            </w:pPr>
            <w:r w:rsidRPr="004B6678">
              <w:rPr>
                <w:sz w:val="18"/>
                <w:szCs w:val="18"/>
                <w:lang w:val="en-GB" w:eastAsia="en-US"/>
              </w:rPr>
              <w:t>17.6</w:t>
            </w:r>
          </w:p>
          <w:p w14:paraId="6D655965"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64235C8B" w14:textId="77777777" w:rsidR="004C09CB" w:rsidRPr="004B6678" w:rsidRDefault="004C09CB" w:rsidP="004C09CB">
            <w:pPr>
              <w:keepNext/>
              <w:jc w:val="center"/>
              <w:rPr>
                <w:sz w:val="18"/>
                <w:szCs w:val="18"/>
                <w:lang w:val="en-GB" w:eastAsia="en-US"/>
              </w:rPr>
            </w:pPr>
            <w:r w:rsidRPr="004B6678">
              <w:rPr>
                <w:sz w:val="18"/>
                <w:szCs w:val="18"/>
                <w:lang w:val="en-GB" w:eastAsia="en-US"/>
              </w:rPr>
              <w:t>15.1</w:t>
            </w:r>
            <w:r w:rsidRPr="004B6678">
              <w:rPr>
                <w:sz w:val="18"/>
                <w:szCs w:val="18"/>
                <w:vertAlign w:val="superscript"/>
                <w:lang w:val="en-GB" w:eastAsia="en-US"/>
              </w:rPr>
              <w:t>b</w:t>
            </w:r>
          </w:p>
          <w:p w14:paraId="3BA22D38" w14:textId="77777777" w:rsidR="004C09CB" w:rsidRPr="004B6678" w:rsidRDefault="004C09CB" w:rsidP="004C09CB">
            <w:pPr>
              <w:keepNext/>
              <w:jc w:val="center"/>
              <w:rPr>
                <w:sz w:val="18"/>
                <w:szCs w:val="18"/>
                <w:lang w:val="en-GB" w:eastAsia="en-US"/>
              </w:rPr>
            </w:pPr>
            <w:r w:rsidRPr="004B6678">
              <w:rPr>
                <w:sz w:val="18"/>
                <w:szCs w:val="18"/>
                <w:lang w:val="en-GB" w:eastAsia="en-US"/>
              </w:rPr>
              <w:t>(-14.3)</w:t>
            </w:r>
          </w:p>
        </w:tc>
        <w:tc>
          <w:tcPr>
            <w:tcW w:w="584" w:type="pct"/>
            <w:tcBorders>
              <w:top w:val="single" w:sz="4" w:space="0" w:color="auto"/>
              <w:left w:val="single" w:sz="4" w:space="0" w:color="auto"/>
              <w:bottom w:val="single" w:sz="4" w:space="0" w:color="auto"/>
              <w:right w:val="single" w:sz="4" w:space="0" w:color="auto"/>
            </w:tcBorders>
            <w:vAlign w:val="center"/>
          </w:tcPr>
          <w:p w14:paraId="57AD8653" w14:textId="77777777" w:rsidR="004C09CB" w:rsidRPr="004B6678" w:rsidRDefault="004C09CB" w:rsidP="004C09CB">
            <w:pPr>
              <w:keepNext/>
              <w:jc w:val="center"/>
              <w:rPr>
                <w:sz w:val="18"/>
                <w:szCs w:val="18"/>
                <w:lang w:val="en-GB" w:eastAsia="en-US"/>
              </w:rPr>
            </w:pPr>
            <w:r w:rsidRPr="004B6678">
              <w:rPr>
                <w:sz w:val="18"/>
                <w:szCs w:val="18"/>
                <w:lang w:val="en-GB" w:eastAsia="en-US"/>
              </w:rPr>
              <w:t>10.5</w:t>
            </w:r>
            <w:r w:rsidRPr="004B6678">
              <w:rPr>
                <w:sz w:val="18"/>
                <w:szCs w:val="18"/>
                <w:vertAlign w:val="superscript"/>
                <w:lang w:val="en-GB" w:eastAsia="en-US"/>
              </w:rPr>
              <w:t>b</w:t>
            </w:r>
          </w:p>
          <w:p w14:paraId="3706F4D8" w14:textId="77777777" w:rsidR="004C09CB" w:rsidRPr="004B6678" w:rsidRDefault="004C09CB" w:rsidP="004C09CB">
            <w:pPr>
              <w:keepNext/>
              <w:jc w:val="center"/>
              <w:rPr>
                <w:sz w:val="18"/>
                <w:szCs w:val="18"/>
                <w:lang w:val="en-GB" w:eastAsia="en-US"/>
              </w:rPr>
            </w:pPr>
            <w:r w:rsidRPr="004B6678">
              <w:rPr>
                <w:sz w:val="18"/>
                <w:szCs w:val="18"/>
                <w:lang w:val="en-GB" w:eastAsia="en-US"/>
              </w:rPr>
              <w:t>(-40.4)</w:t>
            </w:r>
          </w:p>
        </w:tc>
        <w:tc>
          <w:tcPr>
            <w:tcW w:w="584" w:type="pct"/>
            <w:tcBorders>
              <w:top w:val="single" w:sz="4" w:space="0" w:color="auto"/>
              <w:left w:val="single" w:sz="4" w:space="0" w:color="auto"/>
              <w:bottom w:val="single" w:sz="4" w:space="0" w:color="auto"/>
              <w:right w:val="single" w:sz="4" w:space="0" w:color="auto"/>
            </w:tcBorders>
            <w:vAlign w:val="center"/>
          </w:tcPr>
          <w:p w14:paraId="20EBE261"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145869E6"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6946CBF0"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1328A192" w14:textId="77777777" w:rsidR="004C09CB" w:rsidRPr="004B6678" w:rsidRDefault="004C09CB" w:rsidP="004C09CB">
            <w:pPr>
              <w:keepNext/>
              <w:rPr>
                <w:sz w:val="18"/>
                <w:szCs w:val="18"/>
                <w:lang w:val="en-GB" w:eastAsia="en-US"/>
              </w:rPr>
            </w:pPr>
            <w:r w:rsidRPr="004B6678">
              <w:rPr>
                <w:sz w:val="18"/>
                <w:szCs w:val="18"/>
                <w:lang w:val="en-GB" w:eastAsia="en-US"/>
              </w:rPr>
              <w:t>Food efficiency (body weight gain / food consumed), Day 1–4 (% difference)</w:t>
            </w:r>
          </w:p>
        </w:tc>
        <w:tc>
          <w:tcPr>
            <w:tcW w:w="584" w:type="pct"/>
            <w:tcBorders>
              <w:top w:val="single" w:sz="4" w:space="0" w:color="auto"/>
              <w:left w:val="single" w:sz="4" w:space="0" w:color="auto"/>
              <w:bottom w:val="single" w:sz="4" w:space="0" w:color="auto"/>
              <w:right w:val="single" w:sz="4" w:space="0" w:color="auto"/>
            </w:tcBorders>
            <w:vAlign w:val="center"/>
          </w:tcPr>
          <w:p w14:paraId="18CB1916" w14:textId="77777777" w:rsidR="004C09CB" w:rsidRPr="004B6678" w:rsidRDefault="004C09CB" w:rsidP="004C09CB">
            <w:pPr>
              <w:keepNext/>
              <w:jc w:val="center"/>
              <w:rPr>
                <w:sz w:val="18"/>
                <w:szCs w:val="18"/>
                <w:lang w:val="en-GB" w:eastAsia="en-US"/>
              </w:rPr>
            </w:pPr>
            <w:r w:rsidRPr="004B6678">
              <w:rPr>
                <w:sz w:val="18"/>
                <w:szCs w:val="18"/>
                <w:lang w:val="en-GB" w:eastAsia="en-US"/>
              </w:rPr>
              <w:t>0.111</w:t>
            </w:r>
          </w:p>
          <w:p w14:paraId="428E1990"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60778878" w14:textId="77777777" w:rsidR="004C09CB" w:rsidRPr="004B6678" w:rsidRDefault="004C09CB" w:rsidP="004C09CB">
            <w:pPr>
              <w:keepNext/>
              <w:jc w:val="center"/>
              <w:rPr>
                <w:sz w:val="18"/>
                <w:szCs w:val="18"/>
                <w:lang w:val="en-GB" w:eastAsia="en-US"/>
              </w:rPr>
            </w:pPr>
            <w:r w:rsidRPr="004B6678">
              <w:rPr>
                <w:sz w:val="18"/>
                <w:szCs w:val="18"/>
                <w:lang w:val="en-GB" w:eastAsia="en-US"/>
              </w:rPr>
              <w:t>0.005</w:t>
            </w:r>
          </w:p>
          <w:p w14:paraId="64BB57A8" w14:textId="77777777" w:rsidR="004C09CB" w:rsidRPr="004B6678" w:rsidRDefault="004C09CB" w:rsidP="004C09CB">
            <w:pPr>
              <w:keepNext/>
              <w:jc w:val="center"/>
              <w:rPr>
                <w:sz w:val="18"/>
                <w:szCs w:val="18"/>
                <w:lang w:val="en-GB" w:eastAsia="en-US"/>
              </w:rPr>
            </w:pPr>
            <w:r w:rsidRPr="004B6678">
              <w:rPr>
                <w:sz w:val="18"/>
                <w:szCs w:val="18"/>
                <w:lang w:val="en-GB" w:eastAsia="en-US"/>
              </w:rPr>
              <w:t>(-95.9)</w:t>
            </w:r>
          </w:p>
        </w:tc>
        <w:tc>
          <w:tcPr>
            <w:tcW w:w="584" w:type="pct"/>
            <w:tcBorders>
              <w:top w:val="single" w:sz="4" w:space="0" w:color="auto"/>
              <w:left w:val="single" w:sz="4" w:space="0" w:color="auto"/>
              <w:bottom w:val="single" w:sz="4" w:space="0" w:color="auto"/>
              <w:right w:val="single" w:sz="4" w:space="0" w:color="auto"/>
            </w:tcBorders>
            <w:vAlign w:val="center"/>
          </w:tcPr>
          <w:p w14:paraId="021EAFBC" w14:textId="77777777" w:rsidR="004C09CB" w:rsidRPr="004B6678" w:rsidRDefault="004C09CB" w:rsidP="004C09CB">
            <w:pPr>
              <w:keepNext/>
              <w:jc w:val="center"/>
              <w:rPr>
                <w:sz w:val="18"/>
                <w:szCs w:val="18"/>
                <w:lang w:val="en-GB" w:eastAsia="en-US"/>
              </w:rPr>
            </w:pPr>
            <w:r w:rsidRPr="004B6678">
              <w:rPr>
                <w:sz w:val="18"/>
                <w:szCs w:val="18"/>
                <w:lang w:val="en-GB" w:eastAsia="en-US"/>
              </w:rPr>
              <w:t>-0.516</w:t>
            </w:r>
            <w:r w:rsidRPr="004B6678">
              <w:rPr>
                <w:sz w:val="18"/>
                <w:szCs w:val="18"/>
                <w:vertAlign w:val="superscript"/>
                <w:lang w:val="en-GB" w:eastAsia="en-US"/>
              </w:rPr>
              <w:t>b</w:t>
            </w:r>
          </w:p>
          <w:p w14:paraId="6E4881C1" w14:textId="77777777" w:rsidR="004C09CB" w:rsidRPr="004B6678" w:rsidRDefault="004C09CB" w:rsidP="004C09CB">
            <w:pPr>
              <w:keepNext/>
              <w:jc w:val="center"/>
              <w:rPr>
                <w:sz w:val="18"/>
                <w:szCs w:val="18"/>
                <w:lang w:val="en-GB" w:eastAsia="en-US"/>
              </w:rPr>
            </w:pPr>
            <w:r w:rsidRPr="004B6678">
              <w:rPr>
                <w:sz w:val="18"/>
                <w:szCs w:val="18"/>
                <w:lang w:val="en-GB" w:eastAsia="en-US"/>
              </w:rPr>
              <w:t>(-565.5)</w:t>
            </w:r>
          </w:p>
        </w:tc>
        <w:tc>
          <w:tcPr>
            <w:tcW w:w="584" w:type="pct"/>
            <w:tcBorders>
              <w:top w:val="single" w:sz="4" w:space="0" w:color="auto"/>
              <w:left w:val="single" w:sz="4" w:space="0" w:color="auto"/>
              <w:bottom w:val="single" w:sz="4" w:space="0" w:color="auto"/>
              <w:right w:val="single" w:sz="4" w:space="0" w:color="auto"/>
            </w:tcBorders>
            <w:vAlign w:val="center"/>
          </w:tcPr>
          <w:p w14:paraId="6EA6CDBC" w14:textId="77777777" w:rsidR="004C09CB" w:rsidRPr="004B6678" w:rsidRDefault="004C09CB" w:rsidP="004C09CB">
            <w:pPr>
              <w:keepNext/>
              <w:jc w:val="center"/>
              <w:rPr>
                <w:sz w:val="18"/>
                <w:szCs w:val="18"/>
                <w:lang w:val="en-GB" w:eastAsia="en-US"/>
              </w:rPr>
            </w:pPr>
            <w:r w:rsidRPr="004B6678">
              <w:rPr>
                <w:sz w:val="18"/>
                <w:szCs w:val="18"/>
                <w:lang w:val="en-GB" w:eastAsia="en-US"/>
              </w:rPr>
              <w:t>-1.599</w:t>
            </w:r>
            <w:r w:rsidRPr="004B6678">
              <w:rPr>
                <w:sz w:val="18"/>
                <w:szCs w:val="18"/>
                <w:vertAlign w:val="superscript"/>
                <w:lang w:val="en-GB" w:eastAsia="en-US"/>
              </w:rPr>
              <w:t>b</w:t>
            </w:r>
          </w:p>
          <w:p w14:paraId="102FA98C" w14:textId="77777777" w:rsidR="004C09CB" w:rsidRPr="004B6678" w:rsidRDefault="004C09CB" w:rsidP="004C09CB">
            <w:pPr>
              <w:keepNext/>
              <w:jc w:val="center"/>
              <w:rPr>
                <w:sz w:val="18"/>
                <w:szCs w:val="18"/>
                <w:lang w:val="en-GB" w:eastAsia="en-US"/>
              </w:rPr>
            </w:pPr>
            <w:r w:rsidRPr="004B6678">
              <w:rPr>
                <w:sz w:val="18"/>
                <w:szCs w:val="18"/>
                <w:lang w:val="en-GB" w:eastAsia="en-US"/>
              </w:rPr>
              <w:t>(-1541.1)</w:t>
            </w:r>
          </w:p>
        </w:tc>
        <w:tc>
          <w:tcPr>
            <w:tcW w:w="585" w:type="pct"/>
            <w:tcBorders>
              <w:top w:val="single" w:sz="4" w:space="0" w:color="auto"/>
              <w:left w:val="single" w:sz="4" w:space="0" w:color="auto"/>
              <w:bottom w:val="single" w:sz="4" w:space="0" w:color="auto"/>
              <w:right w:val="single" w:sz="4" w:space="0" w:color="auto"/>
            </w:tcBorders>
            <w:vAlign w:val="center"/>
          </w:tcPr>
          <w:p w14:paraId="0F882A44" w14:textId="77777777" w:rsidR="004C09CB" w:rsidRPr="004B6678" w:rsidRDefault="004C09CB" w:rsidP="004C09CB">
            <w:pPr>
              <w:keepNext/>
              <w:jc w:val="center"/>
              <w:rPr>
                <w:sz w:val="18"/>
                <w:szCs w:val="18"/>
                <w:lang w:val="en-GB" w:eastAsia="en-US"/>
              </w:rPr>
            </w:pPr>
            <w:r w:rsidRPr="004B6678">
              <w:rPr>
                <w:sz w:val="18"/>
                <w:szCs w:val="18"/>
                <w:lang w:val="en-GB" w:eastAsia="en-US"/>
              </w:rPr>
              <w:t>-5.919</w:t>
            </w:r>
            <w:r w:rsidRPr="004B6678">
              <w:rPr>
                <w:sz w:val="18"/>
                <w:szCs w:val="18"/>
                <w:vertAlign w:val="superscript"/>
                <w:lang w:val="en-GB" w:eastAsia="en-US"/>
              </w:rPr>
              <w:t>b</w:t>
            </w:r>
          </w:p>
          <w:p w14:paraId="75CA3456" w14:textId="77777777" w:rsidR="004C09CB" w:rsidRPr="004B6678" w:rsidRDefault="004C09CB" w:rsidP="004C09CB">
            <w:pPr>
              <w:keepNext/>
              <w:jc w:val="center"/>
              <w:rPr>
                <w:sz w:val="18"/>
                <w:szCs w:val="18"/>
                <w:lang w:val="en-GB" w:eastAsia="en-US"/>
              </w:rPr>
            </w:pPr>
            <w:r w:rsidRPr="004B6678">
              <w:rPr>
                <w:sz w:val="18"/>
                <w:szCs w:val="18"/>
                <w:lang w:val="en-GB" w:eastAsia="en-US"/>
              </w:rPr>
              <w:t>(-5435.2)</w:t>
            </w:r>
          </w:p>
        </w:tc>
      </w:tr>
      <w:tr w:rsidR="004C09CB" w:rsidRPr="004B6678" w14:paraId="074C4959"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5C0AAA66" w14:textId="77777777" w:rsidR="004C09CB" w:rsidRPr="004B6678" w:rsidRDefault="004C09CB" w:rsidP="004C09CB">
            <w:pPr>
              <w:keepNext/>
              <w:rPr>
                <w:sz w:val="18"/>
                <w:szCs w:val="18"/>
                <w:lang w:val="en-GB" w:eastAsia="en-US"/>
              </w:rPr>
            </w:pPr>
            <w:r w:rsidRPr="004B6678">
              <w:rPr>
                <w:sz w:val="18"/>
                <w:szCs w:val="18"/>
                <w:lang w:val="en-GB" w:eastAsia="en-US"/>
              </w:rPr>
              <w:t>Food efficiency (body weight gain / food consumed), Day 4–8 (% difference)</w:t>
            </w:r>
          </w:p>
        </w:tc>
        <w:tc>
          <w:tcPr>
            <w:tcW w:w="584" w:type="pct"/>
            <w:tcBorders>
              <w:top w:val="single" w:sz="4" w:space="0" w:color="auto"/>
              <w:left w:val="single" w:sz="4" w:space="0" w:color="auto"/>
              <w:bottom w:val="single" w:sz="4" w:space="0" w:color="auto"/>
              <w:right w:val="single" w:sz="4" w:space="0" w:color="auto"/>
            </w:tcBorders>
            <w:vAlign w:val="center"/>
          </w:tcPr>
          <w:p w14:paraId="203800B2" w14:textId="77777777" w:rsidR="004C09CB" w:rsidRPr="004B6678" w:rsidRDefault="004C09CB" w:rsidP="004C09CB">
            <w:pPr>
              <w:keepNext/>
              <w:jc w:val="center"/>
              <w:rPr>
                <w:sz w:val="18"/>
                <w:szCs w:val="18"/>
                <w:lang w:val="en-GB" w:eastAsia="en-US"/>
              </w:rPr>
            </w:pPr>
            <w:r w:rsidRPr="004B6678">
              <w:rPr>
                <w:sz w:val="18"/>
                <w:szCs w:val="18"/>
                <w:lang w:val="en-GB" w:eastAsia="en-US"/>
              </w:rPr>
              <w:t>0.184</w:t>
            </w:r>
          </w:p>
          <w:p w14:paraId="1F7F66E3"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759ACB1C" w14:textId="77777777" w:rsidR="004C09CB" w:rsidRPr="004B6678" w:rsidRDefault="004C09CB" w:rsidP="004C09CB">
            <w:pPr>
              <w:keepNext/>
              <w:jc w:val="center"/>
              <w:rPr>
                <w:sz w:val="18"/>
                <w:szCs w:val="18"/>
                <w:lang w:val="en-GB" w:eastAsia="en-US"/>
              </w:rPr>
            </w:pPr>
            <w:r w:rsidRPr="004B6678">
              <w:rPr>
                <w:sz w:val="18"/>
                <w:szCs w:val="18"/>
                <w:lang w:val="en-GB" w:eastAsia="en-US"/>
              </w:rPr>
              <w:t>0.219</w:t>
            </w:r>
          </w:p>
          <w:p w14:paraId="4E6ED74C" w14:textId="77777777" w:rsidR="004C09CB" w:rsidRPr="004B6678" w:rsidRDefault="004C09CB" w:rsidP="004C09CB">
            <w:pPr>
              <w:keepNext/>
              <w:jc w:val="center"/>
              <w:rPr>
                <w:sz w:val="18"/>
                <w:szCs w:val="18"/>
                <w:lang w:val="en-GB" w:eastAsia="en-US"/>
              </w:rPr>
            </w:pPr>
            <w:r w:rsidRPr="004B6678">
              <w:rPr>
                <w:sz w:val="18"/>
                <w:szCs w:val="18"/>
                <w:lang w:val="en-GB" w:eastAsia="en-US"/>
              </w:rPr>
              <w:t>(18.7)</w:t>
            </w:r>
          </w:p>
        </w:tc>
        <w:tc>
          <w:tcPr>
            <w:tcW w:w="584" w:type="pct"/>
            <w:tcBorders>
              <w:top w:val="single" w:sz="4" w:space="0" w:color="auto"/>
              <w:left w:val="single" w:sz="4" w:space="0" w:color="auto"/>
              <w:bottom w:val="single" w:sz="4" w:space="0" w:color="auto"/>
              <w:right w:val="single" w:sz="4" w:space="0" w:color="auto"/>
            </w:tcBorders>
            <w:vAlign w:val="center"/>
          </w:tcPr>
          <w:p w14:paraId="0D466EA1" w14:textId="77777777" w:rsidR="004C09CB" w:rsidRPr="004B6678" w:rsidRDefault="004C09CB" w:rsidP="004C09CB">
            <w:pPr>
              <w:keepNext/>
              <w:jc w:val="center"/>
              <w:rPr>
                <w:sz w:val="18"/>
                <w:szCs w:val="18"/>
                <w:lang w:val="en-GB" w:eastAsia="en-US"/>
              </w:rPr>
            </w:pPr>
            <w:r w:rsidRPr="004B6678">
              <w:rPr>
                <w:sz w:val="18"/>
                <w:szCs w:val="18"/>
                <w:lang w:val="en-GB" w:eastAsia="en-US"/>
              </w:rPr>
              <w:t>0.209</w:t>
            </w:r>
          </w:p>
          <w:p w14:paraId="620EDF2B" w14:textId="77777777" w:rsidR="004C09CB" w:rsidRPr="004B6678" w:rsidRDefault="004C09CB" w:rsidP="004C09CB">
            <w:pPr>
              <w:keepNext/>
              <w:jc w:val="center"/>
              <w:rPr>
                <w:sz w:val="18"/>
                <w:szCs w:val="18"/>
                <w:lang w:val="en-GB" w:eastAsia="en-US"/>
              </w:rPr>
            </w:pPr>
            <w:r w:rsidRPr="004B6678">
              <w:rPr>
                <w:sz w:val="18"/>
                <w:szCs w:val="18"/>
                <w:lang w:val="en-GB" w:eastAsia="en-US"/>
              </w:rPr>
              <w:t>(13.5)</w:t>
            </w:r>
          </w:p>
        </w:tc>
        <w:tc>
          <w:tcPr>
            <w:tcW w:w="584" w:type="pct"/>
            <w:tcBorders>
              <w:top w:val="single" w:sz="4" w:space="0" w:color="auto"/>
              <w:left w:val="single" w:sz="4" w:space="0" w:color="auto"/>
              <w:bottom w:val="single" w:sz="4" w:space="0" w:color="auto"/>
              <w:right w:val="single" w:sz="4" w:space="0" w:color="auto"/>
            </w:tcBorders>
            <w:vAlign w:val="center"/>
          </w:tcPr>
          <w:p w14:paraId="6F9455CD" w14:textId="77777777" w:rsidR="004C09CB" w:rsidRPr="004B6678" w:rsidRDefault="004C09CB" w:rsidP="004C09CB">
            <w:pPr>
              <w:keepNext/>
              <w:jc w:val="center"/>
              <w:rPr>
                <w:sz w:val="18"/>
                <w:szCs w:val="18"/>
                <w:lang w:val="en-GB" w:eastAsia="en-US"/>
              </w:rPr>
            </w:pPr>
            <w:r w:rsidRPr="004B6678">
              <w:rPr>
                <w:sz w:val="18"/>
                <w:szCs w:val="18"/>
                <w:lang w:val="en-GB" w:eastAsia="en-US"/>
              </w:rPr>
              <w:t>-0.531</w:t>
            </w:r>
            <w:r w:rsidRPr="004B6678">
              <w:rPr>
                <w:sz w:val="18"/>
                <w:szCs w:val="18"/>
                <w:vertAlign w:val="superscript"/>
                <w:lang w:val="en-GB" w:eastAsia="en-US"/>
              </w:rPr>
              <w:t>b</w:t>
            </w:r>
          </w:p>
          <w:p w14:paraId="28AC89DE" w14:textId="77777777" w:rsidR="004C09CB" w:rsidRPr="004B6678" w:rsidRDefault="004C09CB" w:rsidP="004C09CB">
            <w:pPr>
              <w:keepNext/>
              <w:jc w:val="center"/>
              <w:rPr>
                <w:sz w:val="18"/>
                <w:szCs w:val="18"/>
                <w:lang w:val="en-GB" w:eastAsia="en-US"/>
              </w:rPr>
            </w:pPr>
            <w:r w:rsidRPr="004B6678">
              <w:rPr>
                <w:sz w:val="18"/>
                <w:szCs w:val="18"/>
                <w:lang w:val="en-GB" w:eastAsia="en-US"/>
              </w:rPr>
              <w:t>(-388.1)</w:t>
            </w:r>
          </w:p>
        </w:tc>
        <w:tc>
          <w:tcPr>
            <w:tcW w:w="585" w:type="pct"/>
            <w:tcBorders>
              <w:top w:val="single" w:sz="4" w:space="0" w:color="auto"/>
              <w:left w:val="single" w:sz="4" w:space="0" w:color="auto"/>
              <w:bottom w:val="single" w:sz="4" w:space="0" w:color="auto"/>
              <w:right w:val="single" w:sz="4" w:space="0" w:color="auto"/>
            </w:tcBorders>
            <w:vAlign w:val="center"/>
          </w:tcPr>
          <w:p w14:paraId="7E31CECE" w14:textId="77777777" w:rsidR="004C09CB" w:rsidRPr="004B6678" w:rsidRDefault="004C09CB" w:rsidP="004C09CB">
            <w:pPr>
              <w:keepNext/>
              <w:jc w:val="center"/>
              <w:rPr>
                <w:sz w:val="18"/>
                <w:szCs w:val="18"/>
                <w:lang w:val="en-GB" w:eastAsia="en-US"/>
              </w:rPr>
            </w:pPr>
            <w:r w:rsidRPr="004B6678">
              <w:rPr>
                <w:sz w:val="18"/>
                <w:szCs w:val="18"/>
                <w:lang w:val="en-GB" w:eastAsia="en-US"/>
              </w:rPr>
              <w:t>-3.828</w:t>
            </w:r>
            <w:r w:rsidRPr="004B6678">
              <w:rPr>
                <w:sz w:val="18"/>
                <w:szCs w:val="18"/>
                <w:vertAlign w:val="superscript"/>
                <w:lang w:val="en-GB" w:eastAsia="en-US"/>
              </w:rPr>
              <w:t>b</w:t>
            </w:r>
          </w:p>
          <w:p w14:paraId="57D7A7C6" w14:textId="77777777" w:rsidR="004C09CB" w:rsidRPr="004B6678" w:rsidRDefault="004C09CB" w:rsidP="004C09CB">
            <w:pPr>
              <w:keepNext/>
              <w:jc w:val="center"/>
              <w:rPr>
                <w:sz w:val="18"/>
                <w:szCs w:val="18"/>
                <w:lang w:val="en-GB" w:eastAsia="en-US"/>
              </w:rPr>
            </w:pPr>
            <w:r w:rsidRPr="004B6678">
              <w:rPr>
                <w:sz w:val="18"/>
                <w:szCs w:val="18"/>
                <w:lang w:val="en-GB" w:eastAsia="en-US"/>
              </w:rPr>
              <w:t>(-2178.6)</w:t>
            </w:r>
          </w:p>
        </w:tc>
      </w:tr>
      <w:tr w:rsidR="004C09CB" w:rsidRPr="004B6678" w14:paraId="012781CD"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14A69CD3" w14:textId="77777777" w:rsidR="004C09CB" w:rsidRPr="004B6678" w:rsidRDefault="004C09CB" w:rsidP="004C09CB">
            <w:pPr>
              <w:keepNext/>
              <w:rPr>
                <w:sz w:val="18"/>
                <w:szCs w:val="18"/>
                <w:lang w:val="en-GB" w:eastAsia="en-US"/>
              </w:rPr>
            </w:pPr>
            <w:r w:rsidRPr="004B6678">
              <w:rPr>
                <w:sz w:val="18"/>
                <w:szCs w:val="18"/>
                <w:lang w:val="en-GB" w:eastAsia="en-US"/>
              </w:rPr>
              <w:t>Food efficiency (body weight gain / food consumed), Day 1–8 (% difference)</w:t>
            </w:r>
          </w:p>
        </w:tc>
        <w:tc>
          <w:tcPr>
            <w:tcW w:w="584" w:type="pct"/>
            <w:tcBorders>
              <w:top w:val="single" w:sz="4" w:space="0" w:color="auto"/>
              <w:left w:val="single" w:sz="4" w:space="0" w:color="auto"/>
              <w:bottom w:val="single" w:sz="4" w:space="0" w:color="auto"/>
              <w:right w:val="single" w:sz="4" w:space="0" w:color="auto"/>
            </w:tcBorders>
            <w:vAlign w:val="center"/>
          </w:tcPr>
          <w:p w14:paraId="56DAF4B0" w14:textId="77777777" w:rsidR="004C09CB" w:rsidRPr="004B6678" w:rsidRDefault="004C09CB" w:rsidP="004C09CB">
            <w:pPr>
              <w:keepNext/>
              <w:jc w:val="center"/>
              <w:rPr>
                <w:sz w:val="18"/>
                <w:szCs w:val="18"/>
                <w:lang w:val="en-GB" w:eastAsia="en-US"/>
              </w:rPr>
            </w:pPr>
            <w:r w:rsidRPr="004B6678">
              <w:rPr>
                <w:sz w:val="18"/>
                <w:szCs w:val="18"/>
                <w:lang w:val="en-GB" w:eastAsia="en-US"/>
              </w:rPr>
              <w:t>0.154</w:t>
            </w:r>
          </w:p>
          <w:p w14:paraId="28E9D9F5"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2E5B5390" w14:textId="77777777" w:rsidR="004C09CB" w:rsidRPr="004B6678" w:rsidRDefault="004C09CB" w:rsidP="004C09CB">
            <w:pPr>
              <w:keepNext/>
              <w:jc w:val="center"/>
              <w:rPr>
                <w:sz w:val="18"/>
                <w:szCs w:val="18"/>
                <w:lang w:val="en-GB" w:eastAsia="en-US"/>
              </w:rPr>
            </w:pPr>
            <w:r w:rsidRPr="004B6678">
              <w:rPr>
                <w:sz w:val="18"/>
                <w:szCs w:val="18"/>
                <w:lang w:val="en-GB" w:eastAsia="en-US"/>
              </w:rPr>
              <w:t>0.151</w:t>
            </w:r>
          </w:p>
          <w:p w14:paraId="00A180B3" w14:textId="77777777" w:rsidR="004C09CB" w:rsidRPr="004B6678" w:rsidRDefault="004C09CB" w:rsidP="004C09CB">
            <w:pPr>
              <w:keepNext/>
              <w:jc w:val="center"/>
              <w:rPr>
                <w:sz w:val="18"/>
                <w:szCs w:val="18"/>
                <w:lang w:val="en-GB" w:eastAsia="en-US"/>
              </w:rPr>
            </w:pPr>
            <w:r w:rsidRPr="004B6678">
              <w:rPr>
                <w:sz w:val="18"/>
                <w:szCs w:val="18"/>
                <w:lang w:val="en-GB" w:eastAsia="en-US"/>
              </w:rPr>
              <w:t>(-1.8)</w:t>
            </w:r>
          </w:p>
        </w:tc>
        <w:tc>
          <w:tcPr>
            <w:tcW w:w="584" w:type="pct"/>
            <w:tcBorders>
              <w:top w:val="single" w:sz="4" w:space="0" w:color="auto"/>
              <w:left w:val="single" w:sz="4" w:space="0" w:color="auto"/>
              <w:bottom w:val="single" w:sz="4" w:space="0" w:color="auto"/>
              <w:right w:val="single" w:sz="4" w:space="0" w:color="auto"/>
            </w:tcBorders>
            <w:vAlign w:val="center"/>
          </w:tcPr>
          <w:p w14:paraId="4ED30E25" w14:textId="77777777" w:rsidR="004C09CB" w:rsidRPr="004B6678" w:rsidRDefault="004C09CB" w:rsidP="004C09CB">
            <w:pPr>
              <w:keepNext/>
              <w:jc w:val="center"/>
              <w:rPr>
                <w:sz w:val="18"/>
                <w:szCs w:val="18"/>
                <w:lang w:val="en-GB" w:eastAsia="en-US"/>
              </w:rPr>
            </w:pPr>
            <w:r w:rsidRPr="004B6678">
              <w:rPr>
                <w:sz w:val="18"/>
                <w:szCs w:val="18"/>
                <w:lang w:val="en-GB" w:eastAsia="en-US"/>
              </w:rPr>
              <w:t>-0.008</w:t>
            </w:r>
            <w:r w:rsidRPr="004B6678">
              <w:rPr>
                <w:sz w:val="18"/>
                <w:szCs w:val="18"/>
                <w:vertAlign w:val="superscript"/>
                <w:lang w:val="en-GB" w:eastAsia="en-US"/>
              </w:rPr>
              <w:t>b</w:t>
            </w:r>
          </w:p>
          <w:p w14:paraId="11D28759" w14:textId="77777777" w:rsidR="004C09CB" w:rsidRPr="004B6678" w:rsidRDefault="004C09CB" w:rsidP="004C09CB">
            <w:pPr>
              <w:keepNext/>
              <w:jc w:val="center"/>
              <w:rPr>
                <w:sz w:val="18"/>
                <w:szCs w:val="18"/>
                <w:lang w:val="en-GB" w:eastAsia="en-US"/>
              </w:rPr>
            </w:pPr>
            <w:r w:rsidRPr="004B6678">
              <w:rPr>
                <w:sz w:val="18"/>
                <w:szCs w:val="18"/>
                <w:lang w:val="en-GB" w:eastAsia="en-US"/>
              </w:rPr>
              <w:t>(-105.1)</w:t>
            </w:r>
          </w:p>
        </w:tc>
        <w:tc>
          <w:tcPr>
            <w:tcW w:w="584" w:type="pct"/>
            <w:tcBorders>
              <w:top w:val="single" w:sz="4" w:space="0" w:color="auto"/>
              <w:left w:val="single" w:sz="4" w:space="0" w:color="auto"/>
              <w:bottom w:val="single" w:sz="4" w:space="0" w:color="auto"/>
              <w:right w:val="single" w:sz="4" w:space="0" w:color="auto"/>
            </w:tcBorders>
            <w:vAlign w:val="center"/>
          </w:tcPr>
          <w:p w14:paraId="549F2178" w14:textId="77777777" w:rsidR="004C09CB" w:rsidRPr="004B6678" w:rsidRDefault="004C09CB" w:rsidP="004C09CB">
            <w:pPr>
              <w:keepNext/>
              <w:jc w:val="center"/>
              <w:rPr>
                <w:sz w:val="18"/>
                <w:szCs w:val="18"/>
                <w:lang w:val="en-GB" w:eastAsia="en-US"/>
              </w:rPr>
            </w:pPr>
            <w:r w:rsidRPr="004B6678">
              <w:rPr>
                <w:sz w:val="18"/>
                <w:szCs w:val="18"/>
                <w:lang w:val="en-GB" w:eastAsia="en-US"/>
              </w:rPr>
              <w:t>-0.886</w:t>
            </w:r>
            <w:r w:rsidRPr="004B6678">
              <w:rPr>
                <w:sz w:val="18"/>
                <w:szCs w:val="18"/>
                <w:vertAlign w:val="superscript"/>
                <w:lang w:val="en-GB" w:eastAsia="en-US"/>
              </w:rPr>
              <w:t>b</w:t>
            </w:r>
          </w:p>
          <w:p w14:paraId="77D3E503" w14:textId="77777777" w:rsidR="004C09CB" w:rsidRPr="004B6678" w:rsidRDefault="004C09CB" w:rsidP="004C09CB">
            <w:pPr>
              <w:keepNext/>
              <w:jc w:val="center"/>
              <w:rPr>
                <w:sz w:val="18"/>
                <w:szCs w:val="18"/>
                <w:lang w:val="en-GB" w:eastAsia="en-US"/>
              </w:rPr>
            </w:pPr>
            <w:r w:rsidRPr="004B6678">
              <w:rPr>
                <w:sz w:val="18"/>
                <w:szCs w:val="18"/>
                <w:lang w:val="en-GB" w:eastAsia="en-US"/>
              </w:rPr>
              <w:t>(-674.5)</w:t>
            </w:r>
          </w:p>
        </w:tc>
        <w:tc>
          <w:tcPr>
            <w:tcW w:w="585" w:type="pct"/>
            <w:tcBorders>
              <w:top w:val="single" w:sz="4" w:space="0" w:color="auto"/>
              <w:left w:val="single" w:sz="4" w:space="0" w:color="auto"/>
              <w:bottom w:val="single" w:sz="4" w:space="0" w:color="auto"/>
              <w:right w:val="single" w:sz="4" w:space="0" w:color="auto"/>
            </w:tcBorders>
            <w:vAlign w:val="center"/>
          </w:tcPr>
          <w:p w14:paraId="17059DED" w14:textId="77777777" w:rsidR="004C09CB" w:rsidRPr="004B6678" w:rsidRDefault="004C09CB" w:rsidP="004C09CB">
            <w:pPr>
              <w:keepNext/>
              <w:jc w:val="center"/>
              <w:rPr>
                <w:sz w:val="18"/>
                <w:szCs w:val="18"/>
                <w:lang w:val="en-GB" w:eastAsia="en-US"/>
              </w:rPr>
            </w:pPr>
            <w:r w:rsidRPr="004B6678">
              <w:rPr>
                <w:sz w:val="18"/>
                <w:szCs w:val="18"/>
                <w:lang w:val="en-GB" w:eastAsia="en-US"/>
              </w:rPr>
              <w:t>-4.571</w:t>
            </w:r>
            <w:r w:rsidRPr="004B6678">
              <w:rPr>
                <w:sz w:val="18"/>
                <w:szCs w:val="18"/>
                <w:vertAlign w:val="superscript"/>
                <w:lang w:val="en-GB" w:eastAsia="en-US"/>
              </w:rPr>
              <w:t>b</w:t>
            </w:r>
          </w:p>
          <w:p w14:paraId="4D884E0F" w14:textId="77777777" w:rsidR="004C09CB" w:rsidRPr="004B6678" w:rsidRDefault="004C09CB" w:rsidP="004C09CB">
            <w:pPr>
              <w:keepNext/>
              <w:jc w:val="center"/>
              <w:rPr>
                <w:sz w:val="18"/>
                <w:szCs w:val="18"/>
                <w:lang w:val="en-GB" w:eastAsia="en-US"/>
              </w:rPr>
            </w:pPr>
            <w:r w:rsidRPr="004B6678">
              <w:rPr>
                <w:sz w:val="18"/>
                <w:szCs w:val="18"/>
                <w:lang w:val="en-GB" w:eastAsia="en-US"/>
              </w:rPr>
              <w:t>(-3065.2)</w:t>
            </w:r>
          </w:p>
        </w:tc>
      </w:tr>
      <w:tr w:rsidR="004C09CB" w:rsidRPr="004B6678" w14:paraId="6D4F47CF" w14:textId="77777777" w:rsidTr="004C09CB">
        <w:trPr>
          <w:cantSplit/>
          <w:jc w:val="center"/>
        </w:trPr>
        <w:tc>
          <w:tcPr>
            <w:tcW w:w="2079" w:type="pct"/>
            <w:tcBorders>
              <w:top w:val="single" w:sz="4" w:space="0" w:color="auto"/>
              <w:left w:val="single" w:sz="4" w:space="0" w:color="auto"/>
              <w:bottom w:val="single" w:sz="4" w:space="0" w:color="auto"/>
              <w:right w:val="single" w:sz="4" w:space="0" w:color="auto"/>
            </w:tcBorders>
            <w:vAlign w:val="center"/>
          </w:tcPr>
          <w:p w14:paraId="63AB3B9C" w14:textId="77777777" w:rsidR="004C09CB" w:rsidRPr="004B6678" w:rsidRDefault="004C09CB" w:rsidP="004C09CB">
            <w:pPr>
              <w:keepNext/>
              <w:rPr>
                <w:sz w:val="18"/>
                <w:szCs w:val="18"/>
                <w:lang w:val="en-GB" w:eastAsia="en-US"/>
              </w:rPr>
            </w:pPr>
            <w:r w:rsidRPr="004B6678">
              <w:rPr>
                <w:sz w:val="18"/>
                <w:szCs w:val="18"/>
                <w:lang w:val="en-GB" w:eastAsia="en-US"/>
              </w:rPr>
              <w:t>Food efficiency (body weight gain / food consumed), Day 1–29 (% difference)</w:t>
            </w:r>
          </w:p>
        </w:tc>
        <w:tc>
          <w:tcPr>
            <w:tcW w:w="584" w:type="pct"/>
            <w:tcBorders>
              <w:top w:val="single" w:sz="4" w:space="0" w:color="auto"/>
              <w:left w:val="single" w:sz="4" w:space="0" w:color="auto"/>
              <w:bottom w:val="single" w:sz="4" w:space="0" w:color="auto"/>
              <w:right w:val="single" w:sz="4" w:space="0" w:color="auto"/>
            </w:tcBorders>
            <w:vAlign w:val="center"/>
          </w:tcPr>
          <w:p w14:paraId="3B1ABAF9" w14:textId="77777777" w:rsidR="004C09CB" w:rsidRPr="004B6678" w:rsidRDefault="004C09CB" w:rsidP="004C09CB">
            <w:pPr>
              <w:keepNext/>
              <w:jc w:val="center"/>
              <w:rPr>
                <w:sz w:val="18"/>
                <w:szCs w:val="18"/>
                <w:lang w:val="en-GB" w:eastAsia="en-US"/>
              </w:rPr>
            </w:pPr>
            <w:r w:rsidRPr="004B6678">
              <w:rPr>
                <w:sz w:val="18"/>
                <w:szCs w:val="18"/>
                <w:lang w:val="en-GB" w:eastAsia="en-US"/>
              </w:rPr>
              <w:t>0.145</w:t>
            </w:r>
          </w:p>
          <w:p w14:paraId="0B83A599"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584" w:type="pct"/>
            <w:tcBorders>
              <w:top w:val="single" w:sz="4" w:space="0" w:color="auto"/>
              <w:left w:val="single" w:sz="4" w:space="0" w:color="auto"/>
              <w:bottom w:val="single" w:sz="4" w:space="0" w:color="auto"/>
              <w:right w:val="single" w:sz="4" w:space="0" w:color="auto"/>
            </w:tcBorders>
            <w:vAlign w:val="center"/>
          </w:tcPr>
          <w:p w14:paraId="54748877" w14:textId="77777777" w:rsidR="004C09CB" w:rsidRPr="004B6678" w:rsidRDefault="004C09CB" w:rsidP="004C09CB">
            <w:pPr>
              <w:keepNext/>
              <w:jc w:val="center"/>
              <w:rPr>
                <w:sz w:val="18"/>
                <w:szCs w:val="18"/>
                <w:lang w:val="en-GB" w:eastAsia="en-US"/>
              </w:rPr>
            </w:pPr>
            <w:r w:rsidRPr="004B6678">
              <w:rPr>
                <w:sz w:val="18"/>
                <w:szCs w:val="18"/>
                <w:lang w:val="en-GB" w:eastAsia="en-US"/>
              </w:rPr>
              <w:t>0.137</w:t>
            </w:r>
          </w:p>
          <w:p w14:paraId="15A42BAD" w14:textId="77777777" w:rsidR="004C09CB" w:rsidRPr="004B6678" w:rsidRDefault="004C09CB" w:rsidP="004C09CB">
            <w:pPr>
              <w:keepNext/>
              <w:jc w:val="center"/>
              <w:rPr>
                <w:sz w:val="18"/>
                <w:szCs w:val="18"/>
                <w:lang w:val="en-GB" w:eastAsia="en-US"/>
              </w:rPr>
            </w:pPr>
            <w:r w:rsidRPr="004B6678">
              <w:rPr>
                <w:sz w:val="18"/>
                <w:szCs w:val="18"/>
                <w:lang w:val="en-GB" w:eastAsia="en-US"/>
              </w:rPr>
              <w:t>(-5.1)</w:t>
            </w:r>
          </w:p>
        </w:tc>
        <w:tc>
          <w:tcPr>
            <w:tcW w:w="584" w:type="pct"/>
            <w:tcBorders>
              <w:top w:val="single" w:sz="4" w:space="0" w:color="auto"/>
              <w:left w:val="single" w:sz="4" w:space="0" w:color="auto"/>
              <w:bottom w:val="single" w:sz="4" w:space="0" w:color="auto"/>
              <w:right w:val="single" w:sz="4" w:space="0" w:color="auto"/>
            </w:tcBorders>
            <w:vAlign w:val="center"/>
          </w:tcPr>
          <w:p w14:paraId="562C5BA5" w14:textId="77777777" w:rsidR="004C09CB" w:rsidRPr="004B6678" w:rsidRDefault="004C09CB" w:rsidP="004C09CB">
            <w:pPr>
              <w:keepNext/>
              <w:jc w:val="center"/>
              <w:rPr>
                <w:sz w:val="18"/>
                <w:szCs w:val="18"/>
                <w:lang w:val="en-GB" w:eastAsia="en-US"/>
              </w:rPr>
            </w:pPr>
            <w:r w:rsidRPr="004B6678">
              <w:rPr>
                <w:sz w:val="18"/>
                <w:szCs w:val="18"/>
                <w:lang w:val="en-GB" w:eastAsia="en-US"/>
              </w:rPr>
              <w:t>0.101</w:t>
            </w:r>
            <w:r w:rsidRPr="004B6678">
              <w:rPr>
                <w:sz w:val="18"/>
                <w:szCs w:val="18"/>
                <w:vertAlign w:val="superscript"/>
                <w:lang w:val="en-GB" w:eastAsia="en-US"/>
              </w:rPr>
              <w:t>a</w:t>
            </w:r>
          </w:p>
          <w:p w14:paraId="7EC4B3EF" w14:textId="77777777" w:rsidR="004C09CB" w:rsidRPr="004B6678" w:rsidRDefault="004C09CB" w:rsidP="004C09CB">
            <w:pPr>
              <w:keepNext/>
              <w:jc w:val="center"/>
              <w:rPr>
                <w:sz w:val="18"/>
                <w:szCs w:val="18"/>
                <w:lang w:val="en-GB" w:eastAsia="en-US"/>
              </w:rPr>
            </w:pPr>
            <w:r w:rsidRPr="004B6678">
              <w:rPr>
                <w:sz w:val="18"/>
                <w:szCs w:val="18"/>
                <w:lang w:val="en-GB" w:eastAsia="en-US"/>
              </w:rPr>
              <w:t>(-30.3)</w:t>
            </w:r>
          </w:p>
        </w:tc>
        <w:tc>
          <w:tcPr>
            <w:tcW w:w="584" w:type="pct"/>
            <w:tcBorders>
              <w:top w:val="single" w:sz="4" w:space="0" w:color="auto"/>
              <w:left w:val="single" w:sz="4" w:space="0" w:color="auto"/>
              <w:bottom w:val="single" w:sz="4" w:space="0" w:color="auto"/>
              <w:right w:val="single" w:sz="4" w:space="0" w:color="auto"/>
            </w:tcBorders>
            <w:vAlign w:val="center"/>
          </w:tcPr>
          <w:p w14:paraId="5B37E6B6"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c>
          <w:tcPr>
            <w:tcW w:w="585" w:type="pct"/>
            <w:tcBorders>
              <w:top w:val="single" w:sz="4" w:space="0" w:color="auto"/>
              <w:left w:val="single" w:sz="4" w:space="0" w:color="auto"/>
              <w:bottom w:val="single" w:sz="4" w:space="0" w:color="auto"/>
              <w:right w:val="single" w:sz="4" w:space="0" w:color="auto"/>
            </w:tcBorders>
            <w:vAlign w:val="center"/>
          </w:tcPr>
          <w:p w14:paraId="0A9ABCF2" w14:textId="77777777" w:rsidR="004C09CB" w:rsidRPr="004B6678" w:rsidRDefault="004C09CB" w:rsidP="004C09CB">
            <w:pPr>
              <w:keepNext/>
              <w:jc w:val="center"/>
              <w:rPr>
                <w:sz w:val="18"/>
                <w:szCs w:val="18"/>
                <w:lang w:val="en-GB" w:eastAsia="en-US"/>
              </w:rPr>
            </w:pPr>
            <w:r w:rsidRPr="004B6678">
              <w:rPr>
                <w:sz w:val="18"/>
                <w:szCs w:val="18"/>
                <w:lang w:val="en-GB" w:eastAsia="en-US"/>
              </w:rPr>
              <w:t>—</w:t>
            </w:r>
          </w:p>
        </w:tc>
      </w:tr>
      <w:tr w:rsidR="004C09CB" w:rsidRPr="004B6678" w14:paraId="63650863" w14:textId="77777777" w:rsidTr="004C09CB">
        <w:trPr>
          <w:cantSplit/>
          <w:jc w:val="center"/>
        </w:trPr>
        <w:tc>
          <w:tcPr>
            <w:tcW w:w="5000" w:type="pct"/>
            <w:gridSpan w:val="6"/>
            <w:tcBorders>
              <w:top w:val="single" w:sz="4" w:space="0" w:color="auto"/>
            </w:tcBorders>
            <w:vAlign w:val="center"/>
          </w:tcPr>
          <w:p w14:paraId="1582BD5F" w14:textId="77777777" w:rsidR="004C09CB" w:rsidRPr="004B6678" w:rsidRDefault="004C09CB" w:rsidP="004C09CB">
            <w:pPr>
              <w:tabs>
                <w:tab w:val="left" w:pos="384"/>
                <w:tab w:val="left" w:pos="6390"/>
              </w:tabs>
              <w:spacing w:line="240" w:lineRule="exact"/>
              <w:ind w:left="384" w:hanging="384"/>
              <w:rPr>
                <w:sz w:val="18"/>
                <w:szCs w:val="18"/>
                <w:lang w:val="en-GB" w:eastAsia="en-US"/>
              </w:rPr>
            </w:pPr>
            <w:r w:rsidRPr="004B6678">
              <w:rPr>
                <w:sz w:val="18"/>
                <w:szCs w:val="18"/>
                <w:vertAlign w:val="superscript"/>
                <w:lang w:val="en-GB" w:eastAsia="en-US"/>
              </w:rPr>
              <w:t>a</w:t>
            </w:r>
            <w:r w:rsidRPr="004B6678">
              <w:rPr>
                <w:sz w:val="18"/>
                <w:szCs w:val="18"/>
                <w:lang w:val="en-GB" w:eastAsia="en-US"/>
              </w:rPr>
              <w:tab/>
              <w:t>Significantly different from control by the Dunnett 2</w:t>
            </w:r>
            <w:r w:rsidRPr="004B6678">
              <w:rPr>
                <w:sz w:val="18"/>
                <w:szCs w:val="18"/>
                <w:lang w:val="en-GB" w:eastAsia="en-US"/>
              </w:rPr>
              <w:noBreakHyphen/>
              <w:t>sided criteria, p &lt;0.05.</w:t>
            </w:r>
          </w:p>
          <w:p w14:paraId="53A7B203" w14:textId="77777777" w:rsidR="004C09CB" w:rsidRPr="004B6678" w:rsidRDefault="004C09CB" w:rsidP="004C09CB">
            <w:pPr>
              <w:tabs>
                <w:tab w:val="left" w:pos="384"/>
                <w:tab w:val="left" w:pos="6390"/>
              </w:tabs>
              <w:spacing w:line="240" w:lineRule="exact"/>
              <w:ind w:left="384" w:hanging="384"/>
              <w:rPr>
                <w:color w:val="000000"/>
                <w:sz w:val="18"/>
                <w:szCs w:val="18"/>
                <w:lang w:val="en-GB" w:eastAsia="en-US"/>
              </w:rPr>
            </w:pPr>
            <w:r w:rsidRPr="004B6678">
              <w:rPr>
                <w:sz w:val="18"/>
                <w:szCs w:val="18"/>
                <w:vertAlign w:val="superscript"/>
                <w:lang w:val="en-GB" w:eastAsia="en-US"/>
              </w:rPr>
              <w:t>b</w:t>
            </w:r>
            <w:r w:rsidRPr="004B6678">
              <w:rPr>
                <w:sz w:val="18"/>
                <w:szCs w:val="18"/>
                <w:lang w:val="en-GB" w:eastAsia="en-US"/>
              </w:rPr>
              <w:tab/>
              <w:t>Significantly different from control by the Dunnett non-parametric 2-sided criteria, p &lt;0.05.</w:t>
            </w:r>
          </w:p>
        </w:tc>
      </w:tr>
    </w:tbl>
    <w:p w14:paraId="35FF9C00" w14:textId="77777777" w:rsidR="004C09CB" w:rsidRPr="004C09CB" w:rsidRDefault="004C09CB" w:rsidP="004B6678">
      <w:pPr>
        <w:ind w:left="397"/>
        <w:jc w:val="both"/>
        <w:rPr>
          <w:sz w:val="20"/>
          <w:szCs w:val="20"/>
          <w:lang w:val="en-GB" w:eastAsia="en-US"/>
        </w:rPr>
      </w:pPr>
    </w:p>
    <w:p w14:paraId="2A108444" w14:textId="77777777" w:rsidR="004C09CB" w:rsidRPr="004C09CB" w:rsidRDefault="004C09CB" w:rsidP="004C09CB">
      <w:pPr>
        <w:keepNext/>
        <w:tabs>
          <w:tab w:val="left" w:pos="396"/>
        </w:tabs>
        <w:spacing w:after="240"/>
        <w:jc w:val="both"/>
        <w:rPr>
          <w:caps/>
          <w:szCs w:val="20"/>
          <w:lang w:val="en-GB" w:eastAsia="en-US"/>
        </w:rPr>
      </w:pPr>
      <w:r w:rsidRPr="004C09CB">
        <w:rPr>
          <w:caps/>
          <w:szCs w:val="20"/>
          <w:lang w:val="en-GB" w:eastAsia="en-US"/>
        </w:rPr>
        <w:t>D.</w:t>
      </w:r>
      <w:r w:rsidRPr="004C09CB">
        <w:rPr>
          <w:caps/>
          <w:szCs w:val="20"/>
          <w:lang w:val="en-GB" w:eastAsia="en-US"/>
        </w:rPr>
        <w:tab/>
        <w:t>OPHTHALMOLOGICAL EXAMINATIONS</w:t>
      </w:r>
    </w:p>
    <w:p w14:paraId="56AEFD7E" w14:textId="77777777" w:rsidR="004C09CB" w:rsidRPr="004C09CB" w:rsidRDefault="004C09CB" w:rsidP="004C09CB">
      <w:pPr>
        <w:spacing w:after="240"/>
        <w:ind w:left="396"/>
        <w:jc w:val="both"/>
        <w:rPr>
          <w:szCs w:val="20"/>
          <w:lang w:val="en-GB" w:eastAsia="en-US"/>
        </w:rPr>
      </w:pPr>
      <w:r w:rsidRPr="004C09CB">
        <w:rPr>
          <w:szCs w:val="20"/>
          <w:lang w:val="en-GB" w:eastAsia="en-US"/>
        </w:rPr>
        <w:t xml:space="preserve">No ophthalmological observations were observed for any dietary concentration in either males or females. </w:t>
      </w:r>
    </w:p>
    <w:p w14:paraId="123FADFB" w14:textId="77777777" w:rsidR="004C09CB" w:rsidRPr="004C09CB" w:rsidRDefault="004C09CB" w:rsidP="004C09CB">
      <w:pPr>
        <w:keepNext/>
        <w:tabs>
          <w:tab w:val="left" w:pos="396"/>
        </w:tabs>
        <w:spacing w:after="240"/>
        <w:jc w:val="both"/>
        <w:rPr>
          <w:caps/>
          <w:szCs w:val="20"/>
          <w:lang w:val="en-GB" w:eastAsia="en-US"/>
        </w:rPr>
      </w:pPr>
      <w:r w:rsidRPr="004C09CB">
        <w:rPr>
          <w:caps/>
          <w:szCs w:val="20"/>
          <w:lang w:val="en-GB" w:eastAsia="en-US"/>
        </w:rPr>
        <w:t>E.</w:t>
      </w:r>
      <w:r w:rsidRPr="004C09CB">
        <w:rPr>
          <w:caps/>
          <w:szCs w:val="20"/>
          <w:lang w:val="en-GB" w:eastAsia="en-US"/>
        </w:rPr>
        <w:tab/>
        <w:t>CLINICAL PATHOLOGY</w:t>
      </w:r>
    </w:p>
    <w:p w14:paraId="30023C8B"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1.</w:t>
      </w:r>
      <w:r w:rsidRPr="004C09CB">
        <w:rPr>
          <w:szCs w:val="20"/>
          <w:lang w:val="en-GB" w:eastAsia="en-US"/>
        </w:rPr>
        <w:tab/>
        <w:t>Haematology</w:t>
      </w:r>
    </w:p>
    <w:p w14:paraId="60D96979" w14:textId="77777777" w:rsidR="004C09CB" w:rsidRPr="004C09CB" w:rsidRDefault="004C09CB" w:rsidP="004C09CB">
      <w:pPr>
        <w:spacing w:after="240"/>
        <w:ind w:left="864"/>
        <w:jc w:val="both"/>
        <w:rPr>
          <w:szCs w:val="20"/>
          <w:lang w:val="en-GB" w:eastAsia="en-US"/>
        </w:rPr>
      </w:pPr>
      <w:r w:rsidRPr="004C09CB">
        <w:rPr>
          <w:szCs w:val="20"/>
          <w:lang w:val="en-GB" w:eastAsia="en-US"/>
        </w:rPr>
        <w:t>There were no test substance</w:t>
      </w:r>
      <w:r w:rsidRPr="004C09CB">
        <w:rPr>
          <w:szCs w:val="20"/>
          <w:lang w:val="en-GB" w:eastAsia="en-US"/>
        </w:rPr>
        <w:noBreakHyphen/>
        <w:t>related changes in haematology parameters.</w:t>
      </w:r>
    </w:p>
    <w:p w14:paraId="0FB04404"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2.</w:t>
      </w:r>
      <w:r w:rsidRPr="004C09CB">
        <w:rPr>
          <w:szCs w:val="20"/>
          <w:lang w:val="en-GB" w:eastAsia="en-US"/>
        </w:rPr>
        <w:tab/>
        <w:t>Clinical chemistry</w:t>
      </w:r>
    </w:p>
    <w:p w14:paraId="782E06FF" w14:textId="77777777" w:rsidR="004C09CB" w:rsidRPr="004C09CB" w:rsidRDefault="004C09CB" w:rsidP="004C09CB">
      <w:pPr>
        <w:spacing w:after="240"/>
        <w:ind w:left="864"/>
        <w:jc w:val="both"/>
        <w:rPr>
          <w:szCs w:val="20"/>
          <w:lang w:val="en-GB" w:eastAsia="en-US"/>
        </w:rPr>
      </w:pPr>
      <w:r w:rsidRPr="004C09CB">
        <w:rPr>
          <w:szCs w:val="20"/>
          <w:lang w:val="en-GB" w:eastAsia="en-US"/>
        </w:rPr>
        <w:t>Cholesterol was higher in males and females at 350 ppm.  Triglycerides were also higher in females at 350 ppm.  Changes in serum lipids are frequent findings in toxicology studies in rats and are generally believed to represent minor effects on lipid metabolism that do not adversely affect the health of the animals.  Therefore, the increases in serum lipids in the 350 ppm groups were considered to be possibly test substance-related, but non-adverse.</w:t>
      </w:r>
    </w:p>
    <w:p w14:paraId="18CF51A9" w14:textId="77777777" w:rsidR="004C09CB" w:rsidRPr="004C09CB" w:rsidRDefault="004C09CB" w:rsidP="004C09CB">
      <w:pPr>
        <w:spacing w:after="240"/>
        <w:ind w:left="864"/>
        <w:jc w:val="both"/>
        <w:rPr>
          <w:szCs w:val="20"/>
          <w:lang w:val="en-GB" w:eastAsia="en-US"/>
        </w:rPr>
      </w:pPr>
      <w:r w:rsidRPr="004C09CB">
        <w:rPr>
          <w:szCs w:val="20"/>
          <w:lang w:val="en-GB" w:eastAsia="en-US"/>
        </w:rPr>
        <w:t>There were no test substance</w:t>
      </w:r>
      <w:r w:rsidRPr="004C09CB">
        <w:rPr>
          <w:szCs w:val="20"/>
          <w:lang w:val="en-GB" w:eastAsia="en-US"/>
        </w:rPr>
        <w:noBreakHyphen/>
        <w:t>related changes in any other clinical chemistry parameters.</w:t>
      </w:r>
    </w:p>
    <w:p w14:paraId="647C7EF5"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3.</w:t>
      </w:r>
      <w:r w:rsidRPr="004C09CB">
        <w:rPr>
          <w:szCs w:val="20"/>
          <w:lang w:val="en-GB" w:eastAsia="en-US"/>
        </w:rPr>
        <w:tab/>
        <w:t>Coagulation</w:t>
      </w:r>
    </w:p>
    <w:p w14:paraId="171F708C" w14:textId="77777777" w:rsidR="004C09CB" w:rsidRPr="004C09CB" w:rsidRDefault="004C09CB" w:rsidP="004C09CB">
      <w:pPr>
        <w:spacing w:after="240"/>
        <w:ind w:left="864"/>
        <w:jc w:val="both"/>
        <w:rPr>
          <w:szCs w:val="20"/>
          <w:lang w:val="en-GB" w:eastAsia="en-US"/>
        </w:rPr>
      </w:pPr>
      <w:r w:rsidRPr="004C09CB">
        <w:rPr>
          <w:szCs w:val="20"/>
          <w:lang w:val="en-GB" w:eastAsia="en-US"/>
        </w:rPr>
        <w:t>There were no changes in coagulation parameters.</w:t>
      </w:r>
    </w:p>
    <w:p w14:paraId="2C2D61C9"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lastRenderedPageBreak/>
        <w:t>4.</w:t>
      </w:r>
      <w:r w:rsidRPr="004C09CB">
        <w:rPr>
          <w:szCs w:val="20"/>
          <w:lang w:val="en-GB" w:eastAsia="en-US"/>
        </w:rPr>
        <w:tab/>
        <w:t>Urinalysis</w:t>
      </w:r>
    </w:p>
    <w:p w14:paraId="640D14F7" w14:textId="77777777" w:rsidR="004C09CB" w:rsidRPr="004C09CB" w:rsidRDefault="004C09CB" w:rsidP="004C09CB">
      <w:pPr>
        <w:spacing w:after="240"/>
        <w:ind w:left="864"/>
        <w:jc w:val="both"/>
        <w:rPr>
          <w:szCs w:val="20"/>
          <w:lang w:val="en-GB" w:eastAsia="en-US"/>
        </w:rPr>
      </w:pPr>
      <w:r w:rsidRPr="004C09CB">
        <w:rPr>
          <w:szCs w:val="20"/>
          <w:lang w:val="en-GB" w:eastAsia="en-US"/>
        </w:rPr>
        <w:t>There were no adverse, test substance</w:t>
      </w:r>
      <w:r w:rsidRPr="004C09CB">
        <w:rPr>
          <w:szCs w:val="20"/>
          <w:lang w:val="en-GB" w:eastAsia="en-US"/>
        </w:rPr>
        <w:noBreakHyphen/>
        <w:t>related changes in urine parameters.</w:t>
      </w:r>
    </w:p>
    <w:p w14:paraId="64EA235E" w14:textId="77777777" w:rsidR="004C09CB" w:rsidRPr="004C09CB" w:rsidRDefault="004C09CB" w:rsidP="004C09CB">
      <w:pPr>
        <w:keepNext/>
        <w:tabs>
          <w:tab w:val="left" w:pos="396"/>
        </w:tabs>
        <w:spacing w:after="240"/>
        <w:jc w:val="both"/>
        <w:rPr>
          <w:rFonts w:eastAsia="Arial Unicode MS"/>
          <w:caps/>
          <w:szCs w:val="20"/>
          <w:lang w:val="en-GB" w:eastAsia="en-US"/>
        </w:rPr>
      </w:pPr>
      <w:r w:rsidRPr="004C09CB">
        <w:rPr>
          <w:caps/>
          <w:szCs w:val="20"/>
          <w:lang w:val="en-GB" w:eastAsia="en-US"/>
        </w:rPr>
        <w:t>F.</w:t>
      </w:r>
      <w:r w:rsidRPr="004C09CB">
        <w:rPr>
          <w:caps/>
          <w:szCs w:val="20"/>
          <w:lang w:val="en-GB" w:eastAsia="en-US"/>
        </w:rPr>
        <w:tab/>
        <w:t>BIOCHEMISTRY/MECHANISTIC PARAMETERS</w:t>
      </w:r>
    </w:p>
    <w:p w14:paraId="055BAC9C" w14:textId="77777777" w:rsidR="004C09CB" w:rsidRPr="004C09CB" w:rsidRDefault="004C09CB" w:rsidP="004C09CB">
      <w:pPr>
        <w:spacing w:after="240"/>
        <w:ind w:left="396"/>
        <w:jc w:val="both"/>
        <w:rPr>
          <w:szCs w:val="20"/>
          <w:lang w:val="en-GB" w:eastAsia="en-US"/>
        </w:rPr>
      </w:pPr>
      <w:r w:rsidRPr="004C09CB">
        <w:rPr>
          <w:szCs w:val="20"/>
          <w:lang w:val="en-GB" w:eastAsia="en-US"/>
        </w:rPr>
        <w:t xml:space="preserve">There were no changes in hepatic peroxisomal </w:t>
      </w:r>
      <w:r w:rsidRPr="004C09CB">
        <w:rPr>
          <w:szCs w:val="20"/>
          <w:lang w:val="en-GB" w:eastAsia="en-US"/>
        </w:rPr>
        <w:sym w:font="Symbol" w:char="F062"/>
      </w:r>
      <w:r w:rsidRPr="004C09CB">
        <w:rPr>
          <w:szCs w:val="20"/>
          <w:lang w:val="en-GB" w:eastAsia="en-US"/>
        </w:rPr>
        <w:t>-oxidation.</w:t>
      </w:r>
    </w:p>
    <w:p w14:paraId="28F99FE2" w14:textId="77777777" w:rsidR="004C09CB" w:rsidRPr="004C09CB" w:rsidRDefault="004C09CB" w:rsidP="004C09CB">
      <w:pPr>
        <w:spacing w:after="240"/>
        <w:ind w:left="396"/>
        <w:jc w:val="both"/>
        <w:rPr>
          <w:szCs w:val="20"/>
          <w:lang w:val="en-GB" w:eastAsia="en-US"/>
        </w:rPr>
      </w:pPr>
      <w:r w:rsidRPr="004C09CB">
        <w:rPr>
          <w:szCs w:val="20"/>
          <w:lang w:val="en-GB" w:eastAsia="en-US"/>
        </w:rPr>
        <w:t>Under the conditions of this study, IN-M2G98 caused an increase in total hepatic microsomal cytochrome P450 enzyme content and increases in UDP-GT activity in male and female rats in the 350 ppm dose groups.  An increase in UDP-GT activity in male rats in the 150 ppm dose group was also noted.  The effects on hepatic enzymes were accompanied by increases in relative (to final body weight) liver weight and liver hypertrophy.  In the absence of anatomic pathology evidence of hepatic cellular injury, the changes noted in biochemical parameters were considered test substance-related but not adverse and were consistent with an adaptive response of increased metabolism due to exposure to xenobiotics.</w:t>
      </w:r>
    </w:p>
    <w:p w14:paraId="0B777852" w14:textId="77777777" w:rsidR="004C09CB" w:rsidRPr="004C09CB" w:rsidRDefault="004C09CB" w:rsidP="004C09CB">
      <w:pPr>
        <w:spacing w:after="240"/>
        <w:ind w:left="396"/>
        <w:jc w:val="both"/>
        <w:rPr>
          <w:szCs w:val="20"/>
          <w:lang w:val="en-GB" w:eastAsia="en-US"/>
        </w:rPr>
      </w:pPr>
      <w:r w:rsidRPr="004C09CB">
        <w:rPr>
          <w:szCs w:val="20"/>
          <w:lang w:val="en-GB" w:eastAsia="en-US"/>
        </w:rPr>
        <w:t>In male rats, there were no statistically significant differences in serum T</w:t>
      </w:r>
      <w:r w:rsidRPr="004C09CB">
        <w:rPr>
          <w:szCs w:val="20"/>
          <w:vertAlign w:val="subscript"/>
          <w:lang w:val="en-GB" w:eastAsia="en-US"/>
        </w:rPr>
        <w:t>3</w:t>
      </w:r>
      <w:r w:rsidRPr="004C09CB">
        <w:rPr>
          <w:szCs w:val="20"/>
          <w:lang w:val="en-GB" w:eastAsia="en-US"/>
        </w:rPr>
        <w:t>, T</w:t>
      </w:r>
      <w:r w:rsidRPr="004C09CB">
        <w:rPr>
          <w:szCs w:val="20"/>
          <w:vertAlign w:val="subscript"/>
          <w:lang w:val="en-GB" w:eastAsia="en-US"/>
        </w:rPr>
        <w:t>4</w:t>
      </w:r>
      <w:r w:rsidRPr="004C09CB">
        <w:rPr>
          <w:szCs w:val="20"/>
          <w:lang w:val="en-GB" w:eastAsia="en-US"/>
        </w:rPr>
        <w:t>, or TSH concentrations at any dose level compared to the control group.  There was a statistically significant decrease in serum T</w:t>
      </w:r>
      <w:r w:rsidRPr="004C09CB">
        <w:rPr>
          <w:szCs w:val="20"/>
          <w:vertAlign w:val="subscript"/>
          <w:lang w:val="en-GB" w:eastAsia="en-US"/>
        </w:rPr>
        <w:t>3</w:t>
      </w:r>
      <w:r w:rsidRPr="004C09CB">
        <w:rPr>
          <w:szCs w:val="20"/>
          <w:lang w:val="en-GB" w:eastAsia="en-US"/>
        </w:rPr>
        <w:t xml:space="preserve"> and T</w:t>
      </w:r>
      <w:r w:rsidRPr="004C09CB">
        <w:rPr>
          <w:szCs w:val="20"/>
          <w:vertAlign w:val="subscript"/>
          <w:lang w:val="en-GB" w:eastAsia="en-US"/>
        </w:rPr>
        <w:t>4</w:t>
      </w:r>
      <w:r w:rsidRPr="004C09CB">
        <w:rPr>
          <w:szCs w:val="20"/>
          <w:lang w:val="en-GB" w:eastAsia="en-US"/>
        </w:rPr>
        <w:t xml:space="preserve"> in female rats in the 350 ppm dose group (0.6</w:t>
      </w:r>
      <w:r w:rsidRPr="004C09CB">
        <w:rPr>
          <w:szCs w:val="20"/>
          <w:lang w:val="en-GB" w:eastAsia="en-US"/>
        </w:rPr>
        <w:noBreakHyphen/>
        <w:t xml:space="preserve"> and 0.8</w:t>
      </w:r>
      <w:r w:rsidRPr="004C09CB">
        <w:rPr>
          <w:szCs w:val="20"/>
          <w:lang w:val="en-GB" w:eastAsia="en-US"/>
        </w:rPr>
        <w:noBreakHyphen/>
        <w:t>fold inhibition, respectively) compared to the control group, likely secondary to the observed induction of liver metabolising enzymes.  In the absence of a concurrent increase in serum TSH or microscopic alterations of the thyroid gland, this effect is considered non</w:t>
      </w:r>
      <w:r w:rsidRPr="004C09CB">
        <w:rPr>
          <w:szCs w:val="20"/>
          <w:lang w:val="en-GB" w:eastAsia="en-US"/>
        </w:rPr>
        <w:noBreakHyphen/>
        <w:t>adverse.  Under the conditions of this study, IN</w:t>
      </w:r>
      <w:r w:rsidRPr="004C09CB">
        <w:rPr>
          <w:szCs w:val="20"/>
          <w:lang w:val="en-GB" w:eastAsia="en-US"/>
        </w:rPr>
        <w:noBreakHyphen/>
        <w:t>M2G98 did not induce changes in thyroid parameters that would be consistent with the potential to modulate thyroid hormone homeostasis, when tested at dietary concentrations up to 350 ppm.</w:t>
      </w:r>
    </w:p>
    <w:p w14:paraId="014FA5C1" w14:textId="77777777" w:rsidR="004C09CB" w:rsidRPr="004C09CB" w:rsidRDefault="004C09CB" w:rsidP="004C09CB">
      <w:pPr>
        <w:keepNext/>
        <w:tabs>
          <w:tab w:val="left" w:pos="396"/>
        </w:tabs>
        <w:spacing w:after="240"/>
        <w:jc w:val="both"/>
        <w:rPr>
          <w:caps/>
          <w:szCs w:val="20"/>
          <w:lang w:val="en-GB" w:eastAsia="en-US"/>
        </w:rPr>
      </w:pPr>
      <w:r w:rsidRPr="004C09CB">
        <w:rPr>
          <w:caps/>
          <w:szCs w:val="20"/>
          <w:lang w:val="en-GB" w:eastAsia="en-US"/>
        </w:rPr>
        <w:t>G.</w:t>
      </w:r>
      <w:r w:rsidRPr="004C09CB">
        <w:rPr>
          <w:caps/>
          <w:szCs w:val="20"/>
          <w:lang w:val="en-GB" w:eastAsia="en-US"/>
        </w:rPr>
        <w:tab/>
        <w:t>PLASMA CONCENTRATION OF IN-M2G98 AND METABOLITES</w:t>
      </w:r>
    </w:p>
    <w:p w14:paraId="679686EC" w14:textId="77777777" w:rsidR="004C09CB" w:rsidRPr="004C09CB" w:rsidRDefault="004C09CB" w:rsidP="004C09CB">
      <w:pPr>
        <w:spacing w:after="240"/>
        <w:ind w:left="396"/>
        <w:jc w:val="both"/>
        <w:rPr>
          <w:szCs w:val="20"/>
          <w:lang w:val="en-GB" w:eastAsia="en-US"/>
        </w:rPr>
      </w:pPr>
      <w:r w:rsidRPr="004C09CB">
        <w:rPr>
          <w:szCs w:val="20"/>
          <w:lang w:val="en-GB" w:eastAsia="en-US"/>
        </w:rPr>
        <w:t>The plasma concentrations of IN</w:t>
      </w:r>
      <w:r w:rsidRPr="004C09CB">
        <w:rPr>
          <w:szCs w:val="20"/>
          <w:lang w:val="en-GB" w:eastAsia="en-US"/>
        </w:rPr>
        <w:noBreakHyphen/>
        <w:t>M2G98 were approximately linear with respect to dose in both male and female rats over the range of doses tested. There did not appear to be a sex difference in plasma concentration of IN</w:t>
      </w:r>
      <w:r w:rsidRPr="004C09CB">
        <w:rPr>
          <w:szCs w:val="20"/>
          <w:lang w:val="en-GB" w:eastAsia="en-US"/>
        </w:rPr>
        <w:noBreakHyphen/>
        <w:t>M2G98.</w:t>
      </w:r>
    </w:p>
    <w:p w14:paraId="14C2F337" w14:textId="77777777" w:rsidR="004C09CB" w:rsidRPr="004C09CB" w:rsidRDefault="004C09CB" w:rsidP="004C09CB">
      <w:pPr>
        <w:keepNext/>
        <w:tabs>
          <w:tab w:val="left" w:pos="396"/>
        </w:tabs>
        <w:spacing w:after="240"/>
        <w:jc w:val="both"/>
        <w:rPr>
          <w:caps/>
          <w:szCs w:val="20"/>
          <w:lang w:val="en-GB" w:eastAsia="en-US"/>
        </w:rPr>
      </w:pPr>
      <w:r w:rsidRPr="004C09CB">
        <w:rPr>
          <w:caps/>
          <w:szCs w:val="20"/>
          <w:lang w:val="en-GB" w:eastAsia="en-US"/>
        </w:rPr>
        <w:t>H.</w:t>
      </w:r>
      <w:r w:rsidRPr="004C09CB">
        <w:rPr>
          <w:caps/>
          <w:szCs w:val="20"/>
          <w:lang w:val="en-GB" w:eastAsia="en-US"/>
        </w:rPr>
        <w:tab/>
        <w:t>SACRIFICE AND PATHOLOGY</w:t>
      </w:r>
    </w:p>
    <w:p w14:paraId="15F93E01"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1.</w:t>
      </w:r>
      <w:r w:rsidRPr="004C09CB">
        <w:rPr>
          <w:szCs w:val="20"/>
          <w:lang w:val="en-GB" w:eastAsia="en-US"/>
        </w:rPr>
        <w:tab/>
        <w:t>Organ weight</w:t>
      </w:r>
    </w:p>
    <w:p w14:paraId="15CC689C" w14:textId="77777777" w:rsidR="004C09CB" w:rsidRPr="004C09CB" w:rsidRDefault="004C09CB" w:rsidP="004C09CB">
      <w:pPr>
        <w:spacing w:after="240"/>
        <w:ind w:left="864"/>
        <w:jc w:val="both"/>
        <w:rPr>
          <w:szCs w:val="20"/>
          <w:lang w:val="en-GB" w:eastAsia="en-US"/>
        </w:rPr>
      </w:pPr>
      <w:r w:rsidRPr="004C09CB">
        <w:rPr>
          <w:szCs w:val="20"/>
          <w:lang w:val="en-GB" w:eastAsia="en-US"/>
        </w:rPr>
        <w:t>Test substance-related organ weight changes were present in the liver of males and females in the 350 ppm group.  In addition, decrements in terminal body weight in the 350 ppm male and female groups were associated with secondary weight changes in a number of other organs.  There were no test substance-related organ weight changes in the 150 ppm male and female groups.  Liver weight relative to body weight was increased 17% and 8% above control in the 350 ppm males and females, respectively.  In males, the liver weight increases were associated with minimal hepatocellular hypertrophy microscopically.  These liver weight increases were not associated with changes in liver clinical chemistry parameters or liver histopathology indicative of liver injury.  Therefore, these increases in liver weight relative to body weight were considered to be test substance</w:t>
      </w:r>
      <w:r w:rsidRPr="004C09CB">
        <w:rPr>
          <w:szCs w:val="20"/>
          <w:lang w:val="en-GB" w:eastAsia="en-US"/>
        </w:rPr>
        <w:noBreakHyphen/>
        <w:t>related but non</w:t>
      </w:r>
      <w:r w:rsidRPr="004C09CB">
        <w:rPr>
          <w:szCs w:val="20"/>
          <w:lang w:val="en-GB" w:eastAsia="en-US"/>
        </w:rPr>
        <w:noBreakHyphen/>
        <w:t>adverse and due to induction of liver metabolising enzymes.  Absolute and relative</w:t>
      </w:r>
      <w:r w:rsidRPr="004C09CB">
        <w:rPr>
          <w:szCs w:val="20"/>
          <w:lang w:val="en-GB" w:eastAsia="en-US"/>
        </w:rPr>
        <w:noBreakHyphen/>
        <w:t>to</w:t>
      </w:r>
      <w:r w:rsidRPr="004C09CB">
        <w:rPr>
          <w:szCs w:val="20"/>
          <w:lang w:val="en-GB" w:eastAsia="en-US"/>
        </w:rPr>
        <w:noBreakHyphen/>
        <w:t>brain weights of the liver in these groups (statistically significant in females) were decreased, reflecting the countervailing secondary effects of the decrements in body weight, as the liver weight is generally body weight dependent.</w:t>
      </w:r>
    </w:p>
    <w:p w14:paraId="5DD5DDA5" w14:textId="77777777" w:rsidR="004C09CB" w:rsidRPr="004C09CB" w:rsidRDefault="004C09CB" w:rsidP="004C09CB">
      <w:pPr>
        <w:spacing w:after="240"/>
        <w:ind w:left="864"/>
        <w:jc w:val="both"/>
        <w:rPr>
          <w:szCs w:val="20"/>
          <w:lang w:val="en-GB" w:eastAsia="en-US"/>
        </w:rPr>
      </w:pPr>
      <w:r w:rsidRPr="004C09CB">
        <w:rPr>
          <w:szCs w:val="20"/>
          <w:lang w:val="en-GB" w:eastAsia="en-US"/>
        </w:rPr>
        <w:t>No test substance</w:t>
      </w:r>
      <w:r w:rsidRPr="004C09CB">
        <w:rPr>
          <w:szCs w:val="20"/>
          <w:lang w:val="en-GB" w:eastAsia="en-US"/>
        </w:rPr>
        <w:noBreakHyphen/>
        <w:t>related changes in other mean organ weights or organ weights relative to final body weight were apparent at any dietary concentration.</w:t>
      </w:r>
    </w:p>
    <w:tbl>
      <w:tblPr>
        <w:tblW w:w="5000" w:type="pct"/>
        <w:jc w:val="center"/>
        <w:tblLook w:val="0000" w:firstRow="0" w:lastRow="0" w:firstColumn="0" w:lastColumn="0" w:noHBand="0" w:noVBand="0"/>
      </w:tblPr>
      <w:tblGrid>
        <w:gridCol w:w="3273"/>
        <w:gridCol w:w="2029"/>
        <w:gridCol w:w="2029"/>
        <w:gridCol w:w="2029"/>
      </w:tblGrid>
      <w:tr w:rsidR="004C09CB" w:rsidRPr="004B6678" w14:paraId="0220BA87" w14:textId="77777777" w:rsidTr="004C09CB">
        <w:trPr>
          <w:cantSplit/>
          <w:jc w:val="center"/>
        </w:trPr>
        <w:tc>
          <w:tcPr>
            <w:tcW w:w="5000" w:type="pct"/>
            <w:gridSpan w:val="4"/>
            <w:tcBorders>
              <w:bottom w:val="single" w:sz="6" w:space="0" w:color="auto"/>
            </w:tcBorders>
          </w:tcPr>
          <w:p w14:paraId="70A4ECE3" w14:textId="77777777" w:rsidR="004C09CB" w:rsidRPr="004B6678" w:rsidRDefault="004C09CB" w:rsidP="004B6678">
            <w:pPr>
              <w:keepNext/>
              <w:rPr>
                <w:b/>
                <w:color w:val="000000"/>
                <w:sz w:val="20"/>
                <w:szCs w:val="20"/>
                <w:lang w:val="en-GB" w:eastAsia="en-US"/>
              </w:rPr>
            </w:pPr>
            <w:bookmarkStart w:id="1306" w:name="_Toc83181656"/>
            <w:r w:rsidRPr="004B6678">
              <w:rPr>
                <w:b/>
                <w:color w:val="000000"/>
                <w:sz w:val="20"/>
                <w:szCs w:val="20"/>
                <w:lang w:val="en-GB" w:eastAsia="en-US"/>
              </w:rPr>
              <w:lastRenderedPageBreak/>
              <w:t>Table </w:t>
            </w:r>
            <w:r w:rsidRPr="004B6678">
              <w:rPr>
                <w:b/>
                <w:sz w:val="20"/>
                <w:szCs w:val="20"/>
                <w:lang w:val="en-GB" w:eastAsia="en-US"/>
              </w:rPr>
              <w:fldChar w:fldCharType="begin"/>
            </w:r>
            <w:r w:rsidRPr="004B6678">
              <w:rPr>
                <w:b/>
                <w:sz w:val="20"/>
                <w:szCs w:val="20"/>
                <w:lang w:val="en-GB" w:eastAsia="en-US"/>
              </w:rPr>
              <w:instrText xml:space="preserve"> SEQ Table \* ARABIC </w:instrText>
            </w:r>
            <w:r w:rsidRPr="004B6678">
              <w:rPr>
                <w:b/>
                <w:sz w:val="20"/>
                <w:szCs w:val="20"/>
                <w:lang w:val="en-GB" w:eastAsia="en-US"/>
              </w:rPr>
              <w:fldChar w:fldCharType="separate"/>
            </w:r>
            <w:r w:rsidR="003C2813">
              <w:rPr>
                <w:b/>
                <w:noProof/>
                <w:sz w:val="20"/>
                <w:szCs w:val="20"/>
                <w:lang w:val="en-GB" w:eastAsia="en-US"/>
              </w:rPr>
              <w:t>14</w:t>
            </w:r>
            <w:r w:rsidRPr="004B6678">
              <w:rPr>
                <w:b/>
                <w:sz w:val="20"/>
                <w:szCs w:val="20"/>
                <w:lang w:val="en-GB" w:eastAsia="en-US"/>
              </w:rPr>
              <w:fldChar w:fldCharType="end"/>
            </w:r>
            <w:r w:rsidR="00C86652" w:rsidRPr="004B6678">
              <w:rPr>
                <w:b/>
                <w:sz w:val="20"/>
                <w:szCs w:val="20"/>
                <w:lang w:val="en-GB" w:eastAsia="en-US"/>
              </w:rPr>
              <w:t xml:space="preserve">: </w:t>
            </w:r>
            <w:r w:rsidRPr="004B6678">
              <w:rPr>
                <w:b/>
                <w:sz w:val="20"/>
                <w:szCs w:val="20"/>
                <w:lang w:val="en-GB" w:eastAsia="en-US"/>
              </w:rPr>
              <w:t>28-Day feeding study in rats:  Organ weights</w:t>
            </w:r>
            <w:bookmarkEnd w:id="1306"/>
          </w:p>
        </w:tc>
      </w:tr>
      <w:tr w:rsidR="004C09CB" w:rsidRPr="004B6678" w14:paraId="56BC0C87" w14:textId="77777777" w:rsidTr="004C09CB">
        <w:trPr>
          <w:cantSplit/>
          <w:jc w:val="center"/>
        </w:trPr>
        <w:tc>
          <w:tcPr>
            <w:tcW w:w="1748" w:type="pct"/>
            <w:tcBorders>
              <w:left w:val="single" w:sz="6" w:space="0" w:color="auto"/>
              <w:bottom w:val="single" w:sz="6" w:space="0" w:color="auto"/>
              <w:right w:val="single" w:sz="4" w:space="0" w:color="auto"/>
            </w:tcBorders>
            <w:vAlign w:val="bottom"/>
          </w:tcPr>
          <w:p w14:paraId="3CA07C79"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Parameter</w:t>
            </w:r>
          </w:p>
        </w:tc>
        <w:tc>
          <w:tcPr>
            <w:tcW w:w="1084" w:type="pct"/>
            <w:tcBorders>
              <w:left w:val="single" w:sz="4" w:space="0" w:color="auto"/>
              <w:bottom w:val="single" w:sz="6" w:space="0" w:color="auto"/>
              <w:right w:val="single" w:sz="6" w:space="0" w:color="auto"/>
            </w:tcBorders>
            <w:vAlign w:val="bottom"/>
          </w:tcPr>
          <w:p w14:paraId="73D406F9"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0 ppm</w:t>
            </w:r>
          </w:p>
        </w:tc>
        <w:tc>
          <w:tcPr>
            <w:tcW w:w="1084" w:type="pct"/>
            <w:tcBorders>
              <w:left w:val="single" w:sz="6" w:space="0" w:color="auto"/>
              <w:bottom w:val="single" w:sz="6" w:space="0" w:color="auto"/>
              <w:right w:val="single" w:sz="6" w:space="0" w:color="auto"/>
            </w:tcBorders>
            <w:vAlign w:val="bottom"/>
          </w:tcPr>
          <w:p w14:paraId="281C6735"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150 ppm</w:t>
            </w:r>
          </w:p>
        </w:tc>
        <w:tc>
          <w:tcPr>
            <w:tcW w:w="1084" w:type="pct"/>
            <w:tcBorders>
              <w:left w:val="single" w:sz="6" w:space="0" w:color="auto"/>
              <w:bottom w:val="single" w:sz="6" w:space="0" w:color="auto"/>
              <w:right w:val="single" w:sz="6" w:space="0" w:color="auto"/>
            </w:tcBorders>
            <w:vAlign w:val="bottom"/>
          </w:tcPr>
          <w:p w14:paraId="64B033B1"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350 ppm</w:t>
            </w:r>
          </w:p>
        </w:tc>
      </w:tr>
      <w:tr w:rsidR="004C09CB" w:rsidRPr="004B6678" w14:paraId="441F0395" w14:textId="77777777" w:rsidTr="004C09CB">
        <w:trPr>
          <w:cantSplit/>
          <w:jc w:val="center"/>
        </w:trPr>
        <w:tc>
          <w:tcPr>
            <w:tcW w:w="5000" w:type="pct"/>
            <w:gridSpan w:val="4"/>
            <w:tcBorders>
              <w:top w:val="single" w:sz="6" w:space="0" w:color="auto"/>
              <w:left w:val="single" w:sz="6" w:space="0" w:color="auto"/>
              <w:bottom w:val="single" w:sz="4" w:space="0" w:color="auto"/>
              <w:right w:val="single" w:sz="6" w:space="0" w:color="auto"/>
            </w:tcBorders>
            <w:vAlign w:val="bottom"/>
          </w:tcPr>
          <w:p w14:paraId="07398138" w14:textId="77777777" w:rsidR="004C09CB" w:rsidRPr="004B6678" w:rsidRDefault="004C09CB" w:rsidP="004C09CB">
            <w:pPr>
              <w:keepNext/>
              <w:spacing w:before="120" w:after="120"/>
              <w:rPr>
                <w:b/>
                <w:sz w:val="18"/>
                <w:szCs w:val="18"/>
                <w:lang w:val="en-GB" w:eastAsia="en-US"/>
              </w:rPr>
            </w:pPr>
            <w:r w:rsidRPr="004B6678">
              <w:rPr>
                <w:b/>
                <w:sz w:val="18"/>
                <w:szCs w:val="18"/>
                <w:lang w:val="en-GB" w:eastAsia="en-US"/>
              </w:rPr>
              <w:t>Males:</w:t>
            </w:r>
          </w:p>
        </w:tc>
      </w:tr>
      <w:tr w:rsidR="004C09CB" w:rsidRPr="004B6678" w14:paraId="2DA8923E" w14:textId="77777777" w:rsidTr="004C09CB">
        <w:trPr>
          <w:cantSplit/>
          <w:jc w:val="center"/>
        </w:trPr>
        <w:tc>
          <w:tcPr>
            <w:tcW w:w="1748" w:type="pct"/>
            <w:tcBorders>
              <w:top w:val="single" w:sz="4" w:space="0" w:color="auto"/>
              <w:left w:val="single" w:sz="4" w:space="0" w:color="auto"/>
              <w:bottom w:val="single" w:sz="4" w:space="0" w:color="auto"/>
              <w:right w:val="single" w:sz="4" w:space="0" w:color="auto"/>
            </w:tcBorders>
            <w:vAlign w:val="center"/>
          </w:tcPr>
          <w:p w14:paraId="74D9347B" w14:textId="77777777" w:rsidR="004C09CB" w:rsidRPr="004B6678" w:rsidRDefault="004C09CB" w:rsidP="004C09CB">
            <w:pPr>
              <w:keepNext/>
              <w:rPr>
                <w:sz w:val="18"/>
                <w:szCs w:val="18"/>
                <w:lang w:val="en-GB" w:eastAsia="en-US"/>
              </w:rPr>
            </w:pPr>
            <w:r w:rsidRPr="004B6678">
              <w:rPr>
                <w:sz w:val="18"/>
                <w:szCs w:val="18"/>
                <w:lang w:val="en-GB" w:eastAsia="en-US"/>
              </w:rPr>
              <w:t xml:space="preserve">Absolute liver weight (g) </w:t>
            </w:r>
            <w:r w:rsidRPr="004B6678">
              <w:rPr>
                <w:sz w:val="18"/>
                <w:szCs w:val="18"/>
                <w:lang w:val="en-GB" w:eastAsia="en-US"/>
              </w:rPr>
              <w:br/>
              <w:t>(% difference)</w:t>
            </w:r>
          </w:p>
        </w:tc>
        <w:tc>
          <w:tcPr>
            <w:tcW w:w="1084" w:type="pct"/>
            <w:tcBorders>
              <w:top w:val="single" w:sz="4" w:space="0" w:color="auto"/>
              <w:left w:val="single" w:sz="4" w:space="0" w:color="auto"/>
              <w:bottom w:val="single" w:sz="4" w:space="0" w:color="auto"/>
              <w:right w:val="single" w:sz="4" w:space="0" w:color="auto"/>
            </w:tcBorders>
            <w:vAlign w:val="center"/>
          </w:tcPr>
          <w:p w14:paraId="4BBF4C38" w14:textId="77777777" w:rsidR="004C09CB" w:rsidRPr="004B6678" w:rsidRDefault="004C09CB" w:rsidP="004C09CB">
            <w:pPr>
              <w:keepNext/>
              <w:jc w:val="center"/>
              <w:rPr>
                <w:sz w:val="18"/>
                <w:szCs w:val="18"/>
                <w:lang w:val="en-GB" w:eastAsia="en-US"/>
              </w:rPr>
            </w:pPr>
            <w:r w:rsidRPr="004B6678">
              <w:rPr>
                <w:sz w:val="18"/>
                <w:szCs w:val="18"/>
                <w:lang w:val="en-GB" w:eastAsia="en-US"/>
              </w:rPr>
              <w:t>11.672</w:t>
            </w:r>
          </w:p>
          <w:p w14:paraId="04DBCBCD"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1084" w:type="pct"/>
            <w:tcBorders>
              <w:top w:val="single" w:sz="4" w:space="0" w:color="auto"/>
              <w:left w:val="single" w:sz="4" w:space="0" w:color="auto"/>
              <w:bottom w:val="single" w:sz="4" w:space="0" w:color="auto"/>
              <w:right w:val="single" w:sz="4" w:space="0" w:color="auto"/>
            </w:tcBorders>
            <w:vAlign w:val="center"/>
          </w:tcPr>
          <w:p w14:paraId="7F262793" w14:textId="77777777" w:rsidR="004C09CB" w:rsidRPr="004B6678" w:rsidRDefault="004C09CB" w:rsidP="004C09CB">
            <w:pPr>
              <w:keepNext/>
              <w:jc w:val="center"/>
              <w:rPr>
                <w:sz w:val="18"/>
                <w:szCs w:val="18"/>
                <w:lang w:val="en-GB" w:eastAsia="en-US"/>
              </w:rPr>
            </w:pPr>
            <w:r w:rsidRPr="004B6678">
              <w:rPr>
                <w:sz w:val="18"/>
                <w:szCs w:val="18"/>
                <w:lang w:val="en-GB" w:eastAsia="en-US"/>
              </w:rPr>
              <w:t>11.047</w:t>
            </w:r>
          </w:p>
          <w:p w14:paraId="75C923C4" w14:textId="77777777" w:rsidR="004C09CB" w:rsidRPr="004B6678" w:rsidRDefault="004C09CB" w:rsidP="004C09CB">
            <w:pPr>
              <w:keepNext/>
              <w:jc w:val="center"/>
              <w:rPr>
                <w:sz w:val="18"/>
                <w:szCs w:val="18"/>
                <w:lang w:val="en-GB" w:eastAsia="en-US"/>
              </w:rPr>
            </w:pPr>
            <w:r w:rsidRPr="004B6678">
              <w:rPr>
                <w:sz w:val="18"/>
                <w:szCs w:val="18"/>
                <w:lang w:val="en-GB" w:eastAsia="en-US"/>
              </w:rPr>
              <w:t>(-5.4)</w:t>
            </w:r>
          </w:p>
        </w:tc>
        <w:tc>
          <w:tcPr>
            <w:tcW w:w="1084" w:type="pct"/>
            <w:tcBorders>
              <w:top w:val="single" w:sz="4" w:space="0" w:color="auto"/>
              <w:left w:val="single" w:sz="4" w:space="0" w:color="auto"/>
              <w:bottom w:val="single" w:sz="4" w:space="0" w:color="auto"/>
              <w:right w:val="single" w:sz="4" w:space="0" w:color="auto"/>
            </w:tcBorders>
            <w:vAlign w:val="center"/>
          </w:tcPr>
          <w:p w14:paraId="406E0FAA" w14:textId="77777777" w:rsidR="004C09CB" w:rsidRPr="004B6678" w:rsidRDefault="004C09CB" w:rsidP="004C09CB">
            <w:pPr>
              <w:keepNext/>
              <w:jc w:val="center"/>
              <w:rPr>
                <w:sz w:val="18"/>
                <w:szCs w:val="18"/>
                <w:lang w:val="en-GB" w:eastAsia="en-US"/>
              </w:rPr>
            </w:pPr>
            <w:r w:rsidRPr="004B6678">
              <w:rPr>
                <w:sz w:val="18"/>
                <w:szCs w:val="18"/>
                <w:lang w:val="en-GB" w:eastAsia="en-US"/>
              </w:rPr>
              <w:t>10.679</w:t>
            </w:r>
          </w:p>
          <w:p w14:paraId="595BB12B" w14:textId="77777777" w:rsidR="004C09CB" w:rsidRPr="004B6678" w:rsidRDefault="004C09CB" w:rsidP="004C09CB">
            <w:pPr>
              <w:keepNext/>
              <w:jc w:val="center"/>
              <w:rPr>
                <w:sz w:val="18"/>
                <w:szCs w:val="18"/>
                <w:lang w:val="en-GB" w:eastAsia="en-US"/>
              </w:rPr>
            </w:pPr>
            <w:r w:rsidRPr="004B6678">
              <w:rPr>
                <w:sz w:val="18"/>
                <w:szCs w:val="18"/>
                <w:lang w:val="en-GB" w:eastAsia="en-US"/>
              </w:rPr>
              <w:t>(-8.5)</w:t>
            </w:r>
          </w:p>
        </w:tc>
      </w:tr>
      <w:tr w:rsidR="004C09CB" w:rsidRPr="004B6678" w14:paraId="513E8CC9" w14:textId="77777777" w:rsidTr="004C09CB">
        <w:trPr>
          <w:cantSplit/>
          <w:jc w:val="center"/>
        </w:trPr>
        <w:tc>
          <w:tcPr>
            <w:tcW w:w="1748" w:type="pct"/>
            <w:tcBorders>
              <w:top w:val="single" w:sz="4" w:space="0" w:color="auto"/>
              <w:left w:val="single" w:sz="4" w:space="0" w:color="auto"/>
              <w:bottom w:val="single" w:sz="4" w:space="0" w:color="auto"/>
              <w:right w:val="single" w:sz="4" w:space="0" w:color="auto"/>
            </w:tcBorders>
            <w:vAlign w:val="center"/>
          </w:tcPr>
          <w:p w14:paraId="36FF2346" w14:textId="77777777" w:rsidR="004C09CB" w:rsidRPr="004B6678" w:rsidRDefault="004C09CB" w:rsidP="004C09CB">
            <w:pPr>
              <w:keepNext/>
              <w:rPr>
                <w:sz w:val="18"/>
                <w:szCs w:val="18"/>
                <w:lang w:val="en-GB" w:eastAsia="en-US"/>
              </w:rPr>
            </w:pPr>
            <w:proofErr w:type="spellStart"/>
            <w:r w:rsidRPr="004B6678">
              <w:rPr>
                <w:sz w:val="18"/>
                <w:szCs w:val="18"/>
                <w:lang w:val="en-GB" w:eastAsia="en-US"/>
              </w:rPr>
              <w:t>Relative</w:t>
            </w:r>
            <w:r w:rsidRPr="004B6678">
              <w:rPr>
                <w:sz w:val="18"/>
                <w:szCs w:val="18"/>
                <w:vertAlign w:val="superscript"/>
                <w:lang w:val="en-GB" w:eastAsia="en-US"/>
              </w:rPr>
              <w:t>a</w:t>
            </w:r>
            <w:proofErr w:type="spellEnd"/>
            <w:r w:rsidRPr="004B6678">
              <w:rPr>
                <w:sz w:val="18"/>
                <w:szCs w:val="18"/>
                <w:lang w:val="en-GB" w:eastAsia="en-US"/>
              </w:rPr>
              <w:t xml:space="preserve"> liver weight </w:t>
            </w:r>
            <w:r w:rsidRPr="004B6678">
              <w:rPr>
                <w:sz w:val="18"/>
                <w:szCs w:val="18"/>
                <w:lang w:val="en-GB" w:eastAsia="en-US"/>
              </w:rPr>
              <w:br/>
              <w:t>(% difference)</w:t>
            </w:r>
          </w:p>
        </w:tc>
        <w:tc>
          <w:tcPr>
            <w:tcW w:w="1084" w:type="pct"/>
            <w:tcBorders>
              <w:top w:val="single" w:sz="4" w:space="0" w:color="auto"/>
              <w:left w:val="single" w:sz="4" w:space="0" w:color="auto"/>
              <w:bottom w:val="single" w:sz="4" w:space="0" w:color="auto"/>
              <w:right w:val="single" w:sz="4" w:space="0" w:color="auto"/>
            </w:tcBorders>
            <w:vAlign w:val="center"/>
          </w:tcPr>
          <w:p w14:paraId="74F90A98" w14:textId="77777777" w:rsidR="004C09CB" w:rsidRPr="004B6678" w:rsidRDefault="004C09CB" w:rsidP="004C09CB">
            <w:pPr>
              <w:keepNext/>
              <w:jc w:val="center"/>
              <w:rPr>
                <w:sz w:val="18"/>
                <w:szCs w:val="18"/>
                <w:lang w:val="en-GB" w:eastAsia="en-US"/>
              </w:rPr>
            </w:pPr>
            <w:r w:rsidRPr="004B6678">
              <w:rPr>
                <w:sz w:val="18"/>
                <w:szCs w:val="18"/>
                <w:lang w:val="en-GB" w:eastAsia="en-US"/>
              </w:rPr>
              <w:t>2.923</w:t>
            </w:r>
          </w:p>
          <w:p w14:paraId="11186514"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1084" w:type="pct"/>
            <w:tcBorders>
              <w:top w:val="single" w:sz="4" w:space="0" w:color="auto"/>
              <w:left w:val="single" w:sz="4" w:space="0" w:color="auto"/>
              <w:bottom w:val="single" w:sz="4" w:space="0" w:color="auto"/>
              <w:right w:val="single" w:sz="4" w:space="0" w:color="auto"/>
            </w:tcBorders>
            <w:vAlign w:val="center"/>
          </w:tcPr>
          <w:p w14:paraId="6FEA6D7B" w14:textId="77777777" w:rsidR="004C09CB" w:rsidRPr="004B6678" w:rsidRDefault="004C09CB" w:rsidP="004C09CB">
            <w:pPr>
              <w:keepNext/>
              <w:jc w:val="center"/>
              <w:rPr>
                <w:sz w:val="18"/>
                <w:szCs w:val="18"/>
                <w:lang w:val="en-GB" w:eastAsia="en-US"/>
              </w:rPr>
            </w:pPr>
            <w:r w:rsidRPr="004B6678">
              <w:rPr>
                <w:sz w:val="18"/>
                <w:szCs w:val="18"/>
                <w:lang w:val="en-GB" w:eastAsia="en-US"/>
              </w:rPr>
              <w:t>2.968</w:t>
            </w:r>
          </w:p>
          <w:p w14:paraId="0F76F0E3" w14:textId="77777777" w:rsidR="004C09CB" w:rsidRPr="004B6678" w:rsidRDefault="004C09CB" w:rsidP="004C09CB">
            <w:pPr>
              <w:keepNext/>
              <w:jc w:val="center"/>
              <w:rPr>
                <w:sz w:val="18"/>
                <w:szCs w:val="18"/>
                <w:lang w:val="en-GB" w:eastAsia="en-US"/>
              </w:rPr>
            </w:pPr>
            <w:r w:rsidRPr="004B6678">
              <w:rPr>
                <w:sz w:val="18"/>
                <w:szCs w:val="18"/>
                <w:lang w:val="en-GB" w:eastAsia="en-US"/>
              </w:rPr>
              <w:t>(1.5)</w:t>
            </w:r>
          </w:p>
        </w:tc>
        <w:tc>
          <w:tcPr>
            <w:tcW w:w="1084" w:type="pct"/>
            <w:tcBorders>
              <w:top w:val="single" w:sz="4" w:space="0" w:color="auto"/>
              <w:left w:val="single" w:sz="4" w:space="0" w:color="auto"/>
              <w:bottom w:val="single" w:sz="4" w:space="0" w:color="auto"/>
              <w:right w:val="single" w:sz="4" w:space="0" w:color="auto"/>
            </w:tcBorders>
            <w:vAlign w:val="center"/>
          </w:tcPr>
          <w:p w14:paraId="6103E8D7" w14:textId="77777777" w:rsidR="004C09CB" w:rsidRPr="004B6678" w:rsidRDefault="004C09CB" w:rsidP="004C09CB">
            <w:pPr>
              <w:keepNext/>
              <w:jc w:val="center"/>
              <w:rPr>
                <w:sz w:val="18"/>
                <w:szCs w:val="18"/>
                <w:lang w:val="en-GB" w:eastAsia="en-US"/>
              </w:rPr>
            </w:pPr>
            <w:r w:rsidRPr="004B6678">
              <w:rPr>
                <w:sz w:val="18"/>
                <w:szCs w:val="18"/>
                <w:lang w:val="en-GB" w:eastAsia="en-US"/>
              </w:rPr>
              <w:t>3.427</w:t>
            </w:r>
            <w:r w:rsidRPr="004B6678">
              <w:rPr>
                <w:sz w:val="18"/>
                <w:szCs w:val="18"/>
                <w:vertAlign w:val="superscript"/>
                <w:lang w:val="en-GB" w:eastAsia="en-US"/>
              </w:rPr>
              <w:t>b</w:t>
            </w:r>
          </w:p>
          <w:p w14:paraId="6E0858AB" w14:textId="77777777" w:rsidR="004C09CB" w:rsidRPr="004B6678" w:rsidRDefault="004C09CB" w:rsidP="004C09CB">
            <w:pPr>
              <w:keepNext/>
              <w:jc w:val="center"/>
              <w:rPr>
                <w:sz w:val="18"/>
                <w:szCs w:val="18"/>
                <w:lang w:val="en-GB" w:eastAsia="en-US"/>
              </w:rPr>
            </w:pPr>
            <w:r w:rsidRPr="004B6678">
              <w:rPr>
                <w:sz w:val="18"/>
                <w:szCs w:val="18"/>
                <w:lang w:val="en-GB" w:eastAsia="en-US"/>
              </w:rPr>
              <w:t>(17.3)</w:t>
            </w:r>
          </w:p>
        </w:tc>
      </w:tr>
      <w:tr w:rsidR="004C09CB" w:rsidRPr="004B6678" w14:paraId="7BF708C1" w14:textId="77777777" w:rsidTr="004C09CB">
        <w:trPr>
          <w:cantSplit/>
          <w:jc w:val="center"/>
        </w:trPr>
        <w:tc>
          <w:tcPr>
            <w:tcW w:w="1748" w:type="pct"/>
            <w:tcBorders>
              <w:top w:val="single" w:sz="4" w:space="0" w:color="auto"/>
              <w:left w:val="single" w:sz="4" w:space="0" w:color="auto"/>
              <w:bottom w:val="single" w:sz="4" w:space="0" w:color="auto"/>
              <w:right w:val="single" w:sz="4" w:space="0" w:color="auto"/>
            </w:tcBorders>
            <w:vAlign w:val="center"/>
          </w:tcPr>
          <w:p w14:paraId="67ABCDD0" w14:textId="77777777" w:rsidR="004C09CB" w:rsidRPr="004B6678" w:rsidRDefault="004C09CB" w:rsidP="004C09CB">
            <w:pPr>
              <w:keepNext/>
              <w:rPr>
                <w:sz w:val="18"/>
                <w:szCs w:val="18"/>
                <w:lang w:val="en-GB" w:eastAsia="en-US"/>
              </w:rPr>
            </w:pPr>
            <w:r w:rsidRPr="004B6678">
              <w:rPr>
                <w:sz w:val="18"/>
                <w:szCs w:val="18"/>
                <w:lang w:val="en-GB" w:eastAsia="en-US"/>
              </w:rPr>
              <w:t xml:space="preserve">Liver to brain weight </w:t>
            </w:r>
            <w:r w:rsidRPr="004B6678">
              <w:rPr>
                <w:sz w:val="18"/>
                <w:szCs w:val="18"/>
                <w:lang w:val="en-GB" w:eastAsia="en-US"/>
              </w:rPr>
              <w:br/>
              <w:t>(% difference)</w:t>
            </w:r>
          </w:p>
        </w:tc>
        <w:tc>
          <w:tcPr>
            <w:tcW w:w="1084" w:type="pct"/>
            <w:tcBorders>
              <w:top w:val="single" w:sz="4" w:space="0" w:color="auto"/>
              <w:left w:val="single" w:sz="4" w:space="0" w:color="auto"/>
              <w:bottom w:val="single" w:sz="4" w:space="0" w:color="auto"/>
              <w:right w:val="single" w:sz="4" w:space="0" w:color="auto"/>
            </w:tcBorders>
            <w:vAlign w:val="center"/>
          </w:tcPr>
          <w:p w14:paraId="450399C0" w14:textId="77777777" w:rsidR="004C09CB" w:rsidRPr="004B6678" w:rsidRDefault="004C09CB" w:rsidP="004C09CB">
            <w:pPr>
              <w:keepNext/>
              <w:jc w:val="center"/>
              <w:rPr>
                <w:sz w:val="18"/>
                <w:szCs w:val="18"/>
                <w:lang w:val="en-GB" w:eastAsia="en-US"/>
              </w:rPr>
            </w:pPr>
            <w:r w:rsidRPr="004B6678">
              <w:rPr>
                <w:sz w:val="18"/>
                <w:szCs w:val="18"/>
                <w:lang w:val="en-GB" w:eastAsia="en-US"/>
              </w:rPr>
              <w:t>561.355</w:t>
            </w:r>
          </w:p>
          <w:p w14:paraId="362E37E3"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1084" w:type="pct"/>
            <w:tcBorders>
              <w:top w:val="single" w:sz="4" w:space="0" w:color="auto"/>
              <w:left w:val="single" w:sz="4" w:space="0" w:color="auto"/>
              <w:bottom w:val="single" w:sz="4" w:space="0" w:color="auto"/>
              <w:right w:val="single" w:sz="4" w:space="0" w:color="auto"/>
            </w:tcBorders>
            <w:vAlign w:val="center"/>
          </w:tcPr>
          <w:p w14:paraId="2622D0D7" w14:textId="77777777" w:rsidR="004C09CB" w:rsidRPr="004B6678" w:rsidRDefault="004C09CB" w:rsidP="004C09CB">
            <w:pPr>
              <w:keepNext/>
              <w:jc w:val="center"/>
              <w:rPr>
                <w:sz w:val="18"/>
                <w:szCs w:val="18"/>
                <w:lang w:val="en-GB" w:eastAsia="en-US"/>
              </w:rPr>
            </w:pPr>
            <w:r w:rsidRPr="004B6678">
              <w:rPr>
                <w:sz w:val="18"/>
                <w:szCs w:val="18"/>
                <w:lang w:val="en-GB" w:eastAsia="en-US"/>
              </w:rPr>
              <w:t>546.002</w:t>
            </w:r>
          </w:p>
          <w:p w14:paraId="20B285A0" w14:textId="77777777" w:rsidR="004C09CB" w:rsidRPr="004B6678" w:rsidRDefault="004C09CB" w:rsidP="004C09CB">
            <w:pPr>
              <w:keepNext/>
              <w:jc w:val="center"/>
              <w:rPr>
                <w:sz w:val="18"/>
                <w:szCs w:val="18"/>
                <w:lang w:val="en-GB" w:eastAsia="en-US"/>
              </w:rPr>
            </w:pPr>
            <w:r w:rsidRPr="004B6678">
              <w:rPr>
                <w:sz w:val="18"/>
                <w:szCs w:val="18"/>
                <w:lang w:val="en-GB" w:eastAsia="en-US"/>
              </w:rPr>
              <w:t>(-2.7)</w:t>
            </w:r>
          </w:p>
        </w:tc>
        <w:tc>
          <w:tcPr>
            <w:tcW w:w="1084" w:type="pct"/>
            <w:tcBorders>
              <w:top w:val="single" w:sz="4" w:space="0" w:color="auto"/>
              <w:left w:val="single" w:sz="4" w:space="0" w:color="auto"/>
              <w:bottom w:val="single" w:sz="4" w:space="0" w:color="auto"/>
              <w:right w:val="single" w:sz="4" w:space="0" w:color="auto"/>
            </w:tcBorders>
            <w:vAlign w:val="center"/>
          </w:tcPr>
          <w:p w14:paraId="7BBD0378" w14:textId="77777777" w:rsidR="004C09CB" w:rsidRPr="004B6678" w:rsidRDefault="004C09CB" w:rsidP="004C09CB">
            <w:pPr>
              <w:keepNext/>
              <w:jc w:val="center"/>
              <w:rPr>
                <w:sz w:val="18"/>
                <w:szCs w:val="18"/>
                <w:lang w:val="en-GB" w:eastAsia="en-US"/>
              </w:rPr>
            </w:pPr>
            <w:r w:rsidRPr="004B6678">
              <w:rPr>
                <w:sz w:val="18"/>
                <w:szCs w:val="18"/>
                <w:lang w:val="en-GB" w:eastAsia="en-US"/>
              </w:rPr>
              <w:t>545.812</w:t>
            </w:r>
          </w:p>
          <w:p w14:paraId="1D3B0337" w14:textId="77777777" w:rsidR="004C09CB" w:rsidRPr="004B6678" w:rsidRDefault="004C09CB" w:rsidP="004C09CB">
            <w:pPr>
              <w:keepNext/>
              <w:jc w:val="center"/>
              <w:rPr>
                <w:sz w:val="18"/>
                <w:szCs w:val="18"/>
                <w:lang w:val="en-GB" w:eastAsia="en-US"/>
              </w:rPr>
            </w:pPr>
            <w:r w:rsidRPr="004B6678">
              <w:rPr>
                <w:sz w:val="18"/>
                <w:szCs w:val="18"/>
                <w:lang w:val="en-GB" w:eastAsia="en-US"/>
              </w:rPr>
              <w:t>(-2.8)</w:t>
            </w:r>
          </w:p>
        </w:tc>
      </w:tr>
      <w:tr w:rsidR="004C09CB" w:rsidRPr="004B6678" w14:paraId="5D6D3973" w14:textId="77777777" w:rsidTr="004C09CB">
        <w:trPr>
          <w:cantSplit/>
          <w:jc w:val="center"/>
        </w:trPr>
        <w:tc>
          <w:tcPr>
            <w:tcW w:w="5000" w:type="pct"/>
            <w:gridSpan w:val="4"/>
            <w:tcBorders>
              <w:top w:val="single" w:sz="4" w:space="0" w:color="auto"/>
              <w:left w:val="single" w:sz="6" w:space="0" w:color="auto"/>
              <w:bottom w:val="single" w:sz="4" w:space="0" w:color="auto"/>
              <w:right w:val="single" w:sz="6" w:space="0" w:color="auto"/>
            </w:tcBorders>
            <w:vAlign w:val="bottom"/>
          </w:tcPr>
          <w:p w14:paraId="4F17C1A8" w14:textId="77777777" w:rsidR="004C09CB" w:rsidRPr="004B6678" w:rsidRDefault="004C09CB" w:rsidP="004C09CB">
            <w:pPr>
              <w:keepNext/>
              <w:spacing w:before="120" w:after="120"/>
              <w:rPr>
                <w:b/>
                <w:sz w:val="18"/>
                <w:szCs w:val="18"/>
                <w:lang w:val="en-GB" w:eastAsia="en-US"/>
              </w:rPr>
            </w:pPr>
            <w:r w:rsidRPr="004B6678">
              <w:rPr>
                <w:b/>
                <w:sz w:val="18"/>
                <w:szCs w:val="18"/>
                <w:lang w:val="en-GB" w:eastAsia="en-US"/>
              </w:rPr>
              <w:t>Females:</w:t>
            </w:r>
          </w:p>
        </w:tc>
      </w:tr>
      <w:tr w:rsidR="004C09CB" w:rsidRPr="004B6678" w14:paraId="27FEE151" w14:textId="77777777" w:rsidTr="004C09CB">
        <w:trPr>
          <w:cantSplit/>
          <w:jc w:val="center"/>
        </w:trPr>
        <w:tc>
          <w:tcPr>
            <w:tcW w:w="1748" w:type="pct"/>
            <w:tcBorders>
              <w:top w:val="single" w:sz="4" w:space="0" w:color="auto"/>
              <w:left w:val="single" w:sz="4" w:space="0" w:color="auto"/>
              <w:bottom w:val="single" w:sz="4" w:space="0" w:color="auto"/>
              <w:right w:val="single" w:sz="4" w:space="0" w:color="auto"/>
            </w:tcBorders>
            <w:vAlign w:val="center"/>
          </w:tcPr>
          <w:p w14:paraId="4241CE70" w14:textId="77777777" w:rsidR="004C09CB" w:rsidRPr="004B6678" w:rsidRDefault="004C09CB" w:rsidP="004C09CB">
            <w:pPr>
              <w:keepNext/>
              <w:rPr>
                <w:sz w:val="18"/>
                <w:szCs w:val="18"/>
                <w:lang w:val="en-GB" w:eastAsia="en-US"/>
              </w:rPr>
            </w:pPr>
            <w:r w:rsidRPr="004B6678">
              <w:rPr>
                <w:sz w:val="18"/>
                <w:szCs w:val="18"/>
                <w:lang w:val="en-GB" w:eastAsia="en-US"/>
              </w:rPr>
              <w:t xml:space="preserve">Absolute liver weight (g) </w:t>
            </w:r>
            <w:r w:rsidRPr="004B6678">
              <w:rPr>
                <w:sz w:val="18"/>
                <w:szCs w:val="18"/>
                <w:lang w:val="en-GB" w:eastAsia="en-US"/>
              </w:rPr>
              <w:br/>
              <w:t>(% difference)</w:t>
            </w:r>
          </w:p>
        </w:tc>
        <w:tc>
          <w:tcPr>
            <w:tcW w:w="1084" w:type="pct"/>
            <w:tcBorders>
              <w:top w:val="single" w:sz="4" w:space="0" w:color="auto"/>
              <w:left w:val="single" w:sz="4" w:space="0" w:color="auto"/>
              <w:bottom w:val="single" w:sz="4" w:space="0" w:color="auto"/>
              <w:right w:val="single" w:sz="4" w:space="0" w:color="auto"/>
            </w:tcBorders>
            <w:vAlign w:val="center"/>
          </w:tcPr>
          <w:p w14:paraId="71997A79" w14:textId="77777777" w:rsidR="004C09CB" w:rsidRPr="004B6678" w:rsidRDefault="004C09CB" w:rsidP="004C09CB">
            <w:pPr>
              <w:keepNext/>
              <w:jc w:val="center"/>
              <w:rPr>
                <w:sz w:val="18"/>
                <w:szCs w:val="18"/>
                <w:lang w:val="en-GB" w:eastAsia="en-US"/>
              </w:rPr>
            </w:pPr>
            <w:r w:rsidRPr="004B6678">
              <w:rPr>
                <w:sz w:val="18"/>
                <w:szCs w:val="18"/>
                <w:lang w:val="en-GB" w:eastAsia="en-US"/>
              </w:rPr>
              <w:t>6.939</w:t>
            </w:r>
          </w:p>
          <w:p w14:paraId="27FC615B"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1084" w:type="pct"/>
            <w:tcBorders>
              <w:top w:val="single" w:sz="4" w:space="0" w:color="auto"/>
              <w:left w:val="single" w:sz="4" w:space="0" w:color="auto"/>
              <w:bottom w:val="single" w:sz="4" w:space="0" w:color="auto"/>
              <w:right w:val="single" w:sz="4" w:space="0" w:color="auto"/>
            </w:tcBorders>
            <w:vAlign w:val="center"/>
          </w:tcPr>
          <w:p w14:paraId="182F9B08" w14:textId="77777777" w:rsidR="004C09CB" w:rsidRPr="004B6678" w:rsidRDefault="004C09CB" w:rsidP="004C09CB">
            <w:pPr>
              <w:keepNext/>
              <w:jc w:val="center"/>
              <w:rPr>
                <w:sz w:val="18"/>
                <w:szCs w:val="18"/>
                <w:lang w:val="en-GB" w:eastAsia="en-US"/>
              </w:rPr>
            </w:pPr>
            <w:r w:rsidRPr="004B6678">
              <w:rPr>
                <w:sz w:val="18"/>
                <w:szCs w:val="18"/>
                <w:lang w:val="en-GB" w:eastAsia="en-US"/>
              </w:rPr>
              <w:t>6.755</w:t>
            </w:r>
          </w:p>
          <w:p w14:paraId="755B3381" w14:textId="77777777" w:rsidR="004C09CB" w:rsidRPr="004B6678" w:rsidRDefault="004C09CB" w:rsidP="004C09CB">
            <w:pPr>
              <w:keepNext/>
              <w:jc w:val="center"/>
              <w:rPr>
                <w:sz w:val="18"/>
                <w:szCs w:val="18"/>
                <w:lang w:val="en-GB" w:eastAsia="en-US"/>
              </w:rPr>
            </w:pPr>
            <w:r w:rsidRPr="004B6678">
              <w:rPr>
                <w:sz w:val="18"/>
                <w:szCs w:val="18"/>
                <w:lang w:val="en-GB" w:eastAsia="en-US"/>
              </w:rPr>
              <w:t>(-2.7)</w:t>
            </w:r>
          </w:p>
        </w:tc>
        <w:tc>
          <w:tcPr>
            <w:tcW w:w="1084" w:type="pct"/>
            <w:tcBorders>
              <w:top w:val="single" w:sz="4" w:space="0" w:color="auto"/>
              <w:left w:val="single" w:sz="4" w:space="0" w:color="auto"/>
              <w:bottom w:val="single" w:sz="4" w:space="0" w:color="auto"/>
              <w:right w:val="single" w:sz="4" w:space="0" w:color="auto"/>
            </w:tcBorders>
            <w:vAlign w:val="center"/>
          </w:tcPr>
          <w:p w14:paraId="46D3E582" w14:textId="77777777" w:rsidR="004C09CB" w:rsidRPr="004B6678" w:rsidRDefault="004C09CB" w:rsidP="004C09CB">
            <w:pPr>
              <w:keepNext/>
              <w:jc w:val="center"/>
              <w:rPr>
                <w:sz w:val="18"/>
                <w:szCs w:val="18"/>
                <w:lang w:val="en-GB" w:eastAsia="en-US"/>
              </w:rPr>
            </w:pPr>
            <w:r w:rsidRPr="004B6678">
              <w:rPr>
                <w:sz w:val="18"/>
                <w:szCs w:val="18"/>
                <w:lang w:val="en-GB" w:eastAsia="en-US"/>
              </w:rPr>
              <w:t>6.146</w:t>
            </w:r>
            <w:r w:rsidRPr="004B6678">
              <w:rPr>
                <w:sz w:val="18"/>
                <w:szCs w:val="18"/>
                <w:vertAlign w:val="superscript"/>
                <w:lang w:val="en-GB" w:eastAsia="en-US"/>
              </w:rPr>
              <w:t>b</w:t>
            </w:r>
          </w:p>
          <w:p w14:paraId="4A1879A1" w14:textId="77777777" w:rsidR="004C09CB" w:rsidRPr="004B6678" w:rsidRDefault="004C09CB" w:rsidP="004C09CB">
            <w:pPr>
              <w:keepNext/>
              <w:jc w:val="center"/>
              <w:rPr>
                <w:sz w:val="18"/>
                <w:szCs w:val="18"/>
                <w:lang w:val="en-GB" w:eastAsia="en-US"/>
              </w:rPr>
            </w:pPr>
            <w:r w:rsidRPr="004B6678">
              <w:rPr>
                <w:sz w:val="18"/>
                <w:szCs w:val="18"/>
                <w:lang w:val="en-GB" w:eastAsia="en-US"/>
              </w:rPr>
              <w:t>(-11.4)</w:t>
            </w:r>
          </w:p>
        </w:tc>
      </w:tr>
      <w:tr w:rsidR="004C09CB" w:rsidRPr="004B6678" w14:paraId="42B93BC3" w14:textId="77777777" w:rsidTr="004C09CB">
        <w:trPr>
          <w:cantSplit/>
          <w:jc w:val="center"/>
        </w:trPr>
        <w:tc>
          <w:tcPr>
            <w:tcW w:w="1748" w:type="pct"/>
            <w:tcBorders>
              <w:top w:val="single" w:sz="4" w:space="0" w:color="auto"/>
              <w:left w:val="single" w:sz="4" w:space="0" w:color="auto"/>
              <w:bottom w:val="single" w:sz="4" w:space="0" w:color="auto"/>
              <w:right w:val="single" w:sz="4" w:space="0" w:color="auto"/>
            </w:tcBorders>
            <w:vAlign w:val="center"/>
          </w:tcPr>
          <w:p w14:paraId="7816B35E" w14:textId="77777777" w:rsidR="004C09CB" w:rsidRPr="004B6678" w:rsidRDefault="004C09CB" w:rsidP="004C09CB">
            <w:pPr>
              <w:keepNext/>
              <w:rPr>
                <w:sz w:val="18"/>
                <w:szCs w:val="18"/>
                <w:lang w:val="en-GB" w:eastAsia="en-US"/>
              </w:rPr>
            </w:pPr>
            <w:proofErr w:type="spellStart"/>
            <w:r w:rsidRPr="004B6678">
              <w:rPr>
                <w:sz w:val="18"/>
                <w:szCs w:val="18"/>
                <w:lang w:val="en-GB" w:eastAsia="en-US"/>
              </w:rPr>
              <w:t>Relative</w:t>
            </w:r>
            <w:r w:rsidRPr="004B6678">
              <w:rPr>
                <w:sz w:val="18"/>
                <w:szCs w:val="18"/>
                <w:vertAlign w:val="superscript"/>
                <w:lang w:val="en-GB" w:eastAsia="en-US"/>
              </w:rPr>
              <w:t>a</w:t>
            </w:r>
            <w:proofErr w:type="spellEnd"/>
            <w:r w:rsidRPr="004B6678">
              <w:rPr>
                <w:sz w:val="18"/>
                <w:szCs w:val="18"/>
                <w:lang w:val="en-GB" w:eastAsia="en-US"/>
              </w:rPr>
              <w:t xml:space="preserve"> liver weight </w:t>
            </w:r>
            <w:r w:rsidRPr="004B6678">
              <w:rPr>
                <w:sz w:val="18"/>
                <w:szCs w:val="18"/>
                <w:lang w:val="en-GB" w:eastAsia="en-US"/>
              </w:rPr>
              <w:br/>
              <w:t>(% difference)</w:t>
            </w:r>
          </w:p>
        </w:tc>
        <w:tc>
          <w:tcPr>
            <w:tcW w:w="1084" w:type="pct"/>
            <w:tcBorders>
              <w:top w:val="single" w:sz="4" w:space="0" w:color="auto"/>
              <w:left w:val="single" w:sz="4" w:space="0" w:color="auto"/>
              <w:bottom w:val="single" w:sz="4" w:space="0" w:color="auto"/>
              <w:right w:val="single" w:sz="4" w:space="0" w:color="auto"/>
            </w:tcBorders>
            <w:vAlign w:val="center"/>
          </w:tcPr>
          <w:p w14:paraId="19EC2047" w14:textId="77777777" w:rsidR="004C09CB" w:rsidRPr="004B6678" w:rsidRDefault="004C09CB" w:rsidP="004C09CB">
            <w:pPr>
              <w:keepNext/>
              <w:jc w:val="center"/>
              <w:rPr>
                <w:sz w:val="18"/>
                <w:szCs w:val="18"/>
                <w:lang w:val="en-GB" w:eastAsia="en-US"/>
              </w:rPr>
            </w:pPr>
            <w:r w:rsidRPr="004B6678">
              <w:rPr>
                <w:sz w:val="18"/>
                <w:szCs w:val="18"/>
                <w:lang w:val="en-GB" w:eastAsia="en-US"/>
              </w:rPr>
              <w:t>3.195</w:t>
            </w:r>
          </w:p>
          <w:p w14:paraId="129EF27A"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1084" w:type="pct"/>
            <w:tcBorders>
              <w:top w:val="single" w:sz="4" w:space="0" w:color="auto"/>
              <w:left w:val="single" w:sz="4" w:space="0" w:color="auto"/>
              <w:bottom w:val="single" w:sz="4" w:space="0" w:color="auto"/>
              <w:right w:val="single" w:sz="4" w:space="0" w:color="auto"/>
            </w:tcBorders>
            <w:vAlign w:val="center"/>
          </w:tcPr>
          <w:p w14:paraId="76C8EC03" w14:textId="77777777" w:rsidR="004C09CB" w:rsidRPr="004B6678" w:rsidRDefault="004C09CB" w:rsidP="004C09CB">
            <w:pPr>
              <w:keepNext/>
              <w:jc w:val="center"/>
              <w:rPr>
                <w:sz w:val="18"/>
                <w:szCs w:val="18"/>
                <w:lang w:val="en-GB" w:eastAsia="en-US"/>
              </w:rPr>
            </w:pPr>
            <w:r w:rsidRPr="004B6678">
              <w:rPr>
                <w:sz w:val="18"/>
                <w:szCs w:val="18"/>
                <w:lang w:val="en-GB" w:eastAsia="en-US"/>
              </w:rPr>
              <w:t>3.262</w:t>
            </w:r>
          </w:p>
          <w:p w14:paraId="15132A0D" w14:textId="77777777" w:rsidR="004C09CB" w:rsidRPr="004B6678" w:rsidRDefault="004C09CB" w:rsidP="004C09CB">
            <w:pPr>
              <w:keepNext/>
              <w:jc w:val="center"/>
              <w:rPr>
                <w:sz w:val="18"/>
                <w:szCs w:val="18"/>
                <w:lang w:val="en-GB" w:eastAsia="en-US"/>
              </w:rPr>
            </w:pPr>
            <w:r w:rsidRPr="004B6678">
              <w:rPr>
                <w:sz w:val="18"/>
                <w:szCs w:val="18"/>
                <w:lang w:val="en-GB" w:eastAsia="en-US"/>
              </w:rPr>
              <w:t>(2.1)</w:t>
            </w:r>
          </w:p>
        </w:tc>
        <w:tc>
          <w:tcPr>
            <w:tcW w:w="1084" w:type="pct"/>
            <w:tcBorders>
              <w:top w:val="single" w:sz="4" w:space="0" w:color="auto"/>
              <w:left w:val="single" w:sz="4" w:space="0" w:color="auto"/>
              <w:bottom w:val="single" w:sz="4" w:space="0" w:color="auto"/>
              <w:right w:val="single" w:sz="4" w:space="0" w:color="auto"/>
            </w:tcBorders>
            <w:vAlign w:val="center"/>
          </w:tcPr>
          <w:p w14:paraId="1B40EB0C" w14:textId="77777777" w:rsidR="004C09CB" w:rsidRPr="004B6678" w:rsidRDefault="004C09CB" w:rsidP="004C09CB">
            <w:pPr>
              <w:keepNext/>
              <w:jc w:val="center"/>
              <w:rPr>
                <w:sz w:val="18"/>
                <w:szCs w:val="18"/>
                <w:lang w:val="en-GB" w:eastAsia="en-US"/>
              </w:rPr>
            </w:pPr>
            <w:r w:rsidRPr="004B6678">
              <w:rPr>
                <w:sz w:val="18"/>
                <w:szCs w:val="18"/>
                <w:lang w:val="en-GB" w:eastAsia="en-US"/>
              </w:rPr>
              <w:t>3.465</w:t>
            </w:r>
            <w:r w:rsidRPr="004B6678">
              <w:rPr>
                <w:sz w:val="18"/>
                <w:szCs w:val="18"/>
                <w:vertAlign w:val="superscript"/>
                <w:lang w:val="en-GB" w:eastAsia="en-US"/>
              </w:rPr>
              <w:t>b</w:t>
            </w:r>
          </w:p>
          <w:p w14:paraId="2485F949" w14:textId="77777777" w:rsidR="004C09CB" w:rsidRPr="004B6678" w:rsidRDefault="004C09CB" w:rsidP="004C09CB">
            <w:pPr>
              <w:keepNext/>
              <w:jc w:val="center"/>
              <w:rPr>
                <w:sz w:val="18"/>
                <w:szCs w:val="18"/>
                <w:lang w:val="en-GB" w:eastAsia="en-US"/>
              </w:rPr>
            </w:pPr>
            <w:r w:rsidRPr="004B6678">
              <w:rPr>
                <w:sz w:val="18"/>
                <w:szCs w:val="18"/>
                <w:lang w:val="en-GB" w:eastAsia="en-US"/>
              </w:rPr>
              <w:t>(8.4)</w:t>
            </w:r>
          </w:p>
        </w:tc>
      </w:tr>
      <w:tr w:rsidR="004C09CB" w:rsidRPr="004B6678" w14:paraId="4B9226FD" w14:textId="77777777" w:rsidTr="004C09CB">
        <w:trPr>
          <w:cantSplit/>
          <w:jc w:val="center"/>
        </w:trPr>
        <w:tc>
          <w:tcPr>
            <w:tcW w:w="1748" w:type="pct"/>
            <w:tcBorders>
              <w:top w:val="single" w:sz="4" w:space="0" w:color="auto"/>
              <w:left w:val="single" w:sz="4" w:space="0" w:color="auto"/>
              <w:bottom w:val="single" w:sz="4" w:space="0" w:color="auto"/>
              <w:right w:val="single" w:sz="4" w:space="0" w:color="auto"/>
            </w:tcBorders>
            <w:vAlign w:val="center"/>
          </w:tcPr>
          <w:p w14:paraId="5736844D" w14:textId="77777777" w:rsidR="004C09CB" w:rsidRPr="004B6678" w:rsidRDefault="004C09CB" w:rsidP="004C09CB">
            <w:pPr>
              <w:keepNext/>
              <w:rPr>
                <w:sz w:val="18"/>
                <w:szCs w:val="18"/>
                <w:lang w:val="en-GB" w:eastAsia="en-US"/>
              </w:rPr>
            </w:pPr>
            <w:r w:rsidRPr="004B6678">
              <w:rPr>
                <w:sz w:val="18"/>
                <w:szCs w:val="18"/>
                <w:lang w:val="en-GB" w:eastAsia="en-US"/>
              </w:rPr>
              <w:t xml:space="preserve">Liver to brain weight </w:t>
            </w:r>
            <w:r w:rsidRPr="004B6678">
              <w:rPr>
                <w:sz w:val="18"/>
                <w:szCs w:val="18"/>
                <w:lang w:val="en-GB" w:eastAsia="en-US"/>
              </w:rPr>
              <w:br/>
              <w:t>(% difference)</w:t>
            </w:r>
          </w:p>
        </w:tc>
        <w:tc>
          <w:tcPr>
            <w:tcW w:w="1084" w:type="pct"/>
            <w:tcBorders>
              <w:top w:val="single" w:sz="4" w:space="0" w:color="auto"/>
              <w:left w:val="single" w:sz="4" w:space="0" w:color="auto"/>
              <w:bottom w:val="single" w:sz="4" w:space="0" w:color="auto"/>
              <w:right w:val="single" w:sz="4" w:space="0" w:color="auto"/>
            </w:tcBorders>
            <w:vAlign w:val="center"/>
          </w:tcPr>
          <w:p w14:paraId="617E5D5B" w14:textId="77777777" w:rsidR="004C09CB" w:rsidRPr="004B6678" w:rsidRDefault="004C09CB" w:rsidP="004C09CB">
            <w:pPr>
              <w:keepNext/>
              <w:jc w:val="center"/>
              <w:rPr>
                <w:sz w:val="18"/>
                <w:szCs w:val="18"/>
                <w:lang w:val="en-GB" w:eastAsia="en-US"/>
              </w:rPr>
            </w:pPr>
            <w:r w:rsidRPr="004B6678">
              <w:rPr>
                <w:sz w:val="18"/>
                <w:szCs w:val="18"/>
                <w:lang w:val="en-GB" w:eastAsia="en-US"/>
              </w:rPr>
              <w:t>384.858</w:t>
            </w:r>
          </w:p>
          <w:p w14:paraId="47D04EAA" w14:textId="77777777" w:rsidR="004C09CB" w:rsidRPr="004B6678" w:rsidRDefault="004C09CB" w:rsidP="004C09CB">
            <w:pPr>
              <w:keepNext/>
              <w:jc w:val="center"/>
              <w:rPr>
                <w:sz w:val="18"/>
                <w:szCs w:val="18"/>
                <w:lang w:val="en-GB" w:eastAsia="en-US"/>
              </w:rPr>
            </w:pPr>
            <w:r w:rsidRPr="004B6678">
              <w:rPr>
                <w:sz w:val="18"/>
                <w:szCs w:val="18"/>
                <w:lang w:val="en-GB" w:eastAsia="en-US"/>
              </w:rPr>
              <w:t>(control)</w:t>
            </w:r>
          </w:p>
        </w:tc>
        <w:tc>
          <w:tcPr>
            <w:tcW w:w="1084" w:type="pct"/>
            <w:tcBorders>
              <w:top w:val="single" w:sz="4" w:space="0" w:color="auto"/>
              <w:left w:val="single" w:sz="4" w:space="0" w:color="auto"/>
              <w:bottom w:val="single" w:sz="4" w:space="0" w:color="auto"/>
              <w:right w:val="single" w:sz="4" w:space="0" w:color="auto"/>
            </w:tcBorders>
            <w:vAlign w:val="center"/>
          </w:tcPr>
          <w:p w14:paraId="1D66AB19" w14:textId="77777777" w:rsidR="004C09CB" w:rsidRPr="004B6678" w:rsidRDefault="004C09CB" w:rsidP="004C09CB">
            <w:pPr>
              <w:keepNext/>
              <w:jc w:val="center"/>
              <w:rPr>
                <w:sz w:val="18"/>
                <w:szCs w:val="18"/>
                <w:lang w:val="en-GB" w:eastAsia="en-US"/>
              </w:rPr>
            </w:pPr>
            <w:r w:rsidRPr="004B6678">
              <w:rPr>
                <w:sz w:val="18"/>
                <w:szCs w:val="18"/>
                <w:lang w:val="en-GB" w:eastAsia="en-US"/>
              </w:rPr>
              <w:t>379.377</w:t>
            </w:r>
          </w:p>
          <w:p w14:paraId="06BEA1AC" w14:textId="77777777" w:rsidR="004C09CB" w:rsidRPr="004B6678" w:rsidRDefault="004C09CB" w:rsidP="004C09CB">
            <w:pPr>
              <w:keepNext/>
              <w:jc w:val="center"/>
              <w:rPr>
                <w:sz w:val="18"/>
                <w:szCs w:val="18"/>
                <w:lang w:val="en-GB" w:eastAsia="en-US"/>
              </w:rPr>
            </w:pPr>
            <w:r w:rsidRPr="004B6678">
              <w:rPr>
                <w:sz w:val="18"/>
                <w:szCs w:val="18"/>
                <w:lang w:val="en-GB" w:eastAsia="en-US"/>
              </w:rPr>
              <w:t>(-1.4)</w:t>
            </w:r>
          </w:p>
        </w:tc>
        <w:tc>
          <w:tcPr>
            <w:tcW w:w="1084" w:type="pct"/>
            <w:tcBorders>
              <w:top w:val="single" w:sz="4" w:space="0" w:color="auto"/>
              <w:left w:val="single" w:sz="4" w:space="0" w:color="auto"/>
              <w:bottom w:val="single" w:sz="4" w:space="0" w:color="auto"/>
              <w:right w:val="single" w:sz="4" w:space="0" w:color="auto"/>
            </w:tcBorders>
            <w:vAlign w:val="center"/>
          </w:tcPr>
          <w:p w14:paraId="5A4CF0D1" w14:textId="77777777" w:rsidR="004C09CB" w:rsidRPr="004B6678" w:rsidRDefault="004C09CB" w:rsidP="004C09CB">
            <w:pPr>
              <w:keepNext/>
              <w:jc w:val="center"/>
              <w:rPr>
                <w:sz w:val="18"/>
                <w:szCs w:val="18"/>
                <w:lang w:val="en-GB" w:eastAsia="en-US"/>
              </w:rPr>
            </w:pPr>
            <w:r w:rsidRPr="004B6678">
              <w:rPr>
                <w:sz w:val="18"/>
                <w:szCs w:val="18"/>
                <w:lang w:val="en-GB" w:eastAsia="en-US"/>
              </w:rPr>
              <w:t>344.246</w:t>
            </w:r>
            <w:r w:rsidRPr="004B6678">
              <w:rPr>
                <w:sz w:val="18"/>
                <w:szCs w:val="18"/>
                <w:vertAlign w:val="superscript"/>
                <w:lang w:val="en-GB" w:eastAsia="en-US"/>
              </w:rPr>
              <w:t>b</w:t>
            </w:r>
          </w:p>
          <w:p w14:paraId="54BF57A5" w14:textId="77777777" w:rsidR="004C09CB" w:rsidRPr="004B6678" w:rsidRDefault="004C09CB" w:rsidP="004C09CB">
            <w:pPr>
              <w:keepNext/>
              <w:jc w:val="center"/>
              <w:rPr>
                <w:sz w:val="18"/>
                <w:szCs w:val="18"/>
                <w:lang w:val="en-GB" w:eastAsia="en-US"/>
              </w:rPr>
            </w:pPr>
            <w:r w:rsidRPr="004B6678">
              <w:rPr>
                <w:sz w:val="18"/>
                <w:szCs w:val="18"/>
                <w:lang w:val="en-GB" w:eastAsia="en-US"/>
              </w:rPr>
              <w:t>(-10.6)</w:t>
            </w:r>
          </w:p>
        </w:tc>
      </w:tr>
      <w:tr w:rsidR="004C09CB" w:rsidRPr="004B6678" w14:paraId="1C6BD06C" w14:textId="77777777" w:rsidTr="004C09CB">
        <w:trPr>
          <w:cantSplit/>
          <w:jc w:val="center"/>
        </w:trPr>
        <w:tc>
          <w:tcPr>
            <w:tcW w:w="5000" w:type="pct"/>
            <w:gridSpan w:val="4"/>
            <w:tcBorders>
              <w:top w:val="single" w:sz="4" w:space="0" w:color="auto"/>
            </w:tcBorders>
            <w:vAlign w:val="center"/>
          </w:tcPr>
          <w:p w14:paraId="40EE8DC7" w14:textId="77777777" w:rsidR="004C09CB" w:rsidRPr="004B6678" w:rsidRDefault="004C09CB" w:rsidP="004C09CB">
            <w:pPr>
              <w:tabs>
                <w:tab w:val="left" w:pos="384"/>
                <w:tab w:val="left" w:pos="6390"/>
              </w:tabs>
              <w:spacing w:line="240" w:lineRule="exact"/>
              <w:ind w:left="384" w:hanging="384"/>
              <w:rPr>
                <w:sz w:val="18"/>
                <w:szCs w:val="18"/>
                <w:lang w:val="en-GB" w:eastAsia="en-US"/>
              </w:rPr>
            </w:pPr>
            <w:r w:rsidRPr="004B6678">
              <w:rPr>
                <w:sz w:val="18"/>
                <w:szCs w:val="18"/>
                <w:vertAlign w:val="superscript"/>
                <w:lang w:val="en-GB" w:eastAsia="en-US"/>
              </w:rPr>
              <w:t>a</w:t>
            </w:r>
            <w:r w:rsidRPr="004B6678">
              <w:rPr>
                <w:sz w:val="18"/>
                <w:szCs w:val="18"/>
                <w:lang w:val="en-GB" w:eastAsia="en-US"/>
              </w:rPr>
              <w:tab/>
              <w:t>Relative weight is defined as the organ to body weight ratio.</w:t>
            </w:r>
          </w:p>
          <w:p w14:paraId="1AC1EB47" w14:textId="77777777" w:rsidR="004C09CB" w:rsidRPr="004B6678" w:rsidRDefault="004C09CB" w:rsidP="004C09CB">
            <w:pPr>
              <w:tabs>
                <w:tab w:val="left" w:pos="384"/>
                <w:tab w:val="left" w:pos="6390"/>
              </w:tabs>
              <w:spacing w:line="240" w:lineRule="exact"/>
              <w:ind w:left="384" w:hanging="384"/>
              <w:rPr>
                <w:sz w:val="18"/>
                <w:szCs w:val="18"/>
                <w:lang w:val="en-GB" w:eastAsia="en-US"/>
              </w:rPr>
            </w:pPr>
            <w:r w:rsidRPr="004B6678">
              <w:rPr>
                <w:sz w:val="18"/>
                <w:szCs w:val="18"/>
                <w:vertAlign w:val="superscript"/>
                <w:lang w:val="en-GB" w:eastAsia="en-US"/>
              </w:rPr>
              <w:t>b</w:t>
            </w:r>
            <w:r w:rsidRPr="004B6678">
              <w:rPr>
                <w:sz w:val="18"/>
                <w:szCs w:val="18"/>
                <w:lang w:val="en-GB" w:eastAsia="en-US"/>
              </w:rPr>
              <w:tab/>
              <w:t>Significantly different from control by the Dunnett 2</w:t>
            </w:r>
            <w:r w:rsidRPr="004B6678">
              <w:rPr>
                <w:sz w:val="18"/>
                <w:szCs w:val="18"/>
                <w:lang w:val="en-GB" w:eastAsia="en-US"/>
              </w:rPr>
              <w:noBreakHyphen/>
              <w:t>sided criteria, p &lt;0.05.</w:t>
            </w:r>
          </w:p>
        </w:tc>
      </w:tr>
    </w:tbl>
    <w:p w14:paraId="6F27799A" w14:textId="77777777" w:rsidR="004C09CB" w:rsidRPr="004C09CB" w:rsidRDefault="004C09CB" w:rsidP="004B6678">
      <w:pPr>
        <w:ind w:left="862"/>
        <w:jc w:val="both"/>
        <w:rPr>
          <w:sz w:val="20"/>
          <w:szCs w:val="20"/>
          <w:lang w:val="en-GB" w:eastAsia="en-US"/>
        </w:rPr>
      </w:pPr>
    </w:p>
    <w:p w14:paraId="5870F5E4" w14:textId="77777777" w:rsidR="004C09CB" w:rsidRPr="004C09CB" w:rsidRDefault="004C09CB" w:rsidP="004C09CB">
      <w:pPr>
        <w:keepNext/>
        <w:tabs>
          <w:tab w:val="left" w:pos="837"/>
        </w:tabs>
        <w:spacing w:after="80"/>
        <w:ind w:left="446"/>
        <w:jc w:val="both"/>
        <w:rPr>
          <w:szCs w:val="20"/>
          <w:lang w:val="en-GB" w:eastAsia="en-US"/>
        </w:rPr>
      </w:pPr>
      <w:r w:rsidRPr="004C09CB">
        <w:rPr>
          <w:szCs w:val="20"/>
          <w:lang w:val="en-GB" w:eastAsia="en-US"/>
        </w:rPr>
        <w:t>2.</w:t>
      </w:r>
      <w:r w:rsidRPr="004C09CB">
        <w:rPr>
          <w:szCs w:val="20"/>
          <w:lang w:val="en-GB" w:eastAsia="en-US"/>
        </w:rPr>
        <w:tab/>
        <w:t>Gross pathology and histopathology</w:t>
      </w:r>
    </w:p>
    <w:p w14:paraId="009609DE" w14:textId="77777777" w:rsidR="004C09CB" w:rsidRPr="004C09CB" w:rsidRDefault="004C09CB" w:rsidP="004C09CB">
      <w:pPr>
        <w:spacing w:after="240"/>
        <w:ind w:left="864"/>
        <w:jc w:val="both"/>
        <w:rPr>
          <w:szCs w:val="20"/>
          <w:lang w:val="en-GB" w:eastAsia="en-US"/>
        </w:rPr>
      </w:pPr>
      <w:r w:rsidRPr="004C09CB">
        <w:rPr>
          <w:szCs w:val="20"/>
          <w:lang w:val="en-GB" w:eastAsia="en-US"/>
        </w:rPr>
        <w:t>No test substance</w:t>
      </w:r>
      <w:r w:rsidRPr="004C09CB">
        <w:rPr>
          <w:szCs w:val="20"/>
          <w:lang w:val="en-GB" w:eastAsia="en-US"/>
        </w:rPr>
        <w:noBreakHyphen/>
        <w:t>related gross lesions were observed at necropsy.</w:t>
      </w:r>
    </w:p>
    <w:p w14:paraId="17053B8E" w14:textId="77777777" w:rsidR="004C09CB" w:rsidRPr="004C09CB" w:rsidRDefault="004C09CB" w:rsidP="004C09CB">
      <w:pPr>
        <w:spacing w:after="240"/>
        <w:ind w:left="864"/>
        <w:jc w:val="both"/>
        <w:rPr>
          <w:szCs w:val="20"/>
          <w:lang w:val="en-GB" w:eastAsia="en-US"/>
        </w:rPr>
      </w:pPr>
      <w:r w:rsidRPr="004C09CB">
        <w:rPr>
          <w:szCs w:val="20"/>
          <w:lang w:val="en-GB" w:eastAsia="en-US"/>
        </w:rPr>
        <w:t>Adverse test substance-related effects were limited to microscopic findings in the nose of males and females in both treated groups (150 and 350 ppm).  These changes were characterised by degeneration of olfactory epithelium and, less commonly, by focal erosion or ulceration of the olfactory epithelium.  Non</w:t>
      </w:r>
      <w:r w:rsidRPr="004C09CB">
        <w:rPr>
          <w:szCs w:val="20"/>
          <w:lang w:val="en-GB" w:eastAsia="en-US"/>
        </w:rPr>
        <w:noBreakHyphen/>
        <w:t>adverse test substance-related findings in the liver of 350 ppm males and females, associated with induction of liver metabolising enzymes, included increased liver weight relative to body weight and, in males only, minimal centrilobular hepatocellular hypertrophy.  A minimal increase in the normal background levels of autophagic vacuoles in the pancreas of males and females at 350 ppm was considered to represent a non-adverse secondary response to decrements in body weight observed at this dietary concentration.  All other histopathological observations in this study were consistent with normal background lesions of rats of this age and strain.</w:t>
      </w:r>
    </w:p>
    <w:tbl>
      <w:tblPr>
        <w:tblW w:w="5000" w:type="pct"/>
        <w:jc w:val="center"/>
        <w:tblLook w:val="0000" w:firstRow="0" w:lastRow="0" w:firstColumn="0" w:lastColumn="0" w:noHBand="0" w:noVBand="0"/>
      </w:tblPr>
      <w:tblGrid>
        <w:gridCol w:w="3807"/>
        <w:gridCol w:w="1851"/>
        <w:gridCol w:w="1851"/>
        <w:gridCol w:w="1851"/>
      </w:tblGrid>
      <w:tr w:rsidR="004C09CB" w:rsidRPr="004B6678" w14:paraId="762B86CB" w14:textId="77777777" w:rsidTr="004C09CB">
        <w:trPr>
          <w:cantSplit/>
          <w:jc w:val="center"/>
        </w:trPr>
        <w:tc>
          <w:tcPr>
            <w:tcW w:w="5000" w:type="pct"/>
            <w:gridSpan w:val="4"/>
            <w:tcBorders>
              <w:bottom w:val="single" w:sz="4" w:space="0" w:color="auto"/>
            </w:tcBorders>
          </w:tcPr>
          <w:p w14:paraId="3ECA6904" w14:textId="77777777" w:rsidR="004C09CB" w:rsidRPr="004B6678" w:rsidRDefault="004C09CB" w:rsidP="004B6678">
            <w:pPr>
              <w:keepNext/>
              <w:rPr>
                <w:b/>
                <w:sz w:val="20"/>
                <w:szCs w:val="20"/>
                <w:lang w:val="en-GB" w:eastAsia="en-US"/>
              </w:rPr>
            </w:pPr>
            <w:bookmarkStart w:id="1307" w:name="_Toc67365299"/>
            <w:bookmarkStart w:id="1308" w:name="_Toc83181657"/>
            <w:r w:rsidRPr="004B6678">
              <w:rPr>
                <w:b/>
                <w:sz w:val="20"/>
                <w:szCs w:val="20"/>
                <w:lang w:val="en-GB" w:eastAsia="en-US"/>
              </w:rPr>
              <w:t>Table </w:t>
            </w:r>
            <w:r w:rsidRPr="004B6678">
              <w:rPr>
                <w:b/>
                <w:sz w:val="20"/>
                <w:szCs w:val="20"/>
                <w:lang w:val="en-GB" w:eastAsia="en-US"/>
              </w:rPr>
              <w:fldChar w:fldCharType="begin"/>
            </w:r>
            <w:r w:rsidRPr="004B6678">
              <w:rPr>
                <w:b/>
                <w:sz w:val="20"/>
                <w:szCs w:val="20"/>
                <w:lang w:val="en-GB" w:eastAsia="en-US"/>
              </w:rPr>
              <w:instrText xml:space="preserve"> SEQ Table \* ARABIC </w:instrText>
            </w:r>
            <w:r w:rsidRPr="004B6678">
              <w:rPr>
                <w:b/>
                <w:sz w:val="20"/>
                <w:szCs w:val="20"/>
                <w:lang w:val="en-GB" w:eastAsia="en-US"/>
              </w:rPr>
              <w:fldChar w:fldCharType="separate"/>
            </w:r>
            <w:r w:rsidR="003C2813">
              <w:rPr>
                <w:b/>
                <w:noProof/>
                <w:sz w:val="20"/>
                <w:szCs w:val="20"/>
                <w:lang w:val="en-GB" w:eastAsia="en-US"/>
              </w:rPr>
              <w:t>15</w:t>
            </w:r>
            <w:r w:rsidRPr="004B6678">
              <w:rPr>
                <w:b/>
                <w:sz w:val="20"/>
                <w:szCs w:val="20"/>
                <w:lang w:val="en-GB" w:eastAsia="en-US"/>
              </w:rPr>
              <w:fldChar w:fldCharType="end"/>
            </w:r>
            <w:r w:rsidR="00C86652" w:rsidRPr="004B6678">
              <w:rPr>
                <w:b/>
                <w:sz w:val="20"/>
                <w:szCs w:val="20"/>
                <w:lang w:val="en-GB" w:eastAsia="en-US"/>
              </w:rPr>
              <w:t xml:space="preserve"> : </w:t>
            </w:r>
            <w:r w:rsidRPr="004B6678">
              <w:rPr>
                <w:b/>
                <w:sz w:val="20"/>
                <w:szCs w:val="20"/>
                <w:lang w:val="en-GB" w:eastAsia="en-US"/>
              </w:rPr>
              <w:t>28-Day feeding study in rats:  Incidences of microscopic effects</w:t>
            </w:r>
            <w:bookmarkEnd w:id="1307"/>
            <w:bookmarkEnd w:id="1308"/>
            <w:r w:rsidRPr="004B6678">
              <w:rPr>
                <w:b/>
                <w:sz w:val="20"/>
                <w:szCs w:val="20"/>
                <w:lang w:val="en-GB" w:eastAsia="en-US"/>
              </w:rPr>
              <w:t xml:space="preserve"> </w:t>
            </w:r>
          </w:p>
        </w:tc>
      </w:tr>
      <w:tr w:rsidR="004C09CB" w:rsidRPr="004B6678" w14:paraId="3DD19E65" w14:textId="77777777" w:rsidTr="004C09CB">
        <w:trPr>
          <w:cantSplit/>
          <w:jc w:val="center"/>
        </w:trPr>
        <w:tc>
          <w:tcPr>
            <w:tcW w:w="2033" w:type="pct"/>
            <w:tcBorders>
              <w:top w:val="single" w:sz="4" w:space="0" w:color="auto"/>
              <w:left w:val="single" w:sz="4" w:space="0" w:color="auto"/>
              <w:bottom w:val="single" w:sz="4" w:space="0" w:color="auto"/>
              <w:right w:val="single" w:sz="4" w:space="0" w:color="auto"/>
            </w:tcBorders>
            <w:vAlign w:val="bottom"/>
          </w:tcPr>
          <w:p w14:paraId="7EDF1513"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IN-M2G98 (ppm):</w:t>
            </w:r>
          </w:p>
        </w:tc>
        <w:tc>
          <w:tcPr>
            <w:tcW w:w="989" w:type="pct"/>
            <w:tcBorders>
              <w:top w:val="single" w:sz="4" w:space="0" w:color="auto"/>
              <w:left w:val="single" w:sz="4" w:space="0" w:color="auto"/>
              <w:bottom w:val="single" w:sz="4" w:space="0" w:color="auto"/>
              <w:right w:val="single" w:sz="4" w:space="0" w:color="auto"/>
            </w:tcBorders>
            <w:vAlign w:val="bottom"/>
          </w:tcPr>
          <w:p w14:paraId="4F387981"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0</w:t>
            </w:r>
          </w:p>
        </w:tc>
        <w:tc>
          <w:tcPr>
            <w:tcW w:w="989" w:type="pct"/>
            <w:tcBorders>
              <w:top w:val="single" w:sz="4" w:space="0" w:color="auto"/>
              <w:left w:val="single" w:sz="4" w:space="0" w:color="auto"/>
              <w:bottom w:val="single" w:sz="4" w:space="0" w:color="auto"/>
              <w:right w:val="single" w:sz="4" w:space="0" w:color="auto"/>
            </w:tcBorders>
            <w:vAlign w:val="bottom"/>
          </w:tcPr>
          <w:p w14:paraId="449A3097"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150</w:t>
            </w:r>
          </w:p>
        </w:tc>
        <w:tc>
          <w:tcPr>
            <w:tcW w:w="989" w:type="pct"/>
            <w:tcBorders>
              <w:top w:val="single" w:sz="4" w:space="0" w:color="auto"/>
              <w:left w:val="single" w:sz="4" w:space="0" w:color="auto"/>
              <w:bottom w:val="single" w:sz="4" w:space="0" w:color="auto"/>
              <w:right w:val="single" w:sz="4" w:space="0" w:color="auto"/>
            </w:tcBorders>
            <w:vAlign w:val="bottom"/>
          </w:tcPr>
          <w:p w14:paraId="6A46EBD1"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350</w:t>
            </w:r>
          </w:p>
        </w:tc>
      </w:tr>
      <w:tr w:rsidR="004C09CB" w:rsidRPr="004B6678" w14:paraId="2821D5F2" w14:textId="77777777" w:rsidTr="004C09CB">
        <w:trPr>
          <w:cantSplit/>
          <w:jc w:val="center"/>
        </w:trPr>
        <w:tc>
          <w:tcPr>
            <w:tcW w:w="2033" w:type="pct"/>
            <w:tcBorders>
              <w:top w:val="single" w:sz="4" w:space="0" w:color="auto"/>
              <w:left w:val="single" w:sz="4" w:space="0" w:color="auto"/>
              <w:bottom w:val="single" w:sz="4" w:space="0" w:color="auto"/>
              <w:right w:val="single" w:sz="4" w:space="0" w:color="auto"/>
            </w:tcBorders>
            <w:vAlign w:val="bottom"/>
          </w:tcPr>
          <w:p w14:paraId="2DB670FE"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Number of rats/group:</w:t>
            </w:r>
          </w:p>
        </w:tc>
        <w:tc>
          <w:tcPr>
            <w:tcW w:w="989" w:type="pct"/>
            <w:tcBorders>
              <w:top w:val="single" w:sz="4" w:space="0" w:color="auto"/>
              <w:left w:val="single" w:sz="4" w:space="0" w:color="auto"/>
              <w:bottom w:val="single" w:sz="4" w:space="0" w:color="auto"/>
              <w:right w:val="single" w:sz="4" w:space="0" w:color="auto"/>
            </w:tcBorders>
            <w:vAlign w:val="bottom"/>
          </w:tcPr>
          <w:p w14:paraId="4B19941E"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20</w:t>
            </w:r>
          </w:p>
        </w:tc>
        <w:tc>
          <w:tcPr>
            <w:tcW w:w="989" w:type="pct"/>
            <w:tcBorders>
              <w:top w:val="single" w:sz="4" w:space="0" w:color="auto"/>
              <w:left w:val="single" w:sz="4" w:space="0" w:color="auto"/>
              <w:bottom w:val="single" w:sz="4" w:space="0" w:color="auto"/>
              <w:right w:val="single" w:sz="4" w:space="0" w:color="auto"/>
            </w:tcBorders>
            <w:vAlign w:val="bottom"/>
          </w:tcPr>
          <w:p w14:paraId="2F54268E"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20</w:t>
            </w:r>
          </w:p>
        </w:tc>
        <w:tc>
          <w:tcPr>
            <w:tcW w:w="989" w:type="pct"/>
            <w:tcBorders>
              <w:top w:val="single" w:sz="4" w:space="0" w:color="auto"/>
              <w:left w:val="single" w:sz="4" w:space="0" w:color="auto"/>
              <w:bottom w:val="single" w:sz="4" w:space="0" w:color="auto"/>
              <w:right w:val="single" w:sz="4" w:space="0" w:color="auto"/>
            </w:tcBorders>
            <w:vAlign w:val="bottom"/>
          </w:tcPr>
          <w:p w14:paraId="4A57DF64" w14:textId="77777777" w:rsidR="004C09CB" w:rsidRPr="004B6678" w:rsidRDefault="004C09CB" w:rsidP="004C09CB">
            <w:pPr>
              <w:keepNext/>
              <w:spacing w:before="120" w:after="120"/>
              <w:jc w:val="center"/>
              <w:rPr>
                <w:b/>
                <w:sz w:val="18"/>
                <w:szCs w:val="18"/>
                <w:lang w:val="en-GB" w:eastAsia="en-US"/>
              </w:rPr>
            </w:pPr>
            <w:r w:rsidRPr="004B6678">
              <w:rPr>
                <w:b/>
                <w:sz w:val="18"/>
                <w:szCs w:val="18"/>
                <w:lang w:val="en-GB" w:eastAsia="en-US"/>
              </w:rPr>
              <w:t>20</w:t>
            </w:r>
          </w:p>
        </w:tc>
      </w:tr>
      <w:tr w:rsidR="004C09CB" w:rsidRPr="004B6678" w14:paraId="2DFE0557" w14:textId="77777777" w:rsidTr="004C09CB">
        <w:trPr>
          <w:cantSplit/>
          <w:jc w:val="center"/>
        </w:trPr>
        <w:tc>
          <w:tcPr>
            <w:tcW w:w="5000" w:type="pct"/>
            <w:gridSpan w:val="4"/>
            <w:tcBorders>
              <w:top w:val="single" w:sz="4" w:space="0" w:color="auto"/>
              <w:left w:val="single" w:sz="4" w:space="0" w:color="auto"/>
              <w:bottom w:val="single" w:sz="4" w:space="0" w:color="auto"/>
              <w:right w:val="single" w:sz="4" w:space="0" w:color="auto"/>
            </w:tcBorders>
            <w:vAlign w:val="bottom"/>
          </w:tcPr>
          <w:p w14:paraId="35197DDB" w14:textId="77777777" w:rsidR="004C09CB" w:rsidRPr="004B6678" w:rsidRDefault="004C09CB" w:rsidP="004C09CB">
            <w:pPr>
              <w:keepNext/>
              <w:spacing w:before="120" w:after="120"/>
              <w:rPr>
                <w:b/>
                <w:sz w:val="18"/>
                <w:szCs w:val="18"/>
                <w:lang w:val="en-GB" w:eastAsia="en-US"/>
              </w:rPr>
            </w:pPr>
            <w:r w:rsidRPr="004B6678">
              <w:rPr>
                <w:b/>
                <w:sz w:val="18"/>
                <w:szCs w:val="18"/>
                <w:lang w:val="en-GB" w:eastAsia="en-US"/>
              </w:rPr>
              <w:t>Males:</w:t>
            </w:r>
          </w:p>
        </w:tc>
      </w:tr>
      <w:tr w:rsidR="004C09CB" w:rsidRPr="004B6678" w14:paraId="7399373D" w14:textId="77777777" w:rsidTr="004C09CB">
        <w:trPr>
          <w:cantSplit/>
          <w:jc w:val="center"/>
        </w:trPr>
        <w:tc>
          <w:tcPr>
            <w:tcW w:w="2033" w:type="pct"/>
            <w:tcBorders>
              <w:top w:val="single" w:sz="4" w:space="0" w:color="auto"/>
              <w:left w:val="single" w:sz="4" w:space="0" w:color="auto"/>
              <w:bottom w:val="single" w:sz="4" w:space="0" w:color="auto"/>
              <w:right w:val="single" w:sz="4" w:space="0" w:color="auto"/>
            </w:tcBorders>
            <w:vAlign w:val="center"/>
          </w:tcPr>
          <w:p w14:paraId="051F98BA" w14:textId="77777777" w:rsidR="004C09CB" w:rsidRPr="004B6678" w:rsidRDefault="004C09CB" w:rsidP="004C09CB">
            <w:pPr>
              <w:keepNext/>
              <w:rPr>
                <w:sz w:val="18"/>
                <w:szCs w:val="18"/>
                <w:lang w:val="en-GB" w:eastAsia="en-US"/>
              </w:rPr>
            </w:pPr>
            <w:r w:rsidRPr="004B6678">
              <w:rPr>
                <w:sz w:val="18"/>
                <w:szCs w:val="18"/>
                <w:lang w:val="en-GB" w:eastAsia="en-US"/>
              </w:rPr>
              <w:t>Nose</w:t>
            </w:r>
          </w:p>
        </w:tc>
        <w:tc>
          <w:tcPr>
            <w:tcW w:w="989" w:type="pct"/>
            <w:tcBorders>
              <w:top w:val="single" w:sz="4" w:space="0" w:color="auto"/>
              <w:left w:val="single" w:sz="4" w:space="0" w:color="auto"/>
              <w:bottom w:val="single" w:sz="4" w:space="0" w:color="auto"/>
              <w:right w:val="single" w:sz="4" w:space="0" w:color="auto"/>
            </w:tcBorders>
            <w:vAlign w:val="center"/>
          </w:tcPr>
          <w:p w14:paraId="2832BAF0" w14:textId="77777777" w:rsidR="004C09CB" w:rsidRPr="004B6678" w:rsidRDefault="004C09CB" w:rsidP="004C09CB">
            <w:pPr>
              <w:keepNext/>
              <w:jc w:val="center"/>
              <w:rPr>
                <w:sz w:val="18"/>
                <w:szCs w:val="18"/>
                <w:highlight w:val="yellow"/>
                <w:lang w:val="en-GB" w:eastAsia="en-US"/>
              </w:rPr>
            </w:pPr>
          </w:p>
        </w:tc>
        <w:tc>
          <w:tcPr>
            <w:tcW w:w="989" w:type="pct"/>
            <w:tcBorders>
              <w:top w:val="single" w:sz="4" w:space="0" w:color="auto"/>
              <w:left w:val="single" w:sz="4" w:space="0" w:color="auto"/>
              <w:bottom w:val="single" w:sz="4" w:space="0" w:color="auto"/>
              <w:right w:val="single" w:sz="4" w:space="0" w:color="auto"/>
            </w:tcBorders>
            <w:vAlign w:val="center"/>
          </w:tcPr>
          <w:p w14:paraId="3D3A58D6" w14:textId="77777777" w:rsidR="004C09CB" w:rsidRPr="004B6678" w:rsidRDefault="004C09CB" w:rsidP="004C09CB">
            <w:pPr>
              <w:keepNext/>
              <w:jc w:val="center"/>
              <w:rPr>
                <w:sz w:val="18"/>
                <w:szCs w:val="18"/>
                <w:highlight w:val="yellow"/>
                <w:lang w:val="en-GB" w:eastAsia="en-US"/>
              </w:rPr>
            </w:pPr>
          </w:p>
        </w:tc>
        <w:tc>
          <w:tcPr>
            <w:tcW w:w="989" w:type="pct"/>
            <w:tcBorders>
              <w:top w:val="single" w:sz="4" w:space="0" w:color="auto"/>
              <w:left w:val="single" w:sz="4" w:space="0" w:color="auto"/>
              <w:bottom w:val="single" w:sz="4" w:space="0" w:color="auto"/>
              <w:right w:val="single" w:sz="4" w:space="0" w:color="auto"/>
            </w:tcBorders>
            <w:vAlign w:val="center"/>
          </w:tcPr>
          <w:p w14:paraId="026EE6CF" w14:textId="77777777" w:rsidR="004C09CB" w:rsidRPr="004B6678" w:rsidRDefault="004C09CB" w:rsidP="004C09CB">
            <w:pPr>
              <w:keepNext/>
              <w:jc w:val="center"/>
              <w:rPr>
                <w:sz w:val="18"/>
                <w:szCs w:val="18"/>
                <w:highlight w:val="yellow"/>
                <w:lang w:val="en-GB" w:eastAsia="en-US"/>
              </w:rPr>
            </w:pPr>
          </w:p>
        </w:tc>
      </w:tr>
      <w:tr w:rsidR="004C09CB" w:rsidRPr="004B6678" w14:paraId="1E4616E4" w14:textId="77777777" w:rsidTr="004C09CB">
        <w:trPr>
          <w:cantSplit/>
          <w:jc w:val="center"/>
        </w:trPr>
        <w:tc>
          <w:tcPr>
            <w:tcW w:w="2033" w:type="pct"/>
            <w:tcBorders>
              <w:top w:val="single" w:sz="4" w:space="0" w:color="auto"/>
              <w:left w:val="single" w:sz="4" w:space="0" w:color="auto"/>
              <w:bottom w:val="single" w:sz="4" w:space="0" w:color="auto"/>
              <w:right w:val="single" w:sz="4" w:space="0" w:color="auto"/>
            </w:tcBorders>
            <w:vAlign w:val="center"/>
          </w:tcPr>
          <w:p w14:paraId="57E90729" w14:textId="77777777" w:rsidR="004C09CB" w:rsidRPr="004B6678" w:rsidRDefault="004C09CB" w:rsidP="004C09CB">
            <w:pPr>
              <w:keepNext/>
              <w:tabs>
                <w:tab w:val="left" w:pos="252"/>
              </w:tabs>
              <w:ind w:left="252" w:hanging="252"/>
              <w:rPr>
                <w:sz w:val="18"/>
                <w:szCs w:val="18"/>
                <w:lang w:val="en-GB" w:eastAsia="en-US"/>
              </w:rPr>
            </w:pPr>
            <w:r w:rsidRPr="004B6678">
              <w:rPr>
                <w:sz w:val="18"/>
                <w:szCs w:val="18"/>
                <w:lang w:val="en-GB" w:eastAsia="en-US"/>
              </w:rPr>
              <w:tab/>
              <w:t>Degeneration, olfactory epithelium, minimal</w:t>
            </w:r>
          </w:p>
        </w:tc>
        <w:tc>
          <w:tcPr>
            <w:tcW w:w="989" w:type="pct"/>
            <w:tcBorders>
              <w:top w:val="single" w:sz="4" w:space="0" w:color="auto"/>
              <w:left w:val="single" w:sz="4" w:space="0" w:color="auto"/>
              <w:bottom w:val="single" w:sz="4" w:space="0" w:color="auto"/>
              <w:right w:val="single" w:sz="4" w:space="0" w:color="auto"/>
            </w:tcBorders>
            <w:vAlign w:val="center"/>
          </w:tcPr>
          <w:p w14:paraId="21C4A54F" w14:textId="77777777" w:rsidR="004C09CB" w:rsidRPr="004B6678" w:rsidRDefault="004C09CB" w:rsidP="004C09CB">
            <w:pPr>
              <w:keepNext/>
              <w:jc w:val="center"/>
              <w:rPr>
                <w:sz w:val="18"/>
                <w:szCs w:val="18"/>
                <w:lang w:val="en-GB" w:eastAsia="en-US"/>
              </w:rPr>
            </w:pPr>
            <w:r w:rsidRPr="004B6678">
              <w:rPr>
                <w:sz w:val="18"/>
                <w:szCs w:val="18"/>
                <w:lang w:val="en-GB" w:eastAsia="en-US"/>
              </w:rPr>
              <w:t>1</w:t>
            </w:r>
            <w:r w:rsidRPr="004B6678">
              <w:rPr>
                <w:sz w:val="18"/>
                <w:szCs w:val="18"/>
                <w:vertAlign w:val="superscript"/>
                <w:lang w:val="en-GB" w:eastAsia="en-US"/>
              </w:rPr>
              <w:t>a</w:t>
            </w:r>
          </w:p>
        </w:tc>
        <w:tc>
          <w:tcPr>
            <w:tcW w:w="989" w:type="pct"/>
            <w:tcBorders>
              <w:top w:val="single" w:sz="4" w:space="0" w:color="auto"/>
              <w:left w:val="single" w:sz="4" w:space="0" w:color="auto"/>
              <w:bottom w:val="single" w:sz="4" w:space="0" w:color="auto"/>
              <w:right w:val="single" w:sz="4" w:space="0" w:color="auto"/>
            </w:tcBorders>
            <w:vAlign w:val="center"/>
          </w:tcPr>
          <w:p w14:paraId="10069361" w14:textId="77777777" w:rsidR="004C09CB" w:rsidRPr="004B6678" w:rsidRDefault="004C09CB" w:rsidP="004C09CB">
            <w:pPr>
              <w:keepNext/>
              <w:jc w:val="center"/>
              <w:rPr>
                <w:sz w:val="18"/>
                <w:szCs w:val="18"/>
                <w:lang w:val="en-GB" w:eastAsia="en-US"/>
              </w:rPr>
            </w:pPr>
            <w:r w:rsidRPr="004B6678">
              <w:rPr>
                <w:sz w:val="18"/>
                <w:szCs w:val="18"/>
                <w:lang w:val="en-GB" w:eastAsia="en-US"/>
              </w:rPr>
              <w:t>7</w:t>
            </w:r>
          </w:p>
        </w:tc>
        <w:tc>
          <w:tcPr>
            <w:tcW w:w="989" w:type="pct"/>
            <w:tcBorders>
              <w:top w:val="single" w:sz="4" w:space="0" w:color="auto"/>
              <w:left w:val="single" w:sz="4" w:space="0" w:color="auto"/>
              <w:bottom w:val="single" w:sz="4" w:space="0" w:color="auto"/>
              <w:right w:val="single" w:sz="4" w:space="0" w:color="auto"/>
            </w:tcBorders>
            <w:vAlign w:val="center"/>
          </w:tcPr>
          <w:p w14:paraId="6750B53F" w14:textId="77777777" w:rsidR="004C09CB" w:rsidRPr="004B6678" w:rsidRDefault="004C09CB" w:rsidP="004C09CB">
            <w:pPr>
              <w:keepNext/>
              <w:jc w:val="center"/>
              <w:rPr>
                <w:sz w:val="18"/>
                <w:szCs w:val="18"/>
                <w:lang w:val="en-GB" w:eastAsia="en-US"/>
              </w:rPr>
            </w:pPr>
            <w:r w:rsidRPr="004B6678">
              <w:rPr>
                <w:sz w:val="18"/>
                <w:szCs w:val="18"/>
                <w:lang w:val="en-GB" w:eastAsia="en-US"/>
              </w:rPr>
              <w:t>10</w:t>
            </w:r>
          </w:p>
        </w:tc>
      </w:tr>
      <w:tr w:rsidR="004C09CB" w:rsidRPr="004B6678" w14:paraId="2E34D1A2" w14:textId="77777777" w:rsidTr="004C09CB">
        <w:trPr>
          <w:cantSplit/>
          <w:jc w:val="center"/>
        </w:trPr>
        <w:tc>
          <w:tcPr>
            <w:tcW w:w="2033" w:type="pct"/>
            <w:tcBorders>
              <w:top w:val="single" w:sz="4" w:space="0" w:color="auto"/>
              <w:left w:val="single" w:sz="4" w:space="0" w:color="auto"/>
              <w:bottom w:val="single" w:sz="4" w:space="0" w:color="auto"/>
              <w:right w:val="single" w:sz="4" w:space="0" w:color="auto"/>
            </w:tcBorders>
            <w:vAlign w:val="center"/>
          </w:tcPr>
          <w:p w14:paraId="01E8FCFA" w14:textId="77777777" w:rsidR="004C09CB" w:rsidRPr="004B6678" w:rsidRDefault="004C09CB" w:rsidP="004C09CB">
            <w:pPr>
              <w:keepNext/>
              <w:tabs>
                <w:tab w:val="left" w:pos="252"/>
              </w:tabs>
              <w:ind w:left="252" w:hanging="252"/>
              <w:rPr>
                <w:sz w:val="18"/>
                <w:szCs w:val="18"/>
                <w:lang w:val="en-GB" w:eastAsia="en-US"/>
              </w:rPr>
            </w:pPr>
            <w:r w:rsidRPr="004B6678">
              <w:rPr>
                <w:sz w:val="18"/>
                <w:szCs w:val="18"/>
                <w:lang w:val="en-GB" w:eastAsia="en-US"/>
              </w:rPr>
              <w:tab/>
              <w:t>Erosion/ulceration, olfactory epithelium, focal, minimal</w:t>
            </w:r>
          </w:p>
        </w:tc>
        <w:tc>
          <w:tcPr>
            <w:tcW w:w="989" w:type="pct"/>
            <w:tcBorders>
              <w:top w:val="single" w:sz="4" w:space="0" w:color="auto"/>
              <w:left w:val="single" w:sz="4" w:space="0" w:color="auto"/>
              <w:bottom w:val="single" w:sz="4" w:space="0" w:color="auto"/>
              <w:right w:val="single" w:sz="4" w:space="0" w:color="auto"/>
            </w:tcBorders>
            <w:vAlign w:val="center"/>
          </w:tcPr>
          <w:p w14:paraId="623DB59F" w14:textId="77777777" w:rsidR="004C09CB" w:rsidRPr="004B6678" w:rsidRDefault="004C09CB" w:rsidP="004C09CB">
            <w:pPr>
              <w:keepNext/>
              <w:jc w:val="center"/>
              <w:rPr>
                <w:sz w:val="18"/>
                <w:szCs w:val="18"/>
                <w:lang w:val="en-GB" w:eastAsia="en-US"/>
              </w:rPr>
            </w:pPr>
            <w:r w:rsidRPr="004B6678">
              <w:rPr>
                <w:sz w:val="18"/>
                <w:szCs w:val="18"/>
                <w:lang w:val="en-GB" w:eastAsia="en-US"/>
              </w:rPr>
              <w:t>0</w:t>
            </w:r>
          </w:p>
        </w:tc>
        <w:tc>
          <w:tcPr>
            <w:tcW w:w="989" w:type="pct"/>
            <w:tcBorders>
              <w:top w:val="single" w:sz="4" w:space="0" w:color="auto"/>
              <w:left w:val="single" w:sz="4" w:space="0" w:color="auto"/>
              <w:bottom w:val="single" w:sz="4" w:space="0" w:color="auto"/>
              <w:right w:val="single" w:sz="4" w:space="0" w:color="auto"/>
            </w:tcBorders>
            <w:vAlign w:val="center"/>
          </w:tcPr>
          <w:p w14:paraId="746D7472" w14:textId="77777777" w:rsidR="004C09CB" w:rsidRPr="004B6678" w:rsidRDefault="004C09CB" w:rsidP="004C09CB">
            <w:pPr>
              <w:keepNext/>
              <w:jc w:val="center"/>
              <w:rPr>
                <w:sz w:val="18"/>
                <w:szCs w:val="18"/>
                <w:lang w:val="en-GB" w:eastAsia="en-US"/>
              </w:rPr>
            </w:pPr>
            <w:r w:rsidRPr="004B6678">
              <w:rPr>
                <w:sz w:val="18"/>
                <w:szCs w:val="18"/>
                <w:lang w:val="en-GB" w:eastAsia="en-US"/>
              </w:rPr>
              <w:t>1</w:t>
            </w:r>
          </w:p>
        </w:tc>
        <w:tc>
          <w:tcPr>
            <w:tcW w:w="989" w:type="pct"/>
            <w:tcBorders>
              <w:top w:val="single" w:sz="4" w:space="0" w:color="auto"/>
              <w:left w:val="single" w:sz="4" w:space="0" w:color="auto"/>
              <w:bottom w:val="single" w:sz="4" w:space="0" w:color="auto"/>
              <w:right w:val="single" w:sz="4" w:space="0" w:color="auto"/>
            </w:tcBorders>
            <w:vAlign w:val="center"/>
          </w:tcPr>
          <w:p w14:paraId="26192889" w14:textId="77777777" w:rsidR="004C09CB" w:rsidRPr="004B6678" w:rsidRDefault="004C09CB" w:rsidP="004C09CB">
            <w:pPr>
              <w:keepNext/>
              <w:jc w:val="center"/>
              <w:rPr>
                <w:sz w:val="18"/>
                <w:szCs w:val="18"/>
                <w:lang w:val="en-GB" w:eastAsia="en-US"/>
              </w:rPr>
            </w:pPr>
            <w:r w:rsidRPr="004B6678">
              <w:rPr>
                <w:sz w:val="18"/>
                <w:szCs w:val="18"/>
                <w:lang w:val="en-GB" w:eastAsia="en-US"/>
              </w:rPr>
              <w:t>2</w:t>
            </w:r>
          </w:p>
        </w:tc>
      </w:tr>
      <w:tr w:rsidR="004C09CB" w:rsidRPr="004B6678" w14:paraId="2D37C759" w14:textId="77777777" w:rsidTr="004C09CB">
        <w:trPr>
          <w:cantSplit/>
          <w:jc w:val="center"/>
        </w:trPr>
        <w:tc>
          <w:tcPr>
            <w:tcW w:w="5000" w:type="pct"/>
            <w:gridSpan w:val="4"/>
            <w:tcBorders>
              <w:top w:val="single" w:sz="4" w:space="0" w:color="auto"/>
              <w:left w:val="single" w:sz="4" w:space="0" w:color="auto"/>
              <w:bottom w:val="single" w:sz="4" w:space="0" w:color="auto"/>
              <w:right w:val="single" w:sz="4" w:space="0" w:color="auto"/>
            </w:tcBorders>
            <w:vAlign w:val="bottom"/>
          </w:tcPr>
          <w:p w14:paraId="3B5B00BB" w14:textId="77777777" w:rsidR="004C09CB" w:rsidRPr="004B6678" w:rsidRDefault="004C09CB" w:rsidP="004C09CB">
            <w:pPr>
              <w:keepNext/>
              <w:spacing w:before="120" w:after="120"/>
              <w:rPr>
                <w:b/>
                <w:sz w:val="18"/>
                <w:szCs w:val="18"/>
                <w:lang w:val="en-GB" w:eastAsia="en-US"/>
              </w:rPr>
            </w:pPr>
            <w:r w:rsidRPr="004B6678">
              <w:rPr>
                <w:b/>
                <w:sz w:val="18"/>
                <w:szCs w:val="18"/>
                <w:lang w:val="en-GB" w:eastAsia="en-US"/>
              </w:rPr>
              <w:t>Females:</w:t>
            </w:r>
          </w:p>
        </w:tc>
      </w:tr>
      <w:tr w:rsidR="004C09CB" w:rsidRPr="004B6678" w14:paraId="6ECC138C" w14:textId="77777777" w:rsidTr="004C09CB">
        <w:trPr>
          <w:cantSplit/>
          <w:jc w:val="center"/>
        </w:trPr>
        <w:tc>
          <w:tcPr>
            <w:tcW w:w="2033" w:type="pct"/>
            <w:tcBorders>
              <w:top w:val="single" w:sz="4" w:space="0" w:color="auto"/>
              <w:left w:val="single" w:sz="4" w:space="0" w:color="auto"/>
              <w:bottom w:val="single" w:sz="4" w:space="0" w:color="auto"/>
              <w:right w:val="single" w:sz="4" w:space="0" w:color="auto"/>
            </w:tcBorders>
            <w:vAlign w:val="center"/>
          </w:tcPr>
          <w:p w14:paraId="4FE76AC3" w14:textId="77777777" w:rsidR="004C09CB" w:rsidRPr="004B6678" w:rsidRDefault="004C09CB" w:rsidP="004C09CB">
            <w:pPr>
              <w:keepNext/>
              <w:rPr>
                <w:sz w:val="18"/>
                <w:szCs w:val="18"/>
                <w:lang w:val="en-GB" w:eastAsia="en-US"/>
              </w:rPr>
            </w:pPr>
            <w:r w:rsidRPr="004B6678">
              <w:rPr>
                <w:sz w:val="18"/>
                <w:szCs w:val="18"/>
                <w:lang w:val="en-GB" w:eastAsia="en-US"/>
              </w:rPr>
              <w:t>Nose</w:t>
            </w:r>
          </w:p>
        </w:tc>
        <w:tc>
          <w:tcPr>
            <w:tcW w:w="989" w:type="pct"/>
            <w:tcBorders>
              <w:top w:val="single" w:sz="4" w:space="0" w:color="auto"/>
              <w:left w:val="single" w:sz="4" w:space="0" w:color="auto"/>
              <w:bottom w:val="single" w:sz="4" w:space="0" w:color="auto"/>
              <w:right w:val="single" w:sz="4" w:space="0" w:color="auto"/>
            </w:tcBorders>
            <w:vAlign w:val="center"/>
          </w:tcPr>
          <w:p w14:paraId="7BF794FA" w14:textId="77777777" w:rsidR="004C09CB" w:rsidRPr="004B6678" w:rsidRDefault="004C09CB" w:rsidP="004C09CB">
            <w:pPr>
              <w:keepNext/>
              <w:jc w:val="center"/>
              <w:rPr>
                <w:sz w:val="18"/>
                <w:szCs w:val="18"/>
                <w:lang w:val="en-GB" w:eastAsia="en-US"/>
              </w:rPr>
            </w:pPr>
          </w:p>
        </w:tc>
        <w:tc>
          <w:tcPr>
            <w:tcW w:w="989" w:type="pct"/>
            <w:tcBorders>
              <w:top w:val="single" w:sz="4" w:space="0" w:color="auto"/>
              <w:left w:val="single" w:sz="4" w:space="0" w:color="auto"/>
              <w:bottom w:val="single" w:sz="4" w:space="0" w:color="auto"/>
              <w:right w:val="single" w:sz="4" w:space="0" w:color="auto"/>
            </w:tcBorders>
            <w:vAlign w:val="center"/>
          </w:tcPr>
          <w:p w14:paraId="641B285D" w14:textId="77777777" w:rsidR="004C09CB" w:rsidRPr="004B6678" w:rsidRDefault="004C09CB" w:rsidP="004C09CB">
            <w:pPr>
              <w:keepNext/>
              <w:jc w:val="center"/>
              <w:rPr>
                <w:sz w:val="18"/>
                <w:szCs w:val="18"/>
                <w:lang w:val="en-GB" w:eastAsia="en-US"/>
              </w:rPr>
            </w:pPr>
          </w:p>
        </w:tc>
        <w:tc>
          <w:tcPr>
            <w:tcW w:w="989" w:type="pct"/>
            <w:tcBorders>
              <w:top w:val="single" w:sz="4" w:space="0" w:color="auto"/>
              <w:left w:val="single" w:sz="4" w:space="0" w:color="auto"/>
              <w:bottom w:val="single" w:sz="4" w:space="0" w:color="auto"/>
              <w:right w:val="single" w:sz="4" w:space="0" w:color="auto"/>
            </w:tcBorders>
            <w:vAlign w:val="center"/>
          </w:tcPr>
          <w:p w14:paraId="00E86735" w14:textId="77777777" w:rsidR="004C09CB" w:rsidRPr="004B6678" w:rsidRDefault="004C09CB" w:rsidP="004C09CB">
            <w:pPr>
              <w:keepNext/>
              <w:jc w:val="center"/>
              <w:rPr>
                <w:sz w:val="18"/>
                <w:szCs w:val="18"/>
                <w:lang w:val="en-GB" w:eastAsia="en-US"/>
              </w:rPr>
            </w:pPr>
          </w:p>
        </w:tc>
      </w:tr>
      <w:tr w:rsidR="004C09CB" w:rsidRPr="004B6678" w14:paraId="6381BCC8" w14:textId="77777777" w:rsidTr="004C09CB">
        <w:trPr>
          <w:cantSplit/>
          <w:jc w:val="center"/>
        </w:trPr>
        <w:tc>
          <w:tcPr>
            <w:tcW w:w="2033" w:type="pct"/>
            <w:tcBorders>
              <w:top w:val="single" w:sz="4" w:space="0" w:color="auto"/>
              <w:left w:val="single" w:sz="4" w:space="0" w:color="auto"/>
              <w:bottom w:val="single" w:sz="4" w:space="0" w:color="auto"/>
              <w:right w:val="single" w:sz="4" w:space="0" w:color="auto"/>
            </w:tcBorders>
            <w:vAlign w:val="center"/>
          </w:tcPr>
          <w:p w14:paraId="2616E403" w14:textId="77777777" w:rsidR="004C09CB" w:rsidRPr="004B6678" w:rsidRDefault="004C09CB" w:rsidP="004C09CB">
            <w:pPr>
              <w:keepNext/>
              <w:tabs>
                <w:tab w:val="left" w:pos="252"/>
              </w:tabs>
              <w:ind w:left="252" w:hanging="252"/>
              <w:rPr>
                <w:sz w:val="18"/>
                <w:szCs w:val="18"/>
                <w:lang w:val="en-GB" w:eastAsia="en-US"/>
              </w:rPr>
            </w:pPr>
            <w:r w:rsidRPr="004B6678">
              <w:rPr>
                <w:sz w:val="18"/>
                <w:szCs w:val="18"/>
                <w:lang w:val="en-GB" w:eastAsia="en-US"/>
              </w:rPr>
              <w:tab/>
              <w:t>Degeneration, olfactory epithelium, minimal</w:t>
            </w:r>
          </w:p>
        </w:tc>
        <w:tc>
          <w:tcPr>
            <w:tcW w:w="989" w:type="pct"/>
            <w:tcBorders>
              <w:top w:val="single" w:sz="4" w:space="0" w:color="auto"/>
              <w:left w:val="single" w:sz="4" w:space="0" w:color="auto"/>
              <w:bottom w:val="single" w:sz="4" w:space="0" w:color="auto"/>
              <w:right w:val="single" w:sz="4" w:space="0" w:color="auto"/>
            </w:tcBorders>
            <w:vAlign w:val="center"/>
          </w:tcPr>
          <w:p w14:paraId="573619BC" w14:textId="77777777" w:rsidR="004C09CB" w:rsidRPr="004B6678" w:rsidRDefault="004C09CB" w:rsidP="004C09CB">
            <w:pPr>
              <w:keepNext/>
              <w:jc w:val="center"/>
              <w:rPr>
                <w:sz w:val="18"/>
                <w:szCs w:val="18"/>
                <w:lang w:val="en-GB" w:eastAsia="en-US"/>
              </w:rPr>
            </w:pPr>
            <w:r w:rsidRPr="004B6678">
              <w:rPr>
                <w:sz w:val="18"/>
                <w:szCs w:val="18"/>
                <w:lang w:val="en-GB" w:eastAsia="en-US"/>
              </w:rPr>
              <w:t>0</w:t>
            </w:r>
          </w:p>
        </w:tc>
        <w:tc>
          <w:tcPr>
            <w:tcW w:w="989" w:type="pct"/>
            <w:tcBorders>
              <w:top w:val="single" w:sz="4" w:space="0" w:color="auto"/>
              <w:left w:val="single" w:sz="4" w:space="0" w:color="auto"/>
              <w:bottom w:val="single" w:sz="4" w:space="0" w:color="auto"/>
              <w:right w:val="single" w:sz="4" w:space="0" w:color="auto"/>
            </w:tcBorders>
            <w:vAlign w:val="center"/>
          </w:tcPr>
          <w:p w14:paraId="5186288C" w14:textId="77777777" w:rsidR="004C09CB" w:rsidRPr="004B6678" w:rsidRDefault="004C09CB" w:rsidP="004C09CB">
            <w:pPr>
              <w:keepNext/>
              <w:jc w:val="center"/>
              <w:rPr>
                <w:sz w:val="18"/>
                <w:szCs w:val="18"/>
                <w:lang w:val="en-GB" w:eastAsia="en-US"/>
              </w:rPr>
            </w:pPr>
            <w:r w:rsidRPr="004B6678">
              <w:rPr>
                <w:sz w:val="18"/>
                <w:szCs w:val="18"/>
                <w:lang w:val="en-GB" w:eastAsia="en-US"/>
              </w:rPr>
              <w:t>9</w:t>
            </w:r>
          </w:p>
        </w:tc>
        <w:tc>
          <w:tcPr>
            <w:tcW w:w="989" w:type="pct"/>
            <w:tcBorders>
              <w:top w:val="single" w:sz="4" w:space="0" w:color="auto"/>
              <w:left w:val="single" w:sz="4" w:space="0" w:color="auto"/>
              <w:bottom w:val="single" w:sz="4" w:space="0" w:color="auto"/>
              <w:right w:val="single" w:sz="4" w:space="0" w:color="auto"/>
            </w:tcBorders>
            <w:vAlign w:val="center"/>
          </w:tcPr>
          <w:p w14:paraId="22CE683D" w14:textId="77777777" w:rsidR="004C09CB" w:rsidRPr="004B6678" w:rsidRDefault="004C09CB" w:rsidP="004C09CB">
            <w:pPr>
              <w:keepNext/>
              <w:jc w:val="center"/>
              <w:rPr>
                <w:sz w:val="18"/>
                <w:szCs w:val="18"/>
                <w:lang w:val="en-GB" w:eastAsia="en-US"/>
              </w:rPr>
            </w:pPr>
            <w:r w:rsidRPr="004B6678">
              <w:rPr>
                <w:sz w:val="18"/>
                <w:szCs w:val="18"/>
                <w:lang w:val="en-GB" w:eastAsia="en-US"/>
              </w:rPr>
              <w:t>10</w:t>
            </w:r>
          </w:p>
        </w:tc>
      </w:tr>
      <w:tr w:rsidR="004C09CB" w:rsidRPr="004B6678" w14:paraId="183839CD" w14:textId="77777777" w:rsidTr="004C09CB">
        <w:trPr>
          <w:cantSplit/>
          <w:jc w:val="center"/>
        </w:trPr>
        <w:tc>
          <w:tcPr>
            <w:tcW w:w="2033" w:type="pct"/>
            <w:tcBorders>
              <w:top w:val="single" w:sz="4" w:space="0" w:color="auto"/>
              <w:left w:val="single" w:sz="4" w:space="0" w:color="auto"/>
              <w:bottom w:val="single" w:sz="4" w:space="0" w:color="auto"/>
              <w:right w:val="single" w:sz="4" w:space="0" w:color="auto"/>
            </w:tcBorders>
            <w:vAlign w:val="center"/>
          </w:tcPr>
          <w:p w14:paraId="03342F95" w14:textId="77777777" w:rsidR="004C09CB" w:rsidRPr="004B6678" w:rsidRDefault="004C09CB" w:rsidP="004C09CB">
            <w:pPr>
              <w:keepNext/>
              <w:tabs>
                <w:tab w:val="left" w:pos="252"/>
              </w:tabs>
              <w:ind w:left="252" w:hanging="252"/>
              <w:rPr>
                <w:sz w:val="18"/>
                <w:szCs w:val="18"/>
                <w:lang w:val="en-GB" w:eastAsia="en-US"/>
              </w:rPr>
            </w:pPr>
            <w:r w:rsidRPr="004B6678">
              <w:rPr>
                <w:sz w:val="18"/>
                <w:szCs w:val="18"/>
                <w:lang w:val="en-GB" w:eastAsia="en-US"/>
              </w:rPr>
              <w:tab/>
              <w:t>Erosion/ulceration, olfactory epithelium, focal, minimal</w:t>
            </w:r>
          </w:p>
        </w:tc>
        <w:tc>
          <w:tcPr>
            <w:tcW w:w="989" w:type="pct"/>
            <w:tcBorders>
              <w:top w:val="single" w:sz="4" w:space="0" w:color="auto"/>
              <w:left w:val="single" w:sz="4" w:space="0" w:color="auto"/>
              <w:bottom w:val="single" w:sz="4" w:space="0" w:color="auto"/>
              <w:right w:val="single" w:sz="4" w:space="0" w:color="auto"/>
            </w:tcBorders>
            <w:vAlign w:val="center"/>
          </w:tcPr>
          <w:p w14:paraId="04122254" w14:textId="77777777" w:rsidR="004C09CB" w:rsidRPr="004B6678" w:rsidRDefault="004C09CB" w:rsidP="004C09CB">
            <w:pPr>
              <w:keepNext/>
              <w:jc w:val="center"/>
              <w:rPr>
                <w:sz w:val="18"/>
                <w:szCs w:val="18"/>
                <w:lang w:val="en-GB" w:eastAsia="en-US"/>
              </w:rPr>
            </w:pPr>
            <w:r w:rsidRPr="004B6678">
              <w:rPr>
                <w:sz w:val="18"/>
                <w:szCs w:val="18"/>
                <w:lang w:val="en-GB" w:eastAsia="en-US"/>
              </w:rPr>
              <w:t>0</w:t>
            </w:r>
          </w:p>
        </w:tc>
        <w:tc>
          <w:tcPr>
            <w:tcW w:w="989" w:type="pct"/>
            <w:tcBorders>
              <w:top w:val="single" w:sz="4" w:space="0" w:color="auto"/>
              <w:left w:val="single" w:sz="4" w:space="0" w:color="auto"/>
              <w:bottom w:val="single" w:sz="4" w:space="0" w:color="auto"/>
              <w:right w:val="single" w:sz="4" w:space="0" w:color="auto"/>
            </w:tcBorders>
            <w:vAlign w:val="center"/>
          </w:tcPr>
          <w:p w14:paraId="46BB90AA" w14:textId="77777777" w:rsidR="004C09CB" w:rsidRPr="004B6678" w:rsidRDefault="004C09CB" w:rsidP="004C09CB">
            <w:pPr>
              <w:keepNext/>
              <w:jc w:val="center"/>
              <w:rPr>
                <w:sz w:val="18"/>
                <w:szCs w:val="18"/>
                <w:lang w:val="en-GB" w:eastAsia="en-US"/>
              </w:rPr>
            </w:pPr>
            <w:r w:rsidRPr="004B6678">
              <w:rPr>
                <w:sz w:val="18"/>
                <w:szCs w:val="18"/>
                <w:lang w:val="en-GB" w:eastAsia="en-US"/>
              </w:rPr>
              <w:t>5</w:t>
            </w:r>
          </w:p>
        </w:tc>
        <w:tc>
          <w:tcPr>
            <w:tcW w:w="989" w:type="pct"/>
            <w:tcBorders>
              <w:top w:val="single" w:sz="4" w:space="0" w:color="auto"/>
              <w:left w:val="single" w:sz="4" w:space="0" w:color="auto"/>
              <w:bottom w:val="single" w:sz="4" w:space="0" w:color="auto"/>
              <w:right w:val="single" w:sz="4" w:space="0" w:color="auto"/>
            </w:tcBorders>
            <w:vAlign w:val="center"/>
          </w:tcPr>
          <w:p w14:paraId="24A9914F" w14:textId="77777777" w:rsidR="004C09CB" w:rsidRPr="004B6678" w:rsidRDefault="004C09CB" w:rsidP="004C09CB">
            <w:pPr>
              <w:keepNext/>
              <w:jc w:val="center"/>
              <w:rPr>
                <w:sz w:val="18"/>
                <w:szCs w:val="18"/>
                <w:lang w:val="en-GB" w:eastAsia="en-US"/>
              </w:rPr>
            </w:pPr>
            <w:r w:rsidRPr="004B6678">
              <w:rPr>
                <w:sz w:val="18"/>
                <w:szCs w:val="18"/>
                <w:lang w:val="en-GB" w:eastAsia="en-US"/>
              </w:rPr>
              <w:t>2</w:t>
            </w:r>
          </w:p>
        </w:tc>
      </w:tr>
      <w:tr w:rsidR="004C09CB" w:rsidRPr="004B6678" w14:paraId="79E79260" w14:textId="77777777" w:rsidTr="004C09CB">
        <w:trPr>
          <w:cantSplit/>
          <w:jc w:val="center"/>
        </w:trPr>
        <w:tc>
          <w:tcPr>
            <w:tcW w:w="5000" w:type="pct"/>
            <w:gridSpan w:val="4"/>
            <w:tcBorders>
              <w:top w:val="single" w:sz="4" w:space="0" w:color="auto"/>
            </w:tcBorders>
            <w:vAlign w:val="center"/>
          </w:tcPr>
          <w:p w14:paraId="400E267E" w14:textId="77777777" w:rsidR="004C09CB" w:rsidRPr="004B6678" w:rsidRDefault="004C09CB" w:rsidP="004C09CB">
            <w:pPr>
              <w:tabs>
                <w:tab w:val="left" w:pos="384"/>
                <w:tab w:val="left" w:pos="6390"/>
              </w:tabs>
              <w:spacing w:line="240" w:lineRule="exact"/>
              <w:ind w:left="384" w:hanging="384"/>
              <w:rPr>
                <w:sz w:val="18"/>
                <w:szCs w:val="18"/>
                <w:lang w:val="en-GB" w:eastAsia="en-US"/>
              </w:rPr>
            </w:pPr>
            <w:r w:rsidRPr="004B6678">
              <w:rPr>
                <w:sz w:val="18"/>
                <w:szCs w:val="18"/>
                <w:vertAlign w:val="superscript"/>
                <w:lang w:val="en-GB" w:eastAsia="en-US"/>
              </w:rPr>
              <w:t>a</w:t>
            </w:r>
            <w:r w:rsidRPr="004B6678">
              <w:rPr>
                <w:sz w:val="18"/>
                <w:szCs w:val="18"/>
                <w:lang w:val="en-GB" w:eastAsia="en-US"/>
              </w:rPr>
              <w:tab/>
              <w:t>Number of organs with microscopic change.</w:t>
            </w:r>
          </w:p>
        </w:tc>
      </w:tr>
    </w:tbl>
    <w:p w14:paraId="43E76E93" w14:textId="77777777" w:rsidR="004C09CB" w:rsidRPr="004C09CB" w:rsidRDefault="004C09CB" w:rsidP="004C09CB">
      <w:pPr>
        <w:keepNext/>
        <w:spacing w:after="120"/>
        <w:rPr>
          <w:b/>
          <w:caps/>
          <w:color w:val="000000"/>
          <w:sz w:val="20"/>
          <w:szCs w:val="20"/>
          <w:lang w:val="en-GB" w:eastAsia="en-US"/>
        </w:rPr>
      </w:pPr>
      <w:r w:rsidRPr="004C09CB">
        <w:rPr>
          <w:b/>
          <w:caps/>
          <w:color w:val="000000"/>
          <w:sz w:val="20"/>
          <w:szCs w:val="20"/>
          <w:lang w:val="en-GB" w:eastAsia="en-US"/>
        </w:rPr>
        <w:lastRenderedPageBreak/>
        <w:t>CONCLUSION</w:t>
      </w:r>
    </w:p>
    <w:p w14:paraId="2089E76E" w14:textId="77777777" w:rsidR="004C09CB" w:rsidRPr="004C09CB" w:rsidRDefault="004C09CB" w:rsidP="004C09CB">
      <w:pPr>
        <w:keepNext/>
        <w:keepLines/>
        <w:spacing w:after="240"/>
        <w:jc w:val="both"/>
        <w:rPr>
          <w:szCs w:val="20"/>
          <w:lang w:val="en-GB" w:eastAsia="en-US"/>
        </w:rPr>
      </w:pPr>
      <w:r w:rsidRPr="004C09CB">
        <w:rPr>
          <w:szCs w:val="20"/>
          <w:lang w:val="en-GB" w:eastAsia="en-US"/>
        </w:rPr>
        <w:t xml:space="preserve">The NOAEL for males and females was not established due to the observation of adverse effects in males and females at the lowest dietary concentration evaluated, 150 ppm (12 mg/kg </w:t>
      </w:r>
      <w:proofErr w:type="spellStart"/>
      <w:r w:rsidRPr="004C09CB">
        <w:rPr>
          <w:szCs w:val="20"/>
          <w:lang w:val="en-GB" w:eastAsia="en-US"/>
        </w:rPr>
        <w:t>bw</w:t>
      </w:r>
      <w:proofErr w:type="spellEnd"/>
      <w:r w:rsidRPr="004C09CB">
        <w:rPr>
          <w:szCs w:val="20"/>
          <w:lang w:val="en-GB" w:eastAsia="en-US"/>
        </w:rPr>
        <w:t>/day for both sexes).</w:t>
      </w:r>
    </w:p>
    <w:p w14:paraId="65801B42" w14:textId="77777777" w:rsidR="00C15B74" w:rsidRPr="0087148D" w:rsidRDefault="00C15B74" w:rsidP="00C15B74">
      <w:pPr>
        <w:pStyle w:val="RepStandard"/>
      </w:pPr>
    </w:p>
    <w:p w14:paraId="7EA2AAEF" w14:textId="77777777" w:rsidR="00C81348" w:rsidRDefault="00C81348" w:rsidP="00A75972">
      <w:pPr>
        <w:pStyle w:val="RepAppendix1"/>
        <w:pageBreakBefore/>
        <w:spacing w:before="240" w:after="120"/>
      </w:pPr>
      <w:bookmarkStart w:id="1309" w:name="_Toc300147944"/>
      <w:bookmarkStart w:id="1310" w:name="_Toc304462640"/>
      <w:bookmarkStart w:id="1311" w:name="_Toc314067840"/>
      <w:bookmarkStart w:id="1312" w:name="_Toc314122127"/>
      <w:bookmarkStart w:id="1313" w:name="_Toc314129298"/>
      <w:bookmarkStart w:id="1314" w:name="_Toc314142412"/>
      <w:bookmarkStart w:id="1315" w:name="_Toc314557427"/>
      <w:bookmarkStart w:id="1316" w:name="_Toc314557685"/>
      <w:bookmarkStart w:id="1317" w:name="_Toc328552284"/>
      <w:bookmarkStart w:id="1318" w:name="_Toc332020633"/>
      <w:bookmarkStart w:id="1319" w:name="_Toc332203477"/>
      <w:bookmarkStart w:id="1320" w:name="_Toc332207029"/>
      <w:bookmarkStart w:id="1321" w:name="_Toc332296197"/>
      <w:bookmarkStart w:id="1322" w:name="_Toc336434764"/>
      <w:bookmarkStart w:id="1323" w:name="_Toc397516916"/>
      <w:bookmarkStart w:id="1324" w:name="_Toc398627888"/>
      <w:bookmarkStart w:id="1325" w:name="_Toc399335751"/>
      <w:bookmarkStart w:id="1326" w:name="_Toc399764884"/>
      <w:bookmarkStart w:id="1327" w:name="_Toc412562683"/>
      <w:bookmarkStart w:id="1328" w:name="_Toc412562760"/>
      <w:bookmarkStart w:id="1329" w:name="_Toc413662752"/>
      <w:bookmarkStart w:id="1330" w:name="_Toc413673609"/>
      <w:bookmarkStart w:id="1331" w:name="_Toc413673707"/>
      <w:bookmarkStart w:id="1332" w:name="_Toc413673778"/>
      <w:bookmarkStart w:id="1333" w:name="_Toc413928677"/>
      <w:bookmarkStart w:id="1334" w:name="_Toc413936291"/>
      <w:bookmarkStart w:id="1335" w:name="_Toc413938002"/>
      <w:bookmarkStart w:id="1336" w:name="_Toc414026729"/>
      <w:bookmarkStart w:id="1337" w:name="_Ref414444418"/>
      <w:bookmarkStart w:id="1338" w:name="_Toc414974108"/>
      <w:bookmarkStart w:id="1339" w:name="_Toc450900982"/>
      <w:bookmarkStart w:id="1340" w:name="_Toc450920648"/>
      <w:bookmarkStart w:id="1341" w:name="_Toc450923769"/>
      <w:bookmarkStart w:id="1342" w:name="_Toc454461003"/>
      <w:bookmarkStart w:id="1343" w:name="_Toc454462839"/>
      <w:bookmarkStart w:id="1344" w:name="_Toc46415855"/>
      <w:r w:rsidRPr="00B32849">
        <w:lastRenderedPageBreak/>
        <w:t>Exposure calculations</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r w:rsidRPr="00B32849">
        <w:t xml:space="preserve"> </w:t>
      </w:r>
    </w:p>
    <w:p w14:paraId="41848B9C" w14:textId="77777777" w:rsidR="00C81348" w:rsidRPr="00B32849" w:rsidRDefault="00C81348" w:rsidP="004B6678">
      <w:pPr>
        <w:pStyle w:val="RepAppendix2"/>
        <w:spacing w:before="240" w:after="120"/>
      </w:pPr>
      <w:bookmarkStart w:id="1345" w:name="_Toc332203478"/>
      <w:bookmarkStart w:id="1346" w:name="_Toc332207030"/>
      <w:bookmarkStart w:id="1347" w:name="_Toc332296198"/>
      <w:bookmarkStart w:id="1348" w:name="_Toc336434765"/>
      <w:bookmarkStart w:id="1349" w:name="_Toc397516917"/>
      <w:bookmarkStart w:id="1350" w:name="_Toc398627889"/>
      <w:bookmarkStart w:id="1351" w:name="_Toc399335752"/>
      <w:bookmarkStart w:id="1352" w:name="_Toc399764885"/>
      <w:bookmarkStart w:id="1353" w:name="_Toc412562684"/>
      <w:bookmarkStart w:id="1354" w:name="_Toc412562761"/>
      <w:bookmarkStart w:id="1355" w:name="_Toc413662753"/>
      <w:bookmarkStart w:id="1356" w:name="_Toc413673610"/>
      <w:bookmarkStart w:id="1357" w:name="_Toc413673708"/>
      <w:bookmarkStart w:id="1358" w:name="_Toc413673779"/>
      <w:bookmarkStart w:id="1359" w:name="_Toc413928678"/>
      <w:bookmarkStart w:id="1360" w:name="_Toc413936292"/>
      <w:bookmarkStart w:id="1361" w:name="_Toc413938003"/>
      <w:bookmarkStart w:id="1362" w:name="_Toc414026730"/>
      <w:bookmarkStart w:id="1363" w:name="_Toc414974109"/>
      <w:bookmarkStart w:id="1364" w:name="_Toc450900983"/>
      <w:bookmarkStart w:id="1365" w:name="_Toc450920649"/>
      <w:bookmarkStart w:id="1366" w:name="_Toc450923770"/>
      <w:bookmarkStart w:id="1367" w:name="_Toc454461004"/>
      <w:bookmarkStart w:id="1368" w:name="_Toc454462840"/>
      <w:bookmarkStart w:id="1369" w:name="_Toc46415856"/>
      <w:bookmarkStart w:id="1370" w:name="_Toc300147945"/>
      <w:r w:rsidRPr="00B32849">
        <w:t>Operator exposure calculations (KCP 7.2.1.1)</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bookmarkEnd w:id="1370"/>
    <w:p w14:paraId="14ECB205" w14:textId="77777777" w:rsidR="00530572" w:rsidRPr="004B6678" w:rsidRDefault="0079387A" w:rsidP="004B6678">
      <w:pPr>
        <w:pStyle w:val="RepLabel"/>
        <w:spacing w:before="0" w:after="0"/>
        <w:rPr>
          <w:sz w:val="20"/>
          <w:szCs w:val="20"/>
        </w:rPr>
      </w:pPr>
      <w:r w:rsidRPr="004B6678">
        <w:rPr>
          <w:sz w:val="20"/>
          <w:szCs w:val="20"/>
        </w:rPr>
        <w:t>Table A </w:t>
      </w:r>
      <w:r w:rsidR="00D22144" w:rsidRPr="004B6678">
        <w:rPr>
          <w:sz w:val="20"/>
          <w:szCs w:val="20"/>
        </w:rPr>
        <w:fldChar w:fldCharType="begin"/>
      </w:r>
      <w:r w:rsidR="00D22144" w:rsidRPr="004B6678">
        <w:rPr>
          <w:sz w:val="20"/>
          <w:szCs w:val="20"/>
        </w:rPr>
        <w:instrText xml:space="preserve"> SEQ Table_A \* ARABIC </w:instrText>
      </w:r>
      <w:r w:rsidR="00D22144" w:rsidRPr="004B6678">
        <w:rPr>
          <w:sz w:val="20"/>
          <w:szCs w:val="20"/>
        </w:rPr>
        <w:fldChar w:fldCharType="separate"/>
      </w:r>
      <w:r w:rsidR="003C2813">
        <w:rPr>
          <w:noProof/>
          <w:sz w:val="20"/>
          <w:szCs w:val="20"/>
        </w:rPr>
        <w:t>12</w:t>
      </w:r>
      <w:r w:rsidR="00D22144" w:rsidRPr="004B6678">
        <w:rPr>
          <w:sz w:val="20"/>
          <w:szCs w:val="20"/>
        </w:rPr>
        <w:fldChar w:fldCharType="end"/>
      </w:r>
      <w:r w:rsidR="00C81348" w:rsidRPr="004B6678">
        <w:rPr>
          <w:sz w:val="20"/>
          <w:szCs w:val="20"/>
        </w:rPr>
        <w:t>:</w:t>
      </w:r>
      <w:r w:rsidR="00C81348" w:rsidRPr="004B6678">
        <w:rPr>
          <w:sz w:val="20"/>
          <w:szCs w:val="20"/>
        </w:rPr>
        <w:tab/>
        <w:t>Input parameters considered for the estimation of operator exposure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79"/>
        <w:gridCol w:w="564"/>
        <w:gridCol w:w="1104"/>
        <w:gridCol w:w="2508"/>
        <w:gridCol w:w="688"/>
        <w:gridCol w:w="2007"/>
      </w:tblGrid>
      <w:tr w:rsidR="00C15A3A" w:rsidRPr="004B6678" w14:paraId="3EA26677" w14:textId="77777777" w:rsidTr="00D8239A">
        <w:trPr>
          <w:jc w:val="center"/>
        </w:trPr>
        <w:tc>
          <w:tcPr>
            <w:tcW w:w="1332" w:type="pct"/>
            <w:shd w:val="clear" w:color="auto" w:fill="auto"/>
          </w:tcPr>
          <w:p w14:paraId="57763531" w14:textId="77777777" w:rsidR="00C15A3A" w:rsidRPr="004B6678" w:rsidRDefault="00C15A3A" w:rsidP="00D8239A">
            <w:pPr>
              <w:pStyle w:val="RepTableBold"/>
              <w:rPr>
                <w:sz w:val="18"/>
                <w:szCs w:val="18"/>
                <w:lang w:val="en-GB"/>
              </w:rPr>
            </w:pPr>
            <w:r w:rsidRPr="004B6678">
              <w:rPr>
                <w:sz w:val="18"/>
                <w:szCs w:val="18"/>
                <w:lang w:val="en-GB"/>
              </w:rPr>
              <w:t>Formulation type:</w:t>
            </w:r>
          </w:p>
        </w:tc>
        <w:tc>
          <w:tcPr>
            <w:tcW w:w="868" w:type="pct"/>
            <w:gridSpan w:val="2"/>
            <w:shd w:val="clear" w:color="auto" w:fill="auto"/>
          </w:tcPr>
          <w:p w14:paraId="6CE38EA9" w14:textId="77777777" w:rsidR="00C15A3A" w:rsidRPr="004B6678" w:rsidRDefault="00C15A3A" w:rsidP="00D8239A">
            <w:pPr>
              <w:pStyle w:val="RepTable"/>
              <w:tabs>
                <w:tab w:val="left" w:pos="720"/>
              </w:tabs>
              <w:rPr>
                <w:sz w:val="18"/>
                <w:szCs w:val="18"/>
              </w:rPr>
            </w:pPr>
            <w:r w:rsidRPr="004B6678">
              <w:rPr>
                <w:sz w:val="18"/>
                <w:szCs w:val="18"/>
              </w:rPr>
              <w:t>FS</w:t>
            </w:r>
          </w:p>
        </w:tc>
        <w:tc>
          <w:tcPr>
            <w:tcW w:w="1347" w:type="pct"/>
            <w:vMerge w:val="restart"/>
            <w:shd w:val="clear" w:color="auto" w:fill="auto"/>
          </w:tcPr>
          <w:p w14:paraId="70E4DEE1" w14:textId="77777777" w:rsidR="00C15A3A" w:rsidRPr="004B6678" w:rsidRDefault="00C15A3A" w:rsidP="00D8239A">
            <w:pPr>
              <w:pStyle w:val="RepTableBold"/>
              <w:rPr>
                <w:sz w:val="18"/>
                <w:szCs w:val="18"/>
                <w:lang w:val="en-GB"/>
              </w:rPr>
            </w:pPr>
            <w:r w:rsidRPr="004B6678">
              <w:rPr>
                <w:sz w:val="18"/>
                <w:szCs w:val="18"/>
                <w:lang w:val="en-GB"/>
              </w:rPr>
              <w:t>Application technique:</w:t>
            </w:r>
          </w:p>
        </w:tc>
        <w:tc>
          <w:tcPr>
            <w:tcW w:w="1453" w:type="pct"/>
            <w:gridSpan w:val="2"/>
            <w:vMerge w:val="restart"/>
            <w:shd w:val="clear" w:color="auto" w:fill="auto"/>
          </w:tcPr>
          <w:p w14:paraId="174756C0" w14:textId="77777777" w:rsidR="00C15A3A" w:rsidRPr="004B6678" w:rsidRDefault="00C15A3A" w:rsidP="00D8239A">
            <w:pPr>
              <w:pStyle w:val="RepTable"/>
              <w:tabs>
                <w:tab w:val="left" w:pos="720"/>
              </w:tabs>
              <w:rPr>
                <w:sz w:val="18"/>
                <w:szCs w:val="18"/>
              </w:rPr>
            </w:pPr>
            <w:r w:rsidRPr="004B6678">
              <w:rPr>
                <w:sz w:val="18"/>
                <w:szCs w:val="18"/>
              </w:rPr>
              <w:t> Industrial scale seed treatment</w:t>
            </w:r>
          </w:p>
          <w:p w14:paraId="26D7C4B7" w14:textId="77777777" w:rsidR="00C15A3A" w:rsidRPr="004B6678" w:rsidRDefault="00C15A3A" w:rsidP="00D8239A">
            <w:pPr>
              <w:pStyle w:val="RepTable"/>
              <w:tabs>
                <w:tab w:val="left" w:pos="720"/>
              </w:tabs>
              <w:rPr>
                <w:sz w:val="18"/>
                <w:szCs w:val="18"/>
              </w:rPr>
            </w:pPr>
          </w:p>
        </w:tc>
      </w:tr>
      <w:tr w:rsidR="00C15A3A" w:rsidRPr="004B6678" w14:paraId="4932B152" w14:textId="77777777" w:rsidTr="00D8239A">
        <w:trPr>
          <w:jc w:val="center"/>
        </w:trPr>
        <w:tc>
          <w:tcPr>
            <w:tcW w:w="1332" w:type="pct"/>
            <w:shd w:val="clear" w:color="auto" w:fill="auto"/>
          </w:tcPr>
          <w:p w14:paraId="7741AFBB" w14:textId="77777777" w:rsidR="00C15A3A" w:rsidRPr="004B6678" w:rsidRDefault="00C15A3A" w:rsidP="00D8239A">
            <w:pPr>
              <w:pStyle w:val="RepTableBold"/>
              <w:rPr>
                <w:sz w:val="18"/>
                <w:szCs w:val="18"/>
                <w:lang w:val="en-GB"/>
              </w:rPr>
            </w:pPr>
            <w:r w:rsidRPr="004B6678">
              <w:rPr>
                <w:sz w:val="18"/>
                <w:szCs w:val="18"/>
                <w:lang w:val="en-GB"/>
              </w:rPr>
              <w:t>Application rate (AR):</w:t>
            </w:r>
          </w:p>
        </w:tc>
        <w:tc>
          <w:tcPr>
            <w:tcW w:w="271" w:type="pct"/>
            <w:shd w:val="clear" w:color="auto" w:fill="auto"/>
          </w:tcPr>
          <w:p w14:paraId="2DFF843B" w14:textId="77777777" w:rsidR="00C15A3A" w:rsidRPr="004B6678" w:rsidRDefault="00E1748A" w:rsidP="00D8239A">
            <w:pPr>
              <w:pStyle w:val="RepTable"/>
              <w:tabs>
                <w:tab w:val="left" w:pos="720"/>
              </w:tabs>
              <w:rPr>
                <w:sz w:val="18"/>
                <w:szCs w:val="18"/>
              </w:rPr>
            </w:pPr>
            <w:r w:rsidRPr="004B6678">
              <w:rPr>
                <w:sz w:val="18"/>
                <w:szCs w:val="18"/>
              </w:rPr>
              <w:t>2.25</w:t>
            </w:r>
          </w:p>
        </w:tc>
        <w:tc>
          <w:tcPr>
            <w:tcW w:w="597" w:type="pct"/>
            <w:shd w:val="clear" w:color="auto" w:fill="auto"/>
          </w:tcPr>
          <w:p w14:paraId="3E80A978" w14:textId="77777777" w:rsidR="00C15A3A" w:rsidRPr="004B6678" w:rsidRDefault="00C15A3A" w:rsidP="00D8239A">
            <w:pPr>
              <w:pStyle w:val="RepTable"/>
              <w:tabs>
                <w:tab w:val="left" w:pos="720"/>
              </w:tabs>
              <w:rPr>
                <w:sz w:val="18"/>
                <w:szCs w:val="18"/>
              </w:rPr>
            </w:pPr>
            <w:r w:rsidRPr="004B6678">
              <w:rPr>
                <w:sz w:val="18"/>
                <w:szCs w:val="18"/>
              </w:rPr>
              <w:t>kg a.s./tonne seed</w:t>
            </w:r>
          </w:p>
        </w:tc>
        <w:tc>
          <w:tcPr>
            <w:tcW w:w="1347" w:type="pct"/>
            <w:vMerge/>
            <w:shd w:val="clear" w:color="auto" w:fill="auto"/>
          </w:tcPr>
          <w:p w14:paraId="68F238DB" w14:textId="77777777" w:rsidR="00C15A3A" w:rsidRPr="004B6678" w:rsidRDefault="00C15A3A" w:rsidP="00D8239A">
            <w:pPr>
              <w:pStyle w:val="RepTableBold"/>
              <w:rPr>
                <w:sz w:val="18"/>
                <w:szCs w:val="18"/>
                <w:lang w:val="en-GB"/>
              </w:rPr>
            </w:pPr>
          </w:p>
        </w:tc>
        <w:tc>
          <w:tcPr>
            <w:tcW w:w="1453" w:type="pct"/>
            <w:gridSpan w:val="2"/>
            <w:vMerge/>
            <w:shd w:val="clear" w:color="auto" w:fill="auto"/>
          </w:tcPr>
          <w:p w14:paraId="2F7C28B7" w14:textId="77777777" w:rsidR="00C15A3A" w:rsidRPr="004B6678" w:rsidRDefault="00C15A3A" w:rsidP="00D8239A">
            <w:pPr>
              <w:pStyle w:val="RepTable"/>
              <w:tabs>
                <w:tab w:val="left" w:pos="720"/>
              </w:tabs>
              <w:rPr>
                <w:sz w:val="18"/>
                <w:szCs w:val="18"/>
              </w:rPr>
            </w:pPr>
          </w:p>
        </w:tc>
      </w:tr>
      <w:tr w:rsidR="00C15A3A" w:rsidRPr="004B6678" w14:paraId="5B16DEC3" w14:textId="77777777" w:rsidTr="00D8239A">
        <w:trPr>
          <w:jc w:val="center"/>
        </w:trPr>
        <w:tc>
          <w:tcPr>
            <w:tcW w:w="1332" w:type="pct"/>
            <w:shd w:val="clear" w:color="auto" w:fill="auto"/>
          </w:tcPr>
          <w:p w14:paraId="38C98383" w14:textId="77777777" w:rsidR="00C15A3A" w:rsidRPr="004B6678" w:rsidRDefault="00C15A3A" w:rsidP="00D8239A">
            <w:pPr>
              <w:pStyle w:val="RepTableBold"/>
              <w:rPr>
                <w:sz w:val="18"/>
                <w:szCs w:val="18"/>
                <w:lang w:val="en-GB"/>
              </w:rPr>
            </w:pPr>
            <w:r w:rsidRPr="004B6678">
              <w:rPr>
                <w:sz w:val="18"/>
                <w:szCs w:val="18"/>
                <w:lang w:val="en-GB"/>
              </w:rPr>
              <w:t>Seed treated per day:</w:t>
            </w:r>
          </w:p>
        </w:tc>
        <w:tc>
          <w:tcPr>
            <w:tcW w:w="271" w:type="pct"/>
            <w:shd w:val="clear" w:color="auto" w:fill="auto"/>
          </w:tcPr>
          <w:p w14:paraId="25C70192" w14:textId="77777777" w:rsidR="00C15A3A" w:rsidRPr="004B6678" w:rsidRDefault="00E1748A" w:rsidP="00D8239A">
            <w:pPr>
              <w:pStyle w:val="RepTable"/>
              <w:tabs>
                <w:tab w:val="left" w:pos="720"/>
              </w:tabs>
              <w:rPr>
                <w:sz w:val="18"/>
                <w:szCs w:val="18"/>
              </w:rPr>
            </w:pPr>
            <w:r w:rsidRPr="004B6678">
              <w:rPr>
                <w:sz w:val="18"/>
                <w:szCs w:val="18"/>
              </w:rPr>
              <w:t>60</w:t>
            </w:r>
          </w:p>
        </w:tc>
        <w:tc>
          <w:tcPr>
            <w:tcW w:w="597" w:type="pct"/>
            <w:shd w:val="clear" w:color="auto" w:fill="auto"/>
          </w:tcPr>
          <w:p w14:paraId="5E9414BB" w14:textId="77777777" w:rsidR="00C15A3A" w:rsidRPr="004B6678" w:rsidRDefault="00C15A3A" w:rsidP="00D8239A">
            <w:pPr>
              <w:pStyle w:val="RepTable"/>
              <w:tabs>
                <w:tab w:val="left" w:pos="720"/>
              </w:tabs>
              <w:rPr>
                <w:sz w:val="18"/>
                <w:szCs w:val="18"/>
              </w:rPr>
            </w:pPr>
            <w:r w:rsidRPr="004B6678">
              <w:rPr>
                <w:sz w:val="18"/>
                <w:szCs w:val="18"/>
              </w:rPr>
              <w:t>tonnes/d</w:t>
            </w:r>
          </w:p>
        </w:tc>
        <w:tc>
          <w:tcPr>
            <w:tcW w:w="1347" w:type="pct"/>
            <w:shd w:val="clear" w:color="auto" w:fill="auto"/>
          </w:tcPr>
          <w:p w14:paraId="71EC29D7" w14:textId="77777777" w:rsidR="00C15A3A" w:rsidRPr="004B6678" w:rsidRDefault="00C15A3A" w:rsidP="00D8239A">
            <w:pPr>
              <w:pStyle w:val="RepTableBold"/>
              <w:rPr>
                <w:sz w:val="18"/>
                <w:szCs w:val="18"/>
                <w:lang w:val="en-GB"/>
              </w:rPr>
            </w:pPr>
            <w:r w:rsidRPr="004B6678">
              <w:rPr>
                <w:sz w:val="18"/>
                <w:szCs w:val="18"/>
                <w:lang w:val="en-GB"/>
              </w:rPr>
              <w:t xml:space="preserve">Amount of </w:t>
            </w:r>
            <w:proofErr w:type="spellStart"/>
            <w:r w:rsidRPr="004B6678">
              <w:rPr>
                <w:sz w:val="18"/>
                <w:szCs w:val="18"/>
                <w:lang w:val="en-GB"/>
              </w:rPr>
              <w:t>a.s.</w:t>
            </w:r>
            <w:proofErr w:type="spellEnd"/>
            <w:r w:rsidRPr="004B6678">
              <w:rPr>
                <w:sz w:val="18"/>
                <w:szCs w:val="18"/>
                <w:lang w:val="en-GB"/>
              </w:rPr>
              <w:t xml:space="preserve"> applied:</w:t>
            </w:r>
          </w:p>
        </w:tc>
        <w:tc>
          <w:tcPr>
            <w:tcW w:w="374" w:type="pct"/>
            <w:shd w:val="clear" w:color="auto" w:fill="auto"/>
          </w:tcPr>
          <w:p w14:paraId="0C0E0A21" w14:textId="77777777" w:rsidR="00C15A3A" w:rsidRPr="004B6678" w:rsidRDefault="00E1748A" w:rsidP="00D8239A">
            <w:pPr>
              <w:pStyle w:val="RepTable"/>
              <w:tabs>
                <w:tab w:val="left" w:pos="720"/>
              </w:tabs>
              <w:rPr>
                <w:sz w:val="18"/>
                <w:szCs w:val="18"/>
              </w:rPr>
            </w:pPr>
            <w:r w:rsidRPr="004B6678">
              <w:rPr>
                <w:sz w:val="18"/>
                <w:szCs w:val="18"/>
              </w:rPr>
              <w:t>135</w:t>
            </w:r>
          </w:p>
        </w:tc>
        <w:tc>
          <w:tcPr>
            <w:tcW w:w="1079" w:type="pct"/>
            <w:shd w:val="clear" w:color="auto" w:fill="auto"/>
          </w:tcPr>
          <w:p w14:paraId="11A7528E" w14:textId="77777777" w:rsidR="00C15A3A" w:rsidRPr="004B6678" w:rsidRDefault="00C15A3A" w:rsidP="00D8239A">
            <w:pPr>
              <w:pStyle w:val="RepTable"/>
              <w:tabs>
                <w:tab w:val="left" w:pos="720"/>
              </w:tabs>
              <w:rPr>
                <w:sz w:val="18"/>
                <w:szCs w:val="18"/>
              </w:rPr>
            </w:pPr>
            <w:r w:rsidRPr="004B6678">
              <w:rPr>
                <w:sz w:val="18"/>
                <w:szCs w:val="18"/>
              </w:rPr>
              <w:t>kg a.s./d</w:t>
            </w:r>
          </w:p>
        </w:tc>
      </w:tr>
      <w:tr w:rsidR="00C15A3A" w:rsidRPr="004B6678" w14:paraId="602BCC46" w14:textId="77777777" w:rsidTr="00D8239A">
        <w:trPr>
          <w:jc w:val="center"/>
        </w:trPr>
        <w:tc>
          <w:tcPr>
            <w:tcW w:w="1332" w:type="pct"/>
            <w:shd w:val="clear" w:color="auto" w:fill="auto"/>
          </w:tcPr>
          <w:p w14:paraId="176CBC21" w14:textId="77777777" w:rsidR="00C15A3A" w:rsidRPr="004B6678" w:rsidRDefault="00C15A3A" w:rsidP="00D8239A">
            <w:pPr>
              <w:pStyle w:val="RepTableBold"/>
              <w:rPr>
                <w:sz w:val="18"/>
                <w:szCs w:val="18"/>
                <w:lang w:val="en-GB"/>
              </w:rPr>
            </w:pPr>
            <w:r w:rsidRPr="004B6678">
              <w:rPr>
                <w:sz w:val="18"/>
                <w:szCs w:val="18"/>
                <w:lang w:val="en-GB"/>
              </w:rPr>
              <w:t>Bag size</w:t>
            </w:r>
          </w:p>
        </w:tc>
        <w:tc>
          <w:tcPr>
            <w:tcW w:w="271" w:type="pct"/>
            <w:shd w:val="clear" w:color="auto" w:fill="auto"/>
          </w:tcPr>
          <w:p w14:paraId="4179F6EF" w14:textId="77777777" w:rsidR="00C15A3A" w:rsidRPr="004B6678" w:rsidRDefault="00E1748A" w:rsidP="00D8239A">
            <w:pPr>
              <w:pStyle w:val="RepTable"/>
              <w:tabs>
                <w:tab w:val="left" w:pos="720"/>
              </w:tabs>
              <w:rPr>
                <w:sz w:val="18"/>
                <w:szCs w:val="18"/>
              </w:rPr>
            </w:pPr>
            <w:r w:rsidRPr="004B6678">
              <w:rPr>
                <w:sz w:val="18"/>
                <w:szCs w:val="18"/>
              </w:rPr>
              <w:t>2</w:t>
            </w:r>
            <w:r w:rsidR="007F45E2" w:rsidRPr="004B6678">
              <w:rPr>
                <w:sz w:val="18"/>
                <w:szCs w:val="18"/>
              </w:rPr>
              <w:t>5</w:t>
            </w:r>
          </w:p>
        </w:tc>
        <w:tc>
          <w:tcPr>
            <w:tcW w:w="597" w:type="pct"/>
            <w:shd w:val="clear" w:color="auto" w:fill="auto"/>
          </w:tcPr>
          <w:p w14:paraId="7F030A75" w14:textId="77777777" w:rsidR="00C15A3A" w:rsidRPr="004B6678" w:rsidRDefault="00C15A3A" w:rsidP="00D8239A">
            <w:pPr>
              <w:pStyle w:val="RepTable"/>
              <w:tabs>
                <w:tab w:val="left" w:pos="720"/>
              </w:tabs>
              <w:rPr>
                <w:sz w:val="18"/>
                <w:szCs w:val="18"/>
              </w:rPr>
            </w:pPr>
            <w:r w:rsidRPr="004B6678">
              <w:rPr>
                <w:sz w:val="18"/>
                <w:szCs w:val="18"/>
              </w:rPr>
              <w:t>kg</w:t>
            </w:r>
          </w:p>
        </w:tc>
        <w:tc>
          <w:tcPr>
            <w:tcW w:w="1347" w:type="pct"/>
            <w:shd w:val="clear" w:color="auto" w:fill="auto"/>
          </w:tcPr>
          <w:p w14:paraId="32B53054" w14:textId="77777777" w:rsidR="00C15A3A" w:rsidRPr="004B6678" w:rsidRDefault="00C15A3A" w:rsidP="00D8239A">
            <w:pPr>
              <w:pStyle w:val="RepTableBold"/>
              <w:rPr>
                <w:sz w:val="18"/>
                <w:szCs w:val="18"/>
                <w:lang w:val="en-GB"/>
              </w:rPr>
            </w:pPr>
            <w:r w:rsidRPr="004B6678">
              <w:rPr>
                <w:sz w:val="18"/>
                <w:szCs w:val="18"/>
                <w:lang w:val="en-GB"/>
              </w:rPr>
              <w:t>Amount of product used:</w:t>
            </w:r>
          </w:p>
        </w:tc>
        <w:tc>
          <w:tcPr>
            <w:tcW w:w="374" w:type="pct"/>
            <w:shd w:val="clear" w:color="auto" w:fill="auto"/>
          </w:tcPr>
          <w:p w14:paraId="6C0BC9E0" w14:textId="77777777" w:rsidR="00C15A3A" w:rsidRPr="004B6678" w:rsidRDefault="00E1748A" w:rsidP="00D8239A">
            <w:pPr>
              <w:pStyle w:val="RepTable"/>
              <w:tabs>
                <w:tab w:val="left" w:pos="720"/>
              </w:tabs>
              <w:rPr>
                <w:sz w:val="18"/>
                <w:szCs w:val="18"/>
              </w:rPr>
            </w:pPr>
            <w:r w:rsidRPr="004B6678">
              <w:rPr>
                <w:sz w:val="18"/>
                <w:szCs w:val="18"/>
              </w:rPr>
              <w:t>225</w:t>
            </w:r>
          </w:p>
        </w:tc>
        <w:tc>
          <w:tcPr>
            <w:tcW w:w="1079" w:type="pct"/>
            <w:shd w:val="clear" w:color="auto" w:fill="auto"/>
          </w:tcPr>
          <w:p w14:paraId="1B4C7B88" w14:textId="77777777" w:rsidR="00C15A3A" w:rsidRPr="004B6678" w:rsidRDefault="00C15A3A" w:rsidP="00D8239A">
            <w:pPr>
              <w:pStyle w:val="RepTable"/>
              <w:tabs>
                <w:tab w:val="left" w:pos="720"/>
              </w:tabs>
              <w:rPr>
                <w:sz w:val="18"/>
                <w:szCs w:val="18"/>
              </w:rPr>
            </w:pPr>
            <w:r w:rsidRPr="004B6678">
              <w:rPr>
                <w:sz w:val="18"/>
                <w:szCs w:val="18"/>
              </w:rPr>
              <w:t>litres/d</w:t>
            </w:r>
          </w:p>
        </w:tc>
      </w:tr>
      <w:tr w:rsidR="00C15A3A" w:rsidRPr="004B6678" w14:paraId="54BEDA9D" w14:textId="77777777" w:rsidTr="00D8239A">
        <w:trPr>
          <w:jc w:val="center"/>
        </w:trPr>
        <w:tc>
          <w:tcPr>
            <w:tcW w:w="1332" w:type="pct"/>
            <w:vMerge w:val="restart"/>
            <w:shd w:val="clear" w:color="auto" w:fill="auto"/>
          </w:tcPr>
          <w:p w14:paraId="0B48784B" w14:textId="77777777" w:rsidR="00C15A3A" w:rsidRPr="004B6678" w:rsidRDefault="00C15A3A" w:rsidP="00D8239A">
            <w:pPr>
              <w:pStyle w:val="RepTableBold"/>
              <w:rPr>
                <w:sz w:val="18"/>
                <w:szCs w:val="18"/>
                <w:lang w:val="en-GB"/>
              </w:rPr>
            </w:pPr>
            <w:r w:rsidRPr="004B6678">
              <w:rPr>
                <w:sz w:val="18"/>
                <w:szCs w:val="18"/>
                <w:lang w:val="en-GB"/>
              </w:rPr>
              <w:t>Dermal absorption (DA):</w:t>
            </w:r>
          </w:p>
        </w:tc>
        <w:tc>
          <w:tcPr>
            <w:tcW w:w="271" w:type="pct"/>
            <w:vMerge w:val="restart"/>
            <w:shd w:val="clear" w:color="auto" w:fill="auto"/>
          </w:tcPr>
          <w:p w14:paraId="763B8712" w14:textId="77777777" w:rsidR="00C15A3A" w:rsidRPr="004B6678" w:rsidRDefault="00C15A3A" w:rsidP="00D8239A">
            <w:pPr>
              <w:pStyle w:val="RepTable"/>
              <w:tabs>
                <w:tab w:val="left" w:pos="720"/>
              </w:tabs>
              <w:rPr>
                <w:sz w:val="18"/>
                <w:szCs w:val="18"/>
              </w:rPr>
            </w:pPr>
            <w:r w:rsidRPr="004B6678">
              <w:rPr>
                <w:sz w:val="18"/>
                <w:szCs w:val="18"/>
              </w:rPr>
              <w:t>0.3</w:t>
            </w:r>
          </w:p>
        </w:tc>
        <w:tc>
          <w:tcPr>
            <w:tcW w:w="597" w:type="pct"/>
            <w:vMerge w:val="restart"/>
            <w:shd w:val="clear" w:color="auto" w:fill="auto"/>
          </w:tcPr>
          <w:p w14:paraId="64B9B5B9" w14:textId="77777777" w:rsidR="00C15A3A" w:rsidRPr="004B6678" w:rsidRDefault="00C15A3A" w:rsidP="00D8239A">
            <w:pPr>
              <w:pStyle w:val="RepTable"/>
              <w:tabs>
                <w:tab w:val="left" w:pos="720"/>
              </w:tabs>
              <w:rPr>
                <w:sz w:val="18"/>
                <w:szCs w:val="18"/>
              </w:rPr>
            </w:pPr>
            <w:r w:rsidRPr="004B6678">
              <w:rPr>
                <w:sz w:val="18"/>
                <w:szCs w:val="18"/>
              </w:rPr>
              <w:t xml:space="preserve">% </w:t>
            </w:r>
          </w:p>
        </w:tc>
        <w:tc>
          <w:tcPr>
            <w:tcW w:w="1347" w:type="pct"/>
            <w:shd w:val="clear" w:color="auto" w:fill="auto"/>
          </w:tcPr>
          <w:p w14:paraId="437D6189" w14:textId="77777777" w:rsidR="00C15A3A" w:rsidRPr="004B6678" w:rsidRDefault="00C15A3A" w:rsidP="00D8239A">
            <w:pPr>
              <w:pStyle w:val="RepTableBold"/>
              <w:rPr>
                <w:sz w:val="18"/>
                <w:szCs w:val="18"/>
                <w:lang w:val="en-GB"/>
              </w:rPr>
            </w:pPr>
            <w:r w:rsidRPr="004B6678">
              <w:rPr>
                <w:sz w:val="18"/>
                <w:szCs w:val="18"/>
                <w:lang w:val="en-GB"/>
              </w:rPr>
              <w:t>Dilution factor:</w:t>
            </w:r>
          </w:p>
        </w:tc>
        <w:tc>
          <w:tcPr>
            <w:tcW w:w="1453" w:type="pct"/>
            <w:gridSpan w:val="2"/>
            <w:shd w:val="clear" w:color="auto" w:fill="auto"/>
          </w:tcPr>
          <w:p w14:paraId="3C138AC1" w14:textId="77777777" w:rsidR="00C15A3A" w:rsidRPr="004B6678" w:rsidRDefault="00C15A3A" w:rsidP="00D8239A">
            <w:pPr>
              <w:pStyle w:val="RepTable"/>
              <w:tabs>
                <w:tab w:val="left" w:pos="720"/>
              </w:tabs>
              <w:rPr>
                <w:sz w:val="18"/>
                <w:szCs w:val="18"/>
              </w:rPr>
            </w:pPr>
            <w:r w:rsidRPr="004B6678">
              <w:rPr>
                <w:sz w:val="18"/>
                <w:szCs w:val="18"/>
              </w:rPr>
              <w:t> 1: undiluted product taken as the worst case scenario</w:t>
            </w:r>
          </w:p>
        </w:tc>
      </w:tr>
      <w:tr w:rsidR="00C15A3A" w:rsidRPr="004B6678" w14:paraId="09264E69" w14:textId="77777777" w:rsidTr="00D8239A">
        <w:trPr>
          <w:jc w:val="center"/>
        </w:trPr>
        <w:tc>
          <w:tcPr>
            <w:tcW w:w="1332" w:type="pct"/>
            <w:vMerge/>
            <w:shd w:val="clear" w:color="auto" w:fill="auto"/>
          </w:tcPr>
          <w:p w14:paraId="38D5A455" w14:textId="77777777" w:rsidR="00C15A3A" w:rsidRPr="004B6678" w:rsidRDefault="00C15A3A" w:rsidP="00D8239A">
            <w:pPr>
              <w:pStyle w:val="RepTableBold"/>
              <w:rPr>
                <w:sz w:val="18"/>
                <w:szCs w:val="18"/>
                <w:lang w:val="en-GB"/>
              </w:rPr>
            </w:pPr>
          </w:p>
        </w:tc>
        <w:tc>
          <w:tcPr>
            <w:tcW w:w="271" w:type="pct"/>
            <w:vMerge/>
            <w:shd w:val="clear" w:color="auto" w:fill="auto"/>
          </w:tcPr>
          <w:p w14:paraId="770E2EE9" w14:textId="77777777" w:rsidR="00C15A3A" w:rsidRPr="004B6678" w:rsidRDefault="00C15A3A" w:rsidP="00D8239A">
            <w:pPr>
              <w:pStyle w:val="RepTable"/>
              <w:tabs>
                <w:tab w:val="left" w:pos="720"/>
              </w:tabs>
              <w:rPr>
                <w:sz w:val="18"/>
                <w:szCs w:val="18"/>
              </w:rPr>
            </w:pPr>
          </w:p>
        </w:tc>
        <w:tc>
          <w:tcPr>
            <w:tcW w:w="597" w:type="pct"/>
            <w:vMerge/>
            <w:shd w:val="clear" w:color="auto" w:fill="auto"/>
          </w:tcPr>
          <w:p w14:paraId="762A9F45" w14:textId="77777777" w:rsidR="00C15A3A" w:rsidRPr="004B6678" w:rsidRDefault="00C15A3A" w:rsidP="00D8239A">
            <w:pPr>
              <w:pStyle w:val="RepTable"/>
              <w:tabs>
                <w:tab w:val="left" w:pos="720"/>
              </w:tabs>
              <w:rPr>
                <w:sz w:val="18"/>
                <w:szCs w:val="18"/>
              </w:rPr>
            </w:pPr>
          </w:p>
        </w:tc>
        <w:tc>
          <w:tcPr>
            <w:tcW w:w="1347" w:type="pct"/>
            <w:shd w:val="clear" w:color="auto" w:fill="auto"/>
          </w:tcPr>
          <w:p w14:paraId="5C2D195E" w14:textId="77777777" w:rsidR="00C15A3A" w:rsidRPr="004B6678" w:rsidRDefault="00C15A3A" w:rsidP="00D8239A">
            <w:pPr>
              <w:pStyle w:val="RepTableBold"/>
              <w:rPr>
                <w:sz w:val="18"/>
                <w:szCs w:val="18"/>
                <w:lang w:val="en-GB"/>
              </w:rPr>
            </w:pPr>
            <w:r w:rsidRPr="004B6678">
              <w:rPr>
                <w:sz w:val="18"/>
                <w:szCs w:val="18"/>
                <w:lang w:val="en-GB"/>
              </w:rPr>
              <w:t>Cleaning tasks performed:</w:t>
            </w:r>
          </w:p>
        </w:tc>
        <w:tc>
          <w:tcPr>
            <w:tcW w:w="374" w:type="pct"/>
            <w:shd w:val="clear" w:color="auto" w:fill="auto"/>
          </w:tcPr>
          <w:p w14:paraId="49331C5D" w14:textId="77777777" w:rsidR="00C15A3A" w:rsidRPr="004B6678" w:rsidRDefault="00C15A3A" w:rsidP="00D8239A">
            <w:pPr>
              <w:pStyle w:val="RepTable"/>
              <w:tabs>
                <w:tab w:val="left" w:pos="720"/>
              </w:tabs>
              <w:rPr>
                <w:sz w:val="18"/>
                <w:szCs w:val="18"/>
              </w:rPr>
            </w:pPr>
            <w:r w:rsidRPr="004B6678">
              <w:rPr>
                <w:sz w:val="18"/>
                <w:szCs w:val="18"/>
              </w:rPr>
              <w:t>1</w:t>
            </w:r>
          </w:p>
        </w:tc>
        <w:tc>
          <w:tcPr>
            <w:tcW w:w="1079" w:type="pct"/>
            <w:shd w:val="clear" w:color="auto" w:fill="auto"/>
          </w:tcPr>
          <w:p w14:paraId="48D4073B" w14:textId="77777777" w:rsidR="00C15A3A" w:rsidRPr="004B6678" w:rsidRDefault="00C15A3A" w:rsidP="00D8239A">
            <w:pPr>
              <w:pStyle w:val="RepTable"/>
              <w:tabs>
                <w:tab w:val="left" w:pos="720"/>
              </w:tabs>
              <w:rPr>
                <w:sz w:val="18"/>
                <w:szCs w:val="18"/>
              </w:rPr>
            </w:pPr>
            <w:r w:rsidRPr="004B6678">
              <w:rPr>
                <w:sz w:val="18"/>
                <w:szCs w:val="18"/>
              </w:rPr>
              <w:t>per day</w:t>
            </w:r>
          </w:p>
        </w:tc>
      </w:tr>
      <w:tr w:rsidR="00C15A3A" w:rsidRPr="004B6678" w14:paraId="22C77A4D" w14:textId="77777777" w:rsidTr="00D8239A">
        <w:trPr>
          <w:jc w:val="center"/>
        </w:trPr>
        <w:tc>
          <w:tcPr>
            <w:tcW w:w="1332" w:type="pct"/>
            <w:shd w:val="clear" w:color="auto" w:fill="auto"/>
            <w:noWrap/>
          </w:tcPr>
          <w:p w14:paraId="1D9ABBCF" w14:textId="77777777" w:rsidR="00C15A3A" w:rsidRPr="004B6678" w:rsidRDefault="00C15A3A" w:rsidP="00D8239A">
            <w:pPr>
              <w:pStyle w:val="RepTableBold"/>
              <w:jc w:val="center"/>
              <w:rPr>
                <w:sz w:val="18"/>
                <w:szCs w:val="18"/>
                <w:lang w:val="en-GB"/>
              </w:rPr>
            </w:pPr>
            <w:r w:rsidRPr="004B6678">
              <w:rPr>
                <w:sz w:val="18"/>
                <w:szCs w:val="18"/>
                <w:lang w:val="en-GB"/>
              </w:rPr>
              <w:t>Inhalation absorption (IA):</w:t>
            </w:r>
          </w:p>
        </w:tc>
        <w:tc>
          <w:tcPr>
            <w:tcW w:w="271" w:type="pct"/>
            <w:shd w:val="clear" w:color="auto" w:fill="auto"/>
            <w:noWrap/>
          </w:tcPr>
          <w:p w14:paraId="5423A760" w14:textId="77777777" w:rsidR="00C15A3A" w:rsidRPr="004B6678" w:rsidRDefault="00C15A3A" w:rsidP="00D8239A">
            <w:pPr>
              <w:pStyle w:val="RepTable"/>
              <w:tabs>
                <w:tab w:val="left" w:pos="720"/>
              </w:tabs>
              <w:rPr>
                <w:sz w:val="18"/>
                <w:szCs w:val="18"/>
              </w:rPr>
            </w:pPr>
            <w:r w:rsidRPr="004B6678">
              <w:rPr>
                <w:sz w:val="18"/>
                <w:szCs w:val="18"/>
              </w:rPr>
              <w:t>100</w:t>
            </w:r>
          </w:p>
        </w:tc>
        <w:tc>
          <w:tcPr>
            <w:tcW w:w="597" w:type="pct"/>
            <w:shd w:val="clear" w:color="auto" w:fill="auto"/>
            <w:noWrap/>
          </w:tcPr>
          <w:p w14:paraId="76D8EA09" w14:textId="77777777" w:rsidR="00C15A3A" w:rsidRPr="004B6678" w:rsidRDefault="00C15A3A" w:rsidP="00D8239A">
            <w:pPr>
              <w:pStyle w:val="RepTable"/>
              <w:tabs>
                <w:tab w:val="left" w:pos="720"/>
              </w:tabs>
              <w:rPr>
                <w:sz w:val="18"/>
                <w:szCs w:val="18"/>
              </w:rPr>
            </w:pPr>
            <w:r w:rsidRPr="004B6678">
              <w:rPr>
                <w:sz w:val="18"/>
                <w:szCs w:val="18"/>
              </w:rPr>
              <w:t>%</w:t>
            </w:r>
          </w:p>
        </w:tc>
        <w:tc>
          <w:tcPr>
            <w:tcW w:w="1347" w:type="pct"/>
            <w:shd w:val="clear" w:color="auto" w:fill="auto"/>
          </w:tcPr>
          <w:p w14:paraId="7A974524" w14:textId="77777777" w:rsidR="00C15A3A" w:rsidRPr="004B6678" w:rsidRDefault="00C15A3A" w:rsidP="00D8239A">
            <w:pPr>
              <w:pStyle w:val="RepTableBold"/>
              <w:rPr>
                <w:sz w:val="18"/>
                <w:szCs w:val="18"/>
                <w:lang w:val="en-GB"/>
              </w:rPr>
            </w:pPr>
            <w:r w:rsidRPr="004B6678">
              <w:rPr>
                <w:sz w:val="18"/>
                <w:szCs w:val="18"/>
                <w:lang w:val="en-GB"/>
              </w:rPr>
              <w:t>Mixing/loading tasks performed:</w:t>
            </w:r>
          </w:p>
        </w:tc>
        <w:tc>
          <w:tcPr>
            <w:tcW w:w="374" w:type="pct"/>
            <w:shd w:val="clear" w:color="auto" w:fill="auto"/>
          </w:tcPr>
          <w:p w14:paraId="1844693F" w14:textId="77777777" w:rsidR="00C15A3A" w:rsidRPr="004B6678" w:rsidRDefault="00E1748A" w:rsidP="00D8239A">
            <w:pPr>
              <w:pStyle w:val="RepTable"/>
              <w:tabs>
                <w:tab w:val="left" w:pos="720"/>
              </w:tabs>
              <w:rPr>
                <w:sz w:val="18"/>
                <w:szCs w:val="18"/>
              </w:rPr>
            </w:pPr>
            <w:r w:rsidRPr="004B6678">
              <w:rPr>
                <w:sz w:val="18"/>
                <w:szCs w:val="18"/>
              </w:rPr>
              <w:t>1</w:t>
            </w:r>
            <w:r w:rsidR="007F45E2" w:rsidRPr="004B6678">
              <w:rPr>
                <w:sz w:val="18"/>
                <w:szCs w:val="18"/>
              </w:rPr>
              <w:t>1</w:t>
            </w:r>
          </w:p>
        </w:tc>
        <w:tc>
          <w:tcPr>
            <w:tcW w:w="1079" w:type="pct"/>
            <w:shd w:val="clear" w:color="auto" w:fill="auto"/>
          </w:tcPr>
          <w:p w14:paraId="13865069" w14:textId="77777777" w:rsidR="00C15A3A" w:rsidRPr="004B6678" w:rsidRDefault="00C15A3A" w:rsidP="00D8239A">
            <w:pPr>
              <w:pStyle w:val="RepTable"/>
              <w:tabs>
                <w:tab w:val="left" w:pos="720"/>
              </w:tabs>
              <w:rPr>
                <w:sz w:val="18"/>
                <w:szCs w:val="18"/>
              </w:rPr>
            </w:pPr>
            <w:r w:rsidRPr="004B6678">
              <w:rPr>
                <w:sz w:val="18"/>
                <w:szCs w:val="18"/>
              </w:rPr>
              <w:t>per day (20L container)</w:t>
            </w:r>
          </w:p>
        </w:tc>
      </w:tr>
      <w:tr w:rsidR="00C15A3A" w:rsidRPr="004B6678" w14:paraId="39D6C0E9" w14:textId="77777777" w:rsidTr="00D8239A">
        <w:trPr>
          <w:trHeight w:val="235"/>
          <w:jc w:val="center"/>
        </w:trPr>
        <w:tc>
          <w:tcPr>
            <w:tcW w:w="1332" w:type="pct"/>
            <w:shd w:val="clear" w:color="auto" w:fill="auto"/>
          </w:tcPr>
          <w:p w14:paraId="59ABB19D" w14:textId="77777777" w:rsidR="00C15A3A" w:rsidRPr="004B6678" w:rsidRDefault="00C15A3A" w:rsidP="00D8239A">
            <w:pPr>
              <w:pStyle w:val="RepTableBold"/>
              <w:rPr>
                <w:sz w:val="18"/>
                <w:szCs w:val="18"/>
                <w:lang w:val="en-GB"/>
              </w:rPr>
            </w:pPr>
            <w:r w:rsidRPr="004B6678">
              <w:rPr>
                <w:sz w:val="18"/>
                <w:szCs w:val="18"/>
                <w:lang w:val="en-GB"/>
              </w:rPr>
              <w:t>Body weight (BW):</w:t>
            </w:r>
          </w:p>
        </w:tc>
        <w:tc>
          <w:tcPr>
            <w:tcW w:w="271" w:type="pct"/>
            <w:shd w:val="clear" w:color="auto" w:fill="auto"/>
          </w:tcPr>
          <w:p w14:paraId="2AC9C57A" w14:textId="77777777" w:rsidR="00C15A3A" w:rsidRPr="004B6678" w:rsidRDefault="00C15A3A" w:rsidP="00D8239A">
            <w:pPr>
              <w:pStyle w:val="RepTable"/>
              <w:tabs>
                <w:tab w:val="left" w:pos="720"/>
              </w:tabs>
              <w:rPr>
                <w:sz w:val="18"/>
                <w:szCs w:val="18"/>
              </w:rPr>
            </w:pPr>
            <w:r w:rsidRPr="004B6678">
              <w:rPr>
                <w:sz w:val="18"/>
                <w:szCs w:val="18"/>
              </w:rPr>
              <w:t xml:space="preserve">60 </w:t>
            </w:r>
          </w:p>
        </w:tc>
        <w:tc>
          <w:tcPr>
            <w:tcW w:w="597" w:type="pct"/>
            <w:shd w:val="clear" w:color="auto" w:fill="auto"/>
          </w:tcPr>
          <w:p w14:paraId="19A9B350" w14:textId="77777777" w:rsidR="00C15A3A" w:rsidRPr="004B6678" w:rsidRDefault="00C15A3A" w:rsidP="00D8239A">
            <w:pPr>
              <w:pStyle w:val="RepTable"/>
              <w:tabs>
                <w:tab w:val="left" w:pos="720"/>
              </w:tabs>
              <w:rPr>
                <w:sz w:val="18"/>
                <w:szCs w:val="18"/>
              </w:rPr>
            </w:pPr>
            <w:r w:rsidRPr="004B6678">
              <w:rPr>
                <w:sz w:val="18"/>
                <w:szCs w:val="18"/>
              </w:rPr>
              <w:t>kg/person</w:t>
            </w:r>
          </w:p>
        </w:tc>
        <w:tc>
          <w:tcPr>
            <w:tcW w:w="1347" w:type="pct"/>
            <w:shd w:val="clear" w:color="auto" w:fill="auto"/>
          </w:tcPr>
          <w:p w14:paraId="1E50BD4F" w14:textId="77777777" w:rsidR="00C15A3A" w:rsidRPr="004B6678" w:rsidRDefault="00C15A3A" w:rsidP="00D8239A">
            <w:pPr>
              <w:pStyle w:val="RepTableBold"/>
              <w:rPr>
                <w:sz w:val="18"/>
                <w:szCs w:val="18"/>
                <w:lang w:val="en-GB"/>
              </w:rPr>
            </w:pPr>
            <w:r w:rsidRPr="004B6678">
              <w:rPr>
                <w:sz w:val="18"/>
                <w:szCs w:val="18"/>
                <w:lang w:val="en-GB"/>
              </w:rPr>
              <w:t>Calibration tasks performed</w:t>
            </w:r>
          </w:p>
        </w:tc>
        <w:tc>
          <w:tcPr>
            <w:tcW w:w="374" w:type="pct"/>
            <w:shd w:val="clear" w:color="auto" w:fill="auto"/>
          </w:tcPr>
          <w:p w14:paraId="1A7B50D9" w14:textId="77777777" w:rsidR="00C15A3A" w:rsidRPr="004B6678" w:rsidRDefault="00C15A3A" w:rsidP="00D8239A">
            <w:pPr>
              <w:pStyle w:val="RepTable"/>
              <w:tabs>
                <w:tab w:val="left" w:pos="720"/>
              </w:tabs>
              <w:rPr>
                <w:sz w:val="18"/>
                <w:szCs w:val="18"/>
              </w:rPr>
            </w:pPr>
            <w:r w:rsidRPr="004B6678">
              <w:rPr>
                <w:sz w:val="18"/>
                <w:szCs w:val="18"/>
              </w:rPr>
              <w:t>1</w:t>
            </w:r>
          </w:p>
        </w:tc>
        <w:tc>
          <w:tcPr>
            <w:tcW w:w="1079" w:type="pct"/>
            <w:shd w:val="clear" w:color="auto" w:fill="auto"/>
          </w:tcPr>
          <w:p w14:paraId="07D963CF" w14:textId="77777777" w:rsidR="00C15A3A" w:rsidRPr="004B6678" w:rsidRDefault="00C15A3A" w:rsidP="00D8239A">
            <w:pPr>
              <w:pStyle w:val="RepTable"/>
              <w:tabs>
                <w:tab w:val="left" w:pos="720"/>
              </w:tabs>
              <w:rPr>
                <w:sz w:val="18"/>
                <w:szCs w:val="18"/>
              </w:rPr>
            </w:pPr>
            <w:r w:rsidRPr="004B6678">
              <w:rPr>
                <w:sz w:val="18"/>
                <w:szCs w:val="18"/>
              </w:rPr>
              <w:t>per day</w:t>
            </w:r>
          </w:p>
        </w:tc>
      </w:tr>
      <w:tr w:rsidR="00C15A3A" w:rsidRPr="004B6678" w14:paraId="5AF92D47" w14:textId="77777777" w:rsidTr="00D8239A">
        <w:trPr>
          <w:jc w:val="center"/>
        </w:trPr>
        <w:tc>
          <w:tcPr>
            <w:tcW w:w="1332" w:type="pct"/>
            <w:shd w:val="clear" w:color="auto" w:fill="auto"/>
          </w:tcPr>
          <w:p w14:paraId="7EB373C5" w14:textId="77777777" w:rsidR="00C15A3A" w:rsidRPr="004B6678" w:rsidRDefault="00C15A3A" w:rsidP="00D8239A">
            <w:pPr>
              <w:pStyle w:val="RepTableBold"/>
              <w:rPr>
                <w:sz w:val="18"/>
                <w:szCs w:val="18"/>
                <w:lang w:val="en-GB"/>
              </w:rPr>
            </w:pPr>
            <w:r w:rsidRPr="004B6678">
              <w:rPr>
                <w:sz w:val="18"/>
                <w:szCs w:val="18"/>
                <w:lang w:val="en-GB"/>
              </w:rPr>
              <w:t>AOEL</w:t>
            </w:r>
          </w:p>
        </w:tc>
        <w:tc>
          <w:tcPr>
            <w:tcW w:w="271" w:type="pct"/>
            <w:shd w:val="clear" w:color="auto" w:fill="auto"/>
          </w:tcPr>
          <w:p w14:paraId="456D578F" w14:textId="77777777" w:rsidR="00C15A3A" w:rsidRPr="004B6678" w:rsidRDefault="00C15A3A" w:rsidP="00D8239A">
            <w:pPr>
              <w:pStyle w:val="RepTable"/>
              <w:tabs>
                <w:tab w:val="left" w:pos="720"/>
              </w:tabs>
              <w:rPr>
                <w:sz w:val="18"/>
                <w:szCs w:val="18"/>
              </w:rPr>
            </w:pPr>
            <w:r w:rsidRPr="004B6678">
              <w:rPr>
                <w:sz w:val="18"/>
                <w:szCs w:val="18"/>
              </w:rPr>
              <w:t> 0.007</w:t>
            </w:r>
          </w:p>
        </w:tc>
        <w:tc>
          <w:tcPr>
            <w:tcW w:w="597" w:type="pct"/>
            <w:shd w:val="clear" w:color="auto" w:fill="auto"/>
          </w:tcPr>
          <w:p w14:paraId="0EC4E0B2" w14:textId="77777777" w:rsidR="00C15A3A" w:rsidRPr="004B6678" w:rsidRDefault="00C15A3A" w:rsidP="00D8239A">
            <w:pPr>
              <w:pStyle w:val="RepTable"/>
              <w:tabs>
                <w:tab w:val="left" w:pos="720"/>
              </w:tabs>
              <w:rPr>
                <w:sz w:val="18"/>
                <w:szCs w:val="18"/>
              </w:rPr>
            </w:pPr>
            <w:r w:rsidRPr="004B6678">
              <w:rPr>
                <w:sz w:val="18"/>
                <w:szCs w:val="18"/>
              </w:rPr>
              <w:t>mg/kg bw/d</w:t>
            </w:r>
          </w:p>
        </w:tc>
        <w:tc>
          <w:tcPr>
            <w:tcW w:w="1347" w:type="pct"/>
            <w:shd w:val="clear" w:color="auto" w:fill="auto"/>
          </w:tcPr>
          <w:p w14:paraId="31ECB4AD" w14:textId="77777777" w:rsidR="00C15A3A" w:rsidRPr="004B6678" w:rsidRDefault="00C15A3A" w:rsidP="00D8239A">
            <w:pPr>
              <w:pStyle w:val="RepTableBold"/>
              <w:rPr>
                <w:sz w:val="18"/>
                <w:szCs w:val="18"/>
                <w:lang w:val="en-GB"/>
              </w:rPr>
            </w:pPr>
            <w:r w:rsidRPr="004B6678">
              <w:rPr>
                <w:sz w:val="18"/>
                <w:szCs w:val="18"/>
                <w:lang w:val="en-GB"/>
              </w:rPr>
              <w:t>Duration of bagging</w:t>
            </w:r>
          </w:p>
        </w:tc>
        <w:tc>
          <w:tcPr>
            <w:tcW w:w="374" w:type="pct"/>
            <w:shd w:val="clear" w:color="auto" w:fill="auto"/>
          </w:tcPr>
          <w:p w14:paraId="60DC2A89" w14:textId="77777777" w:rsidR="00C15A3A" w:rsidRPr="004B6678" w:rsidRDefault="00C15A3A" w:rsidP="00D8239A">
            <w:pPr>
              <w:pStyle w:val="RepTable"/>
              <w:tabs>
                <w:tab w:val="left" w:pos="720"/>
              </w:tabs>
              <w:rPr>
                <w:sz w:val="18"/>
                <w:szCs w:val="18"/>
              </w:rPr>
            </w:pPr>
            <w:r w:rsidRPr="004B6678">
              <w:rPr>
                <w:sz w:val="18"/>
                <w:szCs w:val="18"/>
              </w:rPr>
              <w:t>8</w:t>
            </w:r>
          </w:p>
        </w:tc>
        <w:tc>
          <w:tcPr>
            <w:tcW w:w="1079" w:type="pct"/>
            <w:shd w:val="clear" w:color="auto" w:fill="auto"/>
          </w:tcPr>
          <w:p w14:paraId="7958B3DD" w14:textId="77777777" w:rsidR="00C15A3A" w:rsidRPr="004B6678" w:rsidRDefault="00E746E0" w:rsidP="00D8239A">
            <w:pPr>
              <w:pStyle w:val="RepTable"/>
              <w:tabs>
                <w:tab w:val="left" w:pos="720"/>
              </w:tabs>
              <w:rPr>
                <w:sz w:val="18"/>
                <w:szCs w:val="18"/>
              </w:rPr>
            </w:pPr>
            <w:r w:rsidRPr="004B6678">
              <w:rPr>
                <w:sz w:val="18"/>
                <w:szCs w:val="18"/>
              </w:rPr>
              <w:t>H</w:t>
            </w:r>
            <w:r w:rsidR="00C15A3A" w:rsidRPr="004B6678">
              <w:rPr>
                <w:sz w:val="18"/>
                <w:szCs w:val="18"/>
              </w:rPr>
              <w:t>ours</w:t>
            </w:r>
          </w:p>
        </w:tc>
      </w:tr>
    </w:tbl>
    <w:p w14:paraId="244AF0B6" w14:textId="77777777" w:rsidR="00C15A3A" w:rsidRDefault="00C15A3A" w:rsidP="00530572">
      <w:pPr>
        <w:pStyle w:val="RepLabel"/>
      </w:pPr>
    </w:p>
    <w:p w14:paraId="6A012984" w14:textId="77777777" w:rsidR="006B550D" w:rsidRPr="004B6678" w:rsidRDefault="00C15A3A" w:rsidP="004B6678">
      <w:pPr>
        <w:pStyle w:val="RepLabel"/>
        <w:spacing w:before="0" w:after="0"/>
        <w:rPr>
          <w:sz w:val="20"/>
          <w:szCs w:val="20"/>
        </w:rPr>
      </w:pPr>
      <w:r>
        <w:br w:type="page"/>
      </w:r>
      <w:r w:rsidR="0079387A" w:rsidRPr="004B6678">
        <w:rPr>
          <w:sz w:val="20"/>
          <w:szCs w:val="20"/>
        </w:rPr>
        <w:lastRenderedPageBreak/>
        <w:t>Table A </w:t>
      </w:r>
      <w:r w:rsidR="00D22144" w:rsidRPr="004B6678">
        <w:rPr>
          <w:sz w:val="20"/>
          <w:szCs w:val="20"/>
        </w:rPr>
        <w:fldChar w:fldCharType="begin"/>
      </w:r>
      <w:r w:rsidR="00D22144" w:rsidRPr="004B6678">
        <w:rPr>
          <w:sz w:val="20"/>
          <w:szCs w:val="20"/>
        </w:rPr>
        <w:instrText xml:space="preserve"> SEQ Table_A \* ARABIC </w:instrText>
      </w:r>
      <w:r w:rsidR="00D22144" w:rsidRPr="004B6678">
        <w:rPr>
          <w:sz w:val="20"/>
          <w:szCs w:val="20"/>
        </w:rPr>
        <w:fldChar w:fldCharType="separate"/>
      </w:r>
      <w:r w:rsidR="003C2813">
        <w:rPr>
          <w:noProof/>
          <w:sz w:val="20"/>
          <w:szCs w:val="20"/>
        </w:rPr>
        <w:t>13</w:t>
      </w:r>
      <w:r w:rsidR="00D22144" w:rsidRPr="004B6678">
        <w:rPr>
          <w:sz w:val="20"/>
          <w:szCs w:val="20"/>
        </w:rPr>
        <w:fldChar w:fldCharType="end"/>
      </w:r>
      <w:r w:rsidR="00C81348" w:rsidRPr="004B6678">
        <w:rPr>
          <w:sz w:val="20"/>
          <w:szCs w:val="20"/>
        </w:rPr>
        <w:t>:</w:t>
      </w:r>
      <w:r w:rsidR="00C81348" w:rsidRPr="004B6678">
        <w:rPr>
          <w:sz w:val="20"/>
          <w:szCs w:val="20"/>
        </w:rPr>
        <w:tab/>
      </w:r>
      <w:r w:rsidR="00A602BB" w:rsidRPr="004B6678">
        <w:rPr>
          <w:sz w:val="20"/>
          <w:szCs w:val="20"/>
        </w:rPr>
        <w:t>Estimation of</w:t>
      </w:r>
      <w:r w:rsidR="00D22144" w:rsidRPr="004B6678">
        <w:rPr>
          <w:sz w:val="20"/>
          <w:szCs w:val="20"/>
        </w:rPr>
        <w:t xml:space="preserve"> </w:t>
      </w:r>
      <w:r w:rsidR="00C81348" w:rsidRPr="004B6678">
        <w:rPr>
          <w:sz w:val="20"/>
          <w:szCs w:val="20"/>
        </w:rPr>
        <w:t xml:space="preserve">operator exposure towards </w:t>
      </w:r>
      <w:r w:rsidRPr="004B6678">
        <w:rPr>
          <w:sz w:val="20"/>
          <w:szCs w:val="20"/>
        </w:rPr>
        <w:t>cyantraniliprole</w:t>
      </w:r>
      <w:r w:rsidR="00C81348" w:rsidRPr="004B6678">
        <w:rPr>
          <w:sz w:val="20"/>
          <w:szCs w:val="20"/>
        </w:rPr>
        <w:t xml:space="preserve"> </w:t>
      </w:r>
      <w:r w:rsidR="00821533" w:rsidRPr="004B6678">
        <w:rPr>
          <w:sz w:val="20"/>
          <w:szCs w:val="20"/>
        </w:rPr>
        <w:t xml:space="preserve">according to </w:t>
      </w:r>
      <w:r w:rsidR="00530572" w:rsidRPr="004B6678">
        <w:rPr>
          <w:sz w:val="20"/>
          <w:szCs w:val="20"/>
        </w:rPr>
        <w:t xml:space="preserve">Seed </w:t>
      </w:r>
      <w:r w:rsidR="00CF7F60" w:rsidRPr="004B6678">
        <w:rPr>
          <w:sz w:val="20"/>
          <w:szCs w:val="20"/>
        </w:rPr>
        <w:t>T</w:t>
      </w:r>
      <w:r w:rsidR="00530572" w:rsidRPr="004B6678">
        <w:rPr>
          <w:sz w:val="20"/>
          <w:szCs w:val="20"/>
        </w:rPr>
        <w:t>ROPEX Model</w:t>
      </w:r>
      <w:r w:rsidR="00CF7F60" w:rsidRPr="004B6678">
        <w:rPr>
          <w:sz w:val="20"/>
          <w:szCs w:val="20"/>
        </w:rPr>
        <w:t>- 60 kg bodyweight</w:t>
      </w:r>
    </w:p>
    <w:p w14:paraId="49A29E05" w14:textId="77777777" w:rsidR="00C15A3A" w:rsidRPr="00C15A3A" w:rsidRDefault="00EE570F" w:rsidP="00C15A3A">
      <w:pPr>
        <w:pStyle w:val="RepStandard"/>
      </w:pPr>
      <w:r w:rsidRPr="00CF7F60">
        <w:rPr>
          <w:noProof/>
          <w:lang w:val="pl-PL" w:eastAsia="pl-PL"/>
        </w:rPr>
        <w:drawing>
          <wp:inline distT="0" distB="0" distL="0" distR="0" wp14:anchorId="312CF456" wp14:editId="24A65552">
            <wp:extent cx="5943600" cy="42748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274820"/>
                    </a:xfrm>
                    <a:prstGeom prst="rect">
                      <a:avLst/>
                    </a:prstGeom>
                    <a:noFill/>
                    <a:ln>
                      <a:noFill/>
                    </a:ln>
                  </pic:spPr>
                </pic:pic>
              </a:graphicData>
            </a:graphic>
          </wp:inline>
        </w:drawing>
      </w:r>
    </w:p>
    <w:p w14:paraId="7E950353" w14:textId="77777777" w:rsidR="00CF7F60" w:rsidRPr="004B6678" w:rsidRDefault="00CF7F60" w:rsidP="004B6678">
      <w:pPr>
        <w:widowControl w:val="0"/>
        <w:jc w:val="both"/>
        <w:outlineLvl w:val="1"/>
        <w:rPr>
          <w:b/>
          <w:bCs/>
          <w:sz w:val="20"/>
          <w:szCs w:val="20"/>
          <w:lang w:val="en-GB"/>
        </w:rPr>
      </w:pPr>
      <w:bookmarkStart w:id="1371" w:name="_Toc524442121"/>
      <w:r>
        <w:rPr>
          <w:b/>
          <w:sz w:val="24"/>
          <w:lang w:val="en-GB"/>
        </w:rPr>
        <w:br w:type="page"/>
      </w:r>
      <w:r w:rsidRPr="004B6678">
        <w:rPr>
          <w:b/>
          <w:bCs/>
          <w:sz w:val="20"/>
          <w:szCs w:val="20"/>
          <w:lang w:val="en-GB"/>
        </w:rPr>
        <w:lastRenderedPageBreak/>
        <w:t>Table A </w:t>
      </w:r>
      <w:r w:rsidRPr="004B6678">
        <w:rPr>
          <w:b/>
          <w:bCs/>
          <w:sz w:val="20"/>
          <w:szCs w:val="20"/>
          <w:lang w:val="en-GB"/>
        </w:rPr>
        <w:fldChar w:fldCharType="begin"/>
      </w:r>
      <w:r w:rsidRPr="004B6678">
        <w:rPr>
          <w:b/>
          <w:bCs/>
          <w:sz w:val="20"/>
          <w:szCs w:val="20"/>
          <w:lang w:val="en-GB"/>
        </w:rPr>
        <w:instrText xml:space="preserve"> SEQ Table_A \* ARABIC </w:instrText>
      </w:r>
      <w:r w:rsidRPr="004B6678">
        <w:rPr>
          <w:b/>
          <w:bCs/>
          <w:sz w:val="20"/>
          <w:szCs w:val="20"/>
          <w:lang w:val="en-GB"/>
        </w:rPr>
        <w:fldChar w:fldCharType="separate"/>
      </w:r>
      <w:r w:rsidR="003C2813">
        <w:rPr>
          <w:b/>
          <w:bCs/>
          <w:noProof/>
          <w:sz w:val="20"/>
          <w:szCs w:val="20"/>
          <w:lang w:val="en-GB"/>
        </w:rPr>
        <w:t>14</w:t>
      </w:r>
      <w:r w:rsidRPr="004B6678">
        <w:rPr>
          <w:b/>
          <w:bCs/>
          <w:sz w:val="20"/>
          <w:szCs w:val="20"/>
          <w:lang w:val="en-GB"/>
        </w:rPr>
        <w:fldChar w:fldCharType="end"/>
      </w:r>
      <w:r w:rsidRPr="004B6678">
        <w:rPr>
          <w:b/>
          <w:bCs/>
          <w:sz w:val="20"/>
          <w:szCs w:val="20"/>
          <w:lang w:val="en-GB"/>
        </w:rPr>
        <w:t xml:space="preserve">: </w:t>
      </w:r>
      <w:r w:rsidRPr="004B6678">
        <w:rPr>
          <w:b/>
          <w:bCs/>
          <w:sz w:val="20"/>
          <w:szCs w:val="20"/>
          <w:lang w:val="en-GB"/>
        </w:rPr>
        <w:tab/>
      </w:r>
      <w:r w:rsidRPr="004B6678">
        <w:rPr>
          <w:b/>
          <w:bCs/>
          <w:sz w:val="20"/>
          <w:szCs w:val="20"/>
          <w:lang w:val="en-GB"/>
        </w:rPr>
        <w:tab/>
        <w:t>Estimation of operator exposure towards cyantraniliprole according to Seed TROPEX Model- 70 kg bodyweight</w:t>
      </w:r>
    </w:p>
    <w:p w14:paraId="35AD7B5E" w14:textId="77777777" w:rsidR="00C15A3A" w:rsidRPr="00C15A3A" w:rsidRDefault="00EE570F" w:rsidP="004B6678">
      <w:pPr>
        <w:widowControl w:val="0"/>
        <w:spacing w:before="240" w:after="120"/>
        <w:jc w:val="both"/>
        <w:outlineLvl w:val="1"/>
        <w:rPr>
          <w:b/>
          <w:sz w:val="24"/>
          <w:lang w:val="en-GB"/>
        </w:rPr>
      </w:pPr>
      <w:r w:rsidRPr="00CF7F60">
        <w:rPr>
          <w:noProof/>
          <w:lang w:val="pl-PL" w:eastAsia="pl-PL"/>
        </w:rPr>
        <w:drawing>
          <wp:inline distT="0" distB="0" distL="0" distR="0" wp14:anchorId="1C23E89B" wp14:editId="289F5688">
            <wp:extent cx="5943600" cy="42748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274820"/>
                    </a:xfrm>
                    <a:prstGeom prst="rect">
                      <a:avLst/>
                    </a:prstGeom>
                    <a:noFill/>
                    <a:ln>
                      <a:noFill/>
                    </a:ln>
                  </pic:spPr>
                </pic:pic>
              </a:graphicData>
            </a:graphic>
          </wp:inline>
        </w:drawing>
      </w:r>
      <w:r w:rsidR="00845CE6" w:rsidRPr="00CF7F60">
        <w:rPr>
          <w:sz w:val="24"/>
          <w:lang w:val="en-GB"/>
        </w:rPr>
        <w:br w:type="page"/>
      </w:r>
      <w:r w:rsidR="00C15A3A" w:rsidRPr="00C15A3A">
        <w:rPr>
          <w:b/>
          <w:sz w:val="24"/>
          <w:lang w:val="en-GB"/>
        </w:rPr>
        <w:lastRenderedPageBreak/>
        <w:t>Worker exposure calculations (KCP 7.2.3.1)</w:t>
      </w:r>
      <w:bookmarkEnd w:id="1371"/>
    </w:p>
    <w:p w14:paraId="5B62947F" w14:textId="77777777" w:rsidR="00C15A3A" w:rsidRPr="007045E7" w:rsidRDefault="00C15A3A" w:rsidP="004B6678">
      <w:pPr>
        <w:pStyle w:val="RepStandard"/>
        <w:numPr>
          <w:ilvl w:val="2"/>
          <w:numId w:val="12"/>
        </w:numPr>
        <w:spacing w:before="240" w:after="120"/>
        <w:rPr>
          <w:b/>
        </w:rPr>
      </w:pPr>
      <w:r w:rsidRPr="007045E7">
        <w:rPr>
          <w:b/>
        </w:rPr>
        <w:t>Calculations for Cyantraniliprole</w:t>
      </w:r>
      <w:r w:rsidRPr="007045E7">
        <w:t xml:space="preserve"> </w:t>
      </w:r>
    </w:p>
    <w:p w14:paraId="6FE7B3AF" w14:textId="77777777" w:rsidR="00C15A3A" w:rsidRPr="004B6678" w:rsidRDefault="00C15A3A" w:rsidP="004B6678">
      <w:pPr>
        <w:pStyle w:val="RepLabel"/>
        <w:spacing w:before="0" w:after="0"/>
        <w:rPr>
          <w:sz w:val="20"/>
          <w:szCs w:val="20"/>
        </w:rPr>
      </w:pPr>
      <w:r w:rsidRPr="004B6678">
        <w:rPr>
          <w:sz w:val="20"/>
          <w:szCs w:val="20"/>
          <w:lang w:val="en-US"/>
        </w:rPr>
        <w:t>Table A 1</w:t>
      </w:r>
      <w:r w:rsidR="00CF7F60" w:rsidRPr="004B6678">
        <w:rPr>
          <w:sz w:val="20"/>
          <w:szCs w:val="20"/>
          <w:lang w:val="en-US"/>
        </w:rPr>
        <w:t>5</w:t>
      </w:r>
      <w:r w:rsidR="00C86652" w:rsidRPr="004B6678">
        <w:rPr>
          <w:sz w:val="20"/>
          <w:szCs w:val="20"/>
        </w:rPr>
        <w:t xml:space="preserve">: </w:t>
      </w:r>
      <w:r w:rsidRPr="004B6678">
        <w:rPr>
          <w:sz w:val="20"/>
          <w:szCs w:val="20"/>
        </w:rPr>
        <w:t>Input parameters considered for the estimation of worker exposure</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46"/>
        <w:gridCol w:w="656"/>
        <w:gridCol w:w="1214"/>
        <w:gridCol w:w="2656"/>
        <w:gridCol w:w="586"/>
        <w:gridCol w:w="1399"/>
      </w:tblGrid>
      <w:tr w:rsidR="00C15A3A" w:rsidRPr="004B6678" w14:paraId="23065989" w14:textId="77777777" w:rsidTr="00CF7F60">
        <w:trPr>
          <w:trHeight w:val="248"/>
          <w:jc w:val="center"/>
        </w:trPr>
        <w:tc>
          <w:tcPr>
            <w:tcW w:w="1445" w:type="pct"/>
            <w:shd w:val="clear" w:color="auto" w:fill="auto"/>
          </w:tcPr>
          <w:p w14:paraId="26E541D4" w14:textId="77777777" w:rsidR="00C15A3A" w:rsidRPr="004B6678" w:rsidRDefault="00C15A3A" w:rsidP="00D8239A">
            <w:pPr>
              <w:pStyle w:val="RepStandard"/>
              <w:rPr>
                <w:b/>
                <w:bCs/>
                <w:sz w:val="18"/>
                <w:szCs w:val="18"/>
              </w:rPr>
            </w:pPr>
            <w:r w:rsidRPr="004B6678">
              <w:rPr>
                <w:b/>
                <w:bCs/>
                <w:sz w:val="18"/>
                <w:szCs w:val="18"/>
              </w:rPr>
              <w:t>Formulation type:</w:t>
            </w:r>
          </w:p>
        </w:tc>
        <w:tc>
          <w:tcPr>
            <w:tcW w:w="1021" w:type="pct"/>
            <w:gridSpan w:val="2"/>
            <w:shd w:val="clear" w:color="auto" w:fill="auto"/>
          </w:tcPr>
          <w:p w14:paraId="441B223B" w14:textId="77777777" w:rsidR="00C15A3A" w:rsidRPr="004B6678" w:rsidRDefault="00C15A3A" w:rsidP="00D8239A">
            <w:pPr>
              <w:pStyle w:val="RepStandard"/>
              <w:rPr>
                <w:sz w:val="18"/>
                <w:szCs w:val="18"/>
              </w:rPr>
            </w:pPr>
            <w:r w:rsidRPr="004B6678">
              <w:rPr>
                <w:sz w:val="18"/>
                <w:szCs w:val="18"/>
              </w:rPr>
              <w:t>FS</w:t>
            </w:r>
          </w:p>
        </w:tc>
        <w:tc>
          <w:tcPr>
            <w:tcW w:w="1450" w:type="pct"/>
            <w:vMerge w:val="restart"/>
            <w:shd w:val="clear" w:color="auto" w:fill="auto"/>
          </w:tcPr>
          <w:p w14:paraId="5FFCFE75" w14:textId="77777777" w:rsidR="00C15A3A" w:rsidRPr="004B6678" w:rsidRDefault="00C15A3A" w:rsidP="00D8239A">
            <w:pPr>
              <w:pStyle w:val="RepStandard"/>
              <w:rPr>
                <w:b/>
                <w:bCs/>
                <w:sz w:val="18"/>
                <w:szCs w:val="18"/>
              </w:rPr>
            </w:pPr>
            <w:r w:rsidRPr="004B6678">
              <w:rPr>
                <w:b/>
                <w:bCs/>
                <w:sz w:val="18"/>
                <w:szCs w:val="18"/>
              </w:rPr>
              <w:t>Application technique:</w:t>
            </w:r>
          </w:p>
        </w:tc>
        <w:tc>
          <w:tcPr>
            <w:tcW w:w="1084" w:type="pct"/>
            <w:gridSpan w:val="2"/>
            <w:vMerge w:val="restart"/>
            <w:shd w:val="clear" w:color="auto" w:fill="auto"/>
          </w:tcPr>
          <w:p w14:paraId="07BAC438" w14:textId="77777777" w:rsidR="00C15A3A" w:rsidRPr="004B6678" w:rsidRDefault="00C15A3A" w:rsidP="00CF7F60">
            <w:pPr>
              <w:pStyle w:val="RepStandard"/>
              <w:rPr>
                <w:sz w:val="18"/>
                <w:szCs w:val="18"/>
              </w:rPr>
            </w:pPr>
            <w:r w:rsidRPr="004B6678">
              <w:rPr>
                <w:sz w:val="18"/>
                <w:szCs w:val="18"/>
              </w:rPr>
              <w:t> Loading and sowing of treated seed</w:t>
            </w:r>
          </w:p>
        </w:tc>
      </w:tr>
      <w:tr w:rsidR="00C15A3A" w:rsidRPr="004B6678" w14:paraId="5B40D5E9" w14:textId="77777777" w:rsidTr="00CF7F60">
        <w:trPr>
          <w:trHeight w:val="628"/>
          <w:jc w:val="center"/>
        </w:trPr>
        <w:tc>
          <w:tcPr>
            <w:tcW w:w="1445" w:type="pct"/>
            <w:shd w:val="clear" w:color="auto" w:fill="auto"/>
          </w:tcPr>
          <w:p w14:paraId="45A5914B" w14:textId="77777777" w:rsidR="00C15A3A" w:rsidRPr="004B6678" w:rsidRDefault="00C15A3A" w:rsidP="00D8239A">
            <w:pPr>
              <w:pStyle w:val="RepStandard"/>
              <w:rPr>
                <w:b/>
                <w:bCs/>
                <w:sz w:val="18"/>
                <w:szCs w:val="18"/>
              </w:rPr>
            </w:pPr>
            <w:r w:rsidRPr="004B6678">
              <w:rPr>
                <w:b/>
                <w:bCs/>
                <w:sz w:val="18"/>
                <w:szCs w:val="18"/>
              </w:rPr>
              <w:t>Application rate (AR):</w:t>
            </w:r>
          </w:p>
        </w:tc>
        <w:tc>
          <w:tcPr>
            <w:tcW w:w="358" w:type="pct"/>
            <w:shd w:val="clear" w:color="auto" w:fill="auto"/>
          </w:tcPr>
          <w:p w14:paraId="7BC3D0BF" w14:textId="77777777" w:rsidR="00C15A3A" w:rsidRPr="004B6678" w:rsidRDefault="00CF7F60" w:rsidP="00D8239A">
            <w:pPr>
              <w:pStyle w:val="RepStandard"/>
              <w:rPr>
                <w:sz w:val="18"/>
                <w:szCs w:val="18"/>
              </w:rPr>
            </w:pPr>
            <w:r w:rsidRPr="004B6678">
              <w:rPr>
                <w:sz w:val="18"/>
                <w:szCs w:val="18"/>
              </w:rPr>
              <w:t>2.25</w:t>
            </w:r>
          </w:p>
        </w:tc>
        <w:tc>
          <w:tcPr>
            <w:tcW w:w="663" w:type="pct"/>
            <w:shd w:val="clear" w:color="auto" w:fill="auto"/>
          </w:tcPr>
          <w:p w14:paraId="222C1BCF" w14:textId="77777777" w:rsidR="00C15A3A" w:rsidRPr="004B6678" w:rsidRDefault="00C15A3A" w:rsidP="00D8239A">
            <w:pPr>
              <w:pStyle w:val="RepStandard"/>
              <w:rPr>
                <w:sz w:val="18"/>
                <w:szCs w:val="18"/>
              </w:rPr>
            </w:pPr>
            <w:r w:rsidRPr="004B6678">
              <w:rPr>
                <w:sz w:val="18"/>
                <w:szCs w:val="18"/>
              </w:rPr>
              <w:t xml:space="preserve">kg </w:t>
            </w:r>
            <w:proofErr w:type="spellStart"/>
            <w:r w:rsidRPr="004B6678">
              <w:rPr>
                <w:sz w:val="18"/>
                <w:szCs w:val="18"/>
              </w:rPr>
              <w:t>a.s.</w:t>
            </w:r>
            <w:proofErr w:type="spellEnd"/>
            <w:r w:rsidRPr="004B6678">
              <w:rPr>
                <w:sz w:val="18"/>
                <w:szCs w:val="18"/>
              </w:rPr>
              <w:t>/tonne seed</w:t>
            </w:r>
          </w:p>
        </w:tc>
        <w:tc>
          <w:tcPr>
            <w:tcW w:w="1450" w:type="pct"/>
            <w:vMerge/>
            <w:shd w:val="clear" w:color="auto" w:fill="auto"/>
          </w:tcPr>
          <w:p w14:paraId="1133A7BF" w14:textId="77777777" w:rsidR="00C15A3A" w:rsidRPr="004B6678" w:rsidRDefault="00C15A3A" w:rsidP="00D8239A">
            <w:pPr>
              <w:pStyle w:val="RepStandard"/>
              <w:rPr>
                <w:b/>
                <w:bCs/>
                <w:sz w:val="18"/>
                <w:szCs w:val="18"/>
              </w:rPr>
            </w:pPr>
          </w:p>
        </w:tc>
        <w:tc>
          <w:tcPr>
            <w:tcW w:w="1084" w:type="pct"/>
            <w:gridSpan w:val="2"/>
            <w:vMerge/>
            <w:shd w:val="clear" w:color="auto" w:fill="auto"/>
          </w:tcPr>
          <w:p w14:paraId="05B7122C" w14:textId="77777777" w:rsidR="00C15A3A" w:rsidRPr="004B6678" w:rsidRDefault="00C15A3A" w:rsidP="00D8239A">
            <w:pPr>
              <w:pStyle w:val="RepStandard"/>
              <w:rPr>
                <w:sz w:val="18"/>
                <w:szCs w:val="18"/>
              </w:rPr>
            </w:pPr>
          </w:p>
        </w:tc>
      </w:tr>
      <w:tr w:rsidR="00CF7F60" w:rsidRPr="004B6678" w14:paraId="7A45EBEE" w14:textId="77777777" w:rsidTr="00CF7F60">
        <w:trPr>
          <w:trHeight w:val="497"/>
          <w:jc w:val="center"/>
        </w:trPr>
        <w:tc>
          <w:tcPr>
            <w:tcW w:w="1445" w:type="pct"/>
            <w:shd w:val="clear" w:color="auto" w:fill="auto"/>
          </w:tcPr>
          <w:p w14:paraId="615B20C3" w14:textId="77777777" w:rsidR="00CF7F60" w:rsidRPr="004B6678" w:rsidRDefault="00CF7F60" w:rsidP="00CF7F60">
            <w:pPr>
              <w:pStyle w:val="RepStandard"/>
              <w:rPr>
                <w:b/>
                <w:bCs/>
                <w:sz w:val="18"/>
                <w:szCs w:val="18"/>
              </w:rPr>
            </w:pPr>
            <w:r w:rsidRPr="004B6678">
              <w:rPr>
                <w:b/>
                <w:bCs/>
                <w:sz w:val="18"/>
                <w:szCs w:val="18"/>
              </w:rPr>
              <w:t xml:space="preserve">Seed treated per day  </w:t>
            </w:r>
          </w:p>
          <w:p w14:paraId="0004BFDF" w14:textId="77777777" w:rsidR="00CF7F60" w:rsidRPr="004B6678" w:rsidRDefault="00CF7F60" w:rsidP="00CF7F60">
            <w:pPr>
              <w:pStyle w:val="RepStandard"/>
              <w:rPr>
                <w:b/>
                <w:bCs/>
                <w:sz w:val="18"/>
                <w:szCs w:val="18"/>
              </w:rPr>
            </w:pPr>
          </w:p>
        </w:tc>
        <w:tc>
          <w:tcPr>
            <w:tcW w:w="358" w:type="pct"/>
            <w:shd w:val="clear" w:color="auto" w:fill="auto"/>
          </w:tcPr>
          <w:p w14:paraId="5141781F" w14:textId="77777777" w:rsidR="00CF7F60" w:rsidRPr="004B6678" w:rsidRDefault="00CF7F60" w:rsidP="00CF7F60">
            <w:pPr>
              <w:pStyle w:val="RepStandard"/>
              <w:rPr>
                <w:sz w:val="18"/>
                <w:szCs w:val="18"/>
              </w:rPr>
            </w:pPr>
            <w:r w:rsidRPr="004B6678">
              <w:rPr>
                <w:sz w:val="18"/>
                <w:szCs w:val="18"/>
              </w:rPr>
              <w:t>60</w:t>
            </w:r>
          </w:p>
        </w:tc>
        <w:tc>
          <w:tcPr>
            <w:tcW w:w="663" w:type="pct"/>
            <w:shd w:val="clear" w:color="auto" w:fill="auto"/>
          </w:tcPr>
          <w:p w14:paraId="57AA1A3F" w14:textId="77777777" w:rsidR="00CF7F60" w:rsidRPr="004B6678" w:rsidRDefault="00CF7F60" w:rsidP="00CF7F60">
            <w:pPr>
              <w:pStyle w:val="RepStandard"/>
              <w:rPr>
                <w:sz w:val="18"/>
                <w:szCs w:val="18"/>
              </w:rPr>
            </w:pPr>
            <w:r w:rsidRPr="004B6678">
              <w:rPr>
                <w:sz w:val="18"/>
                <w:szCs w:val="18"/>
              </w:rPr>
              <w:t>tonnes/d</w:t>
            </w:r>
          </w:p>
        </w:tc>
        <w:tc>
          <w:tcPr>
            <w:tcW w:w="1450" w:type="pct"/>
            <w:shd w:val="clear" w:color="auto" w:fill="auto"/>
          </w:tcPr>
          <w:p w14:paraId="33BDDA8C" w14:textId="77777777" w:rsidR="00CF7F60" w:rsidRPr="004B6678" w:rsidRDefault="00CF7F60" w:rsidP="00CF7F60">
            <w:pPr>
              <w:pStyle w:val="RepStandard"/>
              <w:rPr>
                <w:b/>
                <w:bCs/>
                <w:sz w:val="18"/>
                <w:szCs w:val="18"/>
              </w:rPr>
            </w:pPr>
            <w:r w:rsidRPr="004B6678">
              <w:rPr>
                <w:b/>
                <w:bCs/>
                <w:sz w:val="18"/>
                <w:szCs w:val="18"/>
              </w:rPr>
              <w:t xml:space="preserve">Amount of </w:t>
            </w:r>
            <w:proofErr w:type="spellStart"/>
            <w:r w:rsidRPr="004B6678">
              <w:rPr>
                <w:b/>
                <w:bCs/>
                <w:sz w:val="18"/>
                <w:szCs w:val="18"/>
              </w:rPr>
              <w:t>a.s.</w:t>
            </w:r>
            <w:proofErr w:type="spellEnd"/>
            <w:r w:rsidRPr="004B6678">
              <w:rPr>
                <w:b/>
                <w:bCs/>
                <w:sz w:val="18"/>
                <w:szCs w:val="18"/>
              </w:rPr>
              <w:t xml:space="preserve"> applied:</w:t>
            </w:r>
          </w:p>
        </w:tc>
        <w:tc>
          <w:tcPr>
            <w:tcW w:w="320" w:type="pct"/>
            <w:shd w:val="clear" w:color="auto" w:fill="auto"/>
          </w:tcPr>
          <w:p w14:paraId="157609C6" w14:textId="77777777" w:rsidR="00CF7F60" w:rsidRPr="004B6678" w:rsidRDefault="00CF7F60" w:rsidP="00CF7F60">
            <w:pPr>
              <w:pStyle w:val="RepTable"/>
              <w:tabs>
                <w:tab w:val="left" w:pos="720"/>
              </w:tabs>
              <w:rPr>
                <w:sz w:val="18"/>
                <w:szCs w:val="18"/>
              </w:rPr>
            </w:pPr>
            <w:r w:rsidRPr="004B6678">
              <w:rPr>
                <w:sz w:val="18"/>
                <w:szCs w:val="18"/>
              </w:rPr>
              <w:t>135</w:t>
            </w:r>
          </w:p>
        </w:tc>
        <w:tc>
          <w:tcPr>
            <w:tcW w:w="764" w:type="pct"/>
            <w:shd w:val="clear" w:color="auto" w:fill="auto"/>
          </w:tcPr>
          <w:p w14:paraId="6C61AD65" w14:textId="77777777" w:rsidR="00CF7F60" w:rsidRPr="004B6678" w:rsidRDefault="00CF7F60" w:rsidP="00CF7F60">
            <w:pPr>
              <w:pStyle w:val="RepStandard"/>
              <w:rPr>
                <w:sz w:val="18"/>
                <w:szCs w:val="18"/>
              </w:rPr>
            </w:pPr>
            <w:r w:rsidRPr="004B6678">
              <w:rPr>
                <w:sz w:val="18"/>
                <w:szCs w:val="18"/>
              </w:rPr>
              <w:t xml:space="preserve">kg </w:t>
            </w:r>
            <w:proofErr w:type="spellStart"/>
            <w:r w:rsidRPr="004B6678">
              <w:rPr>
                <w:sz w:val="18"/>
                <w:szCs w:val="18"/>
              </w:rPr>
              <w:t>a.s.</w:t>
            </w:r>
            <w:proofErr w:type="spellEnd"/>
            <w:r w:rsidRPr="004B6678">
              <w:rPr>
                <w:sz w:val="18"/>
                <w:szCs w:val="18"/>
              </w:rPr>
              <w:t>/d</w:t>
            </w:r>
          </w:p>
        </w:tc>
      </w:tr>
      <w:tr w:rsidR="00CF7F60" w:rsidRPr="004B6678" w14:paraId="646E64C9" w14:textId="77777777" w:rsidTr="00CF7F60">
        <w:trPr>
          <w:trHeight w:val="248"/>
          <w:jc w:val="center"/>
        </w:trPr>
        <w:tc>
          <w:tcPr>
            <w:tcW w:w="1445" w:type="pct"/>
            <w:shd w:val="clear" w:color="auto" w:fill="auto"/>
          </w:tcPr>
          <w:p w14:paraId="67790D8F" w14:textId="77777777" w:rsidR="00CF7F60" w:rsidRPr="004B6678" w:rsidRDefault="00CF7F60" w:rsidP="00CF7F60">
            <w:pPr>
              <w:pStyle w:val="RepStandard"/>
              <w:rPr>
                <w:b/>
                <w:bCs/>
                <w:sz w:val="18"/>
                <w:szCs w:val="18"/>
              </w:rPr>
            </w:pPr>
            <w:r w:rsidRPr="004B6678">
              <w:rPr>
                <w:b/>
                <w:bCs/>
                <w:sz w:val="18"/>
                <w:szCs w:val="18"/>
              </w:rPr>
              <w:t>Bag size</w:t>
            </w:r>
          </w:p>
        </w:tc>
        <w:tc>
          <w:tcPr>
            <w:tcW w:w="358" w:type="pct"/>
            <w:shd w:val="clear" w:color="auto" w:fill="auto"/>
          </w:tcPr>
          <w:p w14:paraId="2A0A09C8" w14:textId="77777777" w:rsidR="00CF7F60" w:rsidRPr="004B6678" w:rsidRDefault="00CF7F60" w:rsidP="00CF7F60">
            <w:pPr>
              <w:pStyle w:val="RepStandard"/>
              <w:rPr>
                <w:sz w:val="18"/>
                <w:szCs w:val="18"/>
              </w:rPr>
            </w:pPr>
            <w:r w:rsidRPr="004B6678">
              <w:rPr>
                <w:sz w:val="18"/>
                <w:szCs w:val="18"/>
              </w:rPr>
              <w:t>25</w:t>
            </w:r>
          </w:p>
        </w:tc>
        <w:tc>
          <w:tcPr>
            <w:tcW w:w="663" w:type="pct"/>
            <w:shd w:val="clear" w:color="auto" w:fill="auto"/>
          </w:tcPr>
          <w:p w14:paraId="5E260789" w14:textId="77777777" w:rsidR="00CF7F60" w:rsidRPr="004B6678" w:rsidRDefault="00CF7F60" w:rsidP="00CF7F60">
            <w:pPr>
              <w:pStyle w:val="RepStandard"/>
              <w:rPr>
                <w:sz w:val="18"/>
                <w:szCs w:val="18"/>
              </w:rPr>
            </w:pPr>
            <w:r w:rsidRPr="004B6678">
              <w:rPr>
                <w:sz w:val="18"/>
                <w:szCs w:val="18"/>
              </w:rPr>
              <w:t>kg</w:t>
            </w:r>
          </w:p>
        </w:tc>
        <w:tc>
          <w:tcPr>
            <w:tcW w:w="1450" w:type="pct"/>
            <w:vMerge w:val="restart"/>
            <w:shd w:val="clear" w:color="auto" w:fill="auto"/>
          </w:tcPr>
          <w:p w14:paraId="73FBF05A" w14:textId="77777777" w:rsidR="00CF7F60" w:rsidRPr="004B6678" w:rsidRDefault="00CF7F60" w:rsidP="00CF7F60">
            <w:pPr>
              <w:pStyle w:val="RepStandard"/>
              <w:rPr>
                <w:b/>
                <w:bCs/>
                <w:sz w:val="18"/>
                <w:szCs w:val="18"/>
              </w:rPr>
            </w:pPr>
            <w:r w:rsidRPr="004B6678">
              <w:rPr>
                <w:b/>
                <w:bCs/>
                <w:sz w:val="18"/>
                <w:szCs w:val="18"/>
              </w:rPr>
              <w:t>Amount of product used:</w:t>
            </w:r>
          </w:p>
        </w:tc>
        <w:tc>
          <w:tcPr>
            <w:tcW w:w="320" w:type="pct"/>
            <w:vMerge w:val="restart"/>
            <w:shd w:val="clear" w:color="auto" w:fill="auto"/>
          </w:tcPr>
          <w:p w14:paraId="2340A7E1" w14:textId="77777777" w:rsidR="00CF7F60" w:rsidRPr="004B6678" w:rsidRDefault="00CF7F60" w:rsidP="00CF7F60">
            <w:pPr>
              <w:pStyle w:val="RepTable"/>
              <w:tabs>
                <w:tab w:val="left" w:pos="720"/>
              </w:tabs>
              <w:rPr>
                <w:sz w:val="18"/>
                <w:szCs w:val="18"/>
              </w:rPr>
            </w:pPr>
            <w:r w:rsidRPr="004B6678">
              <w:rPr>
                <w:sz w:val="18"/>
                <w:szCs w:val="18"/>
              </w:rPr>
              <w:t>225</w:t>
            </w:r>
          </w:p>
        </w:tc>
        <w:tc>
          <w:tcPr>
            <w:tcW w:w="764" w:type="pct"/>
            <w:vMerge w:val="restart"/>
            <w:shd w:val="clear" w:color="auto" w:fill="auto"/>
          </w:tcPr>
          <w:p w14:paraId="02752DE5" w14:textId="77777777" w:rsidR="00CF7F60" w:rsidRPr="004B6678" w:rsidRDefault="00CF7F60" w:rsidP="00CF7F60">
            <w:pPr>
              <w:pStyle w:val="RepStandard"/>
              <w:rPr>
                <w:sz w:val="18"/>
                <w:szCs w:val="18"/>
              </w:rPr>
            </w:pPr>
            <w:r w:rsidRPr="004B6678">
              <w:rPr>
                <w:sz w:val="18"/>
                <w:szCs w:val="18"/>
              </w:rPr>
              <w:t>litres/d</w:t>
            </w:r>
          </w:p>
        </w:tc>
      </w:tr>
      <w:tr w:rsidR="00C15A3A" w:rsidRPr="004B6678" w14:paraId="6F06B48E" w14:textId="77777777" w:rsidTr="00CF7F60">
        <w:trPr>
          <w:trHeight w:val="246"/>
          <w:jc w:val="center"/>
        </w:trPr>
        <w:tc>
          <w:tcPr>
            <w:tcW w:w="1445" w:type="pct"/>
            <w:tcBorders>
              <w:bottom w:val="single" w:sz="4" w:space="0" w:color="auto"/>
            </w:tcBorders>
            <w:shd w:val="clear" w:color="auto" w:fill="auto"/>
          </w:tcPr>
          <w:p w14:paraId="7A1D4E82" w14:textId="77777777" w:rsidR="00C15A3A" w:rsidRPr="004B6678" w:rsidRDefault="00C15A3A" w:rsidP="00D8239A">
            <w:pPr>
              <w:pStyle w:val="RepStandard"/>
              <w:rPr>
                <w:b/>
                <w:bCs/>
                <w:sz w:val="18"/>
                <w:szCs w:val="18"/>
              </w:rPr>
            </w:pPr>
            <w:r w:rsidRPr="004B6678">
              <w:rPr>
                <w:b/>
                <w:bCs/>
                <w:sz w:val="18"/>
                <w:szCs w:val="18"/>
              </w:rPr>
              <w:t>Dermal absorption (DA):</w:t>
            </w:r>
          </w:p>
        </w:tc>
        <w:tc>
          <w:tcPr>
            <w:tcW w:w="358" w:type="pct"/>
            <w:tcBorders>
              <w:bottom w:val="single" w:sz="4" w:space="0" w:color="auto"/>
            </w:tcBorders>
            <w:shd w:val="clear" w:color="auto" w:fill="auto"/>
          </w:tcPr>
          <w:p w14:paraId="5159B9C0" w14:textId="77777777" w:rsidR="00C15A3A" w:rsidRPr="004B6678" w:rsidRDefault="00C15A3A" w:rsidP="00D8239A">
            <w:pPr>
              <w:pStyle w:val="RepStandard"/>
              <w:rPr>
                <w:sz w:val="18"/>
                <w:szCs w:val="18"/>
              </w:rPr>
            </w:pPr>
            <w:r w:rsidRPr="004B6678">
              <w:rPr>
                <w:sz w:val="18"/>
                <w:szCs w:val="18"/>
              </w:rPr>
              <w:t>0.3</w:t>
            </w:r>
          </w:p>
        </w:tc>
        <w:tc>
          <w:tcPr>
            <w:tcW w:w="663" w:type="pct"/>
            <w:tcBorders>
              <w:bottom w:val="single" w:sz="4" w:space="0" w:color="auto"/>
            </w:tcBorders>
            <w:shd w:val="clear" w:color="auto" w:fill="auto"/>
          </w:tcPr>
          <w:p w14:paraId="7A37E392" w14:textId="77777777" w:rsidR="00C15A3A" w:rsidRPr="004B6678" w:rsidRDefault="00C15A3A" w:rsidP="00D8239A">
            <w:pPr>
              <w:pStyle w:val="RepStandard"/>
              <w:rPr>
                <w:sz w:val="18"/>
                <w:szCs w:val="18"/>
              </w:rPr>
            </w:pPr>
            <w:r w:rsidRPr="004B6678">
              <w:rPr>
                <w:sz w:val="18"/>
                <w:szCs w:val="18"/>
              </w:rPr>
              <w:t xml:space="preserve">% </w:t>
            </w:r>
          </w:p>
        </w:tc>
        <w:tc>
          <w:tcPr>
            <w:tcW w:w="1450" w:type="pct"/>
            <w:vMerge/>
            <w:tcBorders>
              <w:bottom w:val="single" w:sz="4" w:space="0" w:color="auto"/>
            </w:tcBorders>
            <w:shd w:val="clear" w:color="auto" w:fill="auto"/>
          </w:tcPr>
          <w:p w14:paraId="4D225CA9" w14:textId="77777777" w:rsidR="00C15A3A" w:rsidRPr="004B6678" w:rsidRDefault="00C15A3A" w:rsidP="00D8239A">
            <w:pPr>
              <w:pStyle w:val="RepStandard"/>
              <w:rPr>
                <w:b/>
                <w:bCs/>
                <w:sz w:val="18"/>
                <w:szCs w:val="18"/>
              </w:rPr>
            </w:pPr>
          </w:p>
        </w:tc>
        <w:tc>
          <w:tcPr>
            <w:tcW w:w="320" w:type="pct"/>
            <w:vMerge/>
            <w:tcBorders>
              <w:bottom w:val="single" w:sz="4" w:space="0" w:color="auto"/>
            </w:tcBorders>
            <w:shd w:val="clear" w:color="auto" w:fill="auto"/>
          </w:tcPr>
          <w:p w14:paraId="3A49ACB7" w14:textId="77777777" w:rsidR="00C15A3A" w:rsidRPr="004B6678" w:rsidRDefault="00C15A3A" w:rsidP="00D8239A">
            <w:pPr>
              <w:pStyle w:val="RepStandard"/>
              <w:rPr>
                <w:sz w:val="18"/>
                <w:szCs w:val="18"/>
              </w:rPr>
            </w:pPr>
          </w:p>
        </w:tc>
        <w:tc>
          <w:tcPr>
            <w:tcW w:w="764" w:type="pct"/>
            <w:vMerge/>
            <w:tcBorders>
              <w:bottom w:val="single" w:sz="4" w:space="0" w:color="auto"/>
            </w:tcBorders>
            <w:shd w:val="clear" w:color="auto" w:fill="auto"/>
          </w:tcPr>
          <w:p w14:paraId="3773C2D8" w14:textId="77777777" w:rsidR="00C15A3A" w:rsidRPr="004B6678" w:rsidRDefault="00C15A3A" w:rsidP="00D8239A">
            <w:pPr>
              <w:pStyle w:val="RepStandard"/>
              <w:rPr>
                <w:sz w:val="18"/>
                <w:szCs w:val="18"/>
              </w:rPr>
            </w:pPr>
          </w:p>
        </w:tc>
      </w:tr>
      <w:tr w:rsidR="00C15A3A" w:rsidRPr="004B6678" w14:paraId="2AC69A27" w14:textId="77777777" w:rsidTr="00CF7F60">
        <w:trPr>
          <w:trHeight w:val="248"/>
          <w:jc w:val="center"/>
        </w:trPr>
        <w:tc>
          <w:tcPr>
            <w:tcW w:w="1445" w:type="pct"/>
            <w:shd w:val="clear" w:color="auto" w:fill="auto"/>
            <w:noWrap/>
          </w:tcPr>
          <w:p w14:paraId="6F498E7D" w14:textId="77777777" w:rsidR="00C15A3A" w:rsidRPr="004B6678" w:rsidRDefault="00C15A3A" w:rsidP="00D8239A">
            <w:pPr>
              <w:pStyle w:val="RepStandard"/>
              <w:rPr>
                <w:b/>
                <w:bCs/>
                <w:sz w:val="18"/>
                <w:szCs w:val="18"/>
              </w:rPr>
            </w:pPr>
            <w:r w:rsidRPr="004B6678">
              <w:rPr>
                <w:b/>
                <w:bCs/>
                <w:sz w:val="18"/>
                <w:szCs w:val="18"/>
              </w:rPr>
              <w:t>Inhalation absorption (IA):</w:t>
            </w:r>
          </w:p>
        </w:tc>
        <w:tc>
          <w:tcPr>
            <w:tcW w:w="358" w:type="pct"/>
            <w:shd w:val="clear" w:color="auto" w:fill="auto"/>
            <w:noWrap/>
          </w:tcPr>
          <w:p w14:paraId="73EC489E" w14:textId="77777777" w:rsidR="00C15A3A" w:rsidRPr="004B6678" w:rsidRDefault="00C15A3A" w:rsidP="00D8239A">
            <w:pPr>
              <w:pStyle w:val="RepStandard"/>
              <w:rPr>
                <w:sz w:val="18"/>
                <w:szCs w:val="18"/>
              </w:rPr>
            </w:pPr>
            <w:r w:rsidRPr="004B6678">
              <w:rPr>
                <w:sz w:val="18"/>
                <w:szCs w:val="18"/>
              </w:rPr>
              <w:t>100</w:t>
            </w:r>
          </w:p>
        </w:tc>
        <w:tc>
          <w:tcPr>
            <w:tcW w:w="663" w:type="pct"/>
            <w:shd w:val="clear" w:color="auto" w:fill="auto"/>
            <w:noWrap/>
          </w:tcPr>
          <w:p w14:paraId="4AAAD54D" w14:textId="77777777" w:rsidR="00C15A3A" w:rsidRPr="004B6678" w:rsidRDefault="00C15A3A" w:rsidP="00D8239A">
            <w:pPr>
              <w:pStyle w:val="RepStandard"/>
              <w:rPr>
                <w:sz w:val="18"/>
                <w:szCs w:val="18"/>
              </w:rPr>
            </w:pPr>
            <w:r w:rsidRPr="004B6678">
              <w:rPr>
                <w:sz w:val="18"/>
                <w:szCs w:val="18"/>
              </w:rPr>
              <w:t>%</w:t>
            </w:r>
          </w:p>
        </w:tc>
        <w:tc>
          <w:tcPr>
            <w:tcW w:w="1450" w:type="pct"/>
            <w:vMerge w:val="restart"/>
            <w:shd w:val="clear" w:color="auto" w:fill="auto"/>
          </w:tcPr>
          <w:p w14:paraId="16C5C736" w14:textId="77777777" w:rsidR="00C15A3A" w:rsidRPr="004B6678" w:rsidRDefault="00C15A3A" w:rsidP="00D8239A">
            <w:pPr>
              <w:pStyle w:val="RepStandard"/>
              <w:rPr>
                <w:b/>
                <w:bCs/>
                <w:sz w:val="18"/>
                <w:szCs w:val="18"/>
              </w:rPr>
            </w:pPr>
            <w:r w:rsidRPr="004B6678">
              <w:rPr>
                <w:b/>
                <w:bCs/>
                <w:sz w:val="18"/>
                <w:szCs w:val="18"/>
              </w:rPr>
              <w:t>Duration of loading/sowing</w:t>
            </w:r>
          </w:p>
        </w:tc>
        <w:tc>
          <w:tcPr>
            <w:tcW w:w="320" w:type="pct"/>
            <w:vMerge w:val="restart"/>
            <w:shd w:val="clear" w:color="auto" w:fill="auto"/>
          </w:tcPr>
          <w:p w14:paraId="3C782D19" w14:textId="77777777" w:rsidR="00C15A3A" w:rsidRPr="004B6678" w:rsidRDefault="00C15A3A" w:rsidP="00D8239A">
            <w:pPr>
              <w:pStyle w:val="RepStandard"/>
              <w:rPr>
                <w:sz w:val="18"/>
                <w:szCs w:val="18"/>
              </w:rPr>
            </w:pPr>
            <w:r w:rsidRPr="004B6678">
              <w:rPr>
                <w:sz w:val="18"/>
                <w:szCs w:val="18"/>
              </w:rPr>
              <w:t>10</w:t>
            </w:r>
          </w:p>
        </w:tc>
        <w:tc>
          <w:tcPr>
            <w:tcW w:w="764" w:type="pct"/>
            <w:vMerge w:val="restart"/>
            <w:shd w:val="clear" w:color="auto" w:fill="auto"/>
          </w:tcPr>
          <w:p w14:paraId="6966E0AF" w14:textId="77777777" w:rsidR="00C15A3A" w:rsidRPr="004B6678" w:rsidRDefault="00C15A3A" w:rsidP="00D8239A">
            <w:pPr>
              <w:pStyle w:val="RepStandard"/>
              <w:rPr>
                <w:sz w:val="18"/>
                <w:szCs w:val="18"/>
              </w:rPr>
            </w:pPr>
            <w:r w:rsidRPr="004B6678">
              <w:rPr>
                <w:sz w:val="18"/>
                <w:szCs w:val="18"/>
              </w:rPr>
              <w:t>hours</w:t>
            </w:r>
          </w:p>
        </w:tc>
      </w:tr>
      <w:tr w:rsidR="00C15A3A" w:rsidRPr="004B6678" w14:paraId="5F7D9458" w14:textId="77777777" w:rsidTr="00CF7F60">
        <w:trPr>
          <w:trHeight w:val="739"/>
          <w:jc w:val="center"/>
        </w:trPr>
        <w:tc>
          <w:tcPr>
            <w:tcW w:w="1445" w:type="pct"/>
            <w:tcBorders>
              <w:bottom w:val="single" w:sz="4" w:space="0" w:color="auto"/>
            </w:tcBorders>
            <w:shd w:val="clear" w:color="auto" w:fill="auto"/>
          </w:tcPr>
          <w:p w14:paraId="20149852" w14:textId="77777777" w:rsidR="00C15A3A" w:rsidRPr="004B6678" w:rsidRDefault="00C15A3A" w:rsidP="00D8239A">
            <w:pPr>
              <w:pStyle w:val="RepStandard"/>
              <w:rPr>
                <w:b/>
                <w:bCs/>
                <w:sz w:val="18"/>
                <w:szCs w:val="18"/>
              </w:rPr>
            </w:pPr>
            <w:r w:rsidRPr="004B6678">
              <w:rPr>
                <w:b/>
                <w:bCs/>
                <w:sz w:val="18"/>
                <w:szCs w:val="18"/>
              </w:rPr>
              <w:t>Body weight (BW):</w:t>
            </w:r>
          </w:p>
        </w:tc>
        <w:tc>
          <w:tcPr>
            <w:tcW w:w="358" w:type="pct"/>
            <w:tcBorders>
              <w:bottom w:val="single" w:sz="4" w:space="0" w:color="auto"/>
            </w:tcBorders>
            <w:shd w:val="clear" w:color="auto" w:fill="auto"/>
          </w:tcPr>
          <w:p w14:paraId="51244693" w14:textId="77777777" w:rsidR="00C15A3A" w:rsidRPr="004B6678" w:rsidRDefault="00C15A3A" w:rsidP="00D8239A">
            <w:pPr>
              <w:pStyle w:val="RepStandard"/>
              <w:rPr>
                <w:sz w:val="18"/>
                <w:szCs w:val="18"/>
              </w:rPr>
            </w:pPr>
            <w:r w:rsidRPr="004B6678">
              <w:rPr>
                <w:sz w:val="18"/>
                <w:szCs w:val="18"/>
              </w:rPr>
              <w:t>60</w:t>
            </w:r>
          </w:p>
        </w:tc>
        <w:tc>
          <w:tcPr>
            <w:tcW w:w="663" w:type="pct"/>
            <w:tcBorders>
              <w:bottom w:val="single" w:sz="4" w:space="0" w:color="auto"/>
            </w:tcBorders>
            <w:shd w:val="clear" w:color="auto" w:fill="auto"/>
          </w:tcPr>
          <w:p w14:paraId="77B4457F" w14:textId="77777777" w:rsidR="00C15A3A" w:rsidRPr="004B6678" w:rsidRDefault="00C15A3A" w:rsidP="00D8239A">
            <w:pPr>
              <w:pStyle w:val="RepStandard"/>
              <w:rPr>
                <w:sz w:val="18"/>
                <w:szCs w:val="18"/>
              </w:rPr>
            </w:pPr>
            <w:r w:rsidRPr="004B6678">
              <w:rPr>
                <w:sz w:val="18"/>
                <w:szCs w:val="18"/>
              </w:rPr>
              <w:t>kg/person</w:t>
            </w:r>
          </w:p>
        </w:tc>
        <w:tc>
          <w:tcPr>
            <w:tcW w:w="1450" w:type="pct"/>
            <w:vMerge/>
            <w:tcBorders>
              <w:bottom w:val="single" w:sz="4" w:space="0" w:color="auto"/>
            </w:tcBorders>
            <w:shd w:val="clear" w:color="auto" w:fill="auto"/>
          </w:tcPr>
          <w:p w14:paraId="59DB2002" w14:textId="77777777" w:rsidR="00C15A3A" w:rsidRPr="004B6678" w:rsidRDefault="00C15A3A" w:rsidP="00D8239A">
            <w:pPr>
              <w:pStyle w:val="RepStandard"/>
              <w:rPr>
                <w:b/>
                <w:bCs/>
                <w:sz w:val="18"/>
                <w:szCs w:val="18"/>
              </w:rPr>
            </w:pPr>
          </w:p>
        </w:tc>
        <w:tc>
          <w:tcPr>
            <w:tcW w:w="320" w:type="pct"/>
            <w:vMerge/>
            <w:tcBorders>
              <w:bottom w:val="single" w:sz="4" w:space="0" w:color="auto"/>
            </w:tcBorders>
            <w:shd w:val="clear" w:color="auto" w:fill="auto"/>
          </w:tcPr>
          <w:p w14:paraId="4667C4C4" w14:textId="77777777" w:rsidR="00C15A3A" w:rsidRPr="004B6678" w:rsidRDefault="00C15A3A" w:rsidP="00D8239A">
            <w:pPr>
              <w:pStyle w:val="RepStandard"/>
              <w:rPr>
                <w:sz w:val="18"/>
                <w:szCs w:val="18"/>
              </w:rPr>
            </w:pPr>
          </w:p>
        </w:tc>
        <w:tc>
          <w:tcPr>
            <w:tcW w:w="764" w:type="pct"/>
            <w:vMerge/>
            <w:tcBorders>
              <w:bottom w:val="single" w:sz="4" w:space="0" w:color="auto"/>
            </w:tcBorders>
            <w:shd w:val="clear" w:color="auto" w:fill="auto"/>
          </w:tcPr>
          <w:p w14:paraId="15F47D74" w14:textId="77777777" w:rsidR="00C15A3A" w:rsidRPr="004B6678" w:rsidRDefault="00C15A3A" w:rsidP="00D8239A">
            <w:pPr>
              <w:pStyle w:val="RepStandard"/>
              <w:rPr>
                <w:sz w:val="18"/>
                <w:szCs w:val="18"/>
              </w:rPr>
            </w:pPr>
          </w:p>
        </w:tc>
      </w:tr>
      <w:tr w:rsidR="00C15A3A" w:rsidRPr="004B6678" w14:paraId="17FD5DA4" w14:textId="77777777" w:rsidTr="00CF7F60">
        <w:trPr>
          <w:trHeight w:val="248"/>
          <w:jc w:val="center"/>
        </w:trPr>
        <w:tc>
          <w:tcPr>
            <w:tcW w:w="1445" w:type="pct"/>
            <w:shd w:val="clear" w:color="auto" w:fill="auto"/>
          </w:tcPr>
          <w:p w14:paraId="6FB0DF90" w14:textId="77777777" w:rsidR="00C15A3A" w:rsidRPr="004B6678" w:rsidRDefault="00C15A3A" w:rsidP="00D8239A">
            <w:pPr>
              <w:pStyle w:val="RepStandard"/>
              <w:rPr>
                <w:b/>
                <w:bCs/>
                <w:sz w:val="18"/>
                <w:szCs w:val="18"/>
              </w:rPr>
            </w:pPr>
            <w:r w:rsidRPr="004B6678">
              <w:rPr>
                <w:b/>
                <w:bCs/>
                <w:sz w:val="18"/>
                <w:szCs w:val="18"/>
              </w:rPr>
              <w:t>AOEL</w:t>
            </w:r>
          </w:p>
        </w:tc>
        <w:tc>
          <w:tcPr>
            <w:tcW w:w="358" w:type="pct"/>
            <w:shd w:val="clear" w:color="auto" w:fill="auto"/>
          </w:tcPr>
          <w:p w14:paraId="6F7D9138" w14:textId="77777777" w:rsidR="00C15A3A" w:rsidRPr="004B6678" w:rsidRDefault="00C15A3A" w:rsidP="00D8239A">
            <w:pPr>
              <w:pStyle w:val="RepStandard"/>
              <w:rPr>
                <w:sz w:val="18"/>
                <w:szCs w:val="18"/>
              </w:rPr>
            </w:pPr>
            <w:r w:rsidRPr="004B6678">
              <w:rPr>
                <w:sz w:val="18"/>
                <w:szCs w:val="18"/>
              </w:rPr>
              <w:t> 0.007</w:t>
            </w:r>
          </w:p>
        </w:tc>
        <w:tc>
          <w:tcPr>
            <w:tcW w:w="663" w:type="pct"/>
            <w:shd w:val="clear" w:color="auto" w:fill="auto"/>
          </w:tcPr>
          <w:p w14:paraId="3F38FF90" w14:textId="77777777" w:rsidR="00C15A3A" w:rsidRPr="004B6678" w:rsidRDefault="00C15A3A" w:rsidP="00D8239A">
            <w:pPr>
              <w:pStyle w:val="RepStandard"/>
              <w:rPr>
                <w:sz w:val="18"/>
                <w:szCs w:val="18"/>
              </w:rPr>
            </w:pPr>
            <w:r w:rsidRPr="004B6678">
              <w:rPr>
                <w:sz w:val="18"/>
                <w:szCs w:val="18"/>
              </w:rPr>
              <w:t xml:space="preserve">mg/kg </w:t>
            </w:r>
            <w:proofErr w:type="spellStart"/>
            <w:r w:rsidRPr="004B6678">
              <w:rPr>
                <w:sz w:val="18"/>
                <w:szCs w:val="18"/>
              </w:rPr>
              <w:t>bw</w:t>
            </w:r>
            <w:proofErr w:type="spellEnd"/>
            <w:r w:rsidRPr="004B6678">
              <w:rPr>
                <w:sz w:val="18"/>
                <w:szCs w:val="18"/>
              </w:rPr>
              <w:t>/d</w:t>
            </w:r>
          </w:p>
        </w:tc>
        <w:tc>
          <w:tcPr>
            <w:tcW w:w="1450" w:type="pct"/>
            <w:vMerge/>
            <w:shd w:val="clear" w:color="auto" w:fill="auto"/>
          </w:tcPr>
          <w:p w14:paraId="08B118A6" w14:textId="77777777" w:rsidR="00C15A3A" w:rsidRPr="004B6678" w:rsidRDefault="00C15A3A" w:rsidP="00D8239A">
            <w:pPr>
              <w:pStyle w:val="RepStandard"/>
              <w:rPr>
                <w:b/>
                <w:bCs/>
                <w:sz w:val="18"/>
                <w:szCs w:val="18"/>
              </w:rPr>
            </w:pPr>
          </w:p>
        </w:tc>
        <w:tc>
          <w:tcPr>
            <w:tcW w:w="320" w:type="pct"/>
            <w:vMerge/>
            <w:shd w:val="clear" w:color="auto" w:fill="auto"/>
          </w:tcPr>
          <w:p w14:paraId="0D0B49E9" w14:textId="77777777" w:rsidR="00C15A3A" w:rsidRPr="004B6678" w:rsidRDefault="00C15A3A" w:rsidP="00D8239A">
            <w:pPr>
              <w:pStyle w:val="RepStandard"/>
              <w:rPr>
                <w:sz w:val="18"/>
                <w:szCs w:val="18"/>
              </w:rPr>
            </w:pPr>
          </w:p>
        </w:tc>
        <w:tc>
          <w:tcPr>
            <w:tcW w:w="764" w:type="pct"/>
            <w:vMerge/>
            <w:shd w:val="clear" w:color="auto" w:fill="auto"/>
          </w:tcPr>
          <w:p w14:paraId="051F2C91" w14:textId="77777777" w:rsidR="00C15A3A" w:rsidRPr="004B6678" w:rsidRDefault="00C15A3A" w:rsidP="00D8239A">
            <w:pPr>
              <w:pStyle w:val="RepStandard"/>
              <w:rPr>
                <w:sz w:val="18"/>
                <w:szCs w:val="18"/>
              </w:rPr>
            </w:pPr>
          </w:p>
        </w:tc>
      </w:tr>
    </w:tbl>
    <w:p w14:paraId="6DFE216F" w14:textId="77777777" w:rsidR="00C15A3A" w:rsidRPr="004B6678" w:rsidRDefault="00C15A3A" w:rsidP="004B6678">
      <w:pPr>
        <w:pStyle w:val="RepStandard"/>
        <w:rPr>
          <w:sz w:val="20"/>
          <w:szCs w:val="20"/>
        </w:rPr>
      </w:pPr>
    </w:p>
    <w:p w14:paraId="49559CC1" w14:textId="77777777" w:rsidR="00C15A3A" w:rsidRPr="004B6678" w:rsidRDefault="00C15A3A" w:rsidP="004B6678">
      <w:pPr>
        <w:pStyle w:val="RepLabel"/>
        <w:spacing w:before="0" w:after="0"/>
        <w:rPr>
          <w:sz w:val="20"/>
          <w:szCs w:val="20"/>
        </w:rPr>
      </w:pPr>
      <w:r w:rsidRPr="004B6678">
        <w:rPr>
          <w:sz w:val="20"/>
          <w:szCs w:val="20"/>
          <w:lang w:val="en-US"/>
        </w:rPr>
        <w:t>Table A </w:t>
      </w:r>
      <w:r w:rsidR="00CF7F60" w:rsidRPr="004B6678">
        <w:rPr>
          <w:sz w:val="20"/>
          <w:szCs w:val="20"/>
          <w:lang w:val="en-US"/>
        </w:rPr>
        <w:t>17</w:t>
      </w:r>
      <w:r w:rsidRPr="004B6678">
        <w:rPr>
          <w:sz w:val="20"/>
          <w:szCs w:val="20"/>
          <w:lang w:val="en-US"/>
        </w:rPr>
        <w:fldChar w:fldCharType="begin"/>
      </w:r>
      <w:r w:rsidRPr="004B6678">
        <w:rPr>
          <w:sz w:val="20"/>
          <w:szCs w:val="20"/>
          <w:lang w:val="en-US"/>
        </w:rPr>
        <w:instrText xml:space="preserve"> SEQ Table_A \* ARABIC </w:instrText>
      </w:r>
      <w:r w:rsidRPr="004B6678">
        <w:rPr>
          <w:sz w:val="20"/>
          <w:szCs w:val="20"/>
          <w:lang w:val="en-US"/>
        </w:rPr>
        <w:fldChar w:fldCharType="separate"/>
      </w:r>
      <w:r w:rsidR="003C2813">
        <w:rPr>
          <w:noProof/>
          <w:sz w:val="20"/>
          <w:szCs w:val="20"/>
          <w:lang w:val="en-US"/>
        </w:rPr>
        <w:t>15</w:t>
      </w:r>
      <w:r w:rsidRPr="004B6678">
        <w:rPr>
          <w:sz w:val="20"/>
          <w:szCs w:val="20"/>
          <w:lang w:val="en-US"/>
        </w:rPr>
        <w:fldChar w:fldCharType="end"/>
      </w:r>
      <w:r w:rsidRPr="004B6678">
        <w:rPr>
          <w:sz w:val="20"/>
          <w:szCs w:val="20"/>
        </w:rPr>
        <w:t>:</w:t>
      </w:r>
      <w:r w:rsidRPr="004B6678">
        <w:rPr>
          <w:sz w:val="20"/>
          <w:szCs w:val="20"/>
        </w:rPr>
        <w:tab/>
        <w:t>Estimation of worker exposure towards cyantraniliprole using the Seed-TROPEX model – seed loading and sowing</w:t>
      </w:r>
    </w:p>
    <w:p w14:paraId="746B74A6" w14:textId="77777777" w:rsidR="00C15A3A" w:rsidRDefault="00EE570F" w:rsidP="00C15A3A">
      <w:pPr>
        <w:rPr>
          <w:noProof/>
          <w:lang w:val="en-GB" w:eastAsia="en-GB"/>
        </w:rPr>
      </w:pPr>
      <w:r w:rsidRPr="00D4277E">
        <w:rPr>
          <w:noProof/>
          <w:lang w:val="pl-PL" w:eastAsia="pl-PL"/>
        </w:rPr>
        <w:drawing>
          <wp:inline distT="0" distB="0" distL="0" distR="0" wp14:anchorId="03C7592E" wp14:editId="11B4EEEA">
            <wp:extent cx="5943600" cy="2316480"/>
            <wp:effectExtent l="0" t="0" r="0" b="762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316480"/>
                    </a:xfrm>
                    <a:prstGeom prst="rect">
                      <a:avLst/>
                    </a:prstGeom>
                    <a:noFill/>
                    <a:ln>
                      <a:noFill/>
                    </a:ln>
                  </pic:spPr>
                </pic:pic>
              </a:graphicData>
            </a:graphic>
          </wp:inline>
        </w:drawing>
      </w:r>
    </w:p>
    <w:p w14:paraId="5966EAA8" w14:textId="77777777" w:rsidR="00C81348" w:rsidRDefault="00C81348" w:rsidP="003948B9"/>
    <w:p w14:paraId="5C450DAA" w14:textId="77777777" w:rsidR="00C40CCD" w:rsidRPr="00C40CCD" w:rsidRDefault="004B6678" w:rsidP="004B6678">
      <w:pPr>
        <w:pStyle w:val="RepAppendix1"/>
        <w:spacing w:before="240" w:after="120"/>
      </w:pPr>
      <w:bookmarkStart w:id="1372" w:name="_Toc46415857"/>
      <w:r>
        <w:br w:type="page"/>
      </w:r>
      <w:r w:rsidR="00C40CCD" w:rsidRPr="00C40CCD">
        <w:lastRenderedPageBreak/>
        <w:t>Detailed evaluation of exposure and/or DFR studies relied upon (KCP 7.2, KCP 7.2.1.1, KCP 7.2.2.1</w:t>
      </w:r>
      <w:r w:rsidR="004137B6">
        <w:t>)</w:t>
      </w:r>
      <w:bookmarkEnd w:id="1372"/>
    </w:p>
    <w:p w14:paraId="602A1C68" w14:textId="2229EFA3" w:rsidR="00C40CCD" w:rsidRPr="00714CAC" w:rsidRDefault="00C40CCD" w:rsidP="004B6678">
      <w:pPr>
        <w:pStyle w:val="RepAppendix2"/>
        <w:spacing w:before="240" w:after="120"/>
      </w:pPr>
      <w:r w:rsidRPr="00543C10">
        <w:t xml:space="preserve">OECD </w:t>
      </w:r>
      <w:r w:rsidR="00ED0FD4" w:rsidRPr="00620C92">
        <w:t>S</w:t>
      </w:r>
      <w:r w:rsidR="00ED0FD4" w:rsidRPr="002D1640">
        <w:t xml:space="preserve">ummary </w:t>
      </w:r>
      <w:r w:rsidRPr="00714CAC">
        <w:t>Tefluthrin (</w:t>
      </w:r>
      <w:proofErr w:type="spellStart"/>
      <w:r w:rsidR="00CE1844">
        <w:t>Xxxxxxx</w:t>
      </w:r>
      <w:proofErr w:type="spellEnd"/>
      <w:r w:rsidRPr="00714CAC">
        <w:t>, 2015)</w:t>
      </w:r>
    </w:p>
    <w:tbl>
      <w:tblPr>
        <w:tblW w:w="5001" w:type="pct"/>
        <w:tblLayout w:type="fixed"/>
        <w:tblCellMar>
          <w:top w:w="57" w:type="dxa"/>
          <w:left w:w="57" w:type="dxa"/>
          <w:bottom w:w="57" w:type="dxa"/>
          <w:right w:w="57" w:type="dxa"/>
        </w:tblCellMar>
        <w:tblLook w:val="01E0" w:firstRow="1" w:lastRow="1" w:firstColumn="1" w:lastColumn="1" w:noHBand="0" w:noVBand="0"/>
      </w:tblPr>
      <w:tblGrid>
        <w:gridCol w:w="2515"/>
        <w:gridCol w:w="6847"/>
      </w:tblGrid>
      <w:tr w:rsidR="00C40CCD" w:rsidRPr="00A04C03" w14:paraId="56D81D5F" w14:textId="77777777" w:rsidTr="00566829">
        <w:tc>
          <w:tcPr>
            <w:tcW w:w="1343" w:type="pct"/>
            <w:shd w:val="clear" w:color="auto" w:fill="auto"/>
          </w:tcPr>
          <w:p w14:paraId="4A909FF7" w14:textId="77777777" w:rsidR="00C40CCD" w:rsidRPr="00B32849" w:rsidRDefault="00C40CCD" w:rsidP="00C40CCD">
            <w:pPr>
              <w:pStyle w:val="RepStandard"/>
            </w:pPr>
            <w:r>
              <w:t>R</w:t>
            </w:r>
            <w:r w:rsidRPr="00B32849">
              <w:t>eference:</w:t>
            </w:r>
          </w:p>
        </w:tc>
        <w:tc>
          <w:tcPr>
            <w:tcW w:w="3657" w:type="pct"/>
            <w:shd w:val="clear" w:color="auto" w:fill="auto"/>
          </w:tcPr>
          <w:p w14:paraId="2955ACEF" w14:textId="77777777" w:rsidR="00C40CCD" w:rsidRPr="00A04C03" w:rsidRDefault="004137B6" w:rsidP="00C40CCD">
            <w:pPr>
              <w:pStyle w:val="RepStandard"/>
            </w:pPr>
            <w:r w:rsidRPr="00A04C03">
              <w:t>7.</w:t>
            </w:r>
            <w:r>
              <w:t>2</w:t>
            </w:r>
            <w:r w:rsidRPr="00A04C03">
              <w:t>.</w:t>
            </w:r>
            <w:r>
              <w:t>1.1</w:t>
            </w:r>
          </w:p>
        </w:tc>
      </w:tr>
      <w:tr w:rsidR="00C40CCD" w:rsidRPr="00A04C03" w14:paraId="61020CE2" w14:textId="77777777" w:rsidTr="00566829">
        <w:tc>
          <w:tcPr>
            <w:tcW w:w="1343" w:type="pct"/>
            <w:shd w:val="clear" w:color="auto" w:fill="auto"/>
          </w:tcPr>
          <w:p w14:paraId="3BEBA977" w14:textId="77777777" w:rsidR="00C40CCD" w:rsidRPr="00B32849" w:rsidRDefault="00C40CCD" w:rsidP="00C40CCD">
            <w:pPr>
              <w:pStyle w:val="RepStandard"/>
            </w:pPr>
            <w:r w:rsidRPr="00B32849">
              <w:t>Report</w:t>
            </w:r>
          </w:p>
        </w:tc>
        <w:tc>
          <w:tcPr>
            <w:tcW w:w="3657" w:type="pct"/>
            <w:shd w:val="clear" w:color="auto" w:fill="auto"/>
          </w:tcPr>
          <w:p w14:paraId="5AD11FE8" w14:textId="77777777" w:rsidR="00C40CCD" w:rsidRDefault="00C40CCD" w:rsidP="00C40CCD">
            <w:pPr>
              <w:pStyle w:val="RepStandard"/>
            </w:pPr>
            <w:r w:rsidRPr="00120840">
              <w:t>Tefluthrin - Determination of Operator Exposure during Typical Activities Associated with Treatment and Bagging of Maize Seeds using Force® 20 CS (200 g/L w/v Tefluthrin as a Capsule Suspension) in Seed Treatment Facilities in Europe</w:t>
            </w:r>
            <w:r w:rsidRPr="00FC7BA7">
              <w:t xml:space="preserve">. </w:t>
            </w:r>
          </w:p>
          <w:p w14:paraId="23C1F3C8" w14:textId="0AB035B1" w:rsidR="00C40CCD" w:rsidRDefault="00CE1844" w:rsidP="00C40CCD">
            <w:pPr>
              <w:pStyle w:val="RepStandard"/>
            </w:pPr>
            <w:proofErr w:type="spellStart"/>
            <w:r>
              <w:t>Xxxxxxx</w:t>
            </w:r>
            <w:proofErr w:type="spellEnd"/>
            <w:r w:rsidR="00C40CCD">
              <w:t xml:space="preserve">, 2015 </w:t>
            </w:r>
          </w:p>
          <w:p w14:paraId="62B1F3BB" w14:textId="77777777" w:rsidR="00C40CCD" w:rsidRDefault="00C40CCD" w:rsidP="00C40CCD">
            <w:pPr>
              <w:pStyle w:val="RepStandard"/>
            </w:pPr>
            <w:r>
              <w:t>ACI14-008</w:t>
            </w:r>
          </w:p>
          <w:p w14:paraId="5FE02FFD" w14:textId="77777777" w:rsidR="006573FA" w:rsidRPr="00FC7BA7" w:rsidRDefault="006573FA" w:rsidP="00C40CCD">
            <w:pPr>
              <w:pStyle w:val="RepStandard"/>
            </w:pPr>
            <w:r w:rsidRPr="006573FA">
              <w:t>VV-414714</w:t>
            </w:r>
          </w:p>
          <w:p w14:paraId="369DDBB2" w14:textId="77777777" w:rsidR="00C40CCD" w:rsidRPr="00A04C03" w:rsidRDefault="00C40CCD" w:rsidP="00C40CCD">
            <w:pPr>
              <w:pStyle w:val="RepStandard"/>
            </w:pPr>
          </w:p>
        </w:tc>
      </w:tr>
      <w:tr w:rsidR="00C40CCD" w:rsidRPr="00A04C03" w14:paraId="260F67CE" w14:textId="77777777" w:rsidTr="00566829">
        <w:trPr>
          <w:trHeight w:val="1021"/>
        </w:trPr>
        <w:tc>
          <w:tcPr>
            <w:tcW w:w="1343" w:type="pct"/>
            <w:shd w:val="clear" w:color="auto" w:fill="auto"/>
          </w:tcPr>
          <w:p w14:paraId="26B53669" w14:textId="77777777" w:rsidR="00C40CCD" w:rsidRPr="00120840" w:rsidRDefault="00C40CCD" w:rsidP="00C40CCD">
            <w:pPr>
              <w:pStyle w:val="RepStandard"/>
            </w:pPr>
            <w:r w:rsidRPr="00120840">
              <w:t>Guidelines:</w:t>
            </w:r>
          </w:p>
        </w:tc>
        <w:tc>
          <w:tcPr>
            <w:tcW w:w="3657" w:type="pct"/>
            <w:shd w:val="clear" w:color="auto" w:fill="auto"/>
          </w:tcPr>
          <w:p w14:paraId="10F51ABC" w14:textId="77777777" w:rsidR="00C40CCD" w:rsidRPr="00566829" w:rsidRDefault="00C40CCD" w:rsidP="00566829">
            <w:pPr>
              <w:tabs>
                <w:tab w:val="left" w:pos="720"/>
              </w:tabs>
              <w:spacing w:after="240"/>
              <w:rPr>
                <w:lang w:val="en-GB"/>
              </w:rPr>
            </w:pPr>
            <w:r w:rsidRPr="00120840">
              <w:rPr>
                <w:lang w:val="en-GB"/>
              </w:rPr>
              <w:t xml:space="preserve">OECD Series on Testing and Assessment No. 9 “Guidance Document for the Conduct of Studies of Occupational Exposure to Pesticides During Agricultural Application”, Paris 1997. </w:t>
            </w:r>
            <w:hyperlink r:id="rId19" w:history="1">
              <w:r w:rsidRPr="00120840">
                <w:rPr>
                  <w:rStyle w:val="Hipercze"/>
                  <w:lang w:val="en-GB"/>
                </w:rPr>
                <w:t>OCDE/GD(97)148</w:t>
              </w:r>
            </w:hyperlink>
            <w:r w:rsidRPr="00120840">
              <w:rPr>
                <w:lang w:val="en-GB"/>
              </w:rPr>
              <w:t>.</w:t>
            </w:r>
          </w:p>
        </w:tc>
      </w:tr>
      <w:tr w:rsidR="00C40CCD" w:rsidRPr="00A04C03" w14:paraId="0432A016" w14:textId="77777777" w:rsidTr="00566829">
        <w:tc>
          <w:tcPr>
            <w:tcW w:w="1343" w:type="pct"/>
            <w:shd w:val="clear" w:color="auto" w:fill="auto"/>
          </w:tcPr>
          <w:p w14:paraId="380E0495" w14:textId="77777777" w:rsidR="00C40CCD" w:rsidRPr="00B32849" w:rsidRDefault="00C40CCD" w:rsidP="00C40CCD">
            <w:pPr>
              <w:pStyle w:val="RepStandard"/>
            </w:pPr>
            <w:r w:rsidRPr="00FC7BA7">
              <w:t>Deviations:</w:t>
            </w:r>
          </w:p>
        </w:tc>
        <w:tc>
          <w:tcPr>
            <w:tcW w:w="3657" w:type="pct"/>
            <w:shd w:val="clear" w:color="auto" w:fill="auto"/>
          </w:tcPr>
          <w:p w14:paraId="0CD28B31" w14:textId="77777777" w:rsidR="00C40CCD" w:rsidRPr="00FC7BA7" w:rsidRDefault="00C40CCD" w:rsidP="00C40CCD">
            <w:pPr>
              <w:pStyle w:val="RepStandard"/>
            </w:pPr>
            <w:r w:rsidRPr="0014349C">
              <w:t>None</w:t>
            </w:r>
          </w:p>
        </w:tc>
      </w:tr>
      <w:tr w:rsidR="00C40CCD" w:rsidRPr="00A04C03" w14:paraId="737591FD" w14:textId="77777777" w:rsidTr="00566829">
        <w:tc>
          <w:tcPr>
            <w:tcW w:w="1343" w:type="pct"/>
            <w:shd w:val="clear" w:color="auto" w:fill="auto"/>
          </w:tcPr>
          <w:p w14:paraId="253411D5" w14:textId="77777777" w:rsidR="00C40CCD" w:rsidRPr="00FC7BA7" w:rsidRDefault="00C40CCD" w:rsidP="00C40CCD">
            <w:pPr>
              <w:pStyle w:val="RepStandard"/>
            </w:pPr>
            <w:r>
              <w:t>GLP:</w:t>
            </w:r>
          </w:p>
        </w:tc>
        <w:tc>
          <w:tcPr>
            <w:tcW w:w="3657" w:type="pct"/>
            <w:shd w:val="clear" w:color="auto" w:fill="auto"/>
          </w:tcPr>
          <w:p w14:paraId="599CE7CD" w14:textId="77777777" w:rsidR="00C40CCD" w:rsidRPr="0014349C" w:rsidRDefault="00C40CCD" w:rsidP="00C40CCD">
            <w:pPr>
              <w:pStyle w:val="RepStandard"/>
            </w:pPr>
            <w:r>
              <w:t>Yes</w:t>
            </w:r>
          </w:p>
        </w:tc>
      </w:tr>
    </w:tbl>
    <w:p w14:paraId="006E940B" w14:textId="77777777" w:rsidR="00C40CCD" w:rsidRPr="004C1DB1" w:rsidRDefault="00C40CCD" w:rsidP="00A75972">
      <w:pPr>
        <w:tabs>
          <w:tab w:val="left" w:pos="720"/>
        </w:tabs>
        <w:spacing w:before="240" w:after="120"/>
        <w:jc w:val="both"/>
        <w:rPr>
          <w:b/>
          <w:lang w:val="en-GB"/>
        </w:rPr>
      </w:pPr>
      <w:r w:rsidRPr="004C1DB1">
        <w:rPr>
          <w:b/>
          <w:lang w:val="en-GB"/>
        </w:rPr>
        <w:t>Executive Summary</w:t>
      </w:r>
    </w:p>
    <w:p w14:paraId="2D322AA9" w14:textId="77777777" w:rsidR="00C40CCD" w:rsidRPr="004C1DB1" w:rsidRDefault="00C40CCD" w:rsidP="00C40CCD">
      <w:pPr>
        <w:tabs>
          <w:tab w:val="left" w:pos="720"/>
        </w:tabs>
        <w:spacing w:after="240"/>
        <w:jc w:val="both"/>
        <w:rPr>
          <w:lang w:val="en-GB"/>
        </w:rPr>
      </w:pPr>
      <w:r w:rsidRPr="004C1DB1">
        <w:rPr>
          <w:lang w:val="en-GB"/>
        </w:rPr>
        <w:t>In 2014/2015, a GLP compliant operator exposure study was conducted with 42 operators.  The study was performed to monitor potential dermal and inhalation exposure to tefluthrin during a typical day’s activities associated with the treatment and bagging of maize seed using Force 20 CS. Operators were separated into four categories; slurry preparation, calibration, bagging and cleaning the treatment chamber.</w:t>
      </w:r>
    </w:p>
    <w:p w14:paraId="789B65DE" w14:textId="77777777" w:rsidR="00C40CCD" w:rsidRPr="00B52CDD" w:rsidRDefault="00C40CCD" w:rsidP="00A75972">
      <w:pPr>
        <w:spacing w:before="240" w:after="120"/>
        <w:jc w:val="both"/>
        <w:rPr>
          <w:b/>
          <w:lang w:val="en-GB"/>
        </w:rPr>
      </w:pPr>
      <w:r w:rsidRPr="00B52CDD">
        <w:rPr>
          <w:b/>
          <w:lang w:val="en-GB"/>
        </w:rPr>
        <w:t>Preparation of the test item slurry</w:t>
      </w:r>
    </w:p>
    <w:p w14:paraId="7C9FDE22" w14:textId="77777777" w:rsidR="00C40CCD" w:rsidRPr="00B52CDD" w:rsidRDefault="00C40CCD" w:rsidP="00C40CCD">
      <w:pPr>
        <w:tabs>
          <w:tab w:val="left" w:pos="720"/>
        </w:tabs>
        <w:spacing w:after="240"/>
        <w:jc w:val="both"/>
        <w:rPr>
          <w:lang w:val="en-GB"/>
        </w:rPr>
      </w:pPr>
      <w:r w:rsidRPr="00B52CDD">
        <w:rPr>
          <w:lang w:val="en-GB"/>
        </w:rPr>
        <w:t>11 operators prepared the test item slurry at 9 different seed treatment sites (11 separate shifts). In all cases the preparation of the test item slurry was performed by a single operator working according to his normal practices.</w:t>
      </w:r>
    </w:p>
    <w:p w14:paraId="1C19B6EA" w14:textId="77777777" w:rsidR="00C40CCD" w:rsidRPr="00B52CDD" w:rsidRDefault="00C40CCD" w:rsidP="00C40CCD">
      <w:pPr>
        <w:tabs>
          <w:tab w:val="left" w:pos="720"/>
        </w:tabs>
        <w:spacing w:after="240"/>
        <w:jc w:val="both"/>
        <w:rPr>
          <w:lang w:val="en-GB"/>
        </w:rPr>
      </w:pPr>
      <w:r w:rsidRPr="00B52CDD">
        <w:rPr>
          <w:lang w:val="en-GB"/>
        </w:rPr>
        <w:t>At 3 sites (monitoring operators 13, 17, 18 and 21) there was no slurry tank and the mixing was performed “in-line” with the test item being mixed automatically at the treatment chamber. The monitored activity involved connecting the delivery tubes to the test item container. All other activities were computerised.</w:t>
      </w:r>
    </w:p>
    <w:p w14:paraId="218AEC87" w14:textId="77777777" w:rsidR="00C40CCD" w:rsidRPr="00B52CDD" w:rsidRDefault="00C40CCD" w:rsidP="00C40CCD">
      <w:pPr>
        <w:tabs>
          <w:tab w:val="left" w:pos="720"/>
        </w:tabs>
        <w:spacing w:after="240"/>
        <w:jc w:val="both"/>
        <w:rPr>
          <w:lang w:val="en-GB"/>
        </w:rPr>
      </w:pPr>
      <w:r w:rsidRPr="00B52CDD">
        <w:rPr>
          <w:lang w:val="en-GB"/>
        </w:rPr>
        <w:t>At 3 sites (monitoring operators 19, 20, 22 and 23) there was a slurry tank between the test item container and the treatment chamber. The monitored activity involved connecting the delivery tubes to the test item container and also connecting the slurry tank to the delivery tubes, where necessary. In addition, operator 22 manually prepared slurry pre-mix prior to automated mixing. All other activities were computerised.</w:t>
      </w:r>
    </w:p>
    <w:p w14:paraId="69A0AF63" w14:textId="77777777" w:rsidR="00C40CCD" w:rsidRPr="00B52CDD" w:rsidRDefault="00C40CCD" w:rsidP="00C40CCD">
      <w:pPr>
        <w:tabs>
          <w:tab w:val="left" w:pos="720"/>
        </w:tabs>
        <w:spacing w:after="240"/>
        <w:jc w:val="both"/>
        <w:rPr>
          <w:lang w:val="en-GB"/>
        </w:rPr>
      </w:pPr>
      <w:r w:rsidRPr="00B52CDD">
        <w:rPr>
          <w:lang w:val="en-GB"/>
        </w:rPr>
        <w:t>At 3 sites (monitoring operators 14, 15 and 16) the slurry tank was “stand-alone” and the monitored activity involved manually adding the test item to the slurry tank and then connecting the delivery tubes to the slurry tank, where necessary. All other activities were computerised.</w:t>
      </w:r>
    </w:p>
    <w:p w14:paraId="54755995" w14:textId="77777777" w:rsidR="00C40CCD" w:rsidRPr="00B52CDD" w:rsidRDefault="00C40CCD" w:rsidP="00C40CCD">
      <w:pPr>
        <w:tabs>
          <w:tab w:val="left" w:pos="720"/>
        </w:tabs>
        <w:spacing w:after="240"/>
        <w:jc w:val="both"/>
        <w:rPr>
          <w:lang w:val="en-GB"/>
        </w:rPr>
      </w:pPr>
      <w:r w:rsidRPr="00B52CDD">
        <w:rPr>
          <w:lang w:val="en-GB"/>
        </w:rPr>
        <w:lastRenderedPageBreak/>
        <w:t>The duration of the slurry preparation activities at each site was 0.150 to 1.667 hours (excluding any scheduled breaks). Each operator performed a single mixing to have sufficient slurry preparation for the corresponding bagging session, except operator 14 who performed two mixings.</w:t>
      </w:r>
    </w:p>
    <w:p w14:paraId="34FA8332" w14:textId="77777777" w:rsidR="00C40CCD" w:rsidRPr="00B52CDD" w:rsidRDefault="00C40CCD" w:rsidP="00A75972">
      <w:pPr>
        <w:tabs>
          <w:tab w:val="left" w:pos="720"/>
        </w:tabs>
        <w:spacing w:before="240" w:after="120"/>
        <w:jc w:val="both"/>
        <w:rPr>
          <w:b/>
          <w:lang w:val="en-GB"/>
        </w:rPr>
      </w:pPr>
      <w:r w:rsidRPr="00B52CDD">
        <w:rPr>
          <w:b/>
          <w:lang w:val="en-GB"/>
        </w:rPr>
        <w:t>Calibration of the application equipment</w:t>
      </w:r>
    </w:p>
    <w:p w14:paraId="0987D562" w14:textId="77777777" w:rsidR="00C40CCD" w:rsidRPr="00B52CDD" w:rsidRDefault="00C40CCD" w:rsidP="00C40CCD">
      <w:pPr>
        <w:tabs>
          <w:tab w:val="left" w:pos="720"/>
        </w:tabs>
        <w:spacing w:after="240"/>
        <w:jc w:val="both"/>
        <w:rPr>
          <w:lang w:val="en-GB"/>
        </w:rPr>
      </w:pPr>
      <w:r w:rsidRPr="00B52CDD">
        <w:rPr>
          <w:lang w:val="en-GB"/>
        </w:rPr>
        <w:t>8 operators performed the calibration of the application equipment at 6 different seed treatment sites (8 separate shifts). In all cases the calibration was performed by a single operator working according to his normal practices. At 3 of the sites calibration was not performed manually, but was fully automated and not monitored.</w:t>
      </w:r>
    </w:p>
    <w:p w14:paraId="3B11B744" w14:textId="77777777" w:rsidR="00C40CCD" w:rsidRPr="00B52CDD" w:rsidRDefault="00C40CCD" w:rsidP="00C40CCD">
      <w:pPr>
        <w:tabs>
          <w:tab w:val="left" w:pos="720"/>
        </w:tabs>
        <w:spacing w:after="240"/>
        <w:jc w:val="both"/>
        <w:rPr>
          <w:lang w:val="en-GB"/>
        </w:rPr>
      </w:pPr>
      <w:r w:rsidRPr="00B52CDD">
        <w:rPr>
          <w:lang w:val="en-GB"/>
        </w:rPr>
        <w:t>At 1 site (operators 38 and 39) the monitored activity involved placing the output tubing directly into a graduated cylinder and collecting the delivered volume during a known period of time. The test item was then poured back into the slurry tank.</w:t>
      </w:r>
    </w:p>
    <w:p w14:paraId="31B07B0E" w14:textId="77777777" w:rsidR="00C40CCD" w:rsidRPr="00B52CDD" w:rsidRDefault="00C40CCD" w:rsidP="00C40CCD">
      <w:pPr>
        <w:tabs>
          <w:tab w:val="left" w:pos="720"/>
        </w:tabs>
        <w:spacing w:after="240"/>
        <w:jc w:val="both"/>
        <w:rPr>
          <w:lang w:val="en-GB"/>
        </w:rPr>
      </w:pPr>
      <w:r w:rsidRPr="00B52CDD">
        <w:rPr>
          <w:lang w:val="en-GB"/>
        </w:rPr>
        <w:t>At 5 sites (operators 37, 40, 41, 42, 43 and 44) the monitored activity involved collecting a sample of the slurry and measuring the density, which was used for computer calculations of the application rate. The test item was then poured back into the slurry tank.</w:t>
      </w:r>
    </w:p>
    <w:p w14:paraId="5A6D8946" w14:textId="77777777" w:rsidR="00C40CCD" w:rsidRPr="00B52CDD" w:rsidRDefault="00C40CCD" w:rsidP="00C40CCD">
      <w:pPr>
        <w:tabs>
          <w:tab w:val="left" w:pos="720"/>
        </w:tabs>
        <w:spacing w:after="240"/>
        <w:jc w:val="both"/>
        <w:rPr>
          <w:lang w:val="en-GB"/>
        </w:rPr>
      </w:pPr>
      <w:r w:rsidRPr="00B52CDD">
        <w:rPr>
          <w:lang w:val="en-GB"/>
        </w:rPr>
        <w:t>The duration of the calibration activities at each site was 0.117 to 1.417 hours (excluding any scheduled breaks) and the calibration was only performed once by each operator.</w:t>
      </w:r>
    </w:p>
    <w:p w14:paraId="37381D52" w14:textId="77777777" w:rsidR="00C40CCD" w:rsidRPr="00B52CDD" w:rsidRDefault="00C40CCD" w:rsidP="00A75972">
      <w:pPr>
        <w:tabs>
          <w:tab w:val="left" w:pos="720"/>
        </w:tabs>
        <w:spacing w:before="240" w:after="120"/>
        <w:jc w:val="both"/>
        <w:rPr>
          <w:b/>
          <w:lang w:val="en-GB"/>
        </w:rPr>
      </w:pPr>
      <w:r w:rsidRPr="00B52CDD">
        <w:rPr>
          <w:b/>
          <w:lang w:val="en-GB"/>
        </w:rPr>
        <w:t>Bagging of treated seed</w:t>
      </w:r>
    </w:p>
    <w:p w14:paraId="7EC992ED" w14:textId="77777777" w:rsidR="00C40CCD" w:rsidRPr="00B52CDD" w:rsidRDefault="00C40CCD" w:rsidP="00C40CCD">
      <w:pPr>
        <w:tabs>
          <w:tab w:val="left" w:pos="720"/>
        </w:tabs>
        <w:spacing w:after="240"/>
        <w:jc w:val="both"/>
        <w:rPr>
          <w:lang w:val="en-GB"/>
        </w:rPr>
      </w:pPr>
      <w:r w:rsidRPr="00B52CDD">
        <w:rPr>
          <w:lang w:val="en-GB"/>
        </w:rPr>
        <w:t>12 operators were involved in the bagging of treated seed at 9 different treatment sites. In all cases the bagging was performed by a single operator working according to his normal practices directly at the bagging point. The operator predominantly stands adjacent to the bagging line checking for problems (e.g. jamming of the stitching machine) and taking quality control samples of treated seeds. They are not involved in any cleaning activities.</w:t>
      </w:r>
    </w:p>
    <w:p w14:paraId="16167A86" w14:textId="77777777" w:rsidR="00C40CCD" w:rsidRPr="00B52CDD" w:rsidRDefault="00C40CCD" w:rsidP="00C40CCD">
      <w:pPr>
        <w:tabs>
          <w:tab w:val="left" w:pos="720"/>
        </w:tabs>
        <w:spacing w:after="240"/>
        <w:jc w:val="both"/>
        <w:rPr>
          <w:lang w:val="en-GB"/>
        </w:rPr>
      </w:pPr>
      <w:r w:rsidRPr="00B52CDD">
        <w:rPr>
          <w:lang w:val="en-GB"/>
        </w:rPr>
        <w:t>The seed treatme</w:t>
      </w:r>
      <w:r>
        <w:rPr>
          <w:lang w:val="en-GB"/>
        </w:rPr>
        <w:t xml:space="preserve">nt was performed at 513 to 943 </w:t>
      </w:r>
      <w:r w:rsidRPr="00B52CDD">
        <w:rPr>
          <w:lang w:val="en-GB"/>
        </w:rPr>
        <w:t>g tefluthrin/tonne seed, depending on the thousand grain weights and assuming 200 g/L tefluthrin. This equates to a nominal application rate of 0.2 mg tefluthrin/seed.</w:t>
      </w:r>
    </w:p>
    <w:p w14:paraId="776713DC" w14:textId="77777777" w:rsidR="00C40CCD" w:rsidRPr="00B52CDD" w:rsidRDefault="00C40CCD" w:rsidP="00C40CCD">
      <w:pPr>
        <w:tabs>
          <w:tab w:val="left" w:pos="720"/>
        </w:tabs>
        <w:spacing w:after="240"/>
        <w:jc w:val="both"/>
        <w:rPr>
          <w:lang w:val="en-GB"/>
        </w:rPr>
      </w:pPr>
      <w:r w:rsidRPr="00B52CDD">
        <w:rPr>
          <w:lang w:val="en-GB"/>
        </w:rPr>
        <w:t>The duration of the bagging sessions at each site was 3.083 to 7.583 hours (excluding any scheduled breaks). The quantity of seed actually bagged was 5.969 to 84.694 tonnes.  The total amount of tefluthrin used was 3.44 to 59.02 kg.</w:t>
      </w:r>
    </w:p>
    <w:p w14:paraId="4871CD11" w14:textId="77777777" w:rsidR="00C40CCD" w:rsidRPr="00B52CDD" w:rsidRDefault="00C40CCD" w:rsidP="00C40CCD">
      <w:pPr>
        <w:tabs>
          <w:tab w:val="left" w:pos="720"/>
        </w:tabs>
        <w:spacing w:after="240"/>
        <w:jc w:val="both"/>
        <w:rPr>
          <w:b/>
          <w:lang w:val="en-GB"/>
        </w:rPr>
      </w:pPr>
      <w:r w:rsidRPr="00B52CDD">
        <w:rPr>
          <w:b/>
          <w:lang w:val="en-GB"/>
        </w:rPr>
        <w:t>Cleaning of the treatment chamber</w:t>
      </w:r>
    </w:p>
    <w:p w14:paraId="50D4DF9D" w14:textId="77777777" w:rsidR="00C40CCD" w:rsidRPr="00B52CDD" w:rsidRDefault="00C40CCD" w:rsidP="00C40CCD">
      <w:pPr>
        <w:tabs>
          <w:tab w:val="left" w:pos="720"/>
        </w:tabs>
        <w:spacing w:after="240"/>
        <w:jc w:val="both"/>
        <w:rPr>
          <w:lang w:val="en-GB"/>
        </w:rPr>
      </w:pPr>
      <w:r w:rsidRPr="00B52CDD">
        <w:rPr>
          <w:lang w:val="en-GB"/>
        </w:rPr>
        <w:t>11 operators performed the cleaning of the treatment chamber at 8 different seed treatment sites. In all cases, cleaning was performed by a single operator working according to his normal practices. The monitored activity involved the cleaning of the treatment chamber only.</w:t>
      </w:r>
    </w:p>
    <w:p w14:paraId="11936D18" w14:textId="77777777" w:rsidR="00C40CCD" w:rsidRPr="00B52CDD" w:rsidRDefault="00C40CCD" w:rsidP="00C40CCD">
      <w:pPr>
        <w:tabs>
          <w:tab w:val="left" w:pos="720"/>
        </w:tabs>
        <w:spacing w:after="240"/>
        <w:jc w:val="both"/>
        <w:rPr>
          <w:lang w:val="en-GB"/>
        </w:rPr>
      </w:pPr>
      <w:r w:rsidRPr="00B52CDD">
        <w:rPr>
          <w:lang w:val="en-GB"/>
        </w:rPr>
        <w:t>The duration of the cleaning activities at each site was 0.117 to 0.567 hours (excluding any scheduled breaks) and the number of cleaning activities was 1 to 3 for each operator.</w:t>
      </w:r>
    </w:p>
    <w:p w14:paraId="5FCCEA23" w14:textId="77777777" w:rsidR="00C40CCD" w:rsidRPr="00B52CDD" w:rsidRDefault="00C40CCD" w:rsidP="00A75972">
      <w:pPr>
        <w:tabs>
          <w:tab w:val="left" w:pos="720"/>
        </w:tabs>
        <w:spacing w:before="240" w:after="120"/>
        <w:rPr>
          <w:b/>
          <w:lang w:val="en-GB"/>
        </w:rPr>
      </w:pPr>
      <w:r w:rsidRPr="00B52CDD">
        <w:rPr>
          <w:b/>
          <w:lang w:val="en-GB"/>
        </w:rPr>
        <w:t>Materials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9"/>
        <w:gridCol w:w="6211"/>
      </w:tblGrid>
      <w:tr w:rsidR="00C40CCD" w:rsidRPr="00B52CDD" w14:paraId="621F72F5" w14:textId="77777777" w:rsidTr="00C40CCD">
        <w:tc>
          <w:tcPr>
            <w:tcW w:w="3227" w:type="dxa"/>
            <w:tcBorders>
              <w:top w:val="nil"/>
              <w:left w:val="nil"/>
              <w:bottom w:val="nil"/>
              <w:right w:val="nil"/>
            </w:tcBorders>
            <w:hideMark/>
          </w:tcPr>
          <w:p w14:paraId="533F384D" w14:textId="77777777" w:rsidR="00C40CCD" w:rsidRPr="00B52CDD" w:rsidRDefault="00C40CCD" w:rsidP="00C40CCD">
            <w:pPr>
              <w:tabs>
                <w:tab w:val="left" w:pos="720"/>
              </w:tabs>
              <w:rPr>
                <w:rFonts w:eastAsia="Calibri"/>
                <w:b/>
                <w:lang w:val="en-GB"/>
              </w:rPr>
            </w:pPr>
            <w:r w:rsidRPr="00B52CDD">
              <w:rPr>
                <w:rFonts w:eastAsia="Calibri"/>
                <w:b/>
                <w:lang w:val="en-GB"/>
              </w:rPr>
              <w:t>Test Material:</w:t>
            </w:r>
          </w:p>
        </w:tc>
        <w:tc>
          <w:tcPr>
            <w:tcW w:w="6346" w:type="dxa"/>
            <w:tcBorders>
              <w:top w:val="nil"/>
              <w:left w:val="nil"/>
              <w:bottom w:val="nil"/>
              <w:right w:val="nil"/>
            </w:tcBorders>
            <w:hideMark/>
          </w:tcPr>
          <w:p w14:paraId="3B5FB7EB" w14:textId="77777777" w:rsidR="00C40CCD" w:rsidRPr="00B52CDD" w:rsidRDefault="00C40CCD" w:rsidP="00C40CCD">
            <w:pPr>
              <w:tabs>
                <w:tab w:val="left" w:pos="720"/>
              </w:tabs>
              <w:rPr>
                <w:rFonts w:eastAsia="Calibri"/>
                <w:lang w:val="en-GB"/>
              </w:rPr>
            </w:pPr>
            <w:r w:rsidRPr="00B52CDD">
              <w:rPr>
                <w:rFonts w:eastAsia="Calibri"/>
                <w:lang w:val="en-GB"/>
              </w:rPr>
              <w:t>Force® 20 CS</w:t>
            </w:r>
          </w:p>
        </w:tc>
      </w:tr>
      <w:tr w:rsidR="00C40CCD" w:rsidRPr="00B52CDD" w14:paraId="27619453" w14:textId="77777777" w:rsidTr="00C40CCD">
        <w:tc>
          <w:tcPr>
            <w:tcW w:w="3227" w:type="dxa"/>
            <w:tcBorders>
              <w:top w:val="nil"/>
              <w:left w:val="nil"/>
              <w:bottom w:val="nil"/>
              <w:right w:val="nil"/>
            </w:tcBorders>
            <w:hideMark/>
          </w:tcPr>
          <w:p w14:paraId="6B8A10DF" w14:textId="77777777" w:rsidR="00C40CCD" w:rsidRPr="00B52CDD" w:rsidRDefault="00C40CCD" w:rsidP="00C40CCD">
            <w:pPr>
              <w:tabs>
                <w:tab w:val="left" w:pos="720"/>
              </w:tabs>
              <w:rPr>
                <w:rFonts w:eastAsia="Calibri"/>
                <w:b/>
                <w:lang w:val="en-GB"/>
              </w:rPr>
            </w:pPr>
            <w:r w:rsidRPr="00B52CDD">
              <w:rPr>
                <w:rFonts w:eastAsia="Calibri"/>
                <w:b/>
                <w:lang w:val="en-GB"/>
              </w:rPr>
              <w:t>Description:</w:t>
            </w:r>
          </w:p>
        </w:tc>
        <w:tc>
          <w:tcPr>
            <w:tcW w:w="6346" w:type="dxa"/>
            <w:tcBorders>
              <w:top w:val="nil"/>
              <w:left w:val="nil"/>
              <w:bottom w:val="nil"/>
              <w:right w:val="nil"/>
            </w:tcBorders>
            <w:hideMark/>
          </w:tcPr>
          <w:p w14:paraId="2AB61C1F" w14:textId="77777777" w:rsidR="00C40CCD" w:rsidRPr="00B52CDD" w:rsidRDefault="00C40CCD" w:rsidP="00C40CCD">
            <w:pPr>
              <w:tabs>
                <w:tab w:val="left" w:pos="720"/>
              </w:tabs>
              <w:rPr>
                <w:rFonts w:eastAsia="Calibri"/>
                <w:lang w:val="en-GB"/>
              </w:rPr>
            </w:pPr>
            <w:r w:rsidRPr="00B52CDD">
              <w:rPr>
                <w:rFonts w:eastAsia="Calibri"/>
                <w:lang w:val="en-GB"/>
              </w:rPr>
              <w:t>A capsule suspension for seed treatment</w:t>
            </w:r>
          </w:p>
        </w:tc>
      </w:tr>
      <w:tr w:rsidR="00C40CCD" w:rsidRPr="00B52CDD" w14:paraId="4E914D1B" w14:textId="77777777" w:rsidTr="00C40CCD">
        <w:tc>
          <w:tcPr>
            <w:tcW w:w="3227" w:type="dxa"/>
            <w:tcBorders>
              <w:top w:val="nil"/>
              <w:left w:val="nil"/>
              <w:bottom w:val="nil"/>
              <w:right w:val="nil"/>
            </w:tcBorders>
            <w:hideMark/>
          </w:tcPr>
          <w:p w14:paraId="6583FD6E" w14:textId="77777777" w:rsidR="00C40CCD" w:rsidRPr="00B52CDD" w:rsidRDefault="00C40CCD" w:rsidP="00C40CCD">
            <w:pPr>
              <w:tabs>
                <w:tab w:val="left" w:pos="720"/>
              </w:tabs>
              <w:rPr>
                <w:rFonts w:eastAsia="Calibri"/>
                <w:b/>
                <w:lang w:val="en-GB"/>
              </w:rPr>
            </w:pPr>
            <w:r w:rsidRPr="00B52CDD">
              <w:rPr>
                <w:rFonts w:eastAsia="Calibri"/>
                <w:b/>
                <w:lang w:val="en-GB"/>
              </w:rPr>
              <w:t>Lot/Batch Number:</w:t>
            </w:r>
          </w:p>
        </w:tc>
        <w:tc>
          <w:tcPr>
            <w:tcW w:w="6346" w:type="dxa"/>
            <w:tcBorders>
              <w:top w:val="nil"/>
              <w:left w:val="nil"/>
              <w:bottom w:val="nil"/>
              <w:right w:val="nil"/>
            </w:tcBorders>
            <w:hideMark/>
          </w:tcPr>
          <w:p w14:paraId="139E5788" w14:textId="77777777" w:rsidR="00C40CCD" w:rsidRPr="00B52CDD" w:rsidRDefault="00C40CCD" w:rsidP="00C40CCD">
            <w:pPr>
              <w:tabs>
                <w:tab w:val="left" w:pos="720"/>
              </w:tabs>
              <w:rPr>
                <w:rFonts w:eastAsia="Calibri"/>
                <w:lang w:val="en-GB"/>
              </w:rPr>
            </w:pPr>
            <w:r w:rsidRPr="00B52CDD">
              <w:rPr>
                <w:rFonts w:eastAsia="Calibri"/>
                <w:lang w:val="en-GB"/>
              </w:rPr>
              <w:t>BSN3K0182 (operators 1,2,10,13,14,21,25,33,37,42)</w:t>
            </w:r>
          </w:p>
          <w:p w14:paraId="3C90A578" w14:textId="77777777" w:rsidR="00C40CCD" w:rsidRPr="00B52CDD" w:rsidRDefault="00C40CCD" w:rsidP="00C40CCD">
            <w:pPr>
              <w:tabs>
                <w:tab w:val="left" w:pos="720"/>
              </w:tabs>
              <w:rPr>
                <w:rFonts w:eastAsia="Calibri"/>
                <w:lang w:val="en-GB"/>
              </w:rPr>
            </w:pPr>
            <w:r w:rsidRPr="00B52CDD">
              <w:rPr>
                <w:rFonts w:eastAsia="Calibri"/>
                <w:lang w:val="en-GB"/>
              </w:rPr>
              <w:lastRenderedPageBreak/>
              <w:t>BSN3G1280 (operators 3,15,26)</w:t>
            </w:r>
          </w:p>
          <w:p w14:paraId="1428B4C1" w14:textId="77777777" w:rsidR="00C40CCD" w:rsidRPr="00B52CDD" w:rsidRDefault="00C40CCD" w:rsidP="00C40CCD">
            <w:pPr>
              <w:tabs>
                <w:tab w:val="left" w:pos="720"/>
              </w:tabs>
              <w:rPr>
                <w:rFonts w:eastAsia="Calibri"/>
                <w:lang w:val="en-GB"/>
              </w:rPr>
            </w:pPr>
            <w:r w:rsidRPr="00B52CDD">
              <w:rPr>
                <w:rFonts w:eastAsia="Calibri"/>
                <w:lang w:val="en-GB"/>
              </w:rPr>
              <w:t>BSN4J0380 (operators 4,5,16,27,28,38,39)</w:t>
            </w:r>
          </w:p>
          <w:p w14:paraId="78AB0084" w14:textId="77777777" w:rsidR="00C40CCD" w:rsidRPr="00B52CDD" w:rsidRDefault="00C40CCD" w:rsidP="00C40CCD">
            <w:pPr>
              <w:tabs>
                <w:tab w:val="left" w:pos="720"/>
              </w:tabs>
              <w:rPr>
                <w:rFonts w:eastAsia="Calibri"/>
                <w:lang w:val="en-GB"/>
              </w:rPr>
            </w:pPr>
            <w:r w:rsidRPr="00B52CDD">
              <w:rPr>
                <w:rFonts w:eastAsia="Calibri"/>
                <w:lang w:val="en-GB"/>
              </w:rPr>
              <w:t>BSN4J1681 (operators 6,7,17,18,29,30)</w:t>
            </w:r>
          </w:p>
          <w:p w14:paraId="533FAED4" w14:textId="77777777" w:rsidR="00C40CCD" w:rsidRPr="00B52CDD" w:rsidRDefault="00C40CCD" w:rsidP="00C40CCD">
            <w:pPr>
              <w:tabs>
                <w:tab w:val="left" w:pos="720"/>
              </w:tabs>
              <w:rPr>
                <w:rFonts w:eastAsia="Calibri"/>
                <w:lang w:val="en-GB"/>
              </w:rPr>
            </w:pPr>
            <w:r w:rsidRPr="00B52CDD">
              <w:rPr>
                <w:rFonts w:eastAsia="Calibri"/>
                <w:lang w:val="en-GB"/>
              </w:rPr>
              <w:t>BSN4F2581 (operators 8,9,19,20,31,32,40,41)</w:t>
            </w:r>
          </w:p>
          <w:p w14:paraId="4D22E3FD" w14:textId="77777777" w:rsidR="00C40CCD" w:rsidRPr="00B52CDD" w:rsidRDefault="00C40CCD" w:rsidP="00C40CCD">
            <w:pPr>
              <w:tabs>
                <w:tab w:val="left" w:pos="720"/>
              </w:tabs>
              <w:rPr>
                <w:rFonts w:eastAsia="Calibri"/>
                <w:lang w:val="en-GB"/>
              </w:rPr>
            </w:pPr>
            <w:r w:rsidRPr="00B52CDD">
              <w:rPr>
                <w:rFonts w:eastAsia="Calibri"/>
                <w:lang w:val="en-GB"/>
              </w:rPr>
              <w:t>BSN4J0882 (operators 11,12,22,23,34,35,43,44)</w:t>
            </w:r>
          </w:p>
        </w:tc>
      </w:tr>
      <w:tr w:rsidR="00C40CCD" w:rsidRPr="00B52CDD" w14:paraId="69322307" w14:textId="77777777" w:rsidTr="00C40CCD">
        <w:tc>
          <w:tcPr>
            <w:tcW w:w="3227" w:type="dxa"/>
            <w:tcBorders>
              <w:top w:val="nil"/>
              <w:left w:val="nil"/>
              <w:bottom w:val="nil"/>
              <w:right w:val="nil"/>
            </w:tcBorders>
            <w:hideMark/>
          </w:tcPr>
          <w:p w14:paraId="3747E9BD" w14:textId="77777777" w:rsidR="00C40CCD" w:rsidRPr="00B52CDD" w:rsidRDefault="00C40CCD" w:rsidP="00C40CCD">
            <w:pPr>
              <w:tabs>
                <w:tab w:val="left" w:pos="720"/>
              </w:tabs>
              <w:rPr>
                <w:rFonts w:eastAsia="Calibri"/>
                <w:b/>
                <w:lang w:val="en-GB"/>
              </w:rPr>
            </w:pPr>
            <w:r w:rsidRPr="00B52CDD">
              <w:rPr>
                <w:rFonts w:eastAsia="Calibri"/>
                <w:b/>
                <w:lang w:val="en-GB"/>
              </w:rPr>
              <w:lastRenderedPageBreak/>
              <w:t>Purity:</w:t>
            </w:r>
          </w:p>
        </w:tc>
        <w:tc>
          <w:tcPr>
            <w:tcW w:w="6346" w:type="dxa"/>
            <w:tcBorders>
              <w:top w:val="nil"/>
              <w:left w:val="nil"/>
              <w:bottom w:val="nil"/>
              <w:right w:val="nil"/>
            </w:tcBorders>
            <w:hideMark/>
          </w:tcPr>
          <w:p w14:paraId="5CDEC4D6" w14:textId="77777777" w:rsidR="00C40CCD" w:rsidRPr="00B52CDD" w:rsidRDefault="00C40CCD" w:rsidP="00C40CCD">
            <w:pPr>
              <w:tabs>
                <w:tab w:val="left" w:pos="720"/>
              </w:tabs>
              <w:rPr>
                <w:rFonts w:eastAsia="Calibri"/>
                <w:lang w:val="en-GB"/>
              </w:rPr>
            </w:pPr>
            <w:r w:rsidRPr="00B52CDD">
              <w:rPr>
                <w:rFonts w:eastAsia="Calibri"/>
                <w:lang w:val="en-GB"/>
              </w:rPr>
              <w:t>Nominal 200 g/L</w:t>
            </w:r>
          </w:p>
        </w:tc>
      </w:tr>
      <w:tr w:rsidR="00C40CCD" w:rsidRPr="00B52CDD" w14:paraId="2859AAD7" w14:textId="77777777" w:rsidTr="00C40CCD">
        <w:tc>
          <w:tcPr>
            <w:tcW w:w="3227" w:type="dxa"/>
            <w:tcBorders>
              <w:top w:val="nil"/>
              <w:left w:val="nil"/>
              <w:bottom w:val="nil"/>
              <w:right w:val="nil"/>
            </w:tcBorders>
            <w:hideMark/>
          </w:tcPr>
          <w:p w14:paraId="4376A2DA" w14:textId="77777777" w:rsidR="00C40CCD" w:rsidRPr="00B52CDD" w:rsidRDefault="00C40CCD" w:rsidP="00C40CCD">
            <w:pPr>
              <w:tabs>
                <w:tab w:val="left" w:pos="720"/>
              </w:tabs>
              <w:rPr>
                <w:rFonts w:eastAsia="Calibri"/>
                <w:b/>
                <w:lang w:val="en-GB"/>
              </w:rPr>
            </w:pPr>
            <w:r w:rsidRPr="00B52CDD">
              <w:rPr>
                <w:rFonts w:eastAsia="Calibri"/>
                <w:b/>
                <w:lang w:val="en-GB"/>
              </w:rPr>
              <w:t>Stability of test compound:</w:t>
            </w:r>
          </w:p>
        </w:tc>
        <w:tc>
          <w:tcPr>
            <w:tcW w:w="6346" w:type="dxa"/>
            <w:tcBorders>
              <w:top w:val="nil"/>
              <w:left w:val="nil"/>
              <w:bottom w:val="nil"/>
              <w:right w:val="nil"/>
            </w:tcBorders>
            <w:hideMark/>
          </w:tcPr>
          <w:p w14:paraId="395260D5" w14:textId="77777777" w:rsidR="00C40CCD" w:rsidRPr="00B52CDD" w:rsidRDefault="00C40CCD" w:rsidP="00C40CCD">
            <w:pPr>
              <w:tabs>
                <w:tab w:val="left" w:pos="720"/>
              </w:tabs>
              <w:rPr>
                <w:rFonts w:eastAsia="Calibri"/>
                <w:lang w:val="en-GB"/>
              </w:rPr>
            </w:pPr>
            <w:r w:rsidRPr="00B52CDD">
              <w:rPr>
                <w:rFonts w:eastAsia="Calibri"/>
                <w:lang w:val="en-GB"/>
              </w:rPr>
              <w:t>Stable for the duration of the study</w:t>
            </w:r>
          </w:p>
        </w:tc>
      </w:tr>
    </w:tbl>
    <w:p w14:paraId="12FBBD52" w14:textId="77777777" w:rsidR="00C40CCD" w:rsidRPr="00B52CDD" w:rsidRDefault="00C40CCD" w:rsidP="00C40CCD">
      <w:pPr>
        <w:tabs>
          <w:tab w:val="left" w:pos="720"/>
        </w:tabs>
        <w:spacing w:before="240" w:after="240"/>
        <w:rPr>
          <w:b/>
          <w:lang w:val="en-GB" w:eastAsia="en-US"/>
        </w:rPr>
      </w:pPr>
      <w:r w:rsidRPr="00B52CDD">
        <w:rPr>
          <w:b/>
          <w:lang w:val="en-GB"/>
        </w:rPr>
        <w:t>Study Design and Methods</w:t>
      </w:r>
    </w:p>
    <w:p w14:paraId="5E9AA3A4" w14:textId="77777777" w:rsidR="00C40CCD" w:rsidRPr="00B52CDD" w:rsidRDefault="00C40CCD" w:rsidP="00C40CCD">
      <w:pPr>
        <w:tabs>
          <w:tab w:val="left" w:pos="720"/>
        </w:tabs>
        <w:spacing w:after="240"/>
        <w:rPr>
          <w:lang w:val="en-GB"/>
        </w:rPr>
      </w:pPr>
      <w:r w:rsidRPr="00B52CDD">
        <w:rPr>
          <w:b/>
          <w:lang w:val="en-GB"/>
        </w:rPr>
        <w:t xml:space="preserve">Residue analysis period: </w:t>
      </w:r>
      <w:r w:rsidRPr="00B52CDD">
        <w:rPr>
          <w:lang w:val="en-GB"/>
        </w:rPr>
        <w:t>20</w:t>
      </w:r>
      <w:r w:rsidRPr="00B52CDD">
        <w:rPr>
          <w:vertAlign w:val="superscript"/>
          <w:lang w:val="en-GB"/>
        </w:rPr>
        <w:t>th</w:t>
      </w:r>
      <w:r w:rsidRPr="00B52CDD">
        <w:rPr>
          <w:lang w:val="en-GB"/>
        </w:rPr>
        <w:t xml:space="preserve"> May 2015 to 4</w:t>
      </w:r>
      <w:r w:rsidRPr="00B52CDD">
        <w:rPr>
          <w:vertAlign w:val="superscript"/>
          <w:lang w:val="en-GB"/>
        </w:rPr>
        <w:t>th</w:t>
      </w:r>
      <w:r w:rsidRPr="00B52CDD">
        <w:rPr>
          <w:lang w:val="en-GB"/>
        </w:rPr>
        <w:t xml:space="preserve"> September 2015</w:t>
      </w:r>
    </w:p>
    <w:p w14:paraId="6D84B4E6" w14:textId="77777777" w:rsidR="00C40CCD" w:rsidRPr="00B52CDD" w:rsidRDefault="00C40CCD" w:rsidP="00C40CCD">
      <w:pPr>
        <w:tabs>
          <w:tab w:val="left" w:pos="720"/>
        </w:tabs>
        <w:spacing w:after="240"/>
        <w:rPr>
          <w:lang w:val="en-GB"/>
        </w:rPr>
      </w:pPr>
      <w:r w:rsidRPr="00B52CDD">
        <w:rPr>
          <w:b/>
          <w:lang w:val="en-GB"/>
        </w:rPr>
        <w:t xml:space="preserve">Experimental dates: </w:t>
      </w:r>
      <w:r w:rsidRPr="00B52CDD">
        <w:rPr>
          <w:lang w:val="en-GB"/>
        </w:rPr>
        <w:t>27</w:t>
      </w:r>
      <w:r w:rsidRPr="00B52CDD">
        <w:rPr>
          <w:vertAlign w:val="superscript"/>
          <w:lang w:val="en-GB"/>
        </w:rPr>
        <w:t>th</w:t>
      </w:r>
      <w:r w:rsidRPr="00B52CDD">
        <w:rPr>
          <w:lang w:val="en-GB"/>
        </w:rPr>
        <w:t xml:space="preserve"> November 2014 to 4</w:t>
      </w:r>
      <w:r w:rsidRPr="00B52CDD">
        <w:rPr>
          <w:vertAlign w:val="superscript"/>
          <w:lang w:val="en-GB"/>
        </w:rPr>
        <w:t>th</w:t>
      </w:r>
      <w:r w:rsidRPr="00B52CDD">
        <w:rPr>
          <w:lang w:val="en-GB"/>
        </w:rPr>
        <w:t xml:space="preserve"> September, 2015</w:t>
      </w:r>
    </w:p>
    <w:p w14:paraId="171CD218" w14:textId="77777777" w:rsidR="00C40CCD" w:rsidRPr="00B52CDD" w:rsidRDefault="00C40CCD" w:rsidP="00A75972">
      <w:pPr>
        <w:tabs>
          <w:tab w:val="left" w:pos="720"/>
        </w:tabs>
        <w:spacing w:before="240" w:after="120"/>
        <w:rPr>
          <w:b/>
          <w:lang w:val="en-GB"/>
        </w:rPr>
      </w:pPr>
      <w:r w:rsidRPr="00B52CDD">
        <w:rPr>
          <w:b/>
          <w:lang w:val="en-GB"/>
        </w:rPr>
        <w:t>Study Description:</w:t>
      </w:r>
    </w:p>
    <w:p w14:paraId="47B4A3FB" w14:textId="77777777" w:rsidR="00C40CCD" w:rsidRPr="00B52CDD" w:rsidRDefault="00C40CCD" w:rsidP="00C40CCD">
      <w:pPr>
        <w:tabs>
          <w:tab w:val="left" w:pos="720"/>
        </w:tabs>
        <w:spacing w:after="240"/>
        <w:jc w:val="both"/>
        <w:rPr>
          <w:lang w:val="en-GB"/>
        </w:rPr>
      </w:pPr>
      <w:r w:rsidRPr="00B52CDD">
        <w:rPr>
          <w:lang w:val="en-GB"/>
        </w:rPr>
        <w:t>This study was carried out to determine the dermal and inhalation exposures to tefluthrin associated with the preparation of the slurry, calibration, cleaning and bagging of seed during the treatment of maize seed with Force 20CS, a 200 g/l capsule suspension. A total of 42 experienced operators were monitored, divided between the 4 key tasks. This allows exposures to be predicted for each task and for a single operator carrying out multiple tasks.</w:t>
      </w:r>
    </w:p>
    <w:p w14:paraId="7803B609" w14:textId="77777777" w:rsidR="00C40CCD" w:rsidRPr="00B52CDD" w:rsidRDefault="00C40CCD" w:rsidP="00C40CCD">
      <w:pPr>
        <w:tabs>
          <w:tab w:val="left" w:pos="720"/>
        </w:tabs>
        <w:spacing w:after="240"/>
        <w:jc w:val="both"/>
        <w:rPr>
          <w:lang w:val="en-GB"/>
        </w:rPr>
      </w:pPr>
      <w:r w:rsidRPr="00B52CDD">
        <w:rPr>
          <w:lang w:val="en-GB"/>
        </w:rPr>
        <w:t>The conditions and practices monitored for each operator were intended to be representative of conditions at commercial maize seed treatment facilities throughout Europe and the test sites comprised 9 facilities in France, Italy and Hungary, 8 of which employed batch treaters and the other a continuous flow chamber.</w:t>
      </w:r>
    </w:p>
    <w:p w14:paraId="416B8004" w14:textId="77777777" w:rsidR="00C40CCD" w:rsidRPr="00B52CDD" w:rsidRDefault="00C40CCD" w:rsidP="00C40CCD">
      <w:pPr>
        <w:tabs>
          <w:tab w:val="left" w:pos="720"/>
        </w:tabs>
        <w:spacing w:after="240"/>
        <w:jc w:val="both"/>
        <w:rPr>
          <w:lang w:val="en-GB"/>
        </w:rPr>
      </w:pPr>
      <w:r w:rsidRPr="00B52CDD">
        <w:rPr>
          <w:lang w:val="en-GB"/>
        </w:rPr>
        <w:t xml:space="preserve">Each operator wore personal protective clothing provided as appropriate, which was subsequently collected for analysis.  </w:t>
      </w:r>
    </w:p>
    <w:p w14:paraId="541ADFF6" w14:textId="77777777" w:rsidR="00C40CCD" w:rsidRPr="00B52CDD" w:rsidRDefault="00C40CCD" w:rsidP="00C40CCD">
      <w:pPr>
        <w:tabs>
          <w:tab w:val="left" w:pos="720"/>
        </w:tabs>
        <w:spacing w:after="240"/>
        <w:jc w:val="both"/>
        <w:rPr>
          <w:lang w:val="en-GB"/>
        </w:rPr>
      </w:pPr>
      <w:r w:rsidRPr="00B52CDD">
        <w:rPr>
          <w:lang w:val="en-GB"/>
        </w:rPr>
        <w:t xml:space="preserve">Dermal exposure was monitored on whole body dosimeter clothing. The inner dosimeter comprised a long sleeved vest and long-johns (100% cotton), this representing the skin. </w:t>
      </w:r>
    </w:p>
    <w:p w14:paraId="260EB749" w14:textId="77777777" w:rsidR="00C40CCD" w:rsidRPr="00B52CDD" w:rsidRDefault="00C40CCD" w:rsidP="00C40CCD">
      <w:pPr>
        <w:tabs>
          <w:tab w:val="left" w:pos="720"/>
        </w:tabs>
        <w:spacing w:after="240"/>
        <w:jc w:val="both"/>
        <w:rPr>
          <w:lang w:val="en-GB"/>
        </w:rPr>
      </w:pPr>
      <w:r w:rsidRPr="00B52CDD">
        <w:rPr>
          <w:lang w:val="en-GB"/>
        </w:rPr>
        <w:t xml:space="preserve">For slurry preparation, calibration and cleaning, as a result of the low ambient temperatures, a long sleeved sweatshirt (outer dosimeter 1) was worn at the discretion of the operators (4 operators). A cotton/polyester coverall (outer dosimeter 2), Tyvek coverall (outer dosimeter 3) and impermeable gloves (nitrile) were worn to represent normal work clothing.  </w:t>
      </w:r>
    </w:p>
    <w:p w14:paraId="1D9A39F9" w14:textId="77777777" w:rsidR="00C40CCD" w:rsidRPr="00B52CDD" w:rsidRDefault="00C40CCD" w:rsidP="00C40CCD">
      <w:pPr>
        <w:tabs>
          <w:tab w:val="left" w:pos="720"/>
        </w:tabs>
        <w:spacing w:after="240"/>
        <w:jc w:val="both"/>
        <w:rPr>
          <w:lang w:val="en-GB"/>
        </w:rPr>
      </w:pPr>
      <w:r w:rsidRPr="00B52CDD">
        <w:rPr>
          <w:lang w:val="en-GB"/>
        </w:rPr>
        <w:t xml:space="preserve">For the bagging activities, as above, a long sleeved sweatshirt (outer dosimeter 1) was worn at the discretion of the operators (2 operators). A cotton/polyester coverall (outer dosimeter 2) was worn to represent “normal” work clothing.  Impermeable gloves (nitrile) were provided to each operator and worn at their discretion. </w:t>
      </w:r>
    </w:p>
    <w:p w14:paraId="40AEBFC0" w14:textId="77777777" w:rsidR="00C40CCD" w:rsidRPr="00B52CDD" w:rsidRDefault="00C40CCD" w:rsidP="00C40CCD">
      <w:pPr>
        <w:tabs>
          <w:tab w:val="left" w:pos="720"/>
        </w:tabs>
        <w:spacing w:after="240"/>
        <w:jc w:val="both"/>
        <w:rPr>
          <w:lang w:val="en-GB"/>
        </w:rPr>
      </w:pPr>
      <w:r w:rsidRPr="00B52CDD">
        <w:rPr>
          <w:lang w:val="en-GB"/>
        </w:rPr>
        <w:t xml:space="preserve">At the end of the individual activities the Tyvek coverall (if worn) the cotton/polyester coverall, sweatshirt (if worn) and long sleeved vest/long-johns were sectioned as appropriate.  The gloves (if worn) were sampled as a pair. </w:t>
      </w:r>
    </w:p>
    <w:p w14:paraId="0AFF0EBB" w14:textId="77777777" w:rsidR="00C40CCD" w:rsidRPr="00B52CDD" w:rsidRDefault="00C40CCD" w:rsidP="00C40CCD">
      <w:pPr>
        <w:tabs>
          <w:tab w:val="left" w:pos="720"/>
        </w:tabs>
        <w:spacing w:after="240"/>
        <w:jc w:val="both"/>
        <w:rPr>
          <w:lang w:val="en-GB"/>
        </w:rPr>
      </w:pPr>
      <w:r w:rsidRPr="00B52CDD">
        <w:rPr>
          <w:lang w:val="en-GB"/>
        </w:rPr>
        <w:t xml:space="preserve">In addition, hand wash and face/neck wipe samples were taken to monitor exposure of the hands and face when requested by the operators and also prior to removing the body dosimeters.  For the hand wash, 2 x 500 mL of soap solution were used and 100 mL aliquots of the resulting solution placed into frozen storage. Face/neck wipes involved two swabs (10 cm x 10 cm), each wetted with 4 mL of the same soap solution. </w:t>
      </w:r>
      <w:r w:rsidRPr="00B52CDD">
        <w:rPr>
          <w:lang w:val="en-GB"/>
        </w:rPr>
        <w:lastRenderedPageBreak/>
        <w:t>All the face/neck wipe samples performed during each monitored activity for each operator were combined into a single sample.</w:t>
      </w:r>
    </w:p>
    <w:p w14:paraId="75E4D793" w14:textId="77777777" w:rsidR="00C40CCD" w:rsidRPr="00B52CDD" w:rsidRDefault="00C40CCD" w:rsidP="00C40CCD">
      <w:pPr>
        <w:tabs>
          <w:tab w:val="left" w:pos="720"/>
        </w:tabs>
        <w:spacing w:after="240"/>
        <w:jc w:val="both"/>
        <w:rPr>
          <w:lang w:val="en-GB"/>
        </w:rPr>
      </w:pPr>
      <w:r w:rsidRPr="00B52CDD">
        <w:rPr>
          <w:lang w:val="en-GB"/>
        </w:rPr>
        <w:t xml:space="preserve">Inhalation exposure was monitored using a personal air sampling pump connected to an XAD-2 OVS sampling tube, chosen as suitable to measure residues of tefluthrin including any vapour. The air filter was taken at the end of each monitored activity.  </w:t>
      </w:r>
    </w:p>
    <w:p w14:paraId="672F12B8" w14:textId="77777777" w:rsidR="00C40CCD" w:rsidRPr="00B52CDD" w:rsidRDefault="00C40CCD" w:rsidP="00C40CCD">
      <w:pPr>
        <w:tabs>
          <w:tab w:val="left" w:pos="720"/>
        </w:tabs>
        <w:spacing w:after="240"/>
        <w:jc w:val="both"/>
        <w:rPr>
          <w:lang w:val="en-GB"/>
        </w:rPr>
      </w:pPr>
      <w:r w:rsidRPr="00B52CDD">
        <w:rPr>
          <w:lang w:val="en-GB"/>
        </w:rPr>
        <w:t>All the dosimeter samples were wrapped in aluminium foil. The air filter was capped and placed into a polyethylene bag and the face/neck wipe samples and hand wash samples were placed into HDPE bottles.  All samples were subsequently placed into labelled polyethylene bags prior to freezing. The samples were shipped to the analytical laboratory in a freezer trailer and arrived in good frozen condition.</w:t>
      </w:r>
    </w:p>
    <w:p w14:paraId="13EE017A" w14:textId="77777777" w:rsidR="00C40CCD" w:rsidRPr="00B52CDD" w:rsidRDefault="00C40CCD" w:rsidP="00C40CCD">
      <w:pPr>
        <w:tabs>
          <w:tab w:val="left" w:pos="720"/>
        </w:tabs>
        <w:spacing w:after="240"/>
        <w:jc w:val="both"/>
        <w:rPr>
          <w:lang w:val="en-GB"/>
        </w:rPr>
      </w:pPr>
      <w:r w:rsidRPr="00B52CDD">
        <w:rPr>
          <w:lang w:val="en-GB"/>
        </w:rPr>
        <w:t>Residues of tefluthrin on outer dosimeter 3 (Tyvek), outer dosimeter 2 (coverall), outer dosimeter 1 (sweatshirt), inner dosimeter, gloves, hand wash and face/neck wipes, were determined according to the analytical method GRM 002.01A.</w:t>
      </w:r>
    </w:p>
    <w:p w14:paraId="2CBB56A0" w14:textId="77777777" w:rsidR="00C40CCD" w:rsidRPr="00B52CDD" w:rsidRDefault="00C40CCD" w:rsidP="00C40CCD">
      <w:pPr>
        <w:tabs>
          <w:tab w:val="left" w:pos="720"/>
        </w:tabs>
        <w:spacing w:after="240"/>
        <w:jc w:val="both"/>
        <w:rPr>
          <w:lang w:val="en-GB"/>
        </w:rPr>
      </w:pPr>
      <w:r w:rsidRPr="00B52CDD">
        <w:rPr>
          <w:lang w:val="en-GB"/>
        </w:rPr>
        <w:t>Residues of tefluthrin on air sampling tubes were determined according to the analytical method RCC 855693.</w:t>
      </w:r>
    </w:p>
    <w:p w14:paraId="29F6FF89" w14:textId="77777777" w:rsidR="00C40CCD" w:rsidRPr="00B52CDD" w:rsidRDefault="00C40CCD" w:rsidP="00C40CCD">
      <w:pPr>
        <w:tabs>
          <w:tab w:val="left" w:pos="720"/>
        </w:tabs>
        <w:spacing w:after="240"/>
        <w:jc w:val="both"/>
        <w:rPr>
          <w:lang w:val="en-GB"/>
        </w:rPr>
      </w:pPr>
      <w:r w:rsidRPr="00B52CDD">
        <w:rPr>
          <w:lang w:val="en-GB"/>
        </w:rPr>
        <w:t xml:space="preserve">Outer dosimeter 3 (Tyvek), outer dosimeter 2 (coverall), outer dosimeter 1 (sweatshirt), inner dosimeter, gloves and face wipes were extracted in methanol. Hand wash samples were extracted in acetonitrile and the air filters were extracted in toluene.  For all matrices, quantification was by GC-MS analysis.  </w:t>
      </w:r>
    </w:p>
    <w:p w14:paraId="03B5E238" w14:textId="77777777" w:rsidR="00C40CCD" w:rsidRPr="00B52CDD" w:rsidRDefault="00C40CCD" w:rsidP="00C40CCD">
      <w:pPr>
        <w:tabs>
          <w:tab w:val="left" w:pos="720"/>
        </w:tabs>
        <w:spacing w:after="240"/>
        <w:jc w:val="both"/>
        <w:rPr>
          <w:lang w:val="en-GB"/>
        </w:rPr>
      </w:pPr>
      <w:r w:rsidRPr="00B52CDD">
        <w:rPr>
          <w:lang w:val="en-GB"/>
        </w:rPr>
        <w:t>Field fortifications were carried out for all dosimeters on each day of exposure to assess the stability of the test item under field, storage and transit conditions in or on the sampling matrix.  Each dosimeter type was fortified in triplicate at two fortification levels and duplicate controls. The whole body dosimeter specimens (including gloves) were exposed to field conditions for the full exposure monitoring period.  Outer dosimeters 2 and 3 were left uncovered and the inner dosimeter and outer dosimeter 1 were covered with a single layer of outer dosimeter 2 material during exposure to ambient conditions. Face/neck wipe specimens and hand wash specimens were frozen immediately after fortification. Air filter specimens were exposed to field conditions for the duration of the monitoring period.  Transit spikes were performed for each sampling matrix on the first day of monitored activity and frozen immediately to assess the stability during the storage and transit of the samples. Each dosimeter type was fortified in duplicate at two fortification levels.</w:t>
      </w:r>
    </w:p>
    <w:p w14:paraId="73B441B4" w14:textId="77777777" w:rsidR="00C40CCD" w:rsidRPr="00B52CDD" w:rsidRDefault="00C40CCD" w:rsidP="00C40CCD">
      <w:pPr>
        <w:tabs>
          <w:tab w:val="left" w:pos="720"/>
        </w:tabs>
        <w:spacing w:after="240"/>
        <w:jc w:val="both"/>
        <w:rPr>
          <w:lang w:val="en-GB"/>
        </w:rPr>
      </w:pPr>
      <w:r w:rsidRPr="00B52CDD">
        <w:rPr>
          <w:lang w:val="en-GB"/>
        </w:rPr>
        <w:t xml:space="preserve">Air temperature and humidity were recorded at regular intervals. </w:t>
      </w:r>
    </w:p>
    <w:p w14:paraId="65497B8B" w14:textId="77777777" w:rsidR="00C40CCD" w:rsidRPr="00B52CDD" w:rsidRDefault="00C40CCD" w:rsidP="00A75972">
      <w:pPr>
        <w:tabs>
          <w:tab w:val="left" w:pos="720"/>
        </w:tabs>
        <w:spacing w:before="240" w:after="120"/>
        <w:jc w:val="both"/>
        <w:rPr>
          <w:b/>
          <w:lang w:val="en-GB"/>
        </w:rPr>
      </w:pPr>
      <w:r w:rsidRPr="00B52CDD">
        <w:rPr>
          <w:b/>
          <w:lang w:val="en-GB"/>
        </w:rPr>
        <w:t>Results</w:t>
      </w:r>
    </w:p>
    <w:p w14:paraId="4F1565BA" w14:textId="77777777" w:rsidR="00C40CCD" w:rsidRPr="00B52CDD" w:rsidRDefault="00C40CCD" w:rsidP="00C40CCD">
      <w:pPr>
        <w:tabs>
          <w:tab w:val="left" w:pos="720"/>
        </w:tabs>
        <w:spacing w:after="240"/>
        <w:jc w:val="both"/>
        <w:rPr>
          <w:lang w:val="en-GB"/>
        </w:rPr>
      </w:pPr>
      <w:r w:rsidRPr="00B52CDD">
        <w:rPr>
          <w:lang w:val="en-GB"/>
        </w:rPr>
        <w:t>The results of the field fortifications generally showed acceptable recoveries in the range of 70 to 120% and all overall means were within this range. However, where recoveries were &lt;70%, results were corrected:</w:t>
      </w:r>
    </w:p>
    <w:p w14:paraId="02EC6F6F" w14:textId="77777777" w:rsidR="00C40CCD" w:rsidRPr="004B6678" w:rsidRDefault="00C40CCD" w:rsidP="004B6678">
      <w:pPr>
        <w:tabs>
          <w:tab w:val="left" w:pos="720"/>
        </w:tabs>
        <w:rPr>
          <w:b/>
          <w:bCs/>
          <w:sz w:val="20"/>
          <w:szCs w:val="20"/>
          <w:lang w:val="en-GB"/>
        </w:rPr>
      </w:pPr>
      <w:r w:rsidRPr="004B6678">
        <w:rPr>
          <w:b/>
          <w:sz w:val="20"/>
          <w:szCs w:val="20"/>
        </w:rPr>
        <w:t>Table A </w:t>
      </w:r>
      <w:r w:rsidRPr="004B6678">
        <w:rPr>
          <w:b/>
          <w:sz w:val="20"/>
          <w:szCs w:val="20"/>
        </w:rPr>
        <w:fldChar w:fldCharType="begin"/>
      </w:r>
      <w:r w:rsidRPr="004B6678">
        <w:rPr>
          <w:b/>
          <w:sz w:val="20"/>
          <w:szCs w:val="20"/>
        </w:rPr>
        <w:instrText xml:space="preserve"> SEQ Table_A \* ARABIC </w:instrText>
      </w:r>
      <w:r w:rsidRPr="004B6678">
        <w:rPr>
          <w:b/>
          <w:sz w:val="20"/>
          <w:szCs w:val="20"/>
        </w:rPr>
        <w:fldChar w:fldCharType="separate"/>
      </w:r>
      <w:r w:rsidR="003C2813">
        <w:rPr>
          <w:b/>
          <w:noProof/>
          <w:sz w:val="20"/>
          <w:szCs w:val="20"/>
        </w:rPr>
        <w:t>16</w:t>
      </w:r>
      <w:r w:rsidRPr="004B6678">
        <w:rPr>
          <w:b/>
          <w:sz w:val="20"/>
          <w:szCs w:val="20"/>
        </w:rPr>
        <w:fldChar w:fldCharType="end"/>
      </w:r>
      <w:r w:rsidRPr="004B6678">
        <w:rPr>
          <w:b/>
          <w:bCs/>
          <w:sz w:val="20"/>
          <w:szCs w:val="20"/>
          <w:lang w:val="en-GB"/>
        </w:rPr>
        <w:t>: Field recoveries requiring correction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9"/>
        <w:gridCol w:w="2336"/>
        <w:gridCol w:w="2336"/>
        <w:gridCol w:w="2339"/>
      </w:tblGrid>
      <w:tr w:rsidR="00C40CCD" w:rsidRPr="004B6678" w14:paraId="5DF7D31E" w14:textId="77777777" w:rsidTr="00C40CCD">
        <w:trPr>
          <w:trHeight w:hRule="exact" w:val="284"/>
        </w:trPr>
        <w:tc>
          <w:tcPr>
            <w:tcW w:w="2393" w:type="dxa"/>
            <w:tcBorders>
              <w:top w:val="single" w:sz="4" w:space="0" w:color="auto"/>
              <w:left w:val="single" w:sz="4" w:space="0" w:color="auto"/>
              <w:bottom w:val="single" w:sz="4" w:space="0" w:color="auto"/>
              <w:right w:val="single" w:sz="4" w:space="0" w:color="auto"/>
            </w:tcBorders>
            <w:hideMark/>
          </w:tcPr>
          <w:p w14:paraId="437BA727" w14:textId="77777777" w:rsidR="00C40CCD" w:rsidRPr="004B6678" w:rsidRDefault="00C40CCD" w:rsidP="00C40CCD">
            <w:pPr>
              <w:tabs>
                <w:tab w:val="left" w:pos="720"/>
              </w:tabs>
              <w:spacing w:after="240"/>
              <w:jc w:val="center"/>
              <w:rPr>
                <w:b/>
                <w:sz w:val="18"/>
                <w:szCs w:val="18"/>
                <w:lang w:val="en-GB"/>
              </w:rPr>
            </w:pPr>
            <w:r w:rsidRPr="004B6678">
              <w:rPr>
                <w:b/>
                <w:sz w:val="18"/>
                <w:szCs w:val="18"/>
                <w:lang w:val="en-GB"/>
              </w:rPr>
              <w:t>Dosimeter</w:t>
            </w:r>
          </w:p>
        </w:tc>
        <w:tc>
          <w:tcPr>
            <w:tcW w:w="2393" w:type="dxa"/>
            <w:tcBorders>
              <w:top w:val="single" w:sz="4" w:space="0" w:color="auto"/>
              <w:left w:val="single" w:sz="4" w:space="0" w:color="auto"/>
              <w:bottom w:val="single" w:sz="4" w:space="0" w:color="auto"/>
              <w:right w:val="single" w:sz="4" w:space="0" w:color="auto"/>
            </w:tcBorders>
            <w:hideMark/>
          </w:tcPr>
          <w:p w14:paraId="79C854FD" w14:textId="77777777" w:rsidR="00C40CCD" w:rsidRPr="004B6678" w:rsidRDefault="00C40CCD" w:rsidP="00C40CCD">
            <w:pPr>
              <w:tabs>
                <w:tab w:val="left" w:pos="720"/>
              </w:tabs>
              <w:spacing w:after="240"/>
              <w:jc w:val="center"/>
              <w:rPr>
                <w:b/>
                <w:sz w:val="18"/>
                <w:szCs w:val="18"/>
                <w:lang w:val="en-GB"/>
              </w:rPr>
            </w:pPr>
            <w:r w:rsidRPr="004B6678">
              <w:rPr>
                <w:b/>
                <w:sz w:val="18"/>
                <w:szCs w:val="18"/>
                <w:lang w:val="en-GB"/>
              </w:rPr>
              <w:t>Day</w:t>
            </w:r>
          </w:p>
        </w:tc>
        <w:tc>
          <w:tcPr>
            <w:tcW w:w="2393" w:type="dxa"/>
            <w:tcBorders>
              <w:top w:val="single" w:sz="4" w:space="0" w:color="auto"/>
              <w:left w:val="single" w:sz="4" w:space="0" w:color="auto"/>
              <w:bottom w:val="single" w:sz="4" w:space="0" w:color="auto"/>
              <w:right w:val="single" w:sz="4" w:space="0" w:color="auto"/>
            </w:tcBorders>
            <w:hideMark/>
          </w:tcPr>
          <w:p w14:paraId="15716C3E" w14:textId="77777777" w:rsidR="00C40CCD" w:rsidRPr="004B6678" w:rsidRDefault="00C40CCD" w:rsidP="00C40CCD">
            <w:pPr>
              <w:tabs>
                <w:tab w:val="left" w:pos="720"/>
              </w:tabs>
              <w:spacing w:after="240"/>
              <w:jc w:val="center"/>
              <w:rPr>
                <w:b/>
                <w:sz w:val="18"/>
                <w:szCs w:val="18"/>
                <w:lang w:val="en-GB"/>
              </w:rPr>
            </w:pPr>
            <w:r w:rsidRPr="004B6678">
              <w:rPr>
                <w:b/>
                <w:sz w:val="18"/>
                <w:szCs w:val="18"/>
                <w:lang w:val="en-GB"/>
              </w:rPr>
              <w:t>Recovery</w:t>
            </w:r>
          </w:p>
        </w:tc>
        <w:tc>
          <w:tcPr>
            <w:tcW w:w="2394" w:type="dxa"/>
            <w:tcBorders>
              <w:top w:val="single" w:sz="4" w:space="0" w:color="auto"/>
              <w:left w:val="single" w:sz="4" w:space="0" w:color="auto"/>
              <w:bottom w:val="single" w:sz="4" w:space="0" w:color="auto"/>
              <w:right w:val="single" w:sz="4" w:space="0" w:color="auto"/>
            </w:tcBorders>
            <w:hideMark/>
          </w:tcPr>
          <w:p w14:paraId="3B524397" w14:textId="77777777" w:rsidR="00C40CCD" w:rsidRPr="004B6678" w:rsidRDefault="00C40CCD" w:rsidP="00C40CCD">
            <w:pPr>
              <w:tabs>
                <w:tab w:val="left" w:pos="720"/>
              </w:tabs>
              <w:spacing w:after="240"/>
              <w:jc w:val="center"/>
              <w:rPr>
                <w:b/>
                <w:sz w:val="18"/>
                <w:szCs w:val="18"/>
                <w:vertAlign w:val="superscript"/>
                <w:lang w:val="en-GB"/>
              </w:rPr>
            </w:pPr>
            <w:r w:rsidRPr="004B6678">
              <w:rPr>
                <w:b/>
                <w:sz w:val="18"/>
                <w:szCs w:val="18"/>
                <w:lang w:val="en-GB"/>
              </w:rPr>
              <w:t>Operators</w:t>
            </w:r>
          </w:p>
        </w:tc>
      </w:tr>
      <w:tr w:rsidR="00C40CCD" w:rsidRPr="004B6678" w14:paraId="725AC603" w14:textId="77777777" w:rsidTr="00C40CCD">
        <w:trPr>
          <w:trHeight w:hRule="exact" w:val="284"/>
        </w:trPr>
        <w:tc>
          <w:tcPr>
            <w:tcW w:w="2393" w:type="dxa"/>
            <w:tcBorders>
              <w:top w:val="single" w:sz="4" w:space="0" w:color="auto"/>
              <w:left w:val="single" w:sz="4" w:space="0" w:color="auto"/>
              <w:bottom w:val="single" w:sz="4" w:space="0" w:color="auto"/>
              <w:right w:val="single" w:sz="4" w:space="0" w:color="auto"/>
            </w:tcBorders>
            <w:hideMark/>
          </w:tcPr>
          <w:p w14:paraId="076B08E2" w14:textId="77777777" w:rsidR="00C40CCD" w:rsidRPr="004B6678" w:rsidRDefault="00C40CCD" w:rsidP="00C40CCD">
            <w:pPr>
              <w:tabs>
                <w:tab w:val="left" w:pos="720"/>
              </w:tabs>
              <w:spacing w:after="240"/>
              <w:rPr>
                <w:sz w:val="18"/>
                <w:szCs w:val="18"/>
                <w:lang w:val="en-GB"/>
              </w:rPr>
            </w:pPr>
            <w:r w:rsidRPr="004B6678">
              <w:rPr>
                <w:sz w:val="18"/>
                <w:szCs w:val="18"/>
                <w:lang w:val="en-GB"/>
              </w:rPr>
              <w:t>Hand wash</w:t>
            </w:r>
          </w:p>
        </w:tc>
        <w:tc>
          <w:tcPr>
            <w:tcW w:w="2393" w:type="dxa"/>
            <w:tcBorders>
              <w:top w:val="single" w:sz="4" w:space="0" w:color="auto"/>
              <w:left w:val="single" w:sz="4" w:space="0" w:color="auto"/>
              <w:bottom w:val="single" w:sz="4" w:space="0" w:color="auto"/>
              <w:right w:val="single" w:sz="4" w:space="0" w:color="auto"/>
            </w:tcBorders>
            <w:hideMark/>
          </w:tcPr>
          <w:p w14:paraId="3040778E" w14:textId="77777777" w:rsidR="00C40CCD" w:rsidRPr="004B6678" w:rsidRDefault="00C40CCD" w:rsidP="00C40CCD">
            <w:pPr>
              <w:tabs>
                <w:tab w:val="left" w:pos="720"/>
              </w:tabs>
              <w:spacing w:after="240"/>
              <w:rPr>
                <w:sz w:val="18"/>
                <w:szCs w:val="18"/>
                <w:lang w:val="en-GB"/>
              </w:rPr>
            </w:pPr>
            <w:r w:rsidRPr="004B6678">
              <w:rPr>
                <w:sz w:val="18"/>
                <w:szCs w:val="18"/>
                <w:lang w:val="en-GB"/>
              </w:rPr>
              <w:t>3</w:t>
            </w:r>
          </w:p>
        </w:tc>
        <w:tc>
          <w:tcPr>
            <w:tcW w:w="2393" w:type="dxa"/>
            <w:tcBorders>
              <w:top w:val="single" w:sz="4" w:space="0" w:color="auto"/>
              <w:left w:val="single" w:sz="4" w:space="0" w:color="auto"/>
              <w:bottom w:val="single" w:sz="4" w:space="0" w:color="auto"/>
              <w:right w:val="single" w:sz="4" w:space="0" w:color="auto"/>
            </w:tcBorders>
            <w:hideMark/>
          </w:tcPr>
          <w:p w14:paraId="343757EE" w14:textId="77777777" w:rsidR="00C40CCD" w:rsidRPr="004B6678" w:rsidRDefault="00C40CCD" w:rsidP="00C40CCD">
            <w:pPr>
              <w:tabs>
                <w:tab w:val="left" w:pos="720"/>
              </w:tabs>
              <w:spacing w:after="240"/>
              <w:rPr>
                <w:sz w:val="18"/>
                <w:szCs w:val="18"/>
                <w:lang w:val="en-GB"/>
              </w:rPr>
            </w:pPr>
            <w:r w:rsidRPr="004B6678">
              <w:rPr>
                <w:sz w:val="18"/>
                <w:szCs w:val="18"/>
                <w:lang w:val="en-GB"/>
              </w:rPr>
              <w:t>43%</w:t>
            </w:r>
          </w:p>
        </w:tc>
        <w:tc>
          <w:tcPr>
            <w:tcW w:w="2394" w:type="dxa"/>
            <w:tcBorders>
              <w:top w:val="single" w:sz="4" w:space="0" w:color="auto"/>
              <w:left w:val="single" w:sz="4" w:space="0" w:color="auto"/>
              <w:bottom w:val="single" w:sz="4" w:space="0" w:color="auto"/>
              <w:right w:val="single" w:sz="4" w:space="0" w:color="auto"/>
            </w:tcBorders>
            <w:hideMark/>
          </w:tcPr>
          <w:p w14:paraId="4A351B07" w14:textId="77777777" w:rsidR="00C40CCD" w:rsidRPr="004B6678" w:rsidRDefault="00C40CCD" w:rsidP="00C40CCD">
            <w:pPr>
              <w:tabs>
                <w:tab w:val="left" w:pos="720"/>
              </w:tabs>
              <w:spacing w:after="240"/>
              <w:rPr>
                <w:sz w:val="18"/>
                <w:szCs w:val="18"/>
                <w:lang w:val="en-GB"/>
              </w:rPr>
            </w:pPr>
            <w:r w:rsidRPr="004B6678">
              <w:rPr>
                <w:sz w:val="18"/>
                <w:szCs w:val="18"/>
                <w:lang w:val="en-GB"/>
              </w:rPr>
              <w:t>3, 15, 26</w:t>
            </w:r>
          </w:p>
        </w:tc>
      </w:tr>
      <w:tr w:rsidR="00C40CCD" w:rsidRPr="004B6678" w14:paraId="4BD99DB4" w14:textId="77777777" w:rsidTr="00C40CCD">
        <w:trPr>
          <w:trHeight w:hRule="exact" w:val="284"/>
        </w:trPr>
        <w:tc>
          <w:tcPr>
            <w:tcW w:w="2393" w:type="dxa"/>
            <w:tcBorders>
              <w:top w:val="single" w:sz="4" w:space="0" w:color="auto"/>
              <w:left w:val="single" w:sz="4" w:space="0" w:color="auto"/>
              <w:bottom w:val="single" w:sz="4" w:space="0" w:color="auto"/>
              <w:right w:val="single" w:sz="4" w:space="0" w:color="auto"/>
            </w:tcBorders>
          </w:tcPr>
          <w:p w14:paraId="1F6B6591" w14:textId="77777777" w:rsidR="00C40CCD" w:rsidRPr="004B6678" w:rsidRDefault="00C40CCD" w:rsidP="00C40CCD">
            <w:pPr>
              <w:tabs>
                <w:tab w:val="left" w:pos="720"/>
              </w:tabs>
              <w:spacing w:after="240"/>
              <w:rPr>
                <w:sz w:val="18"/>
                <w:szCs w:val="18"/>
                <w:lang w:val="en-GB"/>
              </w:rPr>
            </w:pPr>
          </w:p>
        </w:tc>
        <w:tc>
          <w:tcPr>
            <w:tcW w:w="2393" w:type="dxa"/>
            <w:tcBorders>
              <w:top w:val="single" w:sz="4" w:space="0" w:color="auto"/>
              <w:left w:val="single" w:sz="4" w:space="0" w:color="auto"/>
              <w:bottom w:val="single" w:sz="4" w:space="0" w:color="auto"/>
              <w:right w:val="single" w:sz="4" w:space="0" w:color="auto"/>
            </w:tcBorders>
            <w:hideMark/>
          </w:tcPr>
          <w:p w14:paraId="7624248B" w14:textId="77777777" w:rsidR="00C40CCD" w:rsidRPr="004B6678" w:rsidRDefault="00C40CCD" w:rsidP="00C40CCD">
            <w:pPr>
              <w:tabs>
                <w:tab w:val="left" w:pos="720"/>
              </w:tabs>
              <w:spacing w:after="240"/>
              <w:rPr>
                <w:sz w:val="18"/>
                <w:szCs w:val="18"/>
                <w:lang w:val="en-GB"/>
              </w:rPr>
            </w:pPr>
            <w:r w:rsidRPr="004B6678">
              <w:rPr>
                <w:sz w:val="18"/>
                <w:szCs w:val="18"/>
                <w:lang w:val="en-GB"/>
              </w:rPr>
              <w:t>4</w:t>
            </w:r>
          </w:p>
        </w:tc>
        <w:tc>
          <w:tcPr>
            <w:tcW w:w="2393" w:type="dxa"/>
            <w:tcBorders>
              <w:top w:val="single" w:sz="4" w:space="0" w:color="auto"/>
              <w:left w:val="single" w:sz="4" w:space="0" w:color="auto"/>
              <w:bottom w:val="single" w:sz="4" w:space="0" w:color="auto"/>
              <w:right w:val="single" w:sz="4" w:space="0" w:color="auto"/>
            </w:tcBorders>
            <w:hideMark/>
          </w:tcPr>
          <w:p w14:paraId="639AE387" w14:textId="77777777" w:rsidR="00C40CCD" w:rsidRPr="004B6678" w:rsidRDefault="00C40CCD" w:rsidP="00C40CCD">
            <w:pPr>
              <w:tabs>
                <w:tab w:val="left" w:pos="720"/>
              </w:tabs>
              <w:spacing w:after="240"/>
              <w:rPr>
                <w:sz w:val="18"/>
                <w:szCs w:val="18"/>
                <w:lang w:val="en-GB"/>
              </w:rPr>
            </w:pPr>
            <w:r w:rsidRPr="004B6678">
              <w:rPr>
                <w:sz w:val="18"/>
                <w:szCs w:val="18"/>
                <w:lang w:val="en-GB"/>
              </w:rPr>
              <w:t>34%</w:t>
            </w:r>
          </w:p>
        </w:tc>
        <w:tc>
          <w:tcPr>
            <w:tcW w:w="2394" w:type="dxa"/>
            <w:tcBorders>
              <w:top w:val="single" w:sz="4" w:space="0" w:color="auto"/>
              <w:left w:val="single" w:sz="4" w:space="0" w:color="auto"/>
              <w:bottom w:val="single" w:sz="4" w:space="0" w:color="auto"/>
              <w:right w:val="single" w:sz="4" w:space="0" w:color="auto"/>
            </w:tcBorders>
            <w:hideMark/>
          </w:tcPr>
          <w:p w14:paraId="481795C6" w14:textId="77777777" w:rsidR="00C40CCD" w:rsidRPr="004B6678" w:rsidRDefault="00C40CCD" w:rsidP="00C40CCD">
            <w:pPr>
              <w:tabs>
                <w:tab w:val="left" w:pos="720"/>
              </w:tabs>
              <w:spacing w:after="240"/>
              <w:rPr>
                <w:sz w:val="18"/>
                <w:szCs w:val="18"/>
                <w:lang w:val="en-GB"/>
              </w:rPr>
            </w:pPr>
            <w:r w:rsidRPr="004B6678">
              <w:rPr>
                <w:sz w:val="18"/>
                <w:szCs w:val="18"/>
                <w:lang w:val="en-GB"/>
              </w:rPr>
              <w:t>4, 16, 27, 38</w:t>
            </w:r>
          </w:p>
        </w:tc>
      </w:tr>
      <w:tr w:rsidR="00C40CCD" w:rsidRPr="004B6678" w14:paraId="12E465DB" w14:textId="77777777" w:rsidTr="00C40CCD">
        <w:trPr>
          <w:trHeight w:hRule="exact" w:val="284"/>
        </w:trPr>
        <w:tc>
          <w:tcPr>
            <w:tcW w:w="2393" w:type="dxa"/>
            <w:tcBorders>
              <w:top w:val="single" w:sz="4" w:space="0" w:color="auto"/>
              <w:left w:val="single" w:sz="4" w:space="0" w:color="auto"/>
              <w:bottom w:val="single" w:sz="4" w:space="0" w:color="auto"/>
              <w:right w:val="single" w:sz="4" w:space="0" w:color="auto"/>
            </w:tcBorders>
            <w:hideMark/>
          </w:tcPr>
          <w:p w14:paraId="7683D4E2" w14:textId="77777777" w:rsidR="00C40CCD" w:rsidRPr="004B6678" w:rsidRDefault="00C40CCD" w:rsidP="00C40CCD">
            <w:pPr>
              <w:tabs>
                <w:tab w:val="left" w:pos="720"/>
              </w:tabs>
              <w:spacing w:after="240"/>
              <w:rPr>
                <w:sz w:val="18"/>
                <w:szCs w:val="18"/>
                <w:lang w:val="en-GB"/>
              </w:rPr>
            </w:pPr>
            <w:r w:rsidRPr="004B6678">
              <w:rPr>
                <w:sz w:val="18"/>
                <w:szCs w:val="18"/>
                <w:lang w:val="en-GB"/>
              </w:rPr>
              <w:t>Inner dosimeter</w:t>
            </w:r>
          </w:p>
        </w:tc>
        <w:tc>
          <w:tcPr>
            <w:tcW w:w="2393" w:type="dxa"/>
            <w:tcBorders>
              <w:top w:val="single" w:sz="4" w:space="0" w:color="auto"/>
              <w:left w:val="single" w:sz="4" w:space="0" w:color="auto"/>
              <w:bottom w:val="single" w:sz="4" w:space="0" w:color="auto"/>
              <w:right w:val="single" w:sz="4" w:space="0" w:color="auto"/>
            </w:tcBorders>
            <w:hideMark/>
          </w:tcPr>
          <w:p w14:paraId="3A8AE1C8" w14:textId="77777777" w:rsidR="00C40CCD" w:rsidRPr="004B6678" w:rsidRDefault="00C40CCD" w:rsidP="00C40CCD">
            <w:pPr>
              <w:tabs>
                <w:tab w:val="left" w:pos="720"/>
              </w:tabs>
              <w:spacing w:after="240"/>
              <w:rPr>
                <w:sz w:val="18"/>
                <w:szCs w:val="18"/>
                <w:lang w:val="en-GB"/>
              </w:rPr>
            </w:pPr>
            <w:r w:rsidRPr="004B6678">
              <w:rPr>
                <w:sz w:val="18"/>
                <w:szCs w:val="18"/>
                <w:lang w:val="en-GB"/>
              </w:rPr>
              <w:t>1</w:t>
            </w:r>
          </w:p>
        </w:tc>
        <w:tc>
          <w:tcPr>
            <w:tcW w:w="2393" w:type="dxa"/>
            <w:tcBorders>
              <w:top w:val="single" w:sz="4" w:space="0" w:color="auto"/>
              <w:left w:val="single" w:sz="4" w:space="0" w:color="auto"/>
              <w:bottom w:val="single" w:sz="4" w:space="0" w:color="auto"/>
              <w:right w:val="single" w:sz="4" w:space="0" w:color="auto"/>
            </w:tcBorders>
            <w:hideMark/>
          </w:tcPr>
          <w:p w14:paraId="7D047CE9" w14:textId="77777777" w:rsidR="00C40CCD" w:rsidRPr="004B6678" w:rsidRDefault="00C40CCD" w:rsidP="00C40CCD">
            <w:pPr>
              <w:tabs>
                <w:tab w:val="left" w:pos="720"/>
              </w:tabs>
              <w:spacing w:after="240"/>
              <w:rPr>
                <w:sz w:val="18"/>
                <w:szCs w:val="18"/>
                <w:lang w:val="en-GB"/>
              </w:rPr>
            </w:pPr>
            <w:r w:rsidRPr="004B6678">
              <w:rPr>
                <w:sz w:val="18"/>
                <w:szCs w:val="18"/>
                <w:lang w:val="en-GB"/>
              </w:rPr>
              <w:t>51%</w:t>
            </w:r>
          </w:p>
        </w:tc>
        <w:tc>
          <w:tcPr>
            <w:tcW w:w="2394" w:type="dxa"/>
            <w:tcBorders>
              <w:top w:val="single" w:sz="4" w:space="0" w:color="auto"/>
              <w:left w:val="single" w:sz="4" w:space="0" w:color="auto"/>
              <w:bottom w:val="single" w:sz="4" w:space="0" w:color="auto"/>
              <w:right w:val="single" w:sz="4" w:space="0" w:color="auto"/>
            </w:tcBorders>
            <w:hideMark/>
          </w:tcPr>
          <w:p w14:paraId="3038ECE2" w14:textId="77777777" w:rsidR="00C40CCD" w:rsidRPr="004B6678" w:rsidRDefault="00C40CCD" w:rsidP="00C40CCD">
            <w:pPr>
              <w:tabs>
                <w:tab w:val="left" w:pos="720"/>
              </w:tabs>
              <w:spacing w:after="240"/>
              <w:rPr>
                <w:sz w:val="18"/>
                <w:szCs w:val="18"/>
                <w:lang w:val="en-GB"/>
              </w:rPr>
            </w:pPr>
            <w:r w:rsidRPr="004B6678">
              <w:rPr>
                <w:sz w:val="18"/>
                <w:szCs w:val="18"/>
                <w:lang w:val="en-GB"/>
              </w:rPr>
              <w:t>1, 13</w:t>
            </w:r>
          </w:p>
        </w:tc>
      </w:tr>
      <w:tr w:rsidR="00C40CCD" w:rsidRPr="004B6678" w14:paraId="73B524B4" w14:textId="77777777" w:rsidTr="00C40CCD">
        <w:trPr>
          <w:trHeight w:hRule="exact" w:val="284"/>
        </w:trPr>
        <w:tc>
          <w:tcPr>
            <w:tcW w:w="2393" w:type="dxa"/>
            <w:tcBorders>
              <w:top w:val="single" w:sz="4" w:space="0" w:color="auto"/>
              <w:left w:val="single" w:sz="4" w:space="0" w:color="auto"/>
              <w:bottom w:val="single" w:sz="4" w:space="0" w:color="auto"/>
              <w:right w:val="single" w:sz="4" w:space="0" w:color="auto"/>
            </w:tcBorders>
            <w:hideMark/>
          </w:tcPr>
          <w:p w14:paraId="5F244E89" w14:textId="77777777" w:rsidR="00C40CCD" w:rsidRPr="004B6678" w:rsidRDefault="00C40CCD" w:rsidP="00C40CCD">
            <w:pPr>
              <w:tabs>
                <w:tab w:val="left" w:pos="720"/>
              </w:tabs>
              <w:spacing w:after="240"/>
              <w:rPr>
                <w:sz w:val="18"/>
                <w:szCs w:val="18"/>
                <w:lang w:val="en-GB"/>
              </w:rPr>
            </w:pPr>
            <w:r w:rsidRPr="004B6678">
              <w:rPr>
                <w:sz w:val="18"/>
                <w:szCs w:val="18"/>
                <w:lang w:val="en-GB"/>
              </w:rPr>
              <w:t>Outer dosimeter 1</w:t>
            </w:r>
          </w:p>
        </w:tc>
        <w:tc>
          <w:tcPr>
            <w:tcW w:w="2393" w:type="dxa"/>
            <w:tcBorders>
              <w:top w:val="single" w:sz="4" w:space="0" w:color="auto"/>
              <w:left w:val="single" w:sz="4" w:space="0" w:color="auto"/>
              <w:bottom w:val="single" w:sz="4" w:space="0" w:color="auto"/>
              <w:right w:val="single" w:sz="4" w:space="0" w:color="auto"/>
            </w:tcBorders>
            <w:hideMark/>
          </w:tcPr>
          <w:p w14:paraId="0EE5BEA8" w14:textId="77777777" w:rsidR="00C40CCD" w:rsidRPr="004B6678" w:rsidRDefault="00C40CCD" w:rsidP="00C40CCD">
            <w:pPr>
              <w:tabs>
                <w:tab w:val="left" w:pos="720"/>
              </w:tabs>
              <w:spacing w:after="240"/>
              <w:rPr>
                <w:sz w:val="18"/>
                <w:szCs w:val="18"/>
                <w:lang w:val="en-GB"/>
              </w:rPr>
            </w:pPr>
            <w:r w:rsidRPr="004B6678">
              <w:rPr>
                <w:sz w:val="18"/>
                <w:szCs w:val="18"/>
                <w:lang w:val="en-GB"/>
              </w:rPr>
              <w:t>1</w:t>
            </w:r>
          </w:p>
        </w:tc>
        <w:tc>
          <w:tcPr>
            <w:tcW w:w="2393" w:type="dxa"/>
            <w:tcBorders>
              <w:top w:val="single" w:sz="4" w:space="0" w:color="auto"/>
              <w:left w:val="single" w:sz="4" w:space="0" w:color="auto"/>
              <w:bottom w:val="single" w:sz="4" w:space="0" w:color="auto"/>
              <w:right w:val="single" w:sz="4" w:space="0" w:color="auto"/>
            </w:tcBorders>
            <w:hideMark/>
          </w:tcPr>
          <w:p w14:paraId="1ECFE130" w14:textId="77777777" w:rsidR="00C40CCD" w:rsidRPr="004B6678" w:rsidRDefault="00C40CCD" w:rsidP="00C40CCD">
            <w:pPr>
              <w:tabs>
                <w:tab w:val="left" w:pos="720"/>
              </w:tabs>
              <w:spacing w:after="240"/>
              <w:rPr>
                <w:sz w:val="18"/>
                <w:szCs w:val="18"/>
                <w:lang w:val="en-GB"/>
              </w:rPr>
            </w:pPr>
            <w:r w:rsidRPr="004B6678">
              <w:rPr>
                <w:sz w:val="18"/>
                <w:szCs w:val="18"/>
                <w:lang w:val="en-GB"/>
              </w:rPr>
              <w:t>61%</w:t>
            </w:r>
          </w:p>
        </w:tc>
        <w:tc>
          <w:tcPr>
            <w:tcW w:w="2394" w:type="dxa"/>
            <w:tcBorders>
              <w:top w:val="single" w:sz="4" w:space="0" w:color="auto"/>
              <w:left w:val="single" w:sz="4" w:space="0" w:color="auto"/>
              <w:bottom w:val="single" w:sz="4" w:space="0" w:color="auto"/>
              <w:right w:val="single" w:sz="4" w:space="0" w:color="auto"/>
            </w:tcBorders>
            <w:hideMark/>
          </w:tcPr>
          <w:p w14:paraId="27FEC415" w14:textId="77777777" w:rsidR="00C40CCD" w:rsidRPr="004B6678" w:rsidRDefault="00C40CCD" w:rsidP="00C40CCD">
            <w:pPr>
              <w:tabs>
                <w:tab w:val="left" w:pos="720"/>
              </w:tabs>
              <w:spacing w:after="240"/>
              <w:rPr>
                <w:sz w:val="18"/>
                <w:szCs w:val="18"/>
                <w:lang w:val="en-GB"/>
              </w:rPr>
            </w:pPr>
            <w:r w:rsidRPr="004B6678">
              <w:rPr>
                <w:sz w:val="18"/>
                <w:szCs w:val="18"/>
                <w:lang w:val="en-GB"/>
              </w:rPr>
              <w:t>None</w:t>
            </w:r>
          </w:p>
        </w:tc>
      </w:tr>
      <w:tr w:rsidR="00C40CCD" w:rsidRPr="004B6678" w14:paraId="4E138EBB" w14:textId="77777777" w:rsidTr="00C40CCD">
        <w:trPr>
          <w:trHeight w:hRule="exact" w:val="284"/>
        </w:trPr>
        <w:tc>
          <w:tcPr>
            <w:tcW w:w="2393" w:type="dxa"/>
            <w:tcBorders>
              <w:top w:val="single" w:sz="4" w:space="0" w:color="auto"/>
              <w:left w:val="single" w:sz="4" w:space="0" w:color="auto"/>
              <w:bottom w:val="single" w:sz="4" w:space="0" w:color="auto"/>
              <w:right w:val="single" w:sz="4" w:space="0" w:color="auto"/>
            </w:tcBorders>
            <w:hideMark/>
          </w:tcPr>
          <w:p w14:paraId="074E0DBF" w14:textId="77777777" w:rsidR="00C40CCD" w:rsidRPr="004B6678" w:rsidRDefault="00C40CCD" w:rsidP="00C40CCD">
            <w:pPr>
              <w:tabs>
                <w:tab w:val="left" w:pos="720"/>
              </w:tabs>
              <w:spacing w:after="240"/>
              <w:rPr>
                <w:sz w:val="18"/>
                <w:szCs w:val="18"/>
                <w:lang w:val="en-GB"/>
              </w:rPr>
            </w:pPr>
            <w:r w:rsidRPr="004B6678">
              <w:rPr>
                <w:sz w:val="18"/>
                <w:szCs w:val="18"/>
                <w:lang w:val="en-GB"/>
              </w:rPr>
              <w:t>Outer dosimeter 3</w:t>
            </w:r>
          </w:p>
        </w:tc>
        <w:tc>
          <w:tcPr>
            <w:tcW w:w="2393" w:type="dxa"/>
            <w:tcBorders>
              <w:top w:val="single" w:sz="4" w:space="0" w:color="auto"/>
              <w:left w:val="single" w:sz="4" w:space="0" w:color="auto"/>
              <w:bottom w:val="single" w:sz="4" w:space="0" w:color="auto"/>
              <w:right w:val="single" w:sz="4" w:space="0" w:color="auto"/>
            </w:tcBorders>
            <w:hideMark/>
          </w:tcPr>
          <w:p w14:paraId="587211B5" w14:textId="77777777" w:rsidR="00C40CCD" w:rsidRPr="004B6678" w:rsidRDefault="00C40CCD" w:rsidP="00C40CCD">
            <w:pPr>
              <w:tabs>
                <w:tab w:val="left" w:pos="720"/>
              </w:tabs>
              <w:spacing w:after="240"/>
              <w:rPr>
                <w:sz w:val="18"/>
                <w:szCs w:val="18"/>
                <w:lang w:val="en-GB"/>
              </w:rPr>
            </w:pPr>
            <w:r w:rsidRPr="004B6678">
              <w:rPr>
                <w:sz w:val="18"/>
                <w:szCs w:val="18"/>
                <w:lang w:val="en-GB"/>
              </w:rPr>
              <w:t>1</w:t>
            </w:r>
          </w:p>
        </w:tc>
        <w:tc>
          <w:tcPr>
            <w:tcW w:w="2393" w:type="dxa"/>
            <w:tcBorders>
              <w:top w:val="single" w:sz="4" w:space="0" w:color="auto"/>
              <w:left w:val="single" w:sz="4" w:space="0" w:color="auto"/>
              <w:bottom w:val="single" w:sz="4" w:space="0" w:color="auto"/>
              <w:right w:val="single" w:sz="4" w:space="0" w:color="auto"/>
            </w:tcBorders>
            <w:hideMark/>
          </w:tcPr>
          <w:p w14:paraId="2B1E24DF" w14:textId="77777777" w:rsidR="00C40CCD" w:rsidRPr="004B6678" w:rsidRDefault="00C40CCD" w:rsidP="00C40CCD">
            <w:pPr>
              <w:tabs>
                <w:tab w:val="left" w:pos="720"/>
              </w:tabs>
              <w:spacing w:after="240"/>
              <w:rPr>
                <w:sz w:val="18"/>
                <w:szCs w:val="18"/>
                <w:lang w:val="en-GB"/>
              </w:rPr>
            </w:pPr>
            <w:r w:rsidRPr="004B6678">
              <w:rPr>
                <w:sz w:val="18"/>
                <w:szCs w:val="18"/>
                <w:lang w:val="en-GB"/>
              </w:rPr>
              <w:t>60%</w:t>
            </w:r>
          </w:p>
        </w:tc>
        <w:tc>
          <w:tcPr>
            <w:tcW w:w="2394" w:type="dxa"/>
            <w:tcBorders>
              <w:top w:val="single" w:sz="4" w:space="0" w:color="auto"/>
              <w:left w:val="single" w:sz="4" w:space="0" w:color="auto"/>
              <w:bottom w:val="single" w:sz="4" w:space="0" w:color="auto"/>
              <w:right w:val="single" w:sz="4" w:space="0" w:color="auto"/>
            </w:tcBorders>
            <w:hideMark/>
          </w:tcPr>
          <w:p w14:paraId="3E7949DE" w14:textId="77777777" w:rsidR="00C40CCD" w:rsidRPr="004B6678" w:rsidRDefault="00C40CCD" w:rsidP="00C40CCD">
            <w:pPr>
              <w:tabs>
                <w:tab w:val="left" w:pos="720"/>
              </w:tabs>
              <w:spacing w:after="240"/>
              <w:rPr>
                <w:sz w:val="18"/>
                <w:szCs w:val="18"/>
                <w:lang w:val="en-GB"/>
              </w:rPr>
            </w:pPr>
            <w:r w:rsidRPr="004B6678">
              <w:rPr>
                <w:sz w:val="18"/>
                <w:szCs w:val="18"/>
                <w:lang w:val="en-GB"/>
              </w:rPr>
              <w:t>13</w:t>
            </w:r>
          </w:p>
        </w:tc>
      </w:tr>
      <w:tr w:rsidR="00C40CCD" w:rsidRPr="004B6678" w14:paraId="16E9B6A5" w14:textId="77777777" w:rsidTr="00C40CCD">
        <w:trPr>
          <w:trHeight w:hRule="exact" w:val="284"/>
        </w:trPr>
        <w:tc>
          <w:tcPr>
            <w:tcW w:w="2393" w:type="dxa"/>
            <w:tcBorders>
              <w:top w:val="single" w:sz="4" w:space="0" w:color="auto"/>
              <w:left w:val="single" w:sz="4" w:space="0" w:color="auto"/>
              <w:bottom w:val="single" w:sz="4" w:space="0" w:color="auto"/>
              <w:right w:val="single" w:sz="4" w:space="0" w:color="auto"/>
            </w:tcBorders>
          </w:tcPr>
          <w:p w14:paraId="5F5787E7" w14:textId="77777777" w:rsidR="00C40CCD" w:rsidRPr="004B6678" w:rsidRDefault="00C40CCD" w:rsidP="00C40CCD">
            <w:pPr>
              <w:tabs>
                <w:tab w:val="left" w:pos="720"/>
              </w:tabs>
              <w:spacing w:after="240"/>
              <w:rPr>
                <w:sz w:val="18"/>
                <w:szCs w:val="18"/>
                <w:lang w:val="en-GB"/>
              </w:rPr>
            </w:pPr>
          </w:p>
        </w:tc>
        <w:tc>
          <w:tcPr>
            <w:tcW w:w="2393" w:type="dxa"/>
            <w:tcBorders>
              <w:top w:val="single" w:sz="4" w:space="0" w:color="auto"/>
              <w:left w:val="single" w:sz="4" w:space="0" w:color="auto"/>
              <w:bottom w:val="single" w:sz="4" w:space="0" w:color="auto"/>
              <w:right w:val="single" w:sz="4" w:space="0" w:color="auto"/>
            </w:tcBorders>
            <w:hideMark/>
          </w:tcPr>
          <w:p w14:paraId="3C059F4E" w14:textId="77777777" w:rsidR="00C40CCD" w:rsidRPr="004B6678" w:rsidRDefault="00C40CCD" w:rsidP="00C40CCD">
            <w:pPr>
              <w:tabs>
                <w:tab w:val="left" w:pos="720"/>
              </w:tabs>
              <w:spacing w:after="240"/>
              <w:rPr>
                <w:sz w:val="18"/>
                <w:szCs w:val="18"/>
                <w:lang w:val="en-GB"/>
              </w:rPr>
            </w:pPr>
            <w:r w:rsidRPr="004B6678">
              <w:rPr>
                <w:sz w:val="18"/>
                <w:szCs w:val="18"/>
                <w:lang w:val="en-GB"/>
              </w:rPr>
              <w:t>2</w:t>
            </w:r>
          </w:p>
        </w:tc>
        <w:tc>
          <w:tcPr>
            <w:tcW w:w="2393" w:type="dxa"/>
            <w:tcBorders>
              <w:top w:val="single" w:sz="4" w:space="0" w:color="auto"/>
              <w:left w:val="single" w:sz="4" w:space="0" w:color="auto"/>
              <w:bottom w:val="single" w:sz="4" w:space="0" w:color="auto"/>
              <w:right w:val="single" w:sz="4" w:space="0" w:color="auto"/>
            </w:tcBorders>
            <w:hideMark/>
          </w:tcPr>
          <w:p w14:paraId="3EBD4CE0" w14:textId="77777777" w:rsidR="00C40CCD" w:rsidRPr="004B6678" w:rsidRDefault="00C40CCD" w:rsidP="00C40CCD">
            <w:pPr>
              <w:tabs>
                <w:tab w:val="left" w:pos="720"/>
              </w:tabs>
              <w:spacing w:after="240"/>
              <w:rPr>
                <w:sz w:val="18"/>
                <w:szCs w:val="18"/>
                <w:lang w:val="en-GB"/>
              </w:rPr>
            </w:pPr>
            <w:r w:rsidRPr="004B6678">
              <w:rPr>
                <w:sz w:val="18"/>
                <w:szCs w:val="18"/>
                <w:lang w:val="en-GB"/>
              </w:rPr>
              <w:t>61%</w:t>
            </w:r>
          </w:p>
        </w:tc>
        <w:tc>
          <w:tcPr>
            <w:tcW w:w="2394" w:type="dxa"/>
            <w:tcBorders>
              <w:top w:val="single" w:sz="4" w:space="0" w:color="auto"/>
              <w:left w:val="single" w:sz="4" w:space="0" w:color="auto"/>
              <w:bottom w:val="single" w:sz="4" w:space="0" w:color="auto"/>
              <w:right w:val="single" w:sz="4" w:space="0" w:color="auto"/>
            </w:tcBorders>
            <w:hideMark/>
          </w:tcPr>
          <w:p w14:paraId="7F3B0989" w14:textId="77777777" w:rsidR="00C40CCD" w:rsidRPr="004B6678" w:rsidRDefault="00C40CCD" w:rsidP="00C40CCD">
            <w:pPr>
              <w:tabs>
                <w:tab w:val="left" w:pos="720"/>
              </w:tabs>
              <w:spacing w:after="240"/>
              <w:rPr>
                <w:sz w:val="18"/>
                <w:szCs w:val="18"/>
                <w:lang w:val="en-GB"/>
              </w:rPr>
            </w:pPr>
            <w:r w:rsidRPr="004B6678">
              <w:rPr>
                <w:sz w:val="18"/>
                <w:szCs w:val="18"/>
                <w:lang w:val="en-GB"/>
              </w:rPr>
              <w:t>14, 25, 37</w:t>
            </w:r>
          </w:p>
        </w:tc>
      </w:tr>
      <w:tr w:rsidR="00C40CCD" w:rsidRPr="004B6678" w14:paraId="102A88C7" w14:textId="77777777" w:rsidTr="00C40CCD">
        <w:trPr>
          <w:trHeight w:hRule="exact" w:val="284"/>
        </w:trPr>
        <w:tc>
          <w:tcPr>
            <w:tcW w:w="2393" w:type="dxa"/>
            <w:tcBorders>
              <w:top w:val="single" w:sz="4" w:space="0" w:color="auto"/>
              <w:left w:val="single" w:sz="4" w:space="0" w:color="auto"/>
              <w:bottom w:val="single" w:sz="4" w:space="0" w:color="auto"/>
              <w:right w:val="single" w:sz="4" w:space="0" w:color="auto"/>
            </w:tcBorders>
          </w:tcPr>
          <w:p w14:paraId="1F10A4BF" w14:textId="77777777" w:rsidR="00C40CCD" w:rsidRPr="004B6678" w:rsidRDefault="00C40CCD" w:rsidP="00C40CCD">
            <w:pPr>
              <w:tabs>
                <w:tab w:val="left" w:pos="720"/>
              </w:tabs>
              <w:spacing w:after="240"/>
              <w:rPr>
                <w:sz w:val="18"/>
                <w:szCs w:val="18"/>
                <w:lang w:val="en-GB"/>
              </w:rPr>
            </w:pPr>
          </w:p>
        </w:tc>
        <w:tc>
          <w:tcPr>
            <w:tcW w:w="2393" w:type="dxa"/>
            <w:tcBorders>
              <w:top w:val="single" w:sz="4" w:space="0" w:color="auto"/>
              <w:left w:val="single" w:sz="4" w:space="0" w:color="auto"/>
              <w:bottom w:val="single" w:sz="4" w:space="0" w:color="auto"/>
              <w:right w:val="single" w:sz="4" w:space="0" w:color="auto"/>
            </w:tcBorders>
            <w:hideMark/>
          </w:tcPr>
          <w:p w14:paraId="5C8CEDD4" w14:textId="77777777" w:rsidR="00C40CCD" w:rsidRPr="004B6678" w:rsidRDefault="00C40CCD" w:rsidP="00C40CCD">
            <w:pPr>
              <w:tabs>
                <w:tab w:val="left" w:pos="720"/>
              </w:tabs>
              <w:spacing w:after="240"/>
              <w:rPr>
                <w:sz w:val="18"/>
                <w:szCs w:val="18"/>
                <w:lang w:val="en-GB"/>
              </w:rPr>
            </w:pPr>
            <w:r w:rsidRPr="004B6678">
              <w:rPr>
                <w:sz w:val="18"/>
                <w:szCs w:val="18"/>
                <w:lang w:val="en-GB"/>
              </w:rPr>
              <w:t>5</w:t>
            </w:r>
          </w:p>
        </w:tc>
        <w:tc>
          <w:tcPr>
            <w:tcW w:w="2393" w:type="dxa"/>
            <w:tcBorders>
              <w:top w:val="single" w:sz="4" w:space="0" w:color="auto"/>
              <w:left w:val="single" w:sz="4" w:space="0" w:color="auto"/>
              <w:bottom w:val="single" w:sz="4" w:space="0" w:color="auto"/>
              <w:right w:val="single" w:sz="4" w:space="0" w:color="auto"/>
            </w:tcBorders>
            <w:hideMark/>
          </w:tcPr>
          <w:p w14:paraId="258CD1EE" w14:textId="77777777" w:rsidR="00C40CCD" w:rsidRPr="004B6678" w:rsidRDefault="00C40CCD" w:rsidP="00C40CCD">
            <w:pPr>
              <w:tabs>
                <w:tab w:val="left" w:pos="720"/>
              </w:tabs>
              <w:spacing w:after="240"/>
              <w:rPr>
                <w:sz w:val="18"/>
                <w:szCs w:val="18"/>
                <w:lang w:val="en-GB"/>
              </w:rPr>
            </w:pPr>
            <w:r w:rsidRPr="004B6678">
              <w:rPr>
                <w:sz w:val="18"/>
                <w:szCs w:val="18"/>
                <w:lang w:val="en-GB"/>
              </w:rPr>
              <w:t>69%</w:t>
            </w:r>
          </w:p>
        </w:tc>
        <w:tc>
          <w:tcPr>
            <w:tcW w:w="2394" w:type="dxa"/>
            <w:tcBorders>
              <w:top w:val="single" w:sz="4" w:space="0" w:color="auto"/>
              <w:left w:val="single" w:sz="4" w:space="0" w:color="auto"/>
              <w:bottom w:val="single" w:sz="4" w:space="0" w:color="auto"/>
              <w:right w:val="single" w:sz="4" w:space="0" w:color="auto"/>
            </w:tcBorders>
            <w:hideMark/>
          </w:tcPr>
          <w:p w14:paraId="265E713A" w14:textId="77777777" w:rsidR="00C40CCD" w:rsidRPr="004B6678" w:rsidRDefault="00C40CCD" w:rsidP="00C40CCD">
            <w:pPr>
              <w:tabs>
                <w:tab w:val="left" w:pos="720"/>
              </w:tabs>
              <w:spacing w:after="240"/>
              <w:rPr>
                <w:sz w:val="18"/>
                <w:szCs w:val="18"/>
                <w:lang w:val="en-GB"/>
              </w:rPr>
            </w:pPr>
            <w:r w:rsidRPr="004B6678">
              <w:rPr>
                <w:sz w:val="18"/>
                <w:szCs w:val="18"/>
                <w:lang w:val="en-GB"/>
              </w:rPr>
              <w:t>28, 39</w:t>
            </w:r>
          </w:p>
        </w:tc>
      </w:tr>
      <w:tr w:rsidR="00C40CCD" w:rsidRPr="004B6678" w14:paraId="6506E8AF" w14:textId="77777777" w:rsidTr="00C40CCD">
        <w:trPr>
          <w:trHeight w:hRule="exact" w:val="284"/>
        </w:trPr>
        <w:tc>
          <w:tcPr>
            <w:tcW w:w="2393" w:type="dxa"/>
            <w:tcBorders>
              <w:top w:val="single" w:sz="4" w:space="0" w:color="auto"/>
              <w:left w:val="single" w:sz="4" w:space="0" w:color="auto"/>
              <w:bottom w:val="single" w:sz="4" w:space="0" w:color="auto"/>
              <w:right w:val="single" w:sz="4" w:space="0" w:color="auto"/>
            </w:tcBorders>
          </w:tcPr>
          <w:p w14:paraId="4ACDF171" w14:textId="77777777" w:rsidR="00C40CCD" w:rsidRPr="004B6678" w:rsidRDefault="00C40CCD" w:rsidP="00C40CCD">
            <w:pPr>
              <w:tabs>
                <w:tab w:val="left" w:pos="720"/>
              </w:tabs>
              <w:spacing w:after="240"/>
              <w:rPr>
                <w:sz w:val="18"/>
                <w:szCs w:val="18"/>
                <w:lang w:val="en-GB"/>
              </w:rPr>
            </w:pPr>
          </w:p>
        </w:tc>
        <w:tc>
          <w:tcPr>
            <w:tcW w:w="2393" w:type="dxa"/>
            <w:tcBorders>
              <w:top w:val="single" w:sz="4" w:space="0" w:color="auto"/>
              <w:left w:val="single" w:sz="4" w:space="0" w:color="auto"/>
              <w:bottom w:val="single" w:sz="4" w:space="0" w:color="auto"/>
              <w:right w:val="single" w:sz="4" w:space="0" w:color="auto"/>
            </w:tcBorders>
            <w:hideMark/>
          </w:tcPr>
          <w:p w14:paraId="59B449E6" w14:textId="77777777" w:rsidR="00C40CCD" w:rsidRPr="004B6678" w:rsidRDefault="00C40CCD" w:rsidP="00C40CCD">
            <w:pPr>
              <w:tabs>
                <w:tab w:val="left" w:pos="720"/>
              </w:tabs>
              <w:spacing w:after="240"/>
              <w:rPr>
                <w:sz w:val="18"/>
                <w:szCs w:val="18"/>
                <w:lang w:val="en-GB"/>
              </w:rPr>
            </w:pPr>
            <w:r w:rsidRPr="004B6678">
              <w:rPr>
                <w:sz w:val="18"/>
                <w:szCs w:val="18"/>
                <w:lang w:val="en-GB"/>
              </w:rPr>
              <w:t>9</w:t>
            </w:r>
          </w:p>
        </w:tc>
        <w:tc>
          <w:tcPr>
            <w:tcW w:w="2393" w:type="dxa"/>
            <w:tcBorders>
              <w:top w:val="single" w:sz="4" w:space="0" w:color="auto"/>
              <w:left w:val="single" w:sz="4" w:space="0" w:color="auto"/>
              <w:bottom w:val="single" w:sz="4" w:space="0" w:color="auto"/>
              <w:right w:val="single" w:sz="4" w:space="0" w:color="auto"/>
            </w:tcBorders>
            <w:hideMark/>
          </w:tcPr>
          <w:p w14:paraId="7483F230" w14:textId="77777777" w:rsidR="00C40CCD" w:rsidRPr="004B6678" w:rsidRDefault="00C40CCD" w:rsidP="00C40CCD">
            <w:pPr>
              <w:tabs>
                <w:tab w:val="left" w:pos="720"/>
              </w:tabs>
              <w:spacing w:after="240"/>
              <w:rPr>
                <w:sz w:val="18"/>
                <w:szCs w:val="18"/>
                <w:lang w:val="en-GB"/>
              </w:rPr>
            </w:pPr>
            <w:r w:rsidRPr="004B6678">
              <w:rPr>
                <w:sz w:val="18"/>
                <w:szCs w:val="18"/>
                <w:lang w:val="en-GB"/>
              </w:rPr>
              <w:t>57%</w:t>
            </w:r>
          </w:p>
        </w:tc>
        <w:tc>
          <w:tcPr>
            <w:tcW w:w="2394" w:type="dxa"/>
            <w:tcBorders>
              <w:top w:val="single" w:sz="4" w:space="0" w:color="auto"/>
              <w:left w:val="single" w:sz="4" w:space="0" w:color="auto"/>
              <w:bottom w:val="single" w:sz="4" w:space="0" w:color="auto"/>
              <w:right w:val="single" w:sz="4" w:space="0" w:color="auto"/>
            </w:tcBorders>
            <w:hideMark/>
          </w:tcPr>
          <w:p w14:paraId="04EF2263" w14:textId="77777777" w:rsidR="00C40CCD" w:rsidRPr="004B6678" w:rsidRDefault="00C40CCD" w:rsidP="00C40CCD">
            <w:pPr>
              <w:tabs>
                <w:tab w:val="left" w:pos="720"/>
              </w:tabs>
              <w:spacing w:after="240"/>
              <w:rPr>
                <w:sz w:val="18"/>
                <w:szCs w:val="18"/>
                <w:lang w:val="en-GB"/>
              </w:rPr>
            </w:pPr>
            <w:r w:rsidRPr="004B6678">
              <w:rPr>
                <w:sz w:val="18"/>
                <w:szCs w:val="18"/>
                <w:lang w:val="en-GB"/>
              </w:rPr>
              <w:t>22, 34, 43</w:t>
            </w:r>
          </w:p>
        </w:tc>
      </w:tr>
    </w:tbl>
    <w:p w14:paraId="55196EAB" w14:textId="77777777" w:rsidR="004B6678" w:rsidRPr="004B6678" w:rsidRDefault="004B6678" w:rsidP="004B6678">
      <w:pPr>
        <w:tabs>
          <w:tab w:val="left" w:pos="720"/>
        </w:tabs>
        <w:jc w:val="both"/>
        <w:rPr>
          <w:lang w:val="en-GB"/>
        </w:rPr>
      </w:pPr>
    </w:p>
    <w:p w14:paraId="4BB781F1" w14:textId="77777777" w:rsidR="00C40CCD" w:rsidRPr="004B6678" w:rsidRDefault="00C40CCD" w:rsidP="00C40CCD">
      <w:pPr>
        <w:tabs>
          <w:tab w:val="left" w:pos="720"/>
        </w:tabs>
        <w:spacing w:after="240"/>
        <w:jc w:val="both"/>
        <w:rPr>
          <w:lang w:val="en-GB"/>
        </w:rPr>
      </w:pPr>
      <w:r w:rsidRPr="004B6678">
        <w:rPr>
          <w:lang w:val="en-GB"/>
        </w:rPr>
        <w:t>Transit and procedural recoveries were all in the range 70% to 120% with the exception of one batch which gave a procedural recovery of 68% (considered acceptable).</w:t>
      </w:r>
    </w:p>
    <w:p w14:paraId="5A00E300" w14:textId="77777777" w:rsidR="00C40CCD" w:rsidRPr="004B6678" w:rsidRDefault="00C40CCD" w:rsidP="00C40CCD">
      <w:pPr>
        <w:tabs>
          <w:tab w:val="left" w:pos="720"/>
        </w:tabs>
        <w:spacing w:after="240"/>
        <w:jc w:val="both"/>
        <w:rPr>
          <w:b/>
          <w:bCs/>
          <w:lang w:val="en-GB"/>
        </w:rPr>
      </w:pPr>
      <w:r w:rsidRPr="004B6678">
        <w:rPr>
          <w:lang w:val="en-GB"/>
        </w:rPr>
        <w:t xml:space="preserve">The following tables present the results of the residue measurements for all dosimeters for each task and each operator. Throughout, values &lt;LOQ (shown in italics) are assigned a value of ½ LOQ. Corrections for low recoveries (underlined) were made according to </w:t>
      </w:r>
      <w:r w:rsidRPr="004B6678">
        <w:rPr>
          <w:lang w:val="en-GB"/>
        </w:rPr>
        <w:fldChar w:fldCharType="begin"/>
      </w:r>
      <w:r w:rsidRPr="004B6678">
        <w:rPr>
          <w:lang w:val="en-GB"/>
        </w:rPr>
        <w:instrText xml:space="preserve"> REF _Ref516756727 \h  \* MERGEFORMAT </w:instrText>
      </w:r>
      <w:r w:rsidRPr="004B6678">
        <w:rPr>
          <w:lang w:val="en-GB"/>
        </w:rPr>
      </w:r>
      <w:r w:rsidRPr="004B6678">
        <w:rPr>
          <w:lang w:val="en-GB"/>
        </w:rPr>
        <w:fldChar w:fldCharType="separate"/>
      </w:r>
      <w:r w:rsidR="003C2813" w:rsidRPr="003C2813">
        <w:rPr>
          <w:lang w:val="en-GB"/>
        </w:rPr>
        <w:t>Table A 17</w:t>
      </w:r>
      <w:r w:rsidRPr="004B6678">
        <w:rPr>
          <w:lang w:val="en-GB"/>
        </w:rPr>
        <w:fldChar w:fldCharType="end"/>
      </w:r>
      <w:r w:rsidRPr="004B6678">
        <w:rPr>
          <w:lang w:val="en-GB"/>
        </w:rPr>
        <w:t>:</w:t>
      </w:r>
    </w:p>
    <w:p w14:paraId="6F1158C7" w14:textId="77777777" w:rsidR="00C40CCD" w:rsidRPr="004B6678" w:rsidRDefault="00C40CCD" w:rsidP="004B6678">
      <w:pPr>
        <w:jc w:val="both"/>
        <w:rPr>
          <w:b/>
          <w:sz w:val="20"/>
          <w:szCs w:val="20"/>
        </w:rPr>
      </w:pPr>
      <w:r>
        <w:rPr>
          <w:b/>
        </w:rPr>
        <w:br w:type="page"/>
      </w:r>
      <w:bookmarkStart w:id="1373" w:name="_Ref516756727"/>
      <w:r w:rsidRPr="004B6678">
        <w:rPr>
          <w:b/>
          <w:sz w:val="20"/>
          <w:szCs w:val="20"/>
        </w:rPr>
        <w:lastRenderedPageBreak/>
        <w:t>Table A </w:t>
      </w:r>
      <w:r w:rsidRPr="004B6678">
        <w:rPr>
          <w:b/>
          <w:sz w:val="20"/>
          <w:szCs w:val="20"/>
        </w:rPr>
        <w:fldChar w:fldCharType="begin"/>
      </w:r>
      <w:r w:rsidRPr="004B6678">
        <w:rPr>
          <w:b/>
          <w:sz w:val="20"/>
          <w:szCs w:val="20"/>
        </w:rPr>
        <w:instrText xml:space="preserve"> SEQ Table_A \* ARABIC </w:instrText>
      </w:r>
      <w:r w:rsidRPr="004B6678">
        <w:rPr>
          <w:b/>
          <w:sz w:val="20"/>
          <w:szCs w:val="20"/>
        </w:rPr>
        <w:fldChar w:fldCharType="separate"/>
      </w:r>
      <w:r w:rsidR="003C2813">
        <w:rPr>
          <w:b/>
          <w:noProof/>
          <w:sz w:val="20"/>
          <w:szCs w:val="20"/>
        </w:rPr>
        <w:t>17</w:t>
      </w:r>
      <w:r w:rsidRPr="004B6678">
        <w:rPr>
          <w:b/>
          <w:sz w:val="20"/>
          <w:szCs w:val="20"/>
        </w:rPr>
        <w:fldChar w:fldCharType="end"/>
      </w:r>
      <w:bookmarkEnd w:id="1373"/>
      <w:r w:rsidRPr="004B6678">
        <w:rPr>
          <w:b/>
          <w:bCs/>
          <w:sz w:val="20"/>
          <w:szCs w:val="20"/>
          <w:lang w:val="en-GB"/>
        </w:rPr>
        <w:t>:</w:t>
      </w:r>
      <w:r w:rsidRPr="004B6678">
        <w:rPr>
          <w:b/>
          <w:sz w:val="20"/>
          <w:szCs w:val="20"/>
        </w:rPr>
        <w:t xml:space="preserve"> </w:t>
      </w:r>
      <w:r w:rsidRPr="004B6678">
        <w:rPr>
          <w:b/>
          <w:sz w:val="20"/>
          <w:szCs w:val="20"/>
        </w:rPr>
        <w:tab/>
        <w:t>Determined residues of tefluthrin during slurry preparation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736"/>
        <w:gridCol w:w="896"/>
        <w:gridCol w:w="896"/>
        <w:gridCol w:w="668"/>
        <w:gridCol w:w="896"/>
        <w:gridCol w:w="896"/>
        <w:gridCol w:w="736"/>
        <w:gridCol w:w="668"/>
        <w:gridCol w:w="736"/>
        <w:gridCol w:w="669"/>
        <w:gridCol w:w="689"/>
      </w:tblGrid>
      <w:tr w:rsidR="00C40CCD" w14:paraId="7889510C" w14:textId="77777777" w:rsidTr="002C2C79">
        <w:trPr>
          <w:trHeight w:hRule="exact" w:val="227"/>
        </w:trPr>
        <w:tc>
          <w:tcPr>
            <w:tcW w:w="477" w:type="pct"/>
            <w:tcBorders>
              <w:top w:val="single" w:sz="4" w:space="0" w:color="auto"/>
              <w:left w:val="single" w:sz="4" w:space="0" w:color="auto"/>
              <w:bottom w:val="single" w:sz="4" w:space="0" w:color="auto"/>
              <w:right w:val="single" w:sz="4" w:space="0" w:color="auto"/>
            </w:tcBorders>
            <w:vAlign w:val="center"/>
            <w:hideMark/>
          </w:tcPr>
          <w:p w14:paraId="0787CC13" w14:textId="77777777" w:rsidR="00C40CCD" w:rsidRDefault="00C40CCD" w:rsidP="00C40CCD">
            <w:pPr>
              <w:tabs>
                <w:tab w:val="left" w:pos="720"/>
              </w:tabs>
              <w:spacing w:after="240"/>
              <w:rPr>
                <w:sz w:val="16"/>
                <w:szCs w:val="16"/>
                <w:lang w:val="en-GB"/>
              </w:rPr>
            </w:pPr>
            <w:r>
              <w:rPr>
                <w:sz w:val="16"/>
                <w:szCs w:val="16"/>
                <w:lang w:val="en-GB"/>
              </w:rPr>
              <w:t>Operator</w:t>
            </w:r>
          </w:p>
        </w:tc>
        <w:tc>
          <w:tcPr>
            <w:tcW w:w="384" w:type="pct"/>
            <w:tcBorders>
              <w:top w:val="single" w:sz="4" w:space="0" w:color="auto"/>
              <w:left w:val="single" w:sz="4" w:space="0" w:color="auto"/>
              <w:bottom w:val="single" w:sz="4" w:space="0" w:color="auto"/>
              <w:right w:val="single" w:sz="4" w:space="0" w:color="auto"/>
            </w:tcBorders>
            <w:vAlign w:val="center"/>
            <w:hideMark/>
          </w:tcPr>
          <w:p w14:paraId="7FAC9917" w14:textId="77777777" w:rsidR="00C40CCD" w:rsidRDefault="00C40CCD" w:rsidP="00C40CCD">
            <w:pPr>
              <w:tabs>
                <w:tab w:val="left" w:pos="720"/>
              </w:tabs>
              <w:spacing w:after="240"/>
              <w:jc w:val="center"/>
              <w:rPr>
                <w:sz w:val="16"/>
                <w:szCs w:val="16"/>
                <w:lang w:val="en-GB"/>
              </w:rPr>
            </w:pPr>
            <w:r>
              <w:rPr>
                <w:sz w:val="16"/>
                <w:szCs w:val="16"/>
                <w:lang w:val="en-GB"/>
              </w:rPr>
              <w:t>13</w:t>
            </w:r>
          </w:p>
        </w:tc>
        <w:tc>
          <w:tcPr>
            <w:tcW w:w="468" w:type="pct"/>
            <w:tcBorders>
              <w:top w:val="single" w:sz="4" w:space="0" w:color="auto"/>
              <w:left w:val="single" w:sz="4" w:space="0" w:color="auto"/>
              <w:bottom w:val="single" w:sz="4" w:space="0" w:color="auto"/>
              <w:right w:val="single" w:sz="4" w:space="0" w:color="auto"/>
            </w:tcBorders>
            <w:vAlign w:val="center"/>
            <w:hideMark/>
          </w:tcPr>
          <w:p w14:paraId="1B79FD4C" w14:textId="77777777" w:rsidR="00C40CCD" w:rsidRDefault="00C40CCD" w:rsidP="00C40CCD">
            <w:pPr>
              <w:tabs>
                <w:tab w:val="left" w:pos="720"/>
              </w:tabs>
              <w:spacing w:after="240"/>
              <w:jc w:val="center"/>
              <w:rPr>
                <w:sz w:val="16"/>
                <w:szCs w:val="16"/>
                <w:lang w:val="en-GB"/>
              </w:rPr>
            </w:pPr>
            <w:r>
              <w:rPr>
                <w:sz w:val="16"/>
                <w:szCs w:val="16"/>
                <w:lang w:val="en-GB"/>
              </w:rPr>
              <w:t>14</w:t>
            </w:r>
          </w:p>
        </w:tc>
        <w:tc>
          <w:tcPr>
            <w:tcW w:w="468" w:type="pct"/>
            <w:tcBorders>
              <w:top w:val="single" w:sz="4" w:space="0" w:color="auto"/>
              <w:left w:val="single" w:sz="4" w:space="0" w:color="auto"/>
              <w:bottom w:val="single" w:sz="4" w:space="0" w:color="auto"/>
              <w:right w:val="single" w:sz="4" w:space="0" w:color="auto"/>
            </w:tcBorders>
            <w:vAlign w:val="center"/>
            <w:hideMark/>
          </w:tcPr>
          <w:p w14:paraId="31F6FC7D" w14:textId="77777777" w:rsidR="00C40CCD" w:rsidRDefault="00C40CCD" w:rsidP="00C40CCD">
            <w:pPr>
              <w:tabs>
                <w:tab w:val="left" w:pos="720"/>
              </w:tabs>
              <w:spacing w:after="240"/>
              <w:jc w:val="center"/>
              <w:rPr>
                <w:sz w:val="16"/>
                <w:szCs w:val="16"/>
                <w:lang w:val="en-GB"/>
              </w:rPr>
            </w:pPr>
            <w:r>
              <w:rPr>
                <w:sz w:val="16"/>
                <w:szCs w:val="16"/>
                <w:lang w:val="en-GB"/>
              </w:rPr>
              <w:t>15</w:t>
            </w:r>
          </w:p>
        </w:tc>
        <w:tc>
          <w:tcPr>
            <w:tcW w:w="372" w:type="pct"/>
            <w:tcBorders>
              <w:top w:val="single" w:sz="4" w:space="0" w:color="auto"/>
              <w:left w:val="single" w:sz="4" w:space="0" w:color="auto"/>
              <w:bottom w:val="single" w:sz="4" w:space="0" w:color="auto"/>
              <w:right w:val="single" w:sz="4" w:space="0" w:color="auto"/>
            </w:tcBorders>
            <w:vAlign w:val="center"/>
            <w:hideMark/>
          </w:tcPr>
          <w:p w14:paraId="6B4123DF" w14:textId="77777777" w:rsidR="00C40CCD" w:rsidRDefault="00C40CCD" w:rsidP="00C40CCD">
            <w:pPr>
              <w:tabs>
                <w:tab w:val="left" w:pos="720"/>
              </w:tabs>
              <w:spacing w:after="240"/>
              <w:jc w:val="center"/>
              <w:rPr>
                <w:sz w:val="16"/>
                <w:szCs w:val="16"/>
                <w:lang w:val="en-GB"/>
              </w:rPr>
            </w:pPr>
            <w:r>
              <w:rPr>
                <w:sz w:val="16"/>
                <w:szCs w:val="16"/>
                <w:lang w:val="en-GB"/>
              </w:rPr>
              <w:t>16</w:t>
            </w:r>
          </w:p>
        </w:tc>
        <w:tc>
          <w:tcPr>
            <w:tcW w:w="468" w:type="pct"/>
            <w:tcBorders>
              <w:top w:val="single" w:sz="4" w:space="0" w:color="auto"/>
              <w:left w:val="single" w:sz="4" w:space="0" w:color="auto"/>
              <w:bottom w:val="single" w:sz="4" w:space="0" w:color="auto"/>
              <w:right w:val="single" w:sz="4" w:space="0" w:color="auto"/>
            </w:tcBorders>
            <w:vAlign w:val="center"/>
            <w:hideMark/>
          </w:tcPr>
          <w:p w14:paraId="3D0A0165" w14:textId="77777777" w:rsidR="00C40CCD" w:rsidRDefault="00C40CCD" w:rsidP="00C40CCD">
            <w:pPr>
              <w:tabs>
                <w:tab w:val="left" w:pos="720"/>
              </w:tabs>
              <w:spacing w:after="240"/>
              <w:jc w:val="center"/>
              <w:rPr>
                <w:sz w:val="16"/>
                <w:szCs w:val="16"/>
                <w:lang w:val="en-GB"/>
              </w:rPr>
            </w:pPr>
            <w:r>
              <w:rPr>
                <w:sz w:val="16"/>
                <w:szCs w:val="16"/>
                <w:lang w:val="en-GB"/>
              </w:rPr>
              <w:t>17</w:t>
            </w:r>
          </w:p>
        </w:tc>
        <w:tc>
          <w:tcPr>
            <w:tcW w:w="468" w:type="pct"/>
            <w:tcBorders>
              <w:top w:val="single" w:sz="4" w:space="0" w:color="auto"/>
              <w:left w:val="single" w:sz="4" w:space="0" w:color="auto"/>
              <w:bottom w:val="single" w:sz="4" w:space="0" w:color="auto"/>
              <w:right w:val="single" w:sz="4" w:space="0" w:color="auto"/>
            </w:tcBorders>
            <w:vAlign w:val="center"/>
            <w:hideMark/>
          </w:tcPr>
          <w:p w14:paraId="43E4625F" w14:textId="77777777" w:rsidR="00C40CCD" w:rsidRDefault="00C40CCD" w:rsidP="00C40CCD">
            <w:pPr>
              <w:tabs>
                <w:tab w:val="left" w:pos="720"/>
              </w:tabs>
              <w:spacing w:after="240"/>
              <w:jc w:val="center"/>
              <w:rPr>
                <w:sz w:val="16"/>
                <w:szCs w:val="16"/>
                <w:lang w:val="en-GB"/>
              </w:rPr>
            </w:pPr>
            <w:r>
              <w:rPr>
                <w:sz w:val="16"/>
                <w:szCs w:val="16"/>
                <w:lang w:val="en-GB"/>
              </w:rPr>
              <w:t>18</w:t>
            </w:r>
          </w:p>
        </w:tc>
        <w:tc>
          <w:tcPr>
            <w:tcW w:w="384" w:type="pct"/>
            <w:tcBorders>
              <w:top w:val="single" w:sz="4" w:space="0" w:color="auto"/>
              <w:left w:val="single" w:sz="4" w:space="0" w:color="auto"/>
              <w:bottom w:val="single" w:sz="4" w:space="0" w:color="auto"/>
              <w:right w:val="single" w:sz="4" w:space="0" w:color="auto"/>
            </w:tcBorders>
            <w:vAlign w:val="center"/>
            <w:hideMark/>
          </w:tcPr>
          <w:p w14:paraId="2B9EB8D2" w14:textId="77777777" w:rsidR="00C40CCD" w:rsidRDefault="00C40CCD" w:rsidP="00C40CCD">
            <w:pPr>
              <w:tabs>
                <w:tab w:val="left" w:pos="720"/>
              </w:tabs>
              <w:spacing w:after="240"/>
              <w:jc w:val="center"/>
              <w:rPr>
                <w:sz w:val="16"/>
                <w:szCs w:val="16"/>
                <w:lang w:val="en-GB"/>
              </w:rPr>
            </w:pPr>
            <w:r>
              <w:rPr>
                <w:sz w:val="16"/>
                <w:szCs w:val="16"/>
                <w:lang w:val="en-GB"/>
              </w:rPr>
              <w:t>19</w:t>
            </w:r>
          </w:p>
        </w:tc>
        <w:tc>
          <w:tcPr>
            <w:tcW w:w="372" w:type="pct"/>
            <w:tcBorders>
              <w:top w:val="single" w:sz="4" w:space="0" w:color="auto"/>
              <w:left w:val="single" w:sz="4" w:space="0" w:color="auto"/>
              <w:bottom w:val="single" w:sz="4" w:space="0" w:color="auto"/>
              <w:right w:val="single" w:sz="4" w:space="0" w:color="auto"/>
            </w:tcBorders>
            <w:vAlign w:val="center"/>
            <w:hideMark/>
          </w:tcPr>
          <w:p w14:paraId="03250FC2" w14:textId="77777777" w:rsidR="00C40CCD" w:rsidRDefault="00C40CCD" w:rsidP="00C40CCD">
            <w:pPr>
              <w:tabs>
                <w:tab w:val="left" w:pos="720"/>
              </w:tabs>
              <w:spacing w:after="240"/>
              <w:jc w:val="center"/>
              <w:rPr>
                <w:sz w:val="16"/>
                <w:szCs w:val="16"/>
                <w:lang w:val="en-GB"/>
              </w:rPr>
            </w:pPr>
            <w:r>
              <w:rPr>
                <w:sz w:val="16"/>
                <w:szCs w:val="16"/>
                <w:lang w:val="en-GB"/>
              </w:rPr>
              <w:t>20</w:t>
            </w:r>
          </w:p>
        </w:tc>
        <w:tc>
          <w:tcPr>
            <w:tcW w:w="384" w:type="pct"/>
            <w:tcBorders>
              <w:top w:val="single" w:sz="4" w:space="0" w:color="auto"/>
              <w:left w:val="single" w:sz="4" w:space="0" w:color="auto"/>
              <w:bottom w:val="single" w:sz="4" w:space="0" w:color="auto"/>
              <w:right w:val="single" w:sz="4" w:space="0" w:color="auto"/>
            </w:tcBorders>
            <w:vAlign w:val="center"/>
            <w:hideMark/>
          </w:tcPr>
          <w:p w14:paraId="3FDA332F" w14:textId="77777777" w:rsidR="00C40CCD" w:rsidRDefault="00C40CCD" w:rsidP="00C40CCD">
            <w:pPr>
              <w:tabs>
                <w:tab w:val="left" w:pos="720"/>
              </w:tabs>
              <w:spacing w:after="240"/>
              <w:jc w:val="center"/>
              <w:rPr>
                <w:sz w:val="16"/>
                <w:szCs w:val="16"/>
                <w:lang w:val="en-GB"/>
              </w:rPr>
            </w:pPr>
            <w:r>
              <w:rPr>
                <w:sz w:val="16"/>
                <w:szCs w:val="16"/>
                <w:lang w:val="en-GB"/>
              </w:rPr>
              <w:t>21</w:t>
            </w:r>
          </w:p>
        </w:tc>
        <w:tc>
          <w:tcPr>
            <w:tcW w:w="372" w:type="pct"/>
            <w:tcBorders>
              <w:top w:val="single" w:sz="4" w:space="0" w:color="auto"/>
              <w:left w:val="single" w:sz="4" w:space="0" w:color="auto"/>
              <w:bottom w:val="single" w:sz="4" w:space="0" w:color="auto"/>
              <w:right w:val="single" w:sz="4" w:space="0" w:color="auto"/>
            </w:tcBorders>
            <w:vAlign w:val="center"/>
            <w:hideMark/>
          </w:tcPr>
          <w:p w14:paraId="30EA6446" w14:textId="77777777" w:rsidR="00C40CCD" w:rsidRDefault="00C40CCD" w:rsidP="00C40CCD">
            <w:pPr>
              <w:tabs>
                <w:tab w:val="left" w:pos="720"/>
              </w:tabs>
              <w:spacing w:after="240"/>
              <w:jc w:val="center"/>
              <w:rPr>
                <w:sz w:val="16"/>
                <w:szCs w:val="16"/>
                <w:lang w:val="en-GB"/>
              </w:rPr>
            </w:pPr>
            <w:r>
              <w:rPr>
                <w:sz w:val="16"/>
                <w:szCs w:val="16"/>
                <w:lang w:val="en-GB"/>
              </w:rPr>
              <w:t>22</w:t>
            </w:r>
          </w:p>
        </w:tc>
        <w:tc>
          <w:tcPr>
            <w:tcW w:w="383" w:type="pct"/>
            <w:tcBorders>
              <w:top w:val="single" w:sz="4" w:space="0" w:color="auto"/>
              <w:left w:val="single" w:sz="4" w:space="0" w:color="auto"/>
              <w:bottom w:val="single" w:sz="4" w:space="0" w:color="auto"/>
              <w:right w:val="single" w:sz="4" w:space="0" w:color="auto"/>
            </w:tcBorders>
            <w:vAlign w:val="center"/>
            <w:hideMark/>
          </w:tcPr>
          <w:p w14:paraId="2B15A5E0" w14:textId="77777777" w:rsidR="00C40CCD" w:rsidRDefault="00C40CCD" w:rsidP="00C40CCD">
            <w:pPr>
              <w:tabs>
                <w:tab w:val="left" w:pos="720"/>
              </w:tabs>
              <w:spacing w:after="240"/>
              <w:jc w:val="center"/>
              <w:rPr>
                <w:sz w:val="16"/>
                <w:szCs w:val="16"/>
                <w:lang w:val="en-GB"/>
              </w:rPr>
            </w:pPr>
            <w:r>
              <w:rPr>
                <w:sz w:val="16"/>
                <w:szCs w:val="16"/>
                <w:lang w:val="en-GB"/>
              </w:rPr>
              <w:t>23</w:t>
            </w:r>
          </w:p>
        </w:tc>
      </w:tr>
      <w:tr w:rsidR="002C2C79" w14:paraId="13CFED6D" w14:textId="77777777" w:rsidTr="002C2C79">
        <w:trPr>
          <w:trHeight w:hRule="exact" w:val="227"/>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46F72EEC" w14:textId="77777777" w:rsidR="002C2C79" w:rsidRDefault="002C2C79" w:rsidP="00C40CCD">
            <w:pPr>
              <w:tabs>
                <w:tab w:val="left" w:pos="720"/>
              </w:tabs>
              <w:spacing w:after="240"/>
              <w:jc w:val="center"/>
              <w:rPr>
                <w:sz w:val="16"/>
                <w:szCs w:val="16"/>
                <w:lang w:val="en-GB"/>
              </w:rPr>
            </w:pPr>
            <w:r>
              <w:rPr>
                <w:sz w:val="16"/>
                <w:szCs w:val="16"/>
                <w:lang w:val="en-GB"/>
              </w:rPr>
              <w:t>Amount of tefluthrin handled (kg)</w:t>
            </w:r>
            <w:r w:rsidR="004A4833">
              <w:rPr>
                <w:sz w:val="16"/>
                <w:szCs w:val="16"/>
                <w:lang w:val="en-GB"/>
              </w:rPr>
              <w:t xml:space="preserve"> </w:t>
            </w:r>
            <w:r w:rsidR="004A4833" w:rsidRPr="004A4833">
              <w:rPr>
                <w:sz w:val="16"/>
                <w:szCs w:val="16"/>
                <w:vertAlign w:val="superscript"/>
                <w:lang w:val="en-GB"/>
              </w:rPr>
              <w:t>a)</w:t>
            </w:r>
          </w:p>
        </w:tc>
      </w:tr>
      <w:tr w:rsidR="002C2C79" w14:paraId="6032DEF0" w14:textId="77777777" w:rsidTr="008F6B6F">
        <w:trPr>
          <w:trHeight w:hRule="exact" w:val="227"/>
        </w:trPr>
        <w:tc>
          <w:tcPr>
            <w:tcW w:w="477" w:type="pct"/>
            <w:tcBorders>
              <w:top w:val="single" w:sz="4" w:space="0" w:color="auto"/>
              <w:left w:val="single" w:sz="4" w:space="0" w:color="auto"/>
              <w:bottom w:val="single" w:sz="4" w:space="0" w:color="auto"/>
              <w:right w:val="single" w:sz="4" w:space="0" w:color="auto"/>
            </w:tcBorders>
            <w:vAlign w:val="center"/>
          </w:tcPr>
          <w:p w14:paraId="2AD43256" w14:textId="77777777" w:rsidR="002C2C79" w:rsidRDefault="002C2C79" w:rsidP="002C2C79">
            <w:pPr>
              <w:tabs>
                <w:tab w:val="left" w:pos="720"/>
              </w:tabs>
              <w:spacing w:after="240"/>
              <w:rPr>
                <w:sz w:val="16"/>
                <w:szCs w:val="16"/>
                <w:lang w:val="en-GB"/>
              </w:rPr>
            </w:pPr>
          </w:p>
        </w:tc>
        <w:tc>
          <w:tcPr>
            <w:tcW w:w="384" w:type="pct"/>
            <w:tcBorders>
              <w:top w:val="single" w:sz="4" w:space="0" w:color="auto"/>
              <w:left w:val="single" w:sz="4" w:space="0" w:color="auto"/>
              <w:bottom w:val="single" w:sz="4" w:space="0" w:color="auto"/>
              <w:right w:val="single" w:sz="4" w:space="0" w:color="auto"/>
            </w:tcBorders>
            <w:vAlign w:val="bottom"/>
          </w:tcPr>
          <w:p w14:paraId="299BC883" w14:textId="77777777" w:rsidR="002C2C79" w:rsidRDefault="002C2C79" w:rsidP="002C2C79">
            <w:pPr>
              <w:jc w:val="center"/>
              <w:rPr>
                <w:sz w:val="20"/>
                <w:szCs w:val="20"/>
                <w:lang w:val="en-GB" w:eastAsia="en-GB"/>
              </w:rPr>
            </w:pPr>
            <w:r>
              <w:rPr>
                <w:sz w:val="20"/>
                <w:szCs w:val="20"/>
                <w:lang w:val="en-GB" w:eastAsia="en-GB"/>
              </w:rPr>
              <w:t>/</w:t>
            </w:r>
          </w:p>
        </w:tc>
        <w:tc>
          <w:tcPr>
            <w:tcW w:w="468" w:type="pct"/>
            <w:tcBorders>
              <w:top w:val="single" w:sz="4" w:space="0" w:color="auto"/>
              <w:left w:val="single" w:sz="4" w:space="0" w:color="auto"/>
              <w:bottom w:val="single" w:sz="4" w:space="0" w:color="auto"/>
              <w:right w:val="single" w:sz="4" w:space="0" w:color="auto"/>
            </w:tcBorders>
            <w:vAlign w:val="bottom"/>
          </w:tcPr>
          <w:p w14:paraId="58681711" w14:textId="77777777" w:rsidR="002C2C79" w:rsidRPr="002C2C79" w:rsidRDefault="002C2C79" w:rsidP="002C2C79">
            <w:pPr>
              <w:jc w:val="center"/>
              <w:rPr>
                <w:sz w:val="16"/>
                <w:szCs w:val="16"/>
                <w:lang w:val="en-GB" w:eastAsia="en-GB"/>
              </w:rPr>
            </w:pPr>
            <w:r w:rsidRPr="002C2C79">
              <w:rPr>
                <w:sz w:val="16"/>
                <w:szCs w:val="16"/>
                <w:lang w:val="en-GB" w:eastAsia="en-GB"/>
              </w:rPr>
              <w:t>9.760</w:t>
            </w:r>
          </w:p>
        </w:tc>
        <w:tc>
          <w:tcPr>
            <w:tcW w:w="468" w:type="pct"/>
            <w:tcBorders>
              <w:top w:val="single" w:sz="4" w:space="0" w:color="auto"/>
              <w:left w:val="single" w:sz="4" w:space="0" w:color="auto"/>
              <w:bottom w:val="single" w:sz="4" w:space="0" w:color="auto"/>
              <w:right w:val="single" w:sz="4" w:space="0" w:color="auto"/>
            </w:tcBorders>
            <w:vAlign w:val="bottom"/>
          </w:tcPr>
          <w:p w14:paraId="2C49B9F9" w14:textId="77777777" w:rsidR="002C2C79" w:rsidRPr="002C2C79" w:rsidRDefault="002C2C79" w:rsidP="002C2C79">
            <w:pPr>
              <w:jc w:val="center"/>
              <w:rPr>
                <w:sz w:val="16"/>
                <w:szCs w:val="16"/>
                <w:lang w:val="en-GB" w:eastAsia="en-GB"/>
              </w:rPr>
            </w:pPr>
            <w:r w:rsidRPr="002C2C79">
              <w:rPr>
                <w:sz w:val="16"/>
                <w:szCs w:val="16"/>
                <w:lang w:val="en-GB" w:eastAsia="en-GB"/>
              </w:rPr>
              <w:t>13.700</w:t>
            </w:r>
          </w:p>
        </w:tc>
        <w:tc>
          <w:tcPr>
            <w:tcW w:w="372" w:type="pct"/>
            <w:tcBorders>
              <w:top w:val="single" w:sz="4" w:space="0" w:color="auto"/>
              <w:left w:val="single" w:sz="4" w:space="0" w:color="auto"/>
              <w:bottom w:val="single" w:sz="4" w:space="0" w:color="auto"/>
              <w:right w:val="single" w:sz="4" w:space="0" w:color="auto"/>
            </w:tcBorders>
            <w:vAlign w:val="bottom"/>
          </w:tcPr>
          <w:p w14:paraId="23705449" w14:textId="77777777" w:rsidR="002C2C79" w:rsidRPr="002C2C79" w:rsidRDefault="002C2C79" w:rsidP="002C2C79">
            <w:pPr>
              <w:jc w:val="center"/>
              <w:rPr>
                <w:sz w:val="16"/>
                <w:szCs w:val="16"/>
                <w:lang w:val="en-GB" w:eastAsia="en-GB"/>
              </w:rPr>
            </w:pPr>
            <w:r w:rsidRPr="002C2C79">
              <w:rPr>
                <w:sz w:val="16"/>
                <w:szCs w:val="16"/>
                <w:lang w:val="en-GB" w:eastAsia="en-GB"/>
              </w:rPr>
              <w:t>48.040</w:t>
            </w:r>
          </w:p>
        </w:tc>
        <w:tc>
          <w:tcPr>
            <w:tcW w:w="468" w:type="pct"/>
            <w:tcBorders>
              <w:top w:val="single" w:sz="4" w:space="0" w:color="auto"/>
              <w:left w:val="single" w:sz="4" w:space="0" w:color="auto"/>
              <w:bottom w:val="single" w:sz="4" w:space="0" w:color="auto"/>
              <w:right w:val="single" w:sz="4" w:space="0" w:color="auto"/>
            </w:tcBorders>
            <w:vAlign w:val="bottom"/>
          </w:tcPr>
          <w:p w14:paraId="275E2B4B" w14:textId="77777777" w:rsidR="002C2C79" w:rsidRPr="002C2C79" w:rsidRDefault="002C2C79" w:rsidP="002C2C79">
            <w:pPr>
              <w:jc w:val="center"/>
              <w:rPr>
                <w:sz w:val="16"/>
                <w:szCs w:val="16"/>
                <w:lang w:val="en-GB" w:eastAsia="en-GB"/>
              </w:rPr>
            </w:pPr>
            <w:r>
              <w:rPr>
                <w:sz w:val="16"/>
                <w:szCs w:val="16"/>
                <w:lang w:val="en-GB" w:eastAsia="en-GB"/>
              </w:rPr>
              <w:t>/</w:t>
            </w:r>
          </w:p>
        </w:tc>
        <w:tc>
          <w:tcPr>
            <w:tcW w:w="468" w:type="pct"/>
            <w:tcBorders>
              <w:top w:val="single" w:sz="4" w:space="0" w:color="auto"/>
              <w:left w:val="single" w:sz="4" w:space="0" w:color="auto"/>
              <w:bottom w:val="single" w:sz="4" w:space="0" w:color="auto"/>
              <w:right w:val="single" w:sz="4" w:space="0" w:color="auto"/>
            </w:tcBorders>
            <w:vAlign w:val="bottom"/>
          </w:tcPr>
          <w:p w14:paraId="62AFAD9E" w14:textId="77777777" w:rsidR="002C2C79" w:rsidRPr="002C2C79" w:rsidRDefault="002C2C79" w:rsidP="002C2C79">
            <w:pPr>
              <w:jc w:val="center"/>
              <w:rPr>
                <w:sz w:val="16"/>
                <w:szCs w:val="16"/>
                <w:lang w:val="en-GB" w:eastAsia="en-GB"/>
              </w:rPr>
            </w:pPr>
            <w:r>
              <w:rPr>
                <w:sz w:val="16"/>
                <w:szCs w:val="16"/>
                <w:lang w:val="en-GB" w:eastAsia="en-GB"/>
              </w:rPr>
              <w:t>/</w:t>
            </w:r>
          </w:p>
        </w:tc>
        <w:tc>
          <w:tcPr>
            <w:tcW w:w="384" w:type="pct"/>
            <w:tcBorders>
              <w:top w:val="single" w:sz="4" w:space="0" w:color="auto"/>
              <w:left w:val="single" w:sz="4" w:space="0" w:color="auto"/>
              <w:bottom w:val="single" w:sz="4" w:space="0" w:color="auto"/>
              <w:right w:val="single" w:sz="4" w:space="0" w:color="auto"/>
            </w:tcBorders>
            <w:vAlign w:val="bottom"/>
          </w:tcPr>
          <w:p w14:paraId="08A46A48" w14:textId="77777777" w:rsidR="002C2C79" w:rsidRPr="002C2C79" w:rsidRDefault="002C2C79" w:rsidP="002C2C79">
            <w:pPr>
              <w:jc w:val="center"/>
              <w:rPr>
                <w:sz w:val="16"/>
                <w:szCs w:val="16"/>
                <w:lang w:val="en-GB" w:eastAsia="en-GB"/>
              </w:rPr>
            </w:pPr>
            <w:r w:rsidRPr="002C2C79">
              <w:rPr>
                <w:sz w:val="16"/>
                <w:szCs w:val="16"/>
                <w:lang w:val="en-GB" w:eastAsia="en-GB"/>
              </w:rPr>
              <w:t>13.900</w:t>
            </w:r>
          </w:p>
        </w:tc>
        <w:tc>
          <w:tcPr>
            <w:tcW w:w="372" w:type="pct"/>
            <w:tcBorders>
              <w:top w:val="single" w:sz="4" w:space="0" w:color="auto"/>
              <w:left w:val="single" w:sz="4" w:space="0" w:color="auto"/>
              <w:bottom w:val="single" w:sz="4" w:space="0" w:color="auto"/>
              <w:right w:val="single" w:sz="4" w:space="0" w:color="auto"/>
            </w:tcBorders>
            <w:vAlign w:val="bottom"/>
          </w:tcPr>
          <w:p w14:paraId="268E0481" w14:textId="77777777" w:rsidR="002C2C79" w:rsidRPr="002C2C79" w:rsidRDefault="002C2C79" w:rsidP="002C2C79">
            <w:pPr>
              <w:jc w:val="center"/>
              <w:rPr>
                <w:sz w:val="16"/>
                <w:szCs w:val="16"/>
                <w:lang w:val="en-GB" w:eastAsia="en-GB"/>
              </w:rPr>
            </w:pPr>
            <w:r w:rsidRPr="002C2C79">
              <w:rPr>
                <w:sz w:val="16"/>
                <w:szCs w:val="16"/>
                <w:lang w:val="en-GB" w:eastAsia="en-GB"/>
              </w:rPr>
              <w:t>6.960</w:t>
            </w:r>
          </w:p>
        </w:tc>
        <w:tc>
          <w:tcPr>
            <w:tcW w:w="384" w:type="pct"/>
            <w:tcBorders>
              <w:top w:val="single" w:sz="4" w:space="0" w:color="auto"/>
              <w:left w:val="single" w:sz="4" w:space="0" w:color="auto"/>
              <w:bottom w:val="single" w:sz="4" w:space="0" w:color="auto"/>
              <w:right w:val="single" w:sz="4" w:space="0" w:color="auto"/>
            </w:tcBorders>
            <w:vAlign w:val="bottom"/>
          </w:tcPr>
          <w:p w14:paraId="314F931E" w14:textId="77777777" w:rsidR="002C2C79" w:rsidRPr="002C2C79" w:rsidRDefault="002C2C79" w:rsidP="002C2C79">
            <w:pPr>
              <w:jc w:val="center"/>
              <w:rPr>
                <w:sz w:val="16"/>
                <w:szCs w:val="16"/>
                <w:lang w:val="en-GB" w:eastAsia="en-GB"/>
              </w:rPr>
            </w:pPr>
            <w:r>
              <w:rPr>
                <w:sz w:val="16"/>
                <w:szCs w:val="16"/>
                <w:lang w:val="en-GB" w:eastAsia="en-GB"/>
              </w:rPr>
              <w:t>/</w:t>
            </w:r>
          </w:p>
        </w:tc>
        <w:tc>
          <w:tcPr>
            <w:tcW w:w="372" w:type="pct"/>
            <w:tcBorders>
              <w:top w:val="single" w:sz="4" w:space="0" w:color="auto"/>
              <w:left w:val="single" w:sz="4" w:space="0" w:color="auto"/>
              <w:bottom w:val="single" w:sz="4" w:space="0" w:color="auto"/>
              <w:right w:val="single" w:sz="4" w:space="0" w:color="auto"/>
            </w:tcBorders>
            <w:vAlign w:val="bottom"/>
          </w:tcPr>
          <w:p w14:paraId="54CBBFF6" w14:textId="77777777" w:rsidR="002C2C79" w:rsidRPr="002C2C79" w:rsidRDefault="002C2C79" w:rsidP="002C2C79">
            <w:pPr>
              <w:jc w:val="center"/>
              <w:rPr>
                <w:sz w:val="16"/>
                <w:szCs w:val="16"/>
                <w:lang w:val="en-GB" w:eastAsia="en-GB"/>
              </w:rPr>
            </w:pPr>
            <w:r w:rsidRPr="002C2C79">
              <w:rPr>
                <w:sz w:val="16"/>
                <w:szCs w:val="16"/>
                <w:lang w:val="en-GB" w:eastAsia="en-GB"/>
              </w:rPr>
              <w:t>24.480</w:t>
            </w:r>
          </w:p>
        </w:tc>
        <w:tc>
          <w:tcPr>
            <w:tcW w:w="383" w:type="pct"/>
            <w:tcBorders>
              <w:top w:val="single" w:sz="4" w:space="0" w:color="auto"/>
              <w:left w:val="single" w:sz="4" w:space="0" w:color="auto"/>
              <w:bottom w:val="single" w:sz="4" w:space="0" w:color="auto"/>
              <w:right w:val="single" w:sz="4" w:space="0" w:color="auto"/>
            </w:tcBorders>
            <w:vAlign w:val="bottom"/>
          </w:tcPr>
          <w:p w14:paraId="279026F2" w14:textId="77777777" w:rsidR="002C2C79" w:rsidRPr="002C2C79" w:rsidRDefault="002C2C79" w:rsidP="002C2C79">
            <w:pPr>
              <w:jc w:val="center"/>
              <w:rPr>
                <w:sz w:val="16"/>
                <w:szCs w:val="16"/>
                <w:lang w:val="en-GB" w:eastAsia="en-GB"/>
              </w:rPr>
            </w:pPr>
            <w:r w:rsidRPr="002C2C79">
              <w:rPr>
                <w:sz w:val="16"/>
                <w:szCs w:val="16"/>
                <w:lang w:val="en-GB" w:eastAsia="en-GB"/>
              </w:rPr>
              <w:t>17.700</w:t>
            </w:r>
          </w:p>
        </w:tc>
      </w:tr>
      <w:tr w:rsidR="00C40CCD" w14:paraId="76D3691A"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14:paraId="1A9F92E7" w14:textId="77777777" w:rsidR="00C40CCD" w:rsidRDefault="00C40CCD" w:rsidP="00C40CCD">
            <w:pPr>
              <w:tabs>
                <w:tab w:val="left" w:pos="720"/>
              </w:tabs>
              <w:spacing w:after="240"/>
              <w:jc w:val="center"/>
              <w:rPr>
                <w:sz w:val="16"/>
                <w:szCs w:val="16"/>
                <w:lang w:val="en-GB"/>
              </w:rPr>
            </w:pPr>
            <w:r>
              <w:rPr>
                <w:sz w:val="16"/>
                <w:szCs w:val="16"/>
                <w:lang w:val="en-GB"/>
              </w:rPr>
              <w:t>Inner dosimeter (µg/sample)</w:t>
            </w:r>
          </w:p>
        </w:tc>
      </w:tr>
      <w:tr w:rsidR="00C40CCD" w14:paraId="6FB40196" w14:textId="77777777" w:rsidTr="002C2C79">
        <w:trPr>
          <w:trHeight w:hRule="exact" w:val="227"/>
        </w:trPr>
        <w:tc>
          <w:tcPr>
            <w:tcW w:w="477" w:type="pct"/>
            <w:tcBorders>
              <w:top w:val="single" w:sz="4" w:space="0" w:color="auto"/>
              <w:left w:val="single" w:sz="4" w:space="0" w:color="auto"/>
              <w:bottom w:val="nil"/>
              <w:right w:val="single" w:sz="4" w:space="0" w:color="auto"/>
            </w:tcBorders>
            <w:hideMark/>
          </w:tcPr>
          <w:p w14:paraId="27740BB3"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384" w:type="pct"/>
            <w:tcBorders>
              <w:top w:val="single" w:sz="4" w:space="0" w:color="auto"/>
              <w:left w:val="single" w:sz="4" w:space="0" w:color="auto"/>
              <w:bottom w:val="nil"/>
              <w:right w:val="single" w:sz="4" w:space="0" w:color="auto"/>
            </w:tcBorders>
            <w:hideMark/>
          </w:tcPr>
          <w:p w14:paraId="29F1923E"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0.98</w:t>
            </w:r>
          </w:p>
        </w:tc>
        <w:tc>
          <w:tcPr>
            <w:tcW w:w="468" w:type="pct"/>
            <w:tcBorders>
              <w:top w:val="single" w:sz="4" w:space="0" w:color="auto"/>
              <w:left w:val="single" w:sz="4" w:space="0" w:color="auto"/>
              <w:bottom w:val="nil"/>
              <w:right w:val="single" w:sz="4" w:space="0" w:color="auto"/>
            </w:tcBorders>
            <w:hideMark/>
          </w:tcPr>
          <w:p w14:paraId="3384218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26.45</w:t>
            </w:r>
          </w:p>
        </w:tc>
        <w:tc>
          <w:tcPr>
            <w:tcW w:w="468" w:type="pct"/>
            <w:tcBorders>
              <w:top w:val="single" w:sz="4" w:space="0" w:color="auto"/>
              <w:left w:val="single" w:sz="4" w:space="0" w:color="auto"/>
              <w:bottom w:val="nil"/>
              <w:right w:val="single" w:sz="4" w:space="0" w:color="auto"/>
            </w:tcBorders>
            <w:hideMark/>
          </w:tcPr>
          <w:p w14:paraId="6F07ED9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7.04</w:t>
            </w:r>
          </w:p>
        </w:tc>
        <w:tc>
          <w:tcPr>
            <w:tcW w:w="372" w:type="pct"/>
            <w:tcBorders>
              <w:top w:val="single" w:sz="4" w:space="0" w:color="auto"/>
              <w:left w:val="single" w:sz="4" w:space="0" w:color="auto"/>
              <w:bottom w:val="nil"/>
              <w:right w:val="single" w:sz="4" w:space="0" w:color="auto"/>
            </w:tcBorders>
            <w:hideMark/>
          </w:tcPr>
          <w:p w14:paraId="1E31E19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68" w:type="pct"/>
            <w:tcBorders>
              <w:top w:val="single" w:sz="4" w:space="0" w:color="auto"/>
              <w:left w:val="single" w:sz="4" w:space="0" w:color="auto"/>
              <w:bottom w:val="nil"/>
              <w:right w:val="single" w:sz="4" w:space="0" w:color="auto"/>
            </w:tcBorders>
            <w:hideMark/>
          </w:tcPr>
          <w:p w14:paraId="7AA838E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68" w:type="pct"/>
            <w:tcBorders>
              <w:top w:val="single" w:sz="4" w:space="0" w:color="auto"/>
              <w:left w:val="single" w:sz="4" w:space="0" w:color="auto"/>
              <w:bottom w:val="nil"/>
              <w:right w:val="single" w:sz="4" w:space="0" w:color="auto"/>
            </w:tcBorders>
            <w:hideMark/>
          </w:tcPr>
          <w:p w14:paraId="229B774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1.50</w:t>
            </w:r>
          </w:p>
        </w:tc>
        <w:tc>
          <w:tcPr>
            <w:tcW w:w="384" w:type="pct"/>
            <w:tcBorders>
              <w:top w:val="single" w:sz="4" w:space="0" w:color="auto"/>
              <w:left w:val="single" w:sz="4" w:space="0" w:color="auto"/>
              <w:bottom w:val="nil"/>
              <w:right w:val="single" w:sz="4" w:space="0" w:color="auto"/>
            </w:tcBorders>
            <w:hideMark/>
          </w:tcPr>
          <w:p w14:paraId="413B500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13.13</w:t>
            </w:r>
          </w:p>
        </w:tc>
        <w:tc>
          <w:tcPr>
            <w:tcW w:w="372" w:type="pct"/>
            <w:tcBorders>
              <w:top w:val="single" w:sz="4" w:space="0" w:color="auto"/>
              <w:left w:val="single" w:sz="4" w:space="0" w:color="auto"/>
              <w:bottom w:val="nil"/>
              <w:right w:val="single" w:sz="4" w:space="0" w:color="auto"/>
            </w:tcBorders>
            <w:hideMark/>
          </w:tcPr>
          <w:p w14:paraId="1B7A251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84" w:type="pct"/>
            <w:tcBorders>
              <w:top w:val="single" w:sz="4" w:space="0" w:color="auto"/>
              <w:left w:val="single" w:sz="4" w:space="0" w:color="auto"/>
              <w:bottom w:val="nil"/>
              <w:right w:val="single" w:sz="4" w:space="0" w:color="auto"/>
            </w:tcBorders>
            <w:hideMark/>
          </w:tcPr>
          <w:p w14:paraId="37ECAEB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2" w:type="pct"/>
            <w:tcBorders>
              <w:top w:val="single" w:sz="4" w:space="0" w:color="auto"/>
              <w:left w:val="single" w:sz="4" w:space="0" w:color="auto"/>
              <w:bottom w:val="nil"/>
              <w:right w:val="single" w:sz="4" w:space="0" w:color="auto"/>
            </w:tcBorders>
            <w:hideMark/>
          </w:tcPr>
          <w:p w14:paraId="0DF70BB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83" w:type="pct"/>
            <w:tcBorders>
              <w:top w:val="single" w:sz="4" w:space="0" w:color="auto"/>
              <w:left w:val="single" w:sz="4" w:space="0" w:color="auto"/>
              <w:bottom w:val="nil"/>
              <w:right w:val="single" w:sz="4" w:space="0" w:color="auto"/>
            </w:tcBorders>
            <w:hideMark/>
          </w:tcPr>
          <w:p w14:paraId="5988C9D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307A98D0" w14:textId="77777777" w:rsidTr="002C2C79">
        <w:trPr>
          <w:trHeight w:hRule="exact" w:val="227"/>
        </w:trPr>
        <w:tc>
          <w:tcPr>
            <w:tcW w:w="477" w:type="pct"/>
            <w:tcBorders>
              <w:top w:val="nil"/>
              <w:left w:val="single" w:sz="4" w:space="0" w:color="auto"/>
              <w:bottom w:val="nil"/>
              <w:right w:val="single" w:sz="4" w:space="0" w:color="auto"/>
            </w:tcBorders>
            <w:hideMark/>
          </w:tcPr>
          <w:p w14:paraId="67ADD871"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384" w:type="pct"/>
            <w:tcBorders>
              <w:top w:val="nil"/>
              <w:left w:val="single" w:sz="4" w:space="0" w:color="auto"/>
              <w:bottom w:val="nil"/>
              <w:right w:val="single" w:sz="4" w:space="0" w:color="auto"/>
            </w:tcBorders>
            <w:hideMark/>
          </w:tcPr>
          <w:p w14:paraId="1355581F"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0.98</w:t>
            </w:r>
          </w:p>
        </w:tc>
        <w:tc>
          <w:tcPr>
            <w:tcW w:w="468" w:type="pct"/>
            <w:tcBorders>
              <w:top w:val="nil"/>
              <w:left w:val="single" w:sz="4" w:space="0" w:color="auto"/>
              <w:bottom w:val="nil"/>
              <w:right w:val="single" w:sz="4" w:space="0" w:color="auto"/>
            </w:tcBorders>
            <w:hideMark/>
          </w:tcPr>
          <w:p w14:paraId="4C22546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3.88</w:t>
            </w:r>
          </w:p>
        </w:tc>
        <w:tc>
          <w:tcPr>
            <w:tcW w:w="468" w:type="pct"/>
            <w:tcBorders>
              <w:top w:val="nil"/>
              <w:left w:val="single" w:sz="4" w:space="0" w:color="auto"/>
              <w:bottom w:val="nil"/>
              <w:right w:val="single" w:sz="4" w:space="0" w:color="auto"/>
            </w:tcBorders>
            <w:hideMark/>
          </w:tcPr>
          <w:p w14:paraId="5C0D0DF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2.01</w:t>
            </w:r>
          </w:p>
        </w:tc>
        <w:tc>
          <w:tcPr>
            <w:tcW w:w="372" w:type="pct"/>
            <w:tcBorders>
              <w:top w:val="nil"/>
              <w:left w:val="single" w:sz="4" w:space="0" w:color="auto"/>
              <w:bottom w:val="nil"/>
              <w:right w:val="single" w:sz="4" w:space="0" w:color="auto"/>
            </w:tcBorders>
            <w:hideMark/>
          </w:tcPr>
          <w:p w14:paraId="7BDEBEE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68" w:type="pct"/>
            <w:tcBorders>
              <w:top w:val="nil"/>
              <w:left w:val="single" w:sz="4" w:space="0" w:color="auto"/>
              <w:bottom w:val="nil"/>
              <w:right w:val="single" w:sz="4" w:space="0" w:color="auto"/>
            </w:tcBorders>
            <w:hideMark/>
          </w:tcPr>
          <w:p w14:paraId="2B4ED13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68" w:type="pct"/>
            <w:tcBorders>
              <w:top w:val="nil"/>
              <w:left w:val="single" w:sz="4" w:space="0" w:color="auto"/>
              <w:bottom w:val="nil"/>
              <w:right w:val="single" w:sz="4" w:space="0" w:color="auto"/>
            </w:tcBorders>
            <w:hideMark/>
          </w:tcPr>
          <w:p w14:paraId="09BD7D2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84" w:type="pct"/>
            <w:tcBorders>
              <w:top w:val="nil"/>
              <w:left w:val="single" w:sz="4" w:space="0" w:color="auto"/>
              <w:bottom w:val="nil"/>
              <w:right w:val="single" w:sz="4" w:space="0" w:color="auto"/>
            </w:tcBorders>
            <w:hideMark/>
          </w:tcPr>
          <w:p w14:paraId="45772E4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4.17</w:t>
            </w:r>
          </w:p>
        </w:tc>
        <w:tc>
          <w:tcPr>
            <w:tcW w:w="372" w:type="pct"/>
            <w:tcBorders>
              <w:top w:val="nil"/>
              <w:left w:val="single" w:sz="4" w:space="0" w:color="auto"/>
              <w:bottom w:val="nil"/>
              <w:right w:val="single" w:sz="4" w:space="0" w:color="auto"/>
            </w:tcBorders>
            <w:hideMark/>
          </w:tcPr>
          <w:p w14:paraId="0836AC2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84" w:type="pct"/>
            <w:tcBorders>
              <w:top w:val="nil"/>
              <w:left w:val="single" w:sz="4" w:space="0" w:color="auto"/>
              <w:bottom w:val="nil"/>
              <w:right w:val="single" w:sz="4" w:space="0" w:color="auto"/>
            </w:tcBorders>
            <w:hideMark/>
          </w:tcPr>
          <w:p w14:paraId="3477895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2" w:type="pct"/>
            <w:tcBorders>
              <w:top w:val="nil"/>
              <w:left w:val="single" w:sz="4" w:space="0" w:color="auto"/>
              <w:bottom w:val="nil"/>
              <w:right w:val="single" w:sz="4" w:space="0" w:color="auto"/>
            </w:tcBorders>
            <w:hideMark/>
          </w:tcPr>
          <w:p w14:paraId="68DCD6B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83" w:type="pct"/>
            <w:tcBorders>
              <w:top w:val="nil"/>
              <w:left w:val="single" w:sz="4" w:space="0" w:color="auto"/>
              <w:bottom w:val="nil"/>
              <w:right w:val="single" w:sz="4" w:space="0" w:color="auto"/>
            </w:tcBorders>
            <w:hideMark/>
          </w:tcPr>
          <w:p w14:paraId="7B275F2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70615630" w14:textId="77777777" w:rsidTr="002C2C79">
        <w:trPr>
          <w:trHeight w:hRule="exact" w:val="227"/>
        </w:trPr>
        <w:tc>
          <w:tcPr>
            <w:tcW w:w="477" w:type="pct"/>
            <w:tcBorders>
              <w:top w:val="nil"/>
              <w:left w:val="single" w:sz="4" w:space="0" w:color="auto"/>
              <w:bottom w:val="nil"/>
              <w:right w:val="single" w:sz="4" w:space="0" w:color="auto"/>
            </w:tcBorders>
            <w:hideMark/>
          </w:tcPr>
          <w:p w14:paraId="6A453336"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384" w:type="pct"/>
            <w:tcBorders>
              <w:top w:val="nil"/>
              <w:left w:val="single" w:sz="4" w:space="0" w:color="auto"/>
              <w:bottom w:val="nil"/>
              <w:right w:val="single" w:sz="4" w:space="0" w:color="auto"/>
            </w:tcBorders>
            <w:hideMark/>
          </w:tcPr>
          <w:p w14:paraId="7BCA7BAD"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16.00</w:t>
            </w:r>
          </w:p>
        </w:tc>
        <w:tc>
          <w:tcPr>
            <w:tcW w:w="468" w:type="pct"/>
            <w:tcBorders>
              <w:top w:val="nil"/>
              <w:left w:val="single" w:sz="4" w:space="0" w:color="auto"/>
              <w:bottom w:val="nil"/>
              <w:right w:val="single" w:sz="4" w:space="0" w:color="auto"/>
            </w:tcBorders>
            <w:hideMark/>
          </w:tcPr>
          <w:p w14:paraId="21F78C9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43.25</w:t>
            </w:r>
          </w:p>
        </w:tc>
        <w:tc>
          <w:tcPr>
            <w:tcW w:w="468" w:type="pct"/>
            <w:tcBorders>
              <w:top w:val="nil"/>
              <w:left w:val="single" w:sz="4" w:space="0" w:color="auto"/>
              <w:bottom w:val="nil"/>
              <w:right w:val="single" w:sz="4" w:space="0" w:color="auto"/>
            </w:tcBorders>
            <w:hideMark/>
          </w:tcPr>
          <w:p w14:paraId="30DA4B1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5.58</w:t>
            </w:r>
          </w:p>
        </w:tc>
        <w:tc>
          <w:tcPr>
            <w:tcW w:w="372" w:type="pct"/>
            <w:tcBorders>
              <w:top w:val="nil"/>
              <w:left w:val="single" w:sz="4" w:space="0" w:color="auto"/>
              <w:bottom w:val="nil"/>
              <w:right w:val="single" w:sz="4" w:space="0" w:color="auto"/>
            </w:tcBorders>
            <w:hideMark/>
          </w:tcPr>
          <w:p w14:paraId="4180567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68" w:type="pct"/>
            <w:tcBorders>
              <w:top w:val="nil"/>
              <w:left w:val="single" w:sz="4" w:space="0" w:color="auto"/>
              <w:bottom w:val="nil"/>
              <w:right w:val="single" w:sz="4" w:space="0" w:color="auto"/>
            </w:tcBorders>
            <w:hideMark/>
          </w:tcPr>
          <w:p w14:paraId="73824FF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4.67</w:t>
            </w:r>
          </w:p>
        </w:tc>
        <w:tc>
          <w:tcPr>
            <w:tcW w:w="468" w:type="pct"/>
            <w:tcBorders>
              <w:top w:val="nil"/>
              <w:left w:val="single" w:sz="4" w:space="0" w:color="auto"/>
              <w:bottom w:val="nil"/>
              <w:right w:val="single" w:sz="4" w:space="0" w:color="auto"/>
            </w:tcBorders>
            <w:hideMark/>
          </w:tcPr>
          <w:p w14:paraId="6942F28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1.16</w:t>
            </w:r>
          </w:p>
        </w:tc>
        <w:tc>
          <w:tcPr>
            <w:tcW w:w="384" w:type="pct"/>
            <w:tcBorders>
              <w:top w:val="nil"/>
              <w:left w:val="single" w:sz="4" w:space="0" w:color="auto"/>
              <w:bottom w:val="nil"/>
              <w:right w:val="single" w:sz="4" w:space="0" w:color="auto"/>
            </w:tcBorders>
            <w:hideMark/>
          </w:tcPr>
          <w:p w14:paraId="485DF9D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2.69</w:t>
            </w:r>
          </w:p>
        </w:tc>
        <w:tc>
          <w:tcPr>
            <w:tcW w:w="372" w:type="pct"/>
            <w:tcBorders>
              <w:top w:val="nil"/>
              <w:left w:val="single" w:sz="4" w:space="0" w:color="auto"/>
              <w:bottom w:val="nil"/>
              <w:right w:val="single" w:sz="4" w:space="0" w:color="auto"/>
            </w:tcBorders>
            <w:hideMark/>
          </w:tcPr>
          <w:p w14:paraId="5846385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1.12</w:t>
            </w:r>
          </w:p>
        </w:tc>
        <w:tc>
          <w:tcPr>
            <w:tcW w:w="384" w:type="pct"/>
            <w:tcBorders>
              <w:top w:val="nil"/>
              <w:left w:val="single" w:sz="4" w:space="0" w:color="auto"/>
              <w:bottom w:val="nil"/>
              <w:right w:val="single" w:sz="4" w:space="0" w:color="auto"/>
            </w:tcBorders>
            <w:hideMark/>
          </w:tcPr>
          <w:p w14:paraId="18EC6B4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2" w:type="pct"/>
            <w:tcBorders>
              <w:top w:val="nil"/>
              <w:left w:val="single" w:sz="4" w:space="0" w:color="auto"/>
              <w:bottom w:val="nil"/>
              <w:right w:val="single" w:sz="4" w:space="0" w:color="auto"/>
            </w:tcBorders>
            <w:hideMark/>
          </w:tcPr>
          <w:p w14:paraId="40DB439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2.19</w:t>
            </w:r>
          </w:p>
        </w:tc>
        <w:tc>
          <w:tcPr>
            <w:tcW w:w="383" w:type="pct"/>
            <w:tcBorders>
              <w:top w:val="nil"/>
              <w:left w:val="single" w:sz="4" w:space="0" w:color="auto"/>
              <w:bottom w:val="nil"/>
              <w:right w:val="single" w:sz="4" w:space="0" w:color="auto"/>
            </w:tcBorders>
            <w:hideMark/>
          </w:tcPr>
          <w:p w14:paraId="36BC49A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7F62C34A" w14:textId="77777777" w:rsidTr="002C2C79">
        <w:trPr>
          <w:trHeight w:hRule="exact" w:val="227"/>
        </w:trPr>
        <w:tc>
          <w:tcPr>
            <w:tcW w:w="477" w:type="pct"/>
            <w:tcBorders>
              <w:top w:val="nil"/>
              <w:left w:val="single" w:sz="4" w:space="0" w:color="auto"/>
              <w:bottom w:val="nil"/>
              <w:right w:val="single" w:sz="4" w:space="0" w:color="auto"/>
            </w:tcBorders>
            <w:hideMark/>
          </w:tcPr>
          <w:p w14:paraId="61347230"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384" w:type="pct"/>
            <w:tcBorders>
              <w:top w:val="nil"/>
              <w:left w:val="single" w:sz="4" w:space="0" w:color="auto"/>
              <w:bottom w:val="nil"/>
              <w:right w:val="single" w:sz="4" w:space="0" w:color="auto"/>
            </w:tcBorders>
            <w:hideMark/>
          </w:tcPr>
          <w:p w14:paraId="340D73EE"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4.37</w:t>
            </w:r>
          </w:p>
        </w:tc>
        <w:tc>
          <w:tcPr>
            <w:tcW w:w="468" w:type="pct"/>
            <w:tcBorders>
              <w:top w:val="nil"/>
              <w:left w:val="single" w:sz="4" w:space="0" w:color="auto"/>
              <w:bottom w:val="nil"/>
              <w:right w:val="single" w:sz="4" w:space="0" w:color="auto"/>
            </w:tcBorders>
            <w:hideMark/>
          </w:tcPr>
          <w:p w14:paraId="032538C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17.42</w:t>
            </w:r>
          </w:p>
        </w:tc>
        <w:tc>
          <w:tcPr>
            <w:tcW w:w="468" w:type="pct"/>
            <w:tcBorders>
              <w:top w:val="nil"/>
              <w:left w:val="single" w:sz="4" w:space="0" w:color="auto"/>
              <w:bottom w:val="nil"/>
              <w:right w:val="single" w:sz="4" w:space="0" w:color="auto"/>
            </w:tcBorders>
            <w:hideMark/>
          </w:tcPr>
          <w:p w14:paraId="46009A9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6.59</w:t>
            </w:r>
          </w:p>
        </w:tc>
        <w:tc>
          <w:tcPr>
            <w:tcW w:w="372" w:type="pct"/>
            <w:tcBorders>
              <w:top w:val="nil"/>
              <w:left w:val="single" w:sz="4" w:space="0" w:color="auto"/>
              <w:bottom w:val="nil"/>
              <w:right w:val="single" w:sz="4" w:space="0" w:color="auto"/>
            </w:tcBorders>
            <w:hideMark/>
          </w:tcPr>
          <w:p w14:paraId="20375A5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68" w:type="pct"/>
            <w:tcBorders>
              <w:top w:val="nil"/>
              <w:left w:val="single" w:sz="4" w:space="0" w:color="auto"/>
              <w:bottom w:val="nil"/>
              <w:right w:val="single" w:sz="4" w:space="0" w:color="auto"/>
            </w:tcBorders>
            <w:hideMark/>
          </w:tcPr>
          <w:p w14:paraId="0691910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5.25</w:t>
            </w:r>
          </w:p>
        </w:tc>
        <w:tc>
          <w:tcPr>
            <w:tcW w:w="468" w:type="pct"/>
            <w:tcBorders>
              <w:top w:val="nil"/>
              <w:left w:val="single" w:sz="4" w:space="0" w:color="auto"/>
              <w:bottom w:val="nil"/>
              <w:right w:val="single" w:sz="4" w:space="0" w:color="auto"/>
            </w:tcBorders>
            <w:hideMark/>
          </w:tcPr>
          <w:p w14:paraId="19756FB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1.90</w:t>
            </w:r>
          </w:p>
        </w:tc>
        <w:tc>
          <w:tcPr>
            <w:tcW w:w="384" w:type="pct"/>
            <w:tcBorders>
              <w:top w:val="nil"/>
              <w:left w:val="single" w:sz="4" w:space="0" w:color="auto"/>
              <w:bottom w:val="nil"/>
              <w:right w:val="single" w:sz="4" w:space="0" w:color="auto"/>
            </w:tcBorders>
            <w:hideMark/>
          </w:tcPr>
          <w:p w14:paraId="494BA5D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1.27</w:t>
            </w:r>
          </w:p>
        </w:tc>
        <w:tc>
          <w:tcPr>
            <w:tcW w:w="372" w:type="pct"/>
            <w:tcBorders>
              <w:top w:val="nil"/>
              <w:left w:val="single" w:sz="4" w:space="0" w:color="auto"/>
              <w:bottom w:val="nil"/>
              <w:right w:val="single" w:sz="4" w:space="0" w:color="auto"/>
            </w:tcBorders>
            <w:hideMark/>
          </w:tcPr>
          <w:p w14:paraId="7625BAD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2.70</w:t>
            </w:r>
          </w:p>
        </w:tc>
        <w:tc>
          <w:tcPr>
            <w:tcW w:w="384" w:type="pct"/>
            <w:tcBorders>
              <w:top w:val="nil"/>
              <w:left w:val="single" w:sz="4" w:space="0" w:color="auto"/>
              <w:bottom w:val="nil"/>
              <w:right w:val="single" w:sz="4" w:space="0" w:color="auto"/>
            </w:tcBorders>
            <w:hideMark/>
          </w:tcPr>
          <w:p w14:paraId="207E8C0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2" w:type="pct"/>
            <w:tcBorders>
              <w:top w:val="nil"/>
              <w:left w:val="single" w:sz="4" w:space="0" w:color="auto"/>
              <w:bottom w:val="nil"/>
              <w:right w:val="single" w:sz="4" w:space="0" w:color="auto"/>
            </w:tcBorders>
            <w:hideMark/>
          </w:tcPr>
          <w:p w14:paraId="31CD9C1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2.57</w:t>
            </w:r>
          </w:p>
        </w:tc>
        <w:tc>
          <w:tcPr>
            <w:tcW w:w="383" w:type="pct"/>
            <w:tcBorders>
              <w:top w:val="nil"/>
              <w:left w:val="single" w:sz="4" w:space="0" w:color="auto"/>
              <w:bottom w:val="nil"/>
              <w:right w:val="single" w:sz="4" w:space="0" w:color="auto"/>
            </w:tcBorders>
            <w:hideMark/>
          </w:tcPr>
          <w:p w14:paraId="37E8F74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6190821B" w14:textId="77777777" w:rsidTr="002C2C79">
        <w:trPr>
          <w:trHeight w:hRule="exact" w:val="227"/>
        </w:trPr>
        <w:tc>
          <w:tcPr>
            <w:tcW w:w="477" w:type="pct"/>
            <w:tcBorders>
              <w:top w:val="nil"/>
              <w:left w:val="single" w:sz="4" w:space="0" w:color="auto"/>
              <w:bottom w:val="nil"/>
              <w:right w:val="single" w:sz="4" w:space="0" w:color="auto"/>
            </w:tcBorders>
            <w:hideMark/>
          </w:tcPr>
          <w:p w14:paraId="0AEAFB0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384" w:type="pct"/>
            <w:tcBorders>
              <w:top w:val="nil"/>
              <w:left w:val="single" w:sz="4" w:space="0" w:color="auto"/>
              <w:bottom w:val="nil"/>
              <w:right w:val="single" w:sz="4" w:space="0" w:color="auto"/>
            </w:tcBorders>
            <w:hideMark/>
          </w:tcPr>
          <w:p w14:paraId="73ADDD4A"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5.05</w:t>
            </w:r>
          </w:p>
        </w:tc>
        <w:tc>
          <w:tcPr>
            <w:tcW w:w="468" w:type="pct"/>
            <w:tcBorders>
              <w:top w:val="nil"/>
              <w:left w:val="single" w:sz="4" w:space="0" w:color="auto"/>
              <w:bottom w:val="nil"/>
              <w:right w:val="single" w:sz="4" w:space="0" w:color="auto"/>
            </w:tcBorders>
            <w:hideMark/>
          </w:tcPr>
          <w:p w14:paraId="700F493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43.70</w:t>
            </w:r>
          </w:p>
        </w:tc>
        <w:tc>
          <w:tcPr>
            <w:tcW w:w="468" w:type="pct"/>
            <w:tcBorders>
              <w:top w:val="nil"/>
              <w:left w:val="single" w:sz="4" w:space="0" w:color="auto"/>
              <w:bottom w:val="nil"/>
              <w:right w:val="single" w:sz="4" w:space="0" w:color="auto"/>
            </w:tcBorders>
            <w:hideMark/>
          </w:tcPr>
          <w:p w14:paraId="1579454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11.73</w:t>
            </w:r>
          </w:p>
        </w:tc>
        <w:tc>
          <w:tcPr>
            <w:tcW w:w="372" w:type="pct"/>
            <w:tcBorders>
              <w:top w:val="nil"/>
              <w:left w:val="single" w:sz="4" w:space="0" w:color="auto"/>
              <w:bottom w:val="nil"/>
              <w:right w:val="single" w:sz="4" w:space="0" w:color="auto"/>
            </w:tcBorders>
            <w:hideMark/>
          </w:tcPr>
          <w:p w14:paraId="6862D34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1.04</w:t>
            </w:r>
          </w:p>
        </w:tc>
        <w:tc>
          <w:tcPr>
            <w:tcW w:w="468" w:type="pct"/>
            <w:tcBorders>
              <w:top w:val="nil"/>
              <w:left w:val="single" w:sz="4" w:space="0" w:color="auto"/>
              <w:bottom w:val="nil"/>
              <w:right w:val="single" w:sz="4" w:space="0" w:color="auto"/>
            </w:tcBorders>
            <w:hideMark/>
          </w:tcPr>
          <w:p w14:paraId="325171D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7.03</w:t>
            </w:r>
          </w:p>
        </w:tc>
        <w:tc>
          <w:tcPr>
            <w:tcW w:w="468" w:type="pct"/>
            <w:tcBorders>
              <w:top w:val="nil"/>
              <w:left w:val="single" w:sz="4" w:space="0" w:color="auto"/>
              <w:bottom w:val="nil"/>
              <w:right w:val="single" w:sz="4" w:space="0" w:color="auto"/>
            </w:tcBorders>
            <w:hideMark/>
          </w:tcPr>
          <w:p w14:paraId="79890D6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5.07</w:t>
            </w:r>
          </w:p>
        </w:tc>
        <w:tc>
          <w:tcPr>
            <w:tcW w:w="384" w:type="pct"/>
            <w:tcBorders>
              <w:top w:val="nil"/>
              <w:left w:val="single" w:sz="4" w:space="0" w:color="auto"/>
              <w:bottom w:val="nil"/>
              <w:right w:val="single" w:sz="4" w:space="0" w:color="auto"/>
            </w:tcBorders>
            <w:hideMark/>
          </w:tcPr>
          <w:p w14:paraId="19D459D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4.51</w:t>
            </w:r>
          </w:p>
        </w:tc>
        <w:tc>
          <w:tcPr>
            <w:tcW w:w="372" w:type="pct"/>
            <w:tcBorders>
              <w:top w:val="nil"/>
              <w:left w:val="single" w:sz="4" w:space="0" w:color="auto"/>
              <w:bottom w:val="nil"/>
              <w:right w:val="single" w:sz="4" w:space="0" w:color="auto"/>
            </w:tcBorders>
            <w:hideMark/>
          </w:tcPr>
          <w:p w14:paraId="0287B87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4.50</w:t>
            </w:r>
          </w:p>
        </w:tc>
        <w:tc>
          <w:tcPr>
            <w:tcW w:w="384" w:type="pct"/>
            <w:tcBorders>
              <w:top w:val="nil"/>
              <w:left w:val="single" w:sz="4" w:space="0" w:color="auto"/>
              <w:bottom w:val="nil"/>
              <w:right w:val="single" w:sz="4" w:space="0" w:color="auto"/>
            </w:tcBorders>
            <w:hideMark/>
          </w:tcPr>
          <w:p w14:paraId="2BBC96E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2" w:type="pct"/>
            <w:tcBorders>
              <w:top w:val="nil"/>
              <w:left w:val="single" w:sz="4" w:space="0" w:color="auto"/>
              <w:bottom w:val="nil"/>
              <w:right w:val="single" w:sz="4" w:space="0" w:color="auto"/>
            </w:tcBorders>
            <w:hideMark/>
          </w:tcPr>
          <w:p w14:paraId="7CF513E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3.91</w:t>
            </w:r>
          </w:p>
        </w:tc>
        <w:tc>
          <w:tcPr>
            <w:tcW w:w="383" w:type="pct"/>
            <w:tcBorders>
              <w:top w:val="nil"/>
              <w:left w:val="single" w:sz="4" w:space="0" w:color="auto"/>
              <w:bottom w:val="nil"/>
              <w:right w:val="single" w:sz="4" w:space="0" w:color="auto"/>
            </w:tcBorders>
            <w:hideMark/>
          </w:tcPr>
          <w:p w14:paraId="610A41F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6E46CF78" w14:textId="77777777" w:rsidTr="002C2C79">
        <w:trPr>
          <w:trHeight w:hRule="exact" w:val="227"/>
        </w:trPr>
        <w:tc>
          <w:tcPr>
            <w:tcW w:w="477" w:type="pct"/>
            <w:tcBorders>
              <w:top w:val="nil"/>
              <w:left w:val="single" w:sz="4" w:space="0" w:color="auto"/>
              <w:bottom w:val="single" w:sz="4" w:space="0" w:color="auto"/>
              <w:right w:val="single" w:sz="4" w:space="0" w:color="auto"/>
            </w:tcBorders>
            <w:hideMark/>
          </w:tcPr>
          <w:p w14:paraId="7FDC318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384" w:type="pct"/>
            <w:tcBorders>
              <w:top w:val="nil"/>
              <w:left w:val="single" w:sz="4" w:space="0" w:color="auto"/>
              <w:bottom w:val="single" w:sz="4" w:space="0" w:color="auto"/>
              <w:right w:val="single" w:sz="4" w:space="0" w:color="auto"/>
            </w:tcBorders>
            <w:hideMark/>
          </w:tcPr>
          <w:p w14:paraId="3D65F61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27.38</w:t>
            </w:r>
          </w:p>
        </w:tc>
        <w:tc>
          <w:tcPr>
            <w:tcW w:w="468" w:type="pct"/>
            <w:tcBorders>
              <w:top w:val="nil"/>
              <w:left w:val="single" w:sz="4" w:space="0" w:color="auto"/>
              <w:bottom w:val="single" w:sz="4" w:space="0" w:color="auto"/>
              <w:right w:val="single" w:sz="4" w:space="0" w:color="auto"/>
            </w:tcBorders>
            <w:hideMark/>
          </w:tcPr>
          <w:p w14:paraId="0B9DD02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134.71</w:t>
            </w:r>
          </w:p>
        </w:tc>
        <w:tc>
          <w:tcPr>
            <w:tcW w:w="468" w:type="pct"/>
            <w:tcBorders>
              <w:top w:val="nil"/>
              <w:left w:val="single" w:sz="4" w:space="0" w:color="auto"/>
              <w:bottom w:val="single" w:sz="4" w:space="0" w:color="auto"/>
              <w:right w:val="single" w:sz="4" w:space="0" w:color="auto"/>
            </w:tcBorders>
            <w:hideMark/>
          </w:tcPr>
          <w:p w14:paraId="40474A2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32.95</w:t>
            </w:r>
          </w:p>
        </w:tc>
        <w:tc>
          <w:tcPr>
            <w:tcW w:w="372" w:type="pct"/>
            <w:tcBorders>
              <w:top w:val="nil"/>
              <w:left w:val="single" w:sz="4" w:space="0" w:color="auto"/>
              <w:bottom w:val="single" w:sz="4" w:space="0" w:color="auto"/>
              <w:right w:val="single" w:sz="4" w:space="0" w:color="auto"/>
            </w:tcBorders>
            <w:hideMark/>
          </w:tcPr>
          <w:p w14:paraId="09F56A4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3.04</w:t>
            </w:r>
          </w:p>
        </w:tc>
        <w:tc>
          <w:tcPr>
            <w:tcW w:w="468" w:type="pct"/>
            <w:tcBorders>
              <w:top w:val="nil"/>
              <w:left w:val="single" w:sz="4" w:space="0" w:color="auto"/>
              <w:bottom w:val="single" w:sz="4" w:space="0" w:color="auto"/>
              <w:right w:val="single" w:sz="4" w:space="0" w:color="auto"/>
            </w:tcBorders>
            <w:hideMark/>
          </w:tcPr>
          <w:p w14:paraId="26FBF08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17.96</w:t>
            </w:r>
          </w:p>
        </w:tc>
        <w:tc>
          <w:tcPr>
            <w:tcW w:w="468" w:type="pct"/>
            <w:tcBorders>
              <w:top w:val="nil"/>
              <w:left w:val="single" w:sz="4" w:space="0" w:color="auto"/>
              <w:bottom w:val="single" w:sz="4" w:space="0" w:color="auto"/>
              <w:right w:val="single" w:sz="4" w:space="0" w:color="auto"/>
            </w:tcBorders>
            <w:hideMark/>
          </w:tcPr>
          <w:p w14:paraId="2A473BB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10.13</w:t>
            </w:r>
          </w:p>
        </w:tc>
        <w:tc>
          <w:tcPr>
            <w:tcW w:w="384" w:type="pct"/>
            <w:tcBorders>
              <w:top w:val="nil"/>
              <w:left w:val="single" w:sz="4" w:space="0" w:color="auto"/>
              <w:bottom w:val="single" w:sz="4" w:space="0" w:color="auto"/>
              <w:right w:val="single" w:sz="4" w:space="0" w:color="auto"/>
            </w:tcBorders>
            <w:hideMark/>
          </w:tcPr>
          <w:p w14:paraId="09CBB38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25.78</w:t>
            </w:r>
          </w:p>
        </w:tc>
        <w:tc>
          <w:tcPr>
            <w:tcW w:w="372" w:type="pct"/>
            <w:tcBorders>
              <w:top w:val="nil"/>
              <w:left w:val="single" w:sz="4" w:space="0" w:color="auto"/>
              <w:bottom w:val="single" w:sz="4" w:space="0" w:color="auto"/>
              <w:right w:val="single" w:sz="4" w:space="0" w:color="auto"/>
            </w:tcBorders>
            <w:hideMark/>
          </w:tcPr>
          <w:p w14:paraId="66B405A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9.32</w:t>
            </w:r>
          </w:p>
        </w:tc>
        <w:tc>
          <w:tcPr>
            <w:tcW w:w="384" w:type="pct"/>
            <w:tcBorders>
              <w:top w:val="nil"/>
              <w:left w:val="single" w:sz="4" w:space="0" w:color="auto"/>
              <w:bottom w:val="single" w:sz="4" w:space="0" w:color="auto"/>
              <w:right w:val="single" w:sz="4" w:space="0" w:color="auto"/>
            </w:tcBorders>
            <w:hideMark/>
          </w:tcPr>
          <w:p w14:paraId="2349EB4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w:t>
            </w:r>
          </w:p>
        </w:tc>
        <w:tc>
          <w:tcPr>
            <w:tcW w:w="372" w:type="pct"/>
            <w:tcBorders>
              <w:top w:val="nil"/>
              <w:left w:val="single" w:sz="4" w:space="0" w:color="auto"/>
              <w:bottom w:val="single" w:sz="4" w:space="0" w:color="auto"/>
              <w:right w:val="single" w:sz="4" w:space="0" w:color="auto"/>
            </w:tcBorders>
            <w:hideMark/>
          </w:tcPr>
          <w:p w14:paraId="65D3D63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9.67</w:t>
            </w:r>
          </w:p>
        </w:tc>
        <w:tc>
          <w:tcPr>
            <w:tcW w:w="383" w:type="pct"/>
            <w:tcBorders>
              <w:top w:val="nil"/>
              <w:left w:val="single" w:sz="4" w:space="0" w:color="auto"/>
              <w:bottom w:val="single" w:sz="4" w:space="0" w:color="auto"/>
              <w:right w:val="single" w:sz="4" w:space="0" w:color="auto"/>
            </w:tcBorders>
            <w:hideMark/>
          </w:tcPr>
          <w:p w14:paraId="0ACCCFA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w:t>
            </w:r>
          </w:p>
        </w:tc>
      </w:tr>
      <w:tr w:rsidR="00C40CCD" w14:paraId="5B48435F"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14:paraId="2D922954" w14:textId="77777777" w:rsidR="00C40CCD" w:rsidRDefault="00C40CCD" w:rsidP="00C40CCD">
            <w:pPr>
              <w:tabs>
                <w:tab w:val="left" w:pos="720"/>
              </w:tabs>
              <w:spacing w:after="240"/>
              <w:jc w:val="center"/>
              <w:rPr>
                <w:sz w:val="16"/>
                <w:szCs w:val="16"/>
                <w:lang w:val="en-GB" w:eastAsia="en-US"/>
              </w:rPr>
            </w:pPr>
            <w:r>
              <w:rPr>
                <w:sz w:val="16"/>
                <w:szCs w:val="16"/>
                <w:lang w:val="en-GB"/>
              </w:rPr>
              <w:t>Outer 1 - sweatshirt (µg/sample)</w:t>
            </w:r>
          </w:p>
        </w:tc>
      </w:tr>
      <w:tr w:rsidR="00C40CCD" w14:paraId="5A8F3380" w14:textId="77777777" w:rsidTr="002C2C79">
        <w:trPr>
          <w:trHeight w:hRule="exact" w:val="227"/>
        </w:trPr>
        <w:tc>
          <w:tcPr>
            <w:tcW w:w="477" w:type="pct"/>
            <w:tcBorders>
              <w:top w:val="single" w:sz="4" w:space="0" w:color="auto"/>
              <w:left w:val="single" w:sz="4" w:space="0" w:color="auto"/>
              <w:bottom w:val="nil"/>
              <w:right w:val="single" w:sz="4" w:space="0" w:color="auto"/>
            </w:tcBorders>
            <w:hideMark/>
          </w:tcPr>
          <w:p w14:paraId="7E4D74C4"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384" w:type="pct"/>
            <w:tcBorders>
              <w:top w:val="single" w:sz="4" w:space="0" w:color="auto"/>
              <w:left w:val="single" w:sz="4" w:space="0" w:color="auto"/>
              <w:bottom w:val="nil"/>
              <w:right w:val="single" w:sz="4" w:space="0" w:color="auto"/>
            </w:tcBorders>
            <w:vAlign w:val="center"/>
          </w:tcPr>
          <w:p w14:paraId="7C857A8F" w14:textId="77777777" w:rsidR="00C40CCD" w:rsidRDefault="00C40CCD" w:rsidP="00C40CCD">
            <w:pPr>
              <w:tabs>
                <w:tab w:val="left" w:pos="720"/>
              </w:tabs>
              <w:spacing w:after="240"/>
              <w:jc w:val="center"/>
              <w:rPr>
                <w:sz w:val="16"/>
                <w:szCs w:val="16"/>
                <w:lang w:val="en-GB" w:eastAsia="en-US"/>
              </w:rPr>
            </w:pPr>
          </w:p>
        </w:tc>
        <w:tc>
          <w:tcPr>
            <w:tcW w:w="468" w:type="pct"/>
            <w:tcBorders>
              <w:top w:val="single" w:sz="4" w:space="0" w:color="auto"/>
              <w:left w:val="single" w:sz="4" w:space="0" w:color="auto"/>
              <w:bottom w:val="nil"/>
              <w:right w:val="single" w:sz="4" w:space="0" w:color="auto"/>
            </w:tcBorders>
            <w:vAlign w:val="center"/>
          </w:tcPr>
          <w:p w14:paraId="27BBCDCA" w14:textId="77777777" w:rsidR="00C40CCD" w:rsidRDefault="00C40CCD" w:rsidP="00C40CCD">
            <w:pPr>
              <w:tabs>
                <w:tab w:val="left" w:pos="720"/>
              </w:tabs>
              <w:spacing w:after="240"/>
              <w:jc w:val="center"/>
              <w:rPr>
                <w:sz w:val="16"/>
                <w:szCs w:val="16"/>
                <w:lang w:val="en-GB"/>
              </w:rPr>
            </w:pPr>
          </w:p>
        </w:tc>
        <w:tc>
          <w:tcPr>
            <w:tcW w:w="468" w:type="pct"/>
            <w:tcBorders>
              <w:top w:val="single" w:sz="4" w:space="0" w:color="auto"/>
              <w:left w:val="single" w:sz="4" w:space="0" w:color="auto"/>
              <w:bottom w:val="nil"/>
              <w:right w:val="single" w:sz="4" w:space="0" w:color="auto"/>
            </w:tcBorders>
            <w:vAlign w:val="center"/>
          </w:tcPr>
          <w:p w14:paraId="6AD29260" w14:textId="77777777" w:rsidR="00C40CCD" w:rsidRDefault="00C40CCD" w:rsidP="00C40CCD">
            <w:pPr>
              <w:tabs>
                <w:tab w:val="left" w:pos="720"/>
              </w:tabs>
              <w:spacing w:after="240"/>
              <w:jc w:val="center"/>
              <w:rPr>
                <w:sz w:val="16"/>
                <w:szCs w:val="16"/>
                <w:lang w:val="en-GB"/>
              </w:rPr>
            </w:pPr>
          </w:p>
        </w:tc>
        <w:tc>
          <w:tcPr>
            <w:tcW w:w="372" w:type="pct"/>
            <w:tcBorders>
              <w:top w:val="single" w:sz="4" w:space="0" w:color="auto"/>
              <w:left w:val="single" w:sz="4" w:space="0" w:color="auto"/>
              <w:bottom w:val="nil"/>
              <w:right w:val="single" w:sz="4" w:space="0" w:color="auto"/>
            </w:tcBorders>
            <w:vAlign w:val="center"/>
          </w:tcPr>
          <w:p w14:paraId="2B465E78" w14:textId="77777777" w:rsidR="00C40CCD" w:rsidRDefault="00C40CCD" w:rsidP="00C40CCD">
            <w:pPr>
              <w:tabs>
                <w:tab w:val="left" w:pos="720"/>
              </w:tabs>
              <w:spacing w:after="240"/>
              <w:jc w:val="center"/>
              <w:rPr>
                <w:sz w:val="16"/>
                <w:szCs w:val="16"/>
                <w:lang w:val="en-GB"/>
              </w:rPr>
            </w:pPr>
          </w:p>
        </w:tc>
        <w:tc>
          <w:tcPr>
            <w:tcW w:w="468" w:type="pct"/>
            <w:tcBorders>
              <w:top w:val="single" w:sz="4" w:space="0" w:color="auto"/>
              <w:left w:val="single" w:sz="4" w:space="0" w:color="auto"/>
              <w:bottom w:val="nil"/>
              <w:right w:val="single" w:sz="4" w:space="0" w:color="auto"/>
            </w:tcBorders>
            <w:vAlign w:val="center"/>
            <w:hideMark/>
          </w:tcPr>
          <w:p w14:paraId="45A2E328" w14:textId="77777777" w:rsidR="00C40CCD" w:rsidRDefault="00C40CCD" w:rsidP="00C40CCD">
            <w:pPr>
              <w:tabs>
                <w:tab w:val="left" w:pos="720"/>
              </w:tabs>
              <w:spacing w:after="240"/>
              <w:jc w:val="center"/>
              <w:rPr>
                <w:i/>
                <w:sz w:val="16"/>
                <w:szCs w:val="16"/>
                <w:lang w:val="en-GB"/>
              </w:rPr>
            </w:pPr>
            <w:r>
              <w:rPr>
                <w:i/>
                <w:sz w:val="16"/>
                <w:szCs w:val="16"/>
                <w:lang w:val="en-GB"/>
              </w:rPr>
              <w:t>0.50</w:t>
            </w:r>
          </w:p>
        </w:tc>
        <w:tc>
          <w:tcPr>
            <w:tcW w:w="468" w:type="pct"/>
            <w:tcBorders>
              <w:top w:val="single" w:sz="4" w:space="0" w:color="auto"/>
              <w:left w:val="single" w:sz="4" w:space="0" w:color="auto"/>
              <w:bottom w:val="nil"/>
              <w:right w:val="single" w:sz="4" w:space="0" w:color="auto"/>
            </w:tcBorders>
            <w:vAlign w:val="center"/>
            <w:hideMark/>
          </w:tcPr>
          <w:p w14:paraId="14F14CE7" w14:textId="77777777" w:rsidR="00C40CCD" w:rsidRDefault="00C40CCD" w:rsidP="00C40CCD">
            <w:pPr>
              <w:tabs>
                <w:tab w:val="left" w:pos="720"/>
              </w:tabs>
              <w:spacing w:after="240"/>
              <w:jc w:val="center"/>
              <w:rPr>
                <w:i/>
                <w:sz w:val="16"/>
                <w:szCs w:val="16"/>
                <w:lang w:val="en-GB"/>
              </w:rPr>
            </w:pPr>
            <w:r>
              <w:rPr>
                <w:i/>
                <w:sz w:val="16"/>
                <w:szCs w:val="16"/>
                <w:lang w:val="en-GB"/>
              </w:rPr>
              <w:t>0.5</w:t>
            </w:r>
          </w:p>
        </w:tc>
        <w:tc>
          <w:tcPr>
            <w:tcW w:w="384" w:type="pct"/>
            <w:tcBorders>
              <w:top w:val="single" w:sz="4" w:space="0" w:color="auto"/>
              <w:left w:val="single" w:sz="4" w:space="0" w:color="auto"/>
              <w:bottom w:val="nil"/>
              <w:right w:val="single" w:sz="4" w:space="0" w:color="auto"/>
            </w:tcBorders>
            <w:vAlign w:val="center"/>
          </w:tcPr>
          <w:p w14:paraId="081FE574" w14:textId="77777777" w:rsidR="00C40CCD" w:rsidRDefault="00C40CCD" w:rsidP="00C40CCD">
            <w:pPr>
              <w:tabs>
                <w:tab w:val="left" w:pos="720"/>
              </w:tabs>
              <w:spacing w:after="240"/>
              <w:jc w:val="center"/>
              <w:rPr>
                <w:sz w:val="16"/>
                <w:szCs w:val="16"/>
                <w:lang w:val="en-GB"/>
              </w:rPr>
            </w:pPr>
          </w:p>
        </w:tc>
        <w:tc>
          <w:tcPr>
            <w:tcW w:w="372" w:type="pct"/>
            <w:tcBorders>
              <w:top w:val="single" w:sz="4" w:space="0" w:color="auto"/>
              <w:left w:val="single" w:sz="4" w:space="0" w:color="auto"/>
              <w:bottom w:val="nil"/>
              <w:right w:val="single" w:sz="4" w:space="0" w:color="auto"/>
            </w:tcBorders>
            <w:vAlign w:val="center"/>
          </w:tcPr>
          <w:p w14:paraId="4AB25B12" w14:textId="77777777" w:rsidR="00C40CCD" w:rsidRDefault="00C40CCD" w:rsidP="00C40CCD">
            <w:pPr>
              <w:tabs>
                <w:tab w:val="left" w:pos="720"/>
              </w:tabs>
              <w:spacing w:after="240"/>
              <w:jc w:val="center"/>
              <w:rPr>
                <w:sz w:val="16"/>
                <w:szCs w:val="16"/>
                <w:lang w:val="en-GB"/>
              </w:rPr>
            </w:pPr>
          </w:p>
        </w:tc>
        <w:tc>
          <w:tcPr>
            <w:tcW w:w="384" w:type="pct"/>
            <w:tcBorders>
              <w:top w:val="single" w:sz="4" w:space="0" w:color="auto"/>
              <w:left w:val="single" w:sz="4" w:space="0" w:color="auto"/>
              <w:bottom w:val="nil"/>
              <w:right w:val="single" w:sz="4" w:space="0" w:color="auto"/>
            </w:tcBorders>
            <w:vAlign w:val="center"/>
          </w:tcPr>
          <w:p w14:paraId="375CA9C4" w14:textId="77777777" w:rsidR="00C40CCD" w:rsidRDefault="00C40CCD" w:rsidP="00C40CCD">
            <w:pPr>
              <w:tabs>
                <w:tab w:val="left" w:pos="720"/>
              </w:tabs>
              <w:spacing w:after="240"/>
              <w:jc w:val="center"/>
              <w:rPr>
                <w:sz w:val="16"/>
                <w:szCs w:val="16"/>
                <w:lang w:val="en-GB"/>
              </w:rPr>
            </w:pPr>
          </w:p>
        </w:tc>
        <w:tc>
          <w:tcPr>
            <w:tcW w:w="372" w:type="pct"/>
            <w:tcBorders>
              <w:top w:val="single" w:sz="4" w:space="0" w:color="auto"/>
              <w:left w:val="single" w:sz="4" w:space="0" w:color="auto"/>
              <w:bottom w:val="nil"/>
              <w:right w:val="single" w:sz="4" w:space="0" w:color="auto"/>
            </w:tcBorders>
            <w:vAlign w:val="center"/>
          </w:tcPr>
          <w:p w14:paraId="78E99114" w14:textId="77777777" w:rsidR="00C40CCD" w:rsidRDefault="00C40CCD" w:rsidP="00C40CCD">
            <w:pPr>
              <w:tabs>
                <w:tab w:val="left" w:pos="720"/>
              </w:tabs>
              <w:spacing w:after="240"/>
              <w:jc w:val="center"/>
              <w:rPr>
                <w:sz w:val="16"/>
                <w:szCs w:val="16"/>
                <w:lang w:val="en-GB"/>
              </w:rPr>
            </w:pPr>
          </w:p>
        </w:tc>
        <w:tc>
          <w:tcPr>
            <w:tcW w:w="383" w:type="pct"/>
            <w:tcBorders>
              <w:top w:val="single" w:sz="4" w:space="0" w:color="auto"/>
              <w:left w:val="single" w:sz="4" w:space="0" w:color="auto"/>
              <w:bottom w:val="nil"/>
              <w:right w:val="single" w:sz="4" w:space="0" w:color="auto"/>
            </w:tcBorders>
            <w:vAlign w:val="center"/>
          </w:tcPr>
          <w:p w14:paraId="336F940B" w14:textId="77777777" w:rsidR="00C40CCD" w:rsidRDefault="00C40CCD" w:rsidP="00C40CCD">
            <w:pPr>
              <w:tabs>
                <w:tab w:val="left" w:pos="720"/>
              </w:tabs>
              <w:spacing w:after="240"/>
              <w:jc w:val="center"/>
              <w:rPr>
                <w:sz w:val="16"/>
                <w:szCs w:val="16"/>
                <w:lang w:val="en-GB"/>
              </w:rPr>
            </w:pPr>
          </w:p>
        </w:tc>
      </w:tr>
      <w:tr w:rsidR="00C40CCD" w14:paraId="7E5576D5" w14:textId="77777777" w:rsidTr="002C2C79">
        <w:trPr>
          <w:trHeight w:hRule="exact" w:val="227"/>
        </w:trPr>
        <w:tc>
          <w:tcPr>
            <w:tcW w:w="477" w:type="pct"/>
            <w:tcBorders>
              <w:top w:val="nil"/>
              <w:left w:val="single" w:sz="4" w:space="0" w:color="auto"/>
              <w:bottom w:val="nil"/>
              <w:right w:val="single" w:sz="4" w:space="0" w:color="auto"/>
            </w:tcBorders>
            <w:hideMark/>
          </w:tcPr>
          <w:p w14:paraId="42B7969B"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384" w:type="pct"/>
            <w:tcBorders>
              <w:top w:val="nil"/>
              <w:left w:val="single" w:sz="4" w:space="0" w:color="auto"/>
              <w:bottom w:val="nil"/>
              <w:right w:val="single" w:sz="4" w:space="0" w:color="auto"/>
            </w:tcBorders>
            <w:vAlign w:val="center"/>
          </w:tcPr>
          <w:p w14:paraId="1819A1BC" w14:textId="77777777" w:rsidR="00C40CCD" w:rsidRDefault="00C40CCD" w:rsidP="00C40CCD">
            <w:pPr>
              <w:tabs>
                <w:tab w:val="left" w:pos="720"/>
              </w:tabs>
              <w:spacing w:after="240"/>
              <w:jc w:val="center"/>
              <w:rPr>
                <w:sz w:val="16"/>
                <w:szCs w:val="16"/>
                <w:lang w:val="en-GB" w:eastAsia="en-US"/>
              </w:rPr>
            </w:pPr>
          </w:p>
        </w:tc>
        <w:tc>
          <w:tcPr>
            <w:tcW w:w="468" w:type="pct"/>
            <w:tcBorders>
              <w:top w:val="nil"/>
              <w:left w:val="single" w:sz="4" w:space="0" w:color="auto"/>
              <w:bottom w:val="nil"/>
              <w:right w:val="single" w:sz="4" w:space="0" w:color="auto"/>
            </w:tcBorders>
            <w:vAlign w:val="center"/>
          </w:tcPr>
          <w:p w14:paraId="2A5E7294" w14:textId="77777777" w:rsidR="00C40CCD" w:rsidRDefault="00C40CCD" w:rsidP="00C40CCD">
            <w:pPr>
              <w:tabs>
                <w:tab w:val="left" w:pos="720"/>
              </w:tabs>
              <w:spacing w:after="240"/>
              <w:jc w:val="center"/>
              <w:rPr>
                <w:sz w:val="16"/>
                <w:szCs w:val="16"/>
                <w:lang w:val="en-GB"/>
              </w:rPr>
            </w:pPr>
          </w:p>
        </w:tc>
        <w:tc>
          <w:tcPr>
            <w:tcW w:w="468" w:type="pct"/>
            <w:tcBorders>
              <w:top w:val="nil"/>
              <w:left w:val="single" w:sz="4" w:space="0" w:color="auto"/>
              <w:bottom w:val="nil"/>
              <w:right w:val="single" w:sz="4" w:space="0" w:color="auto"/>
            </w:tcBorders>
            <w:vAlign w:val="center"/>
          </w:tcPr>
          <w:p w14:paraId="045E63F9" w14:textId="77777777" w:rsidR="00C40CCD" w:rsidRDefault="00C40CCD" w:rsidP="00C40CCD">
            <w:pPr>
              <w:tabs>
                <w:tab w:val="left" w:pos="720"/>
              </w:tabs>
              <w:spacing w:after="240"/>
              <w:jc w:val="center"/>
              <w:rPr>
                <w:sz w:val="16"/>
                <w:szCs w:val="16"/>
                <w:lang w:val="en-GB"/>
              </w:rPr>
            </w:pPr>
          </w:p>
        </w:tc>
        <w:tc>
          <w:tcPr>
            <w:tcW w:w="372" w:type="pct"/>
            <w:tcBorders>
              <w:top w:val="nil"/>
              <w:left w:val="single" w:sz="4" w:space="0" w:color="auto"/>
              <w:bottom w:val="nil"/>
              <w:right w:val="single" w:sz="4" w:space="0" w:color="auto"/>
            </w:tcBorders>
            <w:vAlign w:val="center"/>
          </w:tcPr>
          <w:p w14:paraId="342DF085" w14:textId="77777777" w:rsidR="00C40CCD" w:rsidRDefault="00C40CCD" w:rsidP="00C40CCD">
            <w:pPr>
              <w:tabs>
                <w:tab w:val="left" w:pos="720"/>
              </w:tabs>
              <w:spacing w:after="240"/>
              <w:jc w:val="center"/>
              <w:rPr>
                <w:sz w:val="16"/>
                <w:szCs w:val="16"/>
                <w:lang w:val="en-GB"/>
              </w:rPr>
            </w:pPr>
          </w:p>
        </w:tc>
        <w:tc>
          <w:tcPr>
            <w:tcW w:w="468" w:type="pct"/>
            <w:tcBorders>
              <w:top w:val="nil"/>
              <w:left w:val="single" w:sz="4" w:space="0" w:color="auto"/>
              <w:bottom w:val="nil"/>
              <w:right w:val="single" w:sz="4" w:space="0" w:color="auto"/>
            </w:tcBorders>
            <w:vAlign w:val="center"/>
            <w:hideMark/>
          </w:tcPr>
          <w:p w14:paraId="6170E678" w14:textId="77777777" w:rsidR="00C40CCD" w:rsidRDefault="00C40CCD" w:rsidP="00C40CCD">
            <w:pPr>
              <w:tabs>
                <w:tab w:val="left" w:pos="720"/>
              </w:tabs>
              <w:spacing w:after="240"/>
              <w:jc w:val="center"/>
              <w:rPr>
                <w:i/>
                <w:sz w:val="16"/>
                <w:szCs w:val="16"/>
                <w:lang w:val="en-GB"/>
              </w:rPr>
            </w:pPr>
            <w:r>
              <w:rPr>
                <w:i/>
                <w:sz w:val="16"/>
                <w:szCs w:val="16"/>
                <w:lang w:val="en-GB"/>
              </w:rPr>
              <w:t>0.50</w:t>
            </w:r>
          </w:p>
        </w:tc>
        <w:tc>
          <w:tcPr>
            <w:tcW w:w="468" w:type="pct"/>
            <w:tcBorders>
              <w:top w:val="nil"/>
              <w:left w:val="single" w:sz="4" w:space="0" w:color="auto"/>
              <w:bottom w:val="nil"/>
              <w:right w:val="single" w:sz="4" w:space="0" w:color="auto"/>
            </w:tcBorders>
            <w:vAlign w:val="center"/>
            <w:hideMark/>
          </w:tcPr>
          <w:p w14:paraId="434686B9" w14:textId="77777777" w:rsidR="00C40CCD" w:rsidRDefault="00C40CCD" w:rsidP="00C40CCD">
            <w:pPr>
              <w:tabs>
                <w:tab w:val="left" w:pos="720"/>
              </w:tabs>
              <w:spacing w:after="240"/>
              <w:jc w:val="center"/>
              <w:rPr>
                <w:i/>
                <w:sz w:val="16"/>
                <w:szCs w:val="16"/>
                <w:lang w:val="en-GB"/>
              </w:rPr>
            </w:pPr>
            <w:r>
              <w:rPr>
                <w:i/>
                <w:sz w:val="16"/>
                <w:szCs w:val="16"/>
                <w:lang w:val="en-GB"/>
              </w:rPr>
              <w:t>0.5</w:t>
            </w:r>
          </w:p>
        </w:tc>
        <w:tc>
          <w:tcPr>
            <w:tcW w:w="384" w:type="pct"/>
            <w:tcBorders>
              <w:top w:val="nil"/>
              <w:left w:val="single" w:sz="4" w:space="0" w:color="auto"/>
              <w:bottom w:val="nil"/>
              <w:right w:val="single" w:sz="4" w:space="0" w:color="auto"/>
            </w:tcBorders>
            <w:vAlign w:val="center"/>
          </w:tcPr>
          <w:p w14:paraId="03AB4E16" w14:textId="77777777" w:rsidR="00C40CCD" w:rsidRDefault="00C40CCD" w:rsidP="00C40CCD">
            <w:pPr>
              <w:tabs>
                <w:tab w:val="left" w:pos="720"/>
              </w:tabs>
              <w:spacing w:after="240"/>
              <w:jc w:val="center"/>
              <w:rPr>
                <w:sz w:val="16"/>
                <w:szCs w:val="16"/>
                <w:lang w:val="en-GB"/>
              </w:rPr>
            </w:pPr>
          </w:p>
        </w:tc>
        <w:tc>
          <w:tcPr>
            <w:tcW w:w="372" w:type="pct"/>
            <w:tcBorders>
              <w:top w:val="nil"/>
              <w:left w:val="single" w:sz="4" w:space="0" w:color="auto"/>
              <w:bottom w:val="nil"/>
              <w:right w:val="single" w:sz="4" w:space="0" w:color="auto"/>
            </w:tcBorders>
            <w:vAlign w:val="center"/>
          </w:tcPr>
          <w:p w14:paraId="5DDF6487" w14:textId="77777777" w:rsidR="00C40CCD" w:rsidRDefault="00C40CCD" w:rsidP="00C40CCD">
            <w:pPr>
              <w:tabs>
                <w:tab w:val="left" w:pos="720"/>
              </w:tabs>
              <w:spacing w:after="240"/>
              <w:jc w:val="center"/>
              <w:rPr>
                <w:sz w:val="16"/>
                <w:szCs w:val="16"/>
                <w:lang w:val="en-GB"/>
              </w:rPr>
            </w:pPr>
          </w:p>
        </w:tc>
        <w:tc>
          <w:tcPr>
            <w:tcW w:w="384" w:type="pct"/>
            <w:tcBorders>
              <w:top w:val="nil"/>
              <w:left w:val="single" w:sz="4" w:space="0" w:color="auto"/>
              <w:bottom w:val="nil"/>
              <w:right w:val="single" w:sz="4" w:space="0" w:color="auto"/>
            </w:tcBorders>
            <w:vAlign w:val="center"/>
          </w:tcPr>
          <w:p w14:paraId="5E207445" w14:textId="77777777" w:rsidR="00C40CCD" w:rsidRDefault="00C40CCD" w:rsidP="00C40CCD">
            <w:pPr>
              <w:tabs>
                <w:tab w:val="left" w:pos="720"/>
              </w:tabs>
              <w:spacing w:after="240"/>
              <w:jc w:val="center"/>
              <w:rPr>
                <w:sz w:val="16"/>
                <w:szCs w:val="16"/>
                <w:lang w:val="en-GB"/>
              </w:rPr>
            </w:pPr>
          </w:p>
        </w:tc>
        <w:tc>
          <w:tcPr>
            <w:tcW w:w="372" w:type="pct"/>
            <w:tcBorders>
              <w:top w:val="nil"/>
              <w:left w:val="single" w:sz="4" w:space="0" w:color="auto"/>
              <w:bottom w:val="nil"/>
              <w:right w:val="single" w:sz="4" w:space="0" w:color="auto"/>
            </w:tcBorders>
            <w:vAlign w:val="center"/>
          </w:tcPr>
          <w:p w14:paraId="1E19641E" w14:textId="77777777" w:rsidR="00C40CCD" w:rsidRDefault="00C40CCD" w:rsidP="00C40CCD">
            <w:pPr>
              <w:tabs>
                <w:tab w:val="left" w:pos="720"/>
              </w:tabs>
              <w:spacing w:after="240"/>
              <w:jc w:val="center"/>
              <w:rPr>
                <w:sz w:val="16"/>
                <w:szCs w:val="16"/>
                <w:lang w:val="en-GB"/>
              </w:rPr>
            </w:pPr>
          </w:p>
        </w:tc>
        <w:tc>
          <w:tcPr>
            <w:tcW w:w="383" w:type="pct"/>
            <w:tcBorders>
              <w:top w:val="nil"/>
              <w:left w:val="single" w:sz="4" w:space="0" w:color="auto"/>
              <w:bottom w:val="nil"/>
              <w:right w:val="single" w:sz="4" w:space="0" w:color="auto"/>
            </w:tcBorders>
            <w:vAlign w:val="center"/>
          </w:tcPr>
          <w:p w14:paraId="4F229FB3" w14:textId="77777777" w:rsidR="00C40CCD" w:rsidRDefault="00C40CCD" w:rsidP="00C40CCD">
            <w:pPr>
              <w:tabs>
                <w:tab w:val="left" w:pos="720"/>
              </w:tabs>
              <w:spacing w:after="240"/>
              <w:jc w:val="center"/>
              <w:rPr>
                <w:sz w:val="16"/>
                <w:szCs w:val="16"/>
                <w:lang w:val="en-GB"/>
              </w:rPr>
            </w:pPr>
          </w:p>
        </w:tc>
      </w:tr>
      <w:tr w:rsidR="00C40CCD" w14:paraId="6728718E" w14:textId="77777777" w:rsidTr="002C2C79">
        <w:trPr>
          <w:trHeight w:hRule="exact" w:val="227"/>
        </w:trPr>
        <w:tc>
          <w:tcPr>
            <w:tcW w:w="477" w:type="pct"/>
            <w:tcBorders>
              <w:top w:val="nil"/>
              <w:left w:val="single" w:sz="4" w:space="0" w:color="auto"/>
              <w:bottom w:val="nil"/>
              <w:right w:val="single" w:sz="4" w:space="0" w:color="auto"/>
            </w:tcBorders>
            <w:hideMark/>
          </w:tcPr>
          <w:p w14:paraId="2FBCBD4B"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384" w:type="pct"/>
            <w:tcBorders>
              <w:top w:val="nil"/>
              <w:left w:val="single" w:sz="4" w:space="0" w:color="auto"/>
              <w:bottom w:val="nil"/>
              <w:right w:val="single" w:sz="4" w:space="0" w:color="auto"/>
            </w:tcBorders>
            <w:vAlign w:val="center"/>
          </w:tcPr>
          <w:p w14:paraId="76B6C015" w14:textId="77777777" w:rsidR="00C40CCD" w:rsidRDefault="00C40CCD" w:rsidP="00C40CCD">
            <w:pPr>
              <w:tabs>
                <w:tab w:val="left" w:pos="720"/>
              </w:tabs>
              <w:spacing w:after="240"/>
              <w:jc w:val="center"/>
              <w:rPr>
                <w:sz w:val="16"/>
                <w:szCs w:val="16"/>
                <w:lang w:val="en-GB" w:eastAsia="en-US"/>
              </w:rPr>
            </w:pPr>
          </w:p>
        </w:tc>
        <w:tc>
          <w:tcPr>
            <w:tcW w:w="468" w:type="pct"/>
            <w:tcBorders>
              <w:top w:val="nil"/>
              <w:left w:val="single" w:sz="4" w:space="0" w:color="auto"/>
              <w:bottom w:val="nil"/>
              <w:right w:val="single" w:sz="4" w:space="0" w:color="auto"/>
            </w:tcBorders>
            <w:vAlign w:val="center"/>
          </w:tcPr>
          <w:p w14:paraId="5BF3DDAA" w14:textId="77777777" w:rsidR="00C40CCD" w:rsidRDefault="00C40CCD" w:rsidP="00C40CCD">
            <w:pPr>
              <w:tabs>
                <w:tab w:val="left" w:pos="720"/>
              </w:tabs>
              <w:spacing w:after="240"/>
              <w:jc w:val="center"/>
              <w:rPr>
                <w:sz w:val="16"/>
                <w:szCs w:val="16"/>
                <w:lang w:val="en-GB"/>
              </w:rPr>
            </w:pPr>
          </w:p>
        </w:tc>
        <w:tc>
          <w:tcPr>
            <w:tcW w:w="468" w:type="pct"/>
            <w:tcBorders>
              <w:top w:val="nil"/>
              <w:left w:val="single" w:sz="4" w:space="0" w:color="auto"/>
              <w:bottom w:val="nil"/>
              <w:right w:val="single" w:sz="4" w:space="0" w:color="auto"/>
            </w:tcBorders>
            <w:vAlign w:val="center"/>
          </w:tcPr>
          <w:p w14:paraId="358B9C4C" w14:textId="77777777" w:rsidR="00C40CCD" w:rsidRDefault="00C40CCD" w:rsidP="00C40CCD">
            <w:pPr>
              <w:tabs>
                <w:tab w:val="left" w:pos="720"/>
              </w:tabs>
              <w:spacing w:after="240"/>
              <w:jc w:val="center"/>
              <w:rPr>
                <w:sz w:val="16"/>
                <w:szCs w:val="16"/>
                <w:lang w:val="en-GB"/>
              </w:rPr>
            </w:pPr>
          </w:p>
        </w:tc>
        <w:tc>
          <w:tcPr>
            <w:tcW w:w="372" w:type="pct"/>
            <w:tcBorders>
              <w:top w:val="nil"/>
              <w:left w:val="single" w:sz="4" w:space="0" w:color="auto"/>
              <w:bottom w:val="nil"/>
              <w:right w:val="single" w:sz="4" w:space="0" w:color="auto"/>
            </w:tcBorders>
            <w:vAlign w:val="center"/>
          </w:tcPr>
          <w:p w14:paraId="47F7EBC5" w14:textId="77777777" w:rsidR="00C40CCD" w:rsidRDefault="00C40CCD" w:rsidP="00C40CCD">
            <w:pPr>
              <w:tabs>
                <w:tab w:val="left" w:pos="720"/>
              </w:tabs>
              <w:spacing w:after="240"/>
              <w:jc w:val="center"/>
              <w:rPr>
                <w:sz w:val="16"/>
                <w:szCs w:val="16"/>
                <w:lang w:val="en-GB"/>
              </w:rPr>
            </w:pPr>
          </w:p>
        </w:tc>
        <w:tc>
          <w:tcPr>
            <w:tcW w:w="468" w:type="pct"/>
            <w:tcBorders>
              <w:top w:val="nil"/>
              <w:left w:val="single" w:sz="4" w:space="0" w:color="auto"/>
              <w:bottom w:val="nil"/>
              <w:right w:val="single" w:sz="4" w:space="0" w:color="auto"/>
            </w:tcBorders>
            <w:vAlign w:val="center"/>
            <w:hideMark/>
          </w:tcPr>
          <w:p w14:paraId="0D1CCE72" w14:textId="77777777" w:rsidR="00C40CCD" w:rsidRDefault="00C40CCD" w:rsidP="00C40CCD">
            <w:pPr>
              <w:tabs>
                <w:tab w:val="left" w:pos="720"/>
              </w:tabs>
              <w:spacing w:after="240"/>
              <w:jc w:val="center"/>
              <w:rPr>
                <w:i/>
                <w:sz w:val="16"/>
                <w:szCs w:val="16"/>
                <w:lang w:val="en-GB"/>
              </w:rPr>
            </w:pPr>
            <w:r>
              <w:rPr>
                <w:i/>
                <w:sz w:val="16"/>
                <w:szCs w:val="16"/>
                <w:lang w:val="en-GB"/>
              </w:rPr>
              <w:t>0.50</w:t>
            </w:r>
          </w:p>
        </w:tc>
        <w:tc>
          <w:tcPr>
            <w:tcW w:w="468" w:type="pct"/>
            <w:tcBorders>
              <w:top w:val="nil"/>
              <w:left w:val="single" w:sz="4" w:space="0" w:color="auto"/>
              <w:bottom w:val="nil"/>
              <w:right w:val="single" w:sz="4" w:space="0" w:color="auto"/>
            </w:tcBorders>
            <w:vAlign w:val="center"/>
            <w:hideMark/>
          </w:tcPr>
          <w:p w14:paraId="252891C8" w14:textId="77777777" w:rsidR="00C40CCD" w:rsidRDefault="00C40CCD" w:rsidP="00C40CCD">
            <w:pPr>
              <w:tabs>
                <w:tab w:val="left" w:pos="720"/>
              </w:tabs>
              <w:spacing w:after="240"/>
              <w:jc w:val="center"/>
              <w:rPr>
                <w:sz w:val="16"/>
                <w:szCs w:val="16"/>
                <w:lang w:val="en-GB"/>
              </w:rPr>
            </w:pPr>
            <w:r>
              <w:rPr>
                <w:sz w:val="16"/>
                <w:szCs w:val="16"/>
                <w:lang w:val="en-GB"/>
              </w:rPr>
              <w:t>1.19</w:t>
            </w:r>
          </w:p>
        </w:tc>
        <w:tc>
          <w:tcPr>
            <w:tcW w:w="384" w:type="pct"/>
            <w:tcBorders>
              <w:top w:val="nil"/>
              <w:left w:val="single" w:sz="4" w:space="0" w:color="auto"/>
              <w:bottom w:val="nil"/>
              <w:right w:val="single" w:sz="4" w:space="0" w:color="auto"/>
            </w:tcBorders>
            <w:vAlign w:val="center"/>
          </w:tcPr>
          <w:p w14:paraId="206D5922" w14:textId="77777777" w:rsidR="00C40CCD" w:rsidRDefault="00C40CCD" w:rsidP="00C40CCD">
            <w:pPr>
              <w:tabs>
                <w:tab w:val="left" w:pos="720"/>
              </w:tabs>
              <w:spacing w:after="240"/>
              <w:jc w:val="center"/>
              <w:rPr>
                <w:sz w:val="16"/>
                <w:szCs w:val="16"/>
                <w:lang w:val="en-GB"/>
              </w:rPr>
            </w:pPr>
          </w:p>
        </w:tc>
        <w:tc>
          <w:tcPr>
            <w:tcW w:w="372" w:type="pct"/>
            <w:tcBorders>
              <w:top w:val="nil"/>
              <w:left w:val="single" w:sz="4" w:space="0" w:color="auto"/>
              <w:bottom w:val="nil"/>
              <w:right w:val="single" w:sz="4" w:space="0" w:color="auto"/>
            </w:tcBorders>
            <w:vAlign w:val="center"/>
          </w:tcPr>
          <w:p w14:paraId="1E013F07" w14:textId="77777777" w:rsidR="00C40CCD" w:rsidRDefault="00C40CCD" w:rsidP="00C40CCD">
            <w:pPr>
              <w:tabs>
                <w:tab w:val="left" w:pos="720"/>
              </w:tabs>
              <w:spacing w:after="240"/>
              <w:jc w:val="center"/>
              <w:rPr>
                <w:sz w:val="16"/>
                <w:szCs w:val="16"/>
                <w:lang w:val="en-GB"/>
              </w:rPr>
            </w:pPr>
          </w:p>
        </w:tc>
        <w:tc>
          <w:tcPr>
            <w:tcW w:w="384" w:type="pct"/>
            <w:tcBorders>
              <w:top w:val="nil"/>
              <w:left w:val="single" w:sz="4" w:space="0" w:color="auto"/>
              <w:bottom w:val="nil"/>
              <w:right w:val="single" w:sz="4" w:space="0" w:color="auto"/>
            </w:tcBorders>
            <w:vAlign w:val="center"/>
          </w:tcPr>
          <w:p w14:paraId="30DBA292" w14:textId="77777777" w:rsidR="00C40CCD" w:rsidRDefault="00C40CCD" w:rsidP="00C40CCD">
            <w:pPr>
              <w:tabs>
                <w:tab w:val="left" w:pos="720"/>
              </w:tabs>
              <w:spacing w:after="240"/>
              <w:jc w:val="center"/>
              <w:rPr>
                <w:sz w:val="16"/>
                <w:szCs w:val="16"/>
                <w:lang w:val="en-GB"/>
              </w:rPr>
            </w:pPr>
          </w:p>
        </w:tc>
        <w:tc>
          <w:tcPr>
            <w:tcW w:w="372" w:type="pct"/>
            <w:tcBorders>
              <w:top w:val="nil"/>
              <w:left w:val="single" w:sz="4" w:space="0" w:color="auto"/>
              <w:bottom w:val="nil"/>
              <w:right w:val="single" w:sz="4" w:space="0" w:color="auto"/>
            </w:tcBorders>
            <w:vAlign w:val="center"/>
          </w:tcPr>
          <w:p w14:paraId="74F88943" w14:textId="77777777" w:rsidR="00C40CCD" w:rsidRDefault="00C40CCD" w:rsidP="00C40CCD">
            <w:pPr>
              <w:tabs>
                <w:tab w:val="left" w:pos="720"/>
              </w:tabs>
              <w:spacing w:after="240"/>
              <w:jc w:val="center"/>
              <w:rPr>
                <w:sz w:val="16"/>
                <w:szCs w:val="16"/>
                <w:lang w:val="en-GB"/>
              </w:rPr>
            </w:pPr>
          </w:p>
        </w:tc>
        <w:tc>
          <w:tcPr>
            <w:tcW w:w="383" w:type="pct"/>
            <w:tcBorders>
              <w:top w:val="nil"/>
              <w:left w:val="single" w:sz="4" w:space="0" w:color="auto"/>
              <w:bottom w:val="nil"/>
              <w:right w:val="single" w:sz="4" w:space="0" w:color="auto"/>
            </w:tcBorders>
            <w:vAlign w:val="center"/>
          </w:tcPr>
          <w:p w14:paraId="7DB6C174" w14:textId="77777777" w:rsidR="00C40CCD" w:rsidRDefault="00C40CCD" w:rsidP="00C40CCD">
            <w:pPr>
              <w:tabs>
                <w:tab w:val="left" w:pos="720"/>
              </w:tabs>
              <w:spacing w:after="240"/>
              <w:jc w:val="center"/>
              <w:rPr>
                <w:sz w:val="16"/>
                <w:szCs w:val="16"/>
                <w:lang w:val="en-GB"/>
              </w:rPr>
            </w:pPr>
          </w:p>
        </w:tc>
      </w:tr>
      <w:tr w:rsidR="00C40CCD" w14:paraId="6950353C" w14:textId="77777777" w:rsidTr="002C2C79">
        <w:trPr>
          <w:trHeight w:hRule="exact" w:val="227"/>
        </w:trPr>
        <w:tc>
          <w:tcPr>
            <w:tcW w:w="477" w:type="pct"/>
            <w:tcBorders>
              <w:top w:val="nil"/>
              <w:left w:val="single" w:sz="4" w:space="0" w:color="auto"/>
              <w:bottom w:val="single" w:sz="4" w:space="0" w:color="auto"/>
              <w:right w:val="single" w:sz="4" w:space="0" w:color="auto"/>
            </w:tcBorders>
            <w:vAlign w:val="center"/>
            <w:hideMark/>
          </w:tcPr>
          <w:p w14:paraId="15993C84" w14:textId="77777777" w:rsidR="00C40CCD" w:rsidRDefault="00C40CCD" w:rsidP="00C40CCD">
            <w:pPr>
              <w:tabs>
                <w:tab w:val="left" w:pos="720"/>
              </w:tabs>
              <w:spacing w:after="240"/>
              <w:rPr>
                <w:sz w:val="16"/>
                <w:szCs w:val="16"/>
                <w:lang w:val="en-GB"/>
              </w:rPr>
            </w:pPr>
            <w:r>
              <w:rPr>
                <w:sz w:val="16"/>
                <w:szCs w:val="16"/>
                <w:lang w:val="en-GB"/>
              </w:rPr>
              <w:t>TOTAL</w:t>
            </w:r>
          </w:p>
        </w:tc>
        <w:tc>
          <w:tcPr>
            <w:tcW w:w="384" w:type="pct"/>
            <w:tcBorders>
              <w:top w:val="nil"/>
              <w:left w:val="single" w:sz="4" w:space="0" w:color="auto"/>
              <w:bottom w:val="single" w:sz="4" w:space="0" w:color="auto"/>
              <w:right w:val="single" w:sz="4" w:space="0" w:color="auto"/>
            </w:tcBorders>
            <w:vAlign w:val="center"/>
          </w:tcPr>
          <w:p w14:paraId="32B344F5" w14:textId="77777777" w:rsidR="00C40CCD" w:rsidRDefault="00C40CCD" w:rsidP="00C40CCD">
            <w:pPr>
              <w:tabs>
                <w:tab w:val="left" w:pos="720"/>
              </w:tabs>
              <w:spacing w:after="240"/>
              <w:jc w:val="center"/>
              <w:rPr>
                <w:sz w:val="16"/>
                <w:szCs w:val="16"/>
                <w:lang w:val="en-GB"/>
              </w:rPr>
            </w:pPr>
          </w:p>
        </w:tc>
        <w:tc>
          <w:tcPr>
            <w:tcW w:w="468" w:type="pct"/>
            <w:tcBorders>
              <w:top w:val="nil"/>
              <w:left w:val="single" w:sz="4" w:space="0" w:color="auto"/>
              <w:bottom w:val="single" w:sz="4" w:space="0" w:color="auto"/>
              <w:right w:val="single" w:sz="4" w:space="0" w:color="auto"/>
            </w:tcBorders>
            <w:vAlign w:val="center"/>
          </w:tcPr>
          <w:p w14:paraId="22693CE7" w14:textId="77777777" w:rsidR="00C40CCD" w:rsidRDefault="00C40CCD" w:rsidP="00C40CCD">
            <w:pPr>
              <w:tabs>
                <w:tab w:val="left" w:pos="720"/>
              </w:tabs>
              <w:spacing w:after="240"/>
              <w:jc w:val="center"/>
              <w:rPr>
                <w:sz w:val="16"/>
                <w:szCs w:val="16"/>
                <w:lang w:val="en-GB"/>
              </w:rPr>
            </w:pPr>
          </w:p>
        </w:tc>
        <w:tc>
          <w:tcPr>
            <w:tcW w:w="468" w:type="pct"/>
            <w:tcBorders>
              <w:top w:val="nil"/>
              <w:left w:val="single" w:sz="4" w:space="0" w:color="auto"/>
              <w:bottom w:val="single" w:sz="4" w:space="0" w:color="auto"/>
              <w:right w:val="single" w:sz="4" w:space="0" w:color="auto"/>
            </w:tcBorders>
            <w:vAlign w:val="center"/>
          </w:tcPr>
          <w:p w14:paraId="3A5231DA" w14:textId="77777777" w:rsidR="00C40CCD" w:rsidRDefault="00C40CCD" w:rsidP="00C40CCD">
            <w:pPr>
              <w:tabs>
                <w:tab w:val="left" w:pos="720"/>
              </w:tabs>
              <w:spacing w:after="240"/>
              <w:jc w:val="center"/>
              <w:rPr>
                <w:sz w:val="16"/>
                <w:szCs w:val="16"/>
                <w:lang w:val="en-GB"/>
              </w:rPr>
            </w:pPr>
          </w:p>
        </w:tc>
        <w:tc>
          <w:tcPr>
            <w:tcW w:w="372" w:type="pct"/>
            <w:tcBorders>
              <w:top w:val="nil"/>
              <w:left w:val="single" w:sz="4" w:space="0" w:color="auto"/>
              <w:bottom w:val="single" w:sz="4" w:space="0" w:color="auto"/>
              <w:right w:val="single" w:sz="4" w:space="0" w:color="auto"/>
            </w:tcBorders>
            <w:vAlign w:val="center"/>
          </w:tcPr>
          <w:p w14:paraId="7E4F3A0E" w14:textId="77777777" w:rsidR="00C40CCD" w:rsidRDefault="00C40CCD" w:rsidP="00C40CCD">
            <w:pPr>
              <w:tabs>
                <w:tab w:val="left" w:pos="720"/>
              </w:tabs>
              <w:spacing w:after="240"/>
              <w:jc w:val="center"/>
              <w:rPr>
                <w:sz w:val="16"/>
                <w:szCs w:val="16"/>
                <w:lang w:val="en-GB"/>
              </w:rPr>
            </w:pPr>
          </w:p>
        </w:tc>
        <w:tc>
          <w:tcPr>
            <w:tcW w:w="468" w:type="pct"/>
            <w:tcBorders>
              <w:top w:val="nil"/>
              <w:left w:val="single" w:sz="4" w:space="0" w:color="auto"/>
              <w:bottom w:val="single" w:sz="4" w:space="0" w:color="auto"/>
              <w:right w:val="single" w:sz="4" w:space="0" w:color="auto"/>
            </w:tcBorders>
            <w:vAlign w:val="center"/>
            <w:hideMark/>
          </w:tcPr>
          <w:p w14:paraId="40731E53" w14:textId="77777777" w:rsidR="00C40CCD" w:rsidRDefault="00C40CCD" w:rsidP="00C40CCD">
            <w:pPr>
              <w:tabs>
                <w:tab w:val="left" w:pos="720"/>
              </w:tabs>
              <w:spacing w:after="240"/>
              <w:jc w:val="center"/>
              <w:rPr>
                <w:sz w:val="16"/>
                <w:szCs w:val="16"/>
                <w:lang w:val="en-GB"/>
              </w:rPr>
            </w:pPr>
            <w:r>
              <w:rPr>
                <w:sz w:val="16"/>
                <w:szCs w:val="16"/>
                <w:lang w:val="en-GB"/>
              </w:rPr>
              <w:t>1.5</w:t>
            </w:r>
          </w:p>
        </w:tc>
        <w:tc>
          <w:tcPr>
            <w:tcW w:w="468" w:type="pct"/>
            <w:tcBorders>
              <w:top w:val="nil"/>
              <w:left w:val="single" w:sz="4" w:space="0" w:color="auto"/>
              <w:bottom w:val="single" w:sz="4" w:space="0" w:color="auto"/>
              <w:right w:val="single" w:sz="4" w:space="0" w:color="auto"/>
            </w:tcBorders>
            <w:vAlign w:val="center"/>
            <w:hideMark/>
          </w:tcPr>
          <w:p w14:paraId="1B5F3E15" w14:textId="77777777" w:rsidR="00C40CCD" w:rsidRDefault="00C40CCD" w:rsidP="00C40CCD">
            <w:pPr>
              <w:tabs>
                <w:tab w:val="left" w:pos="720"/>
              </w:tabs>
              <w:spacing w:after="240"/>
              <w:jc w:val="center"/>
              <w:rPr>
                <w:sz w:val="16"/>
                <w:szCs w:val="16"/>
                <w:lang w:val="en-GB"/>
              </w:rPr>
            </w:pPr>
            <w:r>
              <w:rPr>
                <w:sz w:val="16"/>
                <w:szCs w:val="16"/>
                <w:lang w:val="en-GB"/>
              </w:rPr>
              <w:t>2.19</w:t>
            </w:r>
          </w:p>
        </w:tc>
        <w:tc>
          <w:tcPr>
            <w:tcW w:w="384" w:type="pct"/>
            <w:tcBorders>
              <w:top w:val="nil"/>
              <w:left w:val="single" w:sz="4" w:space="0" w:color="auto"/>
              <w:bottom w:val="single" w:sz="4" w:space="0" w:color="auto"/>
              <w:right w:val="single" w:sz="4" w:space="0" w:color="auto"/>
            </w:tcBorders>
            <w:vAlign w:val="center"/>
          </w:tcPr>
          <w:p w14:paraId="2FDD5CA2" w14:textId="77777777" w:rsidR="00C40CCD" w:rsidRDefault="00C40CCD" w:rsidP="00C40CCD">
            <w:pPr>
              <w:tabs>
                <w:tab w:val="left" w:pos="720"/>
              </w:tabs>
              <w:spacing w:after="240"/>
              <w:jc w:val="center"/>
              <w:rPr>
                <w:sz w:val="16"/>
                <w:szCs w:val="16"/>
                <w:lang w:val="en-GB"/>
              </w:rPr>
            </w:pPr>
          </w:p>
        </w:tc>
        <w:tc>
          <w:tcPr>
            <w:tcW w:w="372" w:type="pct"/>
            <w:tcBorders>
              <w:top w:val="nil"/>
              <w:left w:val="single" w:sz="4" w:space="0" w:color="auto"/>
              <w:bottom w:val="single" w:sz="4" w:space="0" w:color="auto"/>
              <w:right w:val="single" w:sz="4" w:space="0" w:color="auto"/>
            </w:tcBorders>
            <w:vAlign w:val="center"/>
          </w:tcPr>
          <w:p w14:paraId="5A3784BF" w14:textId="77777777" w:rsidR="00C40CCD" w:rsidRDefault="00C40CCD" w:rsidP="00C40CCD">
            <w:pPr>
              <w:tabs>
                <w:tab w:val="left" w:pos="720"/>
              </w:tabs>
              <w:spacing w:after="240"/>
              <w:jc w:val="center"/>
              <w:rPr>
                <w:sz w:val="16"/>
                <w:szCs w:val="16"/>
                <w:lang w:val="en-GB"/>
              </w:rPr>
            </w:pPr>
          </w:p>
        </w:tc>
        <w:tc>
          <w:tcPr>
            <w:tcW w:w="384" w:type="pct"/>
            <w:tcBorders>
              <w:top w:val="nil"/>
              <w:left w:val="single" w:sz="4" w:space="0" w:color="auto"/>
              <w:bottom w:val="single" w:sz="4" w:space="0" w:color="auto"/>
              <w:right w:val="single" w:sz="4" w:space="0" w:color="auto"/>
            </w:tcBorders>
            <w:vAlign w:val="center"/>
          </w:tcPr>
          <w:p w14:paraId="1EEC81AF" w14:textId="77777777" w:rsidR="00C40CCD" w:rsidRDefault="00C40CCD" w:rsidP="00C40CCD">
            <w:pPr>
              <w:tabs>
                <w:tab w:val="left" w:pos="720"/>
              </w:tabs>
              <w:spacing w:after="240"/>
              <w:jc w:val="center"/>
              <w:rPr>
                <w:sz w:val="16"/>
                <w:szCs w:val="16"/>
                <w:lang w:val="en-GB"/>
              </w:rPr>
            </w:pPr>
          </w:p>
        </w:tc>
        <w:tc>
          <w:tcPr>
            <w:tcW w:w="372" w:type="pct"/>
            <w:tcBorders>
              <w:top w:val="nil"/>
              <w:left w:val="single" w:sz="4" w:space="0" w:color="auto"/>
              <w:bottom w:val="single" w:sz="4" w:space="0" w:color="auto"/>
              <w:right w:val="single" w:sz="4" w:space="0" w:color="auto"/>
            </w:tcBorders>
            <w:vAlign w:val="center"/>
          </w:tcPr>
          <w:p w14:paraId="7237D86F" w14:textId="77777777" w:rsidR="00C40CCD" w:rsidRDefault="00C40CCD" w:rsidP="00C40CCD">
            <w:pPr>
              <w:tabs>
                <w:tab w:val="left" w:pos="720"/>
              </w:tabs>
              <w:spacing w:after="240"/>
              <w:jc w:val="center"/>
              <w:rPr>
                <w:sz w:val="16"/>
                <w:szCs w:val="16"/>
                <w:lang w:val="en-GB"/>
              </w:rPr>
            </w:pPr>
          </w:p>
        </w:tc>
        <w:tc>
          <w:tcPr>
            <w:tcW w:w="383" w:type="pct"/>
            <w:tcBorders>
              <w:top w:val="nil"/>
              <w:left w:val="single" w:sz="4" w:space="0" w:color="auto"/>
              <w:bottom w:val="single" w:sz="4" w:space="0" w:color="auto"/>
              <w:right w:val="single" w:sz="4" w:space="0" w:color="auto"/>
            </w:tcBorders>
            <w:vAlign w:val="center"/>
          </w:tcPr>
          <w:p w14:paraId="63770D90" w14:textId="77777777" w:rsidR="00C40CCD" w:rsidRDefault="00C40CCD" w:rsidP="00C40CCD">
            <w:pPr>
              <w:tabs>
                <w:tab w:val="left" w:pos="720"/>
              </w:tabs>
              <w:spacing w:after="240"/>
              <w:jc w:val="center"/>
              <w:rPr>
                <w:sz w:val="16"/>
                <w:szCs w:val="16"/>
                <w:lang w:val="en-GB"/>
              </w:rPr>
            </w:pPr>
          </w:p>
        </w:tc>
      </w:tr>
      <w:tr w:rsidR="00C40CCD" w14:paraId="2779D8F1"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14:paraId="45173C87" w14:textId="77777777" w:rsidR="00C40CCD" w:rsidRDefault="00C40CCD" w:rsidP="00C40CCD">
            <w:pPr>
              <w:tabs>
                <w:tab w:val="left" w:pos="720"/>
              </w:tabs>
              <w:spacing w:after="240"/>
              <w:jc w:val="center"/>
              <w:rPr>
                <w:sz w:val="16"/>
                <w:szCs w:val="16"/>
                <w:lang w:val="en-GB"/>
              </w:rPr>
            </w:pPr>
            <w:r>
              <w:rPr>
                <w:sz w:val="16"/>
                <w:szCs w:val="16"/>
                <w:lang w:val="en-GB"/>
              </w:rPr>
              <w:t>Outer 2 - coverall (µg/sample)</w:t>
            </w:r>
          </w:p>
        </w:tc>
      </w:tr>
      <w:tr w:rsidR="00C40CCD" w14:paraId="1F79EAA3" w14:textId="77777777" w:rsidTr="002C2C79">
        <w:trPr>
          <w:trHeight w:hRule="exact" w:val="227"/>
        </w:trPr>
        <w:tc>
          <w:tcPr>
            <w:tcW w:w="477" w:type="pct"/>
            <w:tcBorders>
              <w:top w:val="single" w:sz="4" w:space="0" w:color="auto"/>
              <w:left w:val="single" w:sz="4" w:space="0" w:color="auto"/>
              <w:bottom w:val="nil"/>
              <w:right w:val="single" w:sz="4" w:space="0" w:color="auto"/>
            </w:tcBorders>
            <w:hideMark/>
          </w:tcPr>
          <w:p w14:paraId="08845D7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384" w:type="pct"/>
            <w:tcBorders>
              <w:top w:val="single" w:sz="4" w:space="0" w:color="auto"/>
              <w:left w:val="single" w:sz="4" w:space="0" w:color="auto"/>
              <w:bottom w:val="nil"/>
              <w:right w:val="single" w:sz="4" w:space="0" w:color="auto"/>
            </w:tcBorders>
            <w:hideMark/>
          </w:tcPr>
          <w:p w14:paraId="59031FE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single" w:sz="4" w:space="0" w:color="auto"/>
              <w:left w:val="single" w:sz="4" w:space="0" w:color="auto"/>
              <w:bottom w:val="nil"/>
              <w:right w:val="single" w:sz="4" w:space="0" w:color="auto"/>
            </w:tcBorders>
            <w:hideMark/>
          </w:tcPr>
          <w:p w14:paraId="67EBFA8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242.26</w:t>
            </w:r>
          </w:p>
        </w:tc>
        <w:tc>
          <w:tcPr>
            <w:tcW w:w="468" w:type="pct"/>
            <w:tcBorders>
              <w:top w:val="single" w:sz="4" w:space="0" w:color="auto"/>
              <w:left w:val="single" w:sz="4" w:space="0" w:color="auto"/>
              <w:bottom w:val="nil"/>
              <w:right w:val="single" w:sz="4" w:space="0" w:color="auto"/>
            </w:tcBorders>
            <w:hideMark/>
          </w:tcPr>
          <w:p w14:paraId="62F6A81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single" w:sz="4" w:space="0" w:color="auto"/>
              <w:left w:val="single" w:sz="4" w:space="0" w:color="auto"/>
              <w:bottom w:val="nil"/>
              <w:right w:val="single" w:sz="4" w:space="0" w:color="auto"/>
            </w:tcBorders>
            <w:hideMark/>
          </w:tcPr>
          <w:p w14:paraId="2B9B6A2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single" w:sz="4" w:space="0" w:color="auto"/>
              <w:left w:val="single" w:sz="4" w:space="0" w:color="auto"/>
              <w:bottom w:val="nil"/>
              <w:right w:val="single" w:sz="4" w:space="0" w:color="auto"/>
            </w:tcBorders>
            <w:hideMark/>
          </w:tcPr>
          <w:p w14:paraId="04440DF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single" w:sz="4" w:space="0" w:color="auto"/>
              <w:left w:val="single" w:sz="4" w:space="0" w:color="auto"/>
              <w:bottom w:val="nil"/>
              <w:right w:val="single" w:sz="4" w:space="0" w:color="auto"/>
            </w:tcBorders>
            <w:hideMark/>
          </w:tcPr>
          <w:p w14:paraId="41D7C41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single" w:sz="4" w:space="0" w:color="auto"/>
              <w:left w:val="single" w:sz="4" w:space="0" w:color="auto"/>
              <w:bottom w:val="nil"/>
              <w:right w:val="single" w:sz="4" w:space="0" w:color="auto"/>
            </w:tcBorders>
            <w:hideMark/>
          </w:tcPr>
          <w:p w14:paraId="0D8ABBF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single" w:sz="4" w:space="0" w:color="auto"/>
              <w:left w:val="single" w:sz="4" w:space="0" w:color="auto"/>
              <w:bottom w:val="nil"/>
              <w:right w:val="single" w:sz="4" w:space="0" w:color="auto"/>
            </w:tcBorders>
            <w:hideMark/>
          </w:tcPr>
          <w:p w14:paraId="1E5AA8A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single" w:sz="4" w:space="0" w:color="auto"/>
              <w:left w:val="single" w:sz="4" w:space="0" w:color="auto"/>
              <w:bottom w:val="nil"/>
              <w:right w:val="single" w:sz="4" w:space="0" w:color="auto"/>
            </w:tcBorders>
            <w:hideMark/>
          </w:tcPr>
          <w:p w14:paraId="170432E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single" w:sz="4" w:space="0" w:color="auto"/>
              <w:left w:val="single" w:sz="4" w:space="0" w:color="auto"/>
              <w:bottom w:val="nil"/>
              <w:right w:val="single" w:sz="4" w:space="0" w:color="auto"/>
            </w:tcBorders>
            <w:hideMark/>
          </w:tcPr>
          <w:p w14:paraId="1720CE6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3" w:type="pct"/>
            <w:tcBorders>
              <w:top w:val="single" w:sz="4" w:space="0" w:color="auto"/>
              <w:left w:val="single" w:sz="4" w:space="0" w:color="auto"/>
              <w:bottom w:val="nil"/>
              <w:right w:val="single" w:sz="4" w:space="0" w:color="auto"/>
            </w:tcBorders>
            <w:hideMark/>
          </w:tcPr>
          <w:p w14:paraId="609A6DF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59692B1F" w14:textId="77777777" w:rsidTr="002C2C79">
        <w:trPr>
          <w:trHeight w:hRule="exact" w:val="227"/>
        </w:trPr>
        <w:tc>
          <w:tcPr>
            <w:tcW w:w="477" w:type="pct"/>
            <w:tcBorders>
              <w:top w:val="nil"/>
              <w:left w:val="single" w:sz="4" w:space="0" w:color="auto"/>
              <w:bottom w:val="nil"/>
              <w:right w:val="single" w:sz="4" w:space="0" w:color="auto"/>
            </w:tcBorders>
            <w:hideMark/>
          </w:tcPr>
          <w:p w14:paraId="232B2863"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384" w:type="pct"/>
            <w:tcBorders>
              <w:top w:val="nil"/>
              <w:left w:val="single" w:sz="4" w:space="0" w:color="auto"/>
              <w:bottom w:val="nil"/>
              <w:right w:val="single" w:sz="4" w:space="0" w:color="auto"/>
            </w:tcBorders>
            <w:hideMark/>
          </w:tcPr>
          <w:p w14:paraId="49B9282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5F45E68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45.59</w:t>
            </w:r>
          </w:p>
        </w:tc>
        <w:tc>
          <w:tcPr>
            <w:tcW w:w="468" w:type="pct"/>
            <w:tcBorders>
              <w:top w:val="nil"/>
              <w:left w:val="single" w:sz="4" w:space="0" w:color="auto"/>
              <w:bottom w:val="nil"/>
              <w:right w:val="single" w:sz="4" w:space="0" w:color="auto"/>
            </w:tcBorders>
            <w:hideMark/>
          </w:tcPr>
          <w:p w14:paraId="17AA007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11.60</w:t>
            </w:r>
          </w:p>
        </w:tc>
        <w:tc>
          <w:tcPr>
            <w:tcW w:w="372" w:type="pct"/>
            <w:tcBorders>
              <w:top w:val="nil"/>
              <w:left w:val="single" w:sz="4" w:space="0" w:color="auto"/>
              <w:bottom w:val="nil"/>
              <w:right w:val="single" w:sz="4" w:space="0" w:color="auto"/>
            </w:tcBorders>
            <w:hideMark/>
          </w:tcPr>
          <w:p w14:paraId="6FE0C83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1D6EEBC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4357476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nil"/>
              <w:left w:val="single" w:sz="4" w:space="0" w:color="auto"/>
              <w:bottom w:val="nil"/>
              <w:right w:val="single" w:sz="4" w:space="0" w:color="auto"/>
            </w:tcBorders>
            <w:hideMark/>
          </w:tcPr>
          <w:p w14:paraId="065BBAD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081AFA2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nil"/>
              <w:left w:val="single" w:sz="4" w:space="0" w:color="auto"/>
              <w:bottom w:val="nil"/>
              <w:right w:val="single" w:sz="4" w:space="0" w:color="auto"/>
            </w:tcBorders>
            <w:hideMark/>
          </w:tcPr>
          <w:p w14:paraId="0DFBB1A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0BDAA3A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3" w:type="pct"/>
            <w:tcBorders>
              <w:top w:val="nil"/>
              <w:left w:val="single" w:sz="4" w:space="0" w:color="auto"/>
              <w:bottom w:val="nil"/>
              <w:right w:val="single" w:sz="4" w:space="0" w:color="auto"/>
            </w:tcBorders>
            <w:hideMark/>
          </w:tcPr>
          <w:p w14:paraId="5DC493D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3871CB01" w14:textId="77777777" w:rsidTr="002C2C79">
        <w:trPr>
          <w:trHeight w:hRule="exact" w:val="227"/>
        </w:trPr>
        <w:tc>
          <w:tcPr>
            <w:tcW w:w="477" w:type="pct"/>
            <w:tcBorders>
              <w:top w:val="nil"/>
              <w:left w:val="single" w:sz="4" w:space="0" w:color="auto"/>
              <w:bottom w:val="nil"/>
              <w:right w:val="single" w:sz="4" w:space="0" w:color="auto"/>
            </w:tcBorders>
            <w:hideMark/>
          </w:tcPr>
          <w:p w14:paraId="32A83A0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384" w:type="pct"/>
            <w:tcBorders>
              <w:top w:val="nil"/>
              <w:left w:val="single" w:sz="4" w:space="0" w:color="auto"/>
              <w:bottom w:val="nil"/>
              <w:right w:val="single" w:sz="4" w:space="0" w:color="auto"/>
            </w:tcBorders>
            <w:hideMark/>
          </w:tcPr>
          <w:p w14:paraId="7AC7CCE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5E0BAA8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243.36</w:t>
            </w:r>
          </w:p>
        </w:tc>
        <w:tc>
          <w:tcPr>
            <w:tcW w:w="468" w:type="pct"/>
            <w:tcBorders>
              <w:top w:val="nil"/>
              <w:left w:val="single" w:sz="4" w:space="0" w:color="auto"/>
              <w:bottom w:val="nil"/>
              <w:right w:val="single" w:sz="4" w:space="0" w:color="auto"/>
            </w:tcBorders>
            <w:hideMark/>
          </w:tcPr>
          <w:p w14:paraId="0098FDE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0850E44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22533AF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6E09BE4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nil"/>
              <w:left w:val="single" w:sz="4" w:space="0" w:color="auto"/>
              <w:bottom w:val="nil"/>
              <w:right w:val="single" w:sz="4" w:space="0" w:color="auto"/>
            </w:tcBorders>
            <w:hideMark/>
          </w:tcPr>
          <w:p w14:paraId="06D68AB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6F95798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nil"/>
              <w:left w:val="single" w:sz="4" w:space="0" w:color="auto"/>
              <w:bottom w:val="nil"/>
              <w:right w:val="single" w:sz="4" w:space="0" w:color="auto"/>
            </w:tcBorders>
            <w:hideMark/>
          </w:tcPr>
          <w:p w14:paraId="54634BF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00651C9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3" w:type="pct"/>
            <w:tcBorders>
              <w:top w:val="nil"/>
              <w:left w:val="single" w:sz="4" w:space="0" w:color="auto"/>
              <w:bottom w:val="nil"/>
              <w:right w:val="single" w:sz="4" w:space="0" w:color="auto"/>
            </w:tcBorders>
            <w:hideMark/>
          </w:tcPr>
          <w:p w14:paraId="4207987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50B1B457" w14:textId="77777777" w:rsidTr="002C2C79">
        <w:trPr>
          <w:trHeight w:hRule="exact" w:val="227"/>
        </w:trPr>
        <w:tc>
          <w:tcPr>
            <w:tcW w:w="477" w:type="pct"/>
            <w:tcBorders>
              <w:top w:val="nil"/>
              <w:left w:val="single" w:sz="4" w:space="0" w:color="auto"/>
              <w:bottom w:val="nil"/>
              <w:right w:val="single" w:sz="4" w:space="0" w:color="auto"/>
            </w:tcBorders>
            <w:hideMark/>
          </w:tcPr>
          <w:p w14:paraId="0085B431"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384" w:type="pct"/>
            <w:tcBorders>
              <w:top w:val="nil"/>
              <w:left w:val="single" w:sz="4" w:space="0" w:color="auto"/>
              <w:bottom w:val="nil"/>
              <w:right w:val="single" w:sz="4" w:space="0" w:color="auto"/>
            </w:tcBorders>
            <w:hideMark/>
          </w:tcPr>
          <w:p w14:paraId="245E729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565E42C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135.28</w:t>
            </w:r>
          </w:p>
        </w:tc>
        <w:tc>
          <w:tcPr>
            <w:tcW w:w="468" w:type="pct"/>
            <w:tcBorders>
              <w:top w:val="nil"/>
              <w:left w:val="single" w:sz="4" w:space="0" w:color="auto"/>
              <w:bottom w:val="nil"/>
              <w:right w:val="single" w:sz="4" w:space="0" w:color="auto"/>
            </w:tcBorders>
            <w:hideMark/>
          </w:tcPr>
          <w:p w14:paraId="7934954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7150E51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4771AB0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6EBBE9C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nil"/>
              <w:left w:val="single" w:sz="4" w:space="0" w:color="auto"/>
              <w:bottom w:val="nil"/>
              <w:right w:val="single" w:sz="4" w:space="0" w:color="auto"/>
            </w:tcBorders>
            <w:hideMark/>
          </w:tcPr>
          <w:p w14:paraId="3A03C81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3E1FE3B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nil"/>
              <w:left w:val="single" w:sz="4" w:space="0" w:color="auto"/>
              <w:bottom w:val="nil"/>
              <w:right w:val="single" w:sz="4" w:space="0" w:color="auto"/>
            </w:tcBorders>
            <w:hideMark/>
          </w:tcPr>
          <w:p w14:paraId="686F904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1AFF323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3" w:type="pct"/>
            <w:tcBorders>
              <w:top w:val="nil"/>
              <w:left w:val="single" w:sz="4" w:space="0" w:color="auto"/>
              <w:bottom w:val="nil"/>
              <w:right w:val="single" w:sz="4" w:space="0" w:color="auto"/>
            </w:tcBorders>
            <w:hideMark/>
          </w:tcPr>
          <w:p w14:paraId="4B3523F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77D82A00" w14:textId="77777777" w:rsidTr="002C2C79">
        <w:trPr>
          <w:trHeight w:hRule="exact" w:val="227"/>
        </w:trPr>
        <w:tc>
          <w:tcPr>
            <w:tcW w:w="477" w:type="pct"/>
            <w:tcBorders>
              <w:top w:val="nil"/>
              <w:left w:val="single" w:sz="4" w:space="0" w:color="auto"/>
              <w:bottom w:val="nil"/>
              <w:right w:val="single" w:sz="4" w:space="0" w:color="auto"/>
            </w:tcBorders>
            <w:hideMark/>
          </w:tcPr>
          <w:p w14:paraId="4C603FE0"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384" w:type="pct"/>
            <w:tcBorders>
              <w:top w:val="nil"/>
              <w:left w:val="single" w:sz="4" w:space="0" w:color="auto"/>
              <w:bottom w:val="nil"/>
              <w:right w:val="single" w:sz="4" w:space="0" w:color="auto"/>
            </w:tcBorders>
            <w:hideMark/>
          </w:tcPr>
          <w:p w14:paraId="237F5F2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6872086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559.04</w:t>
            </w:r>
          </w:p>
        </w:tc>
        <w:tc>
          <w:tcPr>
            <w:tcW w:w="468" w:type="pct"/>
            <w:tcBorders>
              <w:top w:val="nil"/>
              <w:left w:val="single" w:sz="4" w:space="0" w:color="auto"/>
              <w:bottom w:val="nil"/>
              <w:right w:val="single" w:sz="4" w:space="0" w:color="auto"/>
            </w:tcBorders>
            <w:hideMark/>
          </w:tcPr>
          <w:p w14:paraId="79BA0C5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64.10</w:t>
            </w:r>
          </w:p>
        </w:tc>
        <w:tc>
          <w:tcPr>
            <w:tcW w:w="372" w:type="pct"/>
            <w:tcBorders>
              <w:top w:val="nil"/>
              <w:left w:val="single" w:sz="4" w:space="0" w:color="auto"/>
              <w:bottom w:val="nil"/>
              <w:right w:val="single" w:sz="4" w:space="0" w:color="auto"/>
            </w:tcBorders>
            <w:hideMark/>
          </w:tcPr>
          <w:p w14:paraId="7178887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38196C2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68" w:type="pct"/>
            <w:tcBorders>
              <w:top w:val="nil"/>
              <w:left w:val="single" w:sz="4" w:space="0" w:color="auto"/>
              <w:bottom w:val="nil"/>
              <w:right w:val="single" w:sz="4" w:space="0" w:color="auto"/>
            </w:tcBorders>
            <w:hideMark/>
          </w:tcPr>
          <w:p w14:paraId="4256929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nil"/>
              <w:left w:val="single" w:sz="4" w:space="0" w:color="auto"/>
              <w:bottom w:val="nil"/>
              <w:right w:val="single" w:sz="4" w:space="0" w:color="auto"/>
            </w:tcBorders>
            <w:hideMark/>
          </w:tcPr>
          <w:p w14:paraId="0E42B22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2FBA43D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4" w:type="pct"/>
            <w:tcBorders>
              <w:top w:val="nil"/>
              <w:left w:val="single" w:sz="4" w:space="0" w:color="auto"/>
              <w:bottom w:val="nil"/>
              <w:right w:val="single" w:sz="4" w:space="0" w:color="auto"/>
            </w:tcBorders>
            <w:hideMark/>
          </w:tcPr>
          <w:p w14:paraId="17C93A4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2" w:type="pct"/>
            <w:tcBorders>
              <w:top w:val="nil"/>
              <w:left w:val="single" w:sz="4" w:space="0" w:color="auto"/>
              <w:bottom w:val="nil"/>
              <w:right w:val="single" w:sz="4" w:space="0" w:color="auto"/>
            </w:tcBorders>
            <w:hideMark/>
          </w:tcPr>
          <w:p w14:paraId="1DCD0E2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83" w:type="pct"/>
            <w:tcBorders>
              <w:top w:val="nil"/>
              <w:left w:val="single" w:sz="4" w:space="0" w:color="auto"/>
              <w:bottom w:val="nil"/>
              <w:right w:val="single" w:sz="4" w:space="0" w:color="auto"/>
            </w:tcBorders>
            <w:hideMark/>
          </w:tcPr>
          <w:p w14:paraId="5EA4EAF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5F7FE25C" w14:textId="77777777" w:rsidTr="002C2C79">
        <w:trPr>
          <w:trHeight w:hRule="exact" w:val="227"/>
        </w:trPr>
        <w:tc>
          <w:tcPr>
            <w:tcW w:w="477" w:type="pct"/>
            <w:tcBorders>
              <w:top w:val="nil"/>
              <w:left w:val="single" w:sz="4" w:space="0" w:color="auto"/>
              <w:bottom w:val="single" w:sz="4" w:space="0" w:color="auto"/>
              <w:right w:val="single" w:sz="4" w:space="0" w:color="auto"/>
            </w:tcBorders>
            <w:hideMark/>
          </w:tcPr>
          <w:p w14:paraId="3AD03B62"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384" w:type="pct"/>
            <w:tcBorders>
              <w:top w:val="nil"/>
              <w:left w:val="single" w:sz="4" w:space="0" w:color="auto"/>
              <w:bottom w:val="single" w:sz="4" w:space="0" w:color="auto"/>
              <w:right w:val="single" w:sz="4" w:space="0" w:color="auto"/>
            </w:tcBorders>
            <w:hideMark/>
          </w:tcPr>
          <w:p w14:paraId="6183025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68" w:type="pct"/>
            <w:tcBorders>
              <w:top w:val="nil"/>
              <w:left w:val="single" w:sz="4" w:space="0" w:color="auto"/>
              <w:bottom w:val="single" w:sz="4" w:space="0" w:color="auto"/>
              <w:right w:val="single" w:sz="4" w:space="0" w:color="auto"/>
            </w:tcBorders>
            <w:hideMark/>
          </w:tcPr>
          <w:p w14:paraId="79FD47A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1225.53</w:t>
            </w:r>
          </w:p>
        </w:tc>
        <w:tc>
          <w:tcPr>
            <w:tcW w:w="468" w:type="pct"/>
            <w:tcBorders>
              <w:top w:val="nil"/>
              <w:left w:val="single" w:sz="4" w:space="0" w:color="auto"/>
              <w:bottom w:val="single" w:sz="4" w:space="0" w:color="auto"/>
              <w:right w:val="single" w:sz="4" w:space="0" w:color="auto"/>
            </w:tcBorders>
            <w:hideMark/>
          </w:tcPr>
          <w:p w14:paraId="04B2A42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90.70</w:t>
            </w:r>
          </w:p>
        </w:tc>
        <w:tc>
          <w:tcPr>
            <w:tcW w:w="372" w:type="pct"/>
            <w:tcBorders>
              <w:top w:val="nil"/>
              <w:left w:val="single" w:sz="4" w:space="0" w:color="auto"/>
              <w:bottom w:val="single" w:sz="4" w:space="0" w:color="auto"/>
              <w:right w:val="single" w:sz="4" w:space="0" w:color="auto"/>
            </w:tcBorders>
            <w:hideMark/>
          </w:tcPr>
          <w:p w14:paraId="5450B8A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68" w:type="pct"/>
            <w:tcBorders>
              <w:top w:val="nil"/>
              <w:left w:val="single" w:sz="4" w:space="0" w:color="auto"/>
              <w:bottom w:val="single" w:sz="4" w:space="0" w:color="auto"/>
              <w:right w:val="single" w:sz="4" w:space="0" w:color="auto"/>
            </w:tcBorders>
            <w:hideMark/>
          </w:tcPr>
          <w:p w14:paraId="37C8868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68" w:type="pct"/>
            <w:tcBorders>
              <w:top w:val="nil"/>
              <w:left w:val="single" w:sz="4" w:space="0" w:color="auto"/>
              <w:bottom w:val="single" w:sz="4" w:space="0" w:color="auto"/>
              <w:right w:val="single" w:sz="4" w:space="0" w:color="auto"/>
            </w:tcBorders>
            <w:hideMark/>
          </w:tcPr>
          <w:p w14:paraId="22DDDB2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384" w:type="pct"/>
            <w:tcBorders>
              <w:top w:val="nil"/>
              <w:left w:val="single" w:sz="4" w:space="0" w:color="auto"/>
              <w:bottom w:val="single" w:sz="4" w:space="0" w:color="auto"/>
              <w:right w:val="single" w:sz="4" w:space="0" w:color="auto"/>
            </w:tcBorders>
            <w:hideMark/>
          </w:tcPr>
          <w:p w14:paraId="342D7FD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372" w:type="pct"/>
            <w:tcBorders>
              <w:top w:val="nil"/>
              <w:left w:val="single" w:sz="4" w:space="0" w:color="auto"/>
              <w:bottom w:val="single" w:sz="4" w:space="0" w:color="auto"/>
              <w:right w:val="single" w:sz="4" w:space="0" w:color="auto"/>
            </w:tcBorders>
            <w:hideMark/>
          </w:tcPr>
          <w:p w14:paraId="508F6EE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384" w:type="pct"/>
            <w:tcBorders>
              <w:top w:val="nil"/>
              <w:left w:val="single" w:sz="4" w:space="0" w:color="auto"/>
              <w:bottom w:val="single" w:sz="4" w:space="0" w:color="auto"/>
              <w:right w:val="single" w:sz="4" w:space="0" w:color="auto"/>
            </w:tcBorders>
            <w:hideMark/>
          </w:tcPr>
          <w:p w14:paraId="299E1BB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372" w:type="pct"/>
            <w:tcBorders>
              <w:top w:val="nil"/>
              <w:left w:val="single" w:sz="4" w:space="0" w:color="auto"/>
              <w:bottom w:val="single" w:sz="4" w:space="0" w:color="auto"/>
              <w:right w:val="single" w:sz="4" w:space="0" w:color="auto"/>
            </w:tcBorders>
            <w:hideMark/>
          </w:tcPr>
          <w:p w14:paraId="3199EAC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383" w:type="pct"/>
            <w:tcBorders>
              <w:top w:val="nil"/>
              <w:left w:val="single" w:sz="4" w:space="0" w:color="auto"/>
              <w:bottom w:val="single" w:sz="4" w:space="0" w:color="auto"/>
              <w:right w:val="single" w:sz="4" w:space="0" w:color="auto"/>
            </w:tcBorders>
            <w:hideMark/>
          </w:tcPr>
          <w:p w14:paraId="78D005E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r>
      <w:tr w:rsidR="00C40CCD" w14:paraId="6C18BAEC"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14:paraId="481BC31B" w14:textId="77777777" w:rsidR="00C40CCD" w:rsidRDefault="00C40CCD" w:rsidP="00C40CCD">
            <w:pPr>
              <w:tabs>
                <w:tab w:val="left" w:pos="720"/>
              </w:tabs>
              <w:spacing w:after="240"/>
              <w:jc w:val="center"/>
              <w:rPr>
                <w:sz w:val="16"/>
                <w:szCs w:val="16"/>
                <w:lang w:val="en-GB" w:eastAsia="en-US"/>
              </w:rPr>
            </w:pPr>
            <w:r>
              <w:rPr>
                <w:sz w:val="16"/>
                <w:szCs w:val="16"/>
                <w:lang w:val="en-GB"/>
              </w:rPr>
              <w:t>Outer 3 -Tyvek (µg/sample)</w:t>
            </w:r>
          </w:p>
        </w:tc>
      </w:tr>
      <w:tr w:rsidR="00C40CCD" w14:paraId="58957C96" w14:textId="77777777" w:rsidTr="002C2C79">
        <w:trPr>
          <w:trHeight w:hRule="exact" w:val="227"/>
        </w:trPr>
        <w:tc>
          <w:tcPr>
            <w:tcW w:w="477" w:type="pct"/>
            <w:tcBorders>
              <w:top w:val="single" w:sz="4" w:space="0" w:color="auto"/>
              <w:left w:val="single" w:sz="4" w:space="0" w:color="auto"/>
              <w:bottom w:val="nil"/>
              <w:right w:val="single" w:sz="4" w:space="0" w:color="auto"/>
            </w:tcBorders>
            <w:hideMark/>
          </w:tcPr>
          <w:p w14:paraId="0BC7E0F4"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384" w:type="pct"/>
            <w:tcBorders>
              <w:top w:val="single" w:sz="4" w:space="0" w:color="auto"/>
              <w:left w:val="single" w:sz="4" w:space="0" w:color="auto"/>
              <w:bottom w:val="nil"/>
              <w:right w:val="single" w:sz="4" w:space="0" w:color="auto"/>
            </w:tcBorders>
            <w:hideMark/>
          </w:tcPr>
          <w:p w14:paraId="0E0DB5CE"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267.65</w:t>
            </w:r>
          </w:p>
        </w:tc>
        <w:tc>
          <w:tcPr>
            <w:tcW w:w="468" w:type="pct"/>
            <w:tcBorders>
              <w:top w:val="single" w:sz="4" w:space="0" w:color="auto"/>
              <w:left w:val="single" w:sz="4" w:space="0" w:color="auto"/>
              <w:bottom w:val="nil"/>
              <w:right w:val="single" w:sz="4" w:space="0" w:color="auto"/>
            </w:tcBorders>
            <w:hideMark/>
          </w:tcPr>
          <w:p w14:paraId="3F04460D"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65464.37</w:t>
            </w:r>
          </w:p>
        </w:tc>
        <w:tc>
          <w:tcPr>
            <w:tcW w:w="468" w:type="pct"/>
            <w:tcBorders>
              <w:top w:val="single" w:sz="4" w:space="0" w:color="auto"/>
              <w:left w:val="single" w:sz="4" w:space="0" w:color="auto"/>
              <w:bottom w:val="nil"/>
              <w:right w:val="single" w:sz="4" w:space="0" w:color="auto"/>
            </w:tcBorders>
            <w:hideMark/>
          </w:tcPr>
          <w:p w14:paraId="22002CA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9274.42</w:t>
            </w:r>
          </w:p>
        </w:tc>
        <w:tc>
          <w:tcPr>
            <w:tcW w:w="372" w:type="pct"/>
            <w:tcBorders>
              <w:top w:val="single" w:sz="4" w:space="0" w:color="auto"/>
              <w:left w:val="single" w:sz="4" w:space="0" w:color="auto"/>
              <w:bottom w:val="nil"/>
              <w:right w:val="single" w:sz="4" w:space="0" w:color="auto"/>
            </w:tcBorders>
            <w:hideMark/>
          </w:tcPr>
          <w:p w14:paraId="7BBCD00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single" w:sz="4" w:space="0" w:color="auto"/>
              <w:left w:val="single" w:sz="4" w:space="0" w:color="auto"/>
              <w:bottom w:val="nil"/>
              <w:right w:val="single" w:sz="4" w:space="0" w:color="auto"/>
            </w:tcBorders>
            <w:hideMark/>
          </w:tcPr>
          <w:p w14:paraId="1585E84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single" w:sz="4" w:space="0" w:color="auto"/>
              <w:left w:val="single" w:sz="4" w:space="0" w:color="auto"/>
              <w:bottom w:val="nil"/>
              <w:right w:val="single" w:sz="4" w:space="0" w:color="auto"/>
            </w:tcBorders>
            <w:hideMark/>
          </w:tcPr>
          <w:p w14:paraId="4D2C9AC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121.63</w:t>
            </w:r>
          </w:p>
        </w:tc>
        <w:tc>
          <w:tcPr>
            <w:tcW w:w="384" w:type="pct"/>
            <w:tcBorders>
              <w:top w:val="single" w:sz="4" w:space="0" w:color="auto"/>
              <w:left w:val="single" w:sz="4" w:space="0" w:color="auto"/>
              <w:bottom w:val="nil"/>
              <w:right w:val="single" w:sz="4" w:space="0" w:color="auto"/>
            </w:tcBorders>
            <w:hideMark/>
          </w:tcPr>
          <w:p w14:paraId="433A737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single" w:sz="4" w:space="0" w:color="auto"/>
              <w:left w:val="single" w:sz="4" w:space="0" w:color="auto"/>
              <w:bottom w:val="nil"/>
              <w:right w:val="single" w:sz="4" w:space="0" w:color="auto"/>
            </w:tcBorders>
            <w:hideMark/>
          </w:tcPr>
          <w:p w14:paraId="346DB99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single" w:sz="4" w:space="0" w:color="auto"/>
              <w:left w:val="single" w:sz="4" w:space="0" w:color="auto"/>
              <w:bottom w:val="nil"/>
              <w:right w:val="single" w:sz="4" w:space="0" w:color="auto"/>
            </w:tcBorders>
            <w:hideMark/>
          </w:tcPr>
          <w:p w14:paraId="707673C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single" w:sz="4" w:space="0" w:color="auto"/>
              <w:left w:val="single" w:sz="4" w:space="0" w:color="auto"/>
              <w:bottom w:val="nil"/>
              <w:right w:val="single" w:sz="4" w:space="0" w:color="auto"/>
            </w:tcBorders>
            <w:hideMark/>
          </w:tcPr>
          <w:p w14:paraId="0B449EE5"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383" w:type="pct"/>
            <w:tcBorders>
              <w:top w:val="single" w:sz="4" w:space="0" w:color="auto"/>
              <w:left w:val="single" w:sz="4" w:space="0" w:color="auto"/>
              <w:bottom w:val="nil"/>
              <w:right w:val="single" w:sz="4" w:space="0" w:color="auto"/>
            </w:tcBorders>
            <w:hideMark/>
          </w:tcPr>
          <w:p w14:paraId="6290659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29875A44" w14:textId="77777777" w:rsidTr="002C2C79">
        <w:trPr>
          <w:trHeight w:hRule="exact" w:val="227"/>
        </w:trPr>
        <w:tc>
          <w:tcPr>
            <w:tcW w:w="477" w:type="pct"/>
            <w:tcBorders>
              <w:top w:val="nil"/>
              <w:left w:val="single" w:sz="4" w:space="0" w:color="auto"/>
              <w:bottom w:val="nil"/>
              <w:right w:val="single" w:sz="4" w:space="0" w:color="auto"/>
            </w:tcBorders>
            <w:hideMark/>
          </w:tcPr>
          <w:p w14:paraId="79D96B91"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384" w:type="pct"/>
            <w:tcBorders>
              <w:top w:val="nil"/>
              <w:left w:val="single" w:sz="4" w:space="0" w:color="auto"/>
              <w:bottom w:val="nil"/>
              <w:right w:val="single" w:sz="4" w:space="0" w:color="auto"/>
            </w:tcBorders>
            <w:hideMark/>
          </w:tcPr>
          <w:p w14:paraId="25009B27"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83.33</w:t>
            </w:r>
          </w:p>
        </w:tc>
        <w:tc>
          <w:tcPr>
            <w:tcW w:w="468" w:type="pct"/>
            <w:tcBorders>
              <w:top w:val="nil"/>
              <w:left w:val="single" w:sz="4" w:space="0" w:color="auto"/>
              <w:bottom w:val="nil"/>
              <w:right w:val="single" w:sz="4" w:space="0" w:color="auto"/>
            </w:tcBorders>
            <w:hideMark/>
          </w:tcPr>
          <w:p w14:paraId="234CFC37"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7109.87</w:t>
            </w:r>
          </w:p>
        </w:tc>
        <w:tc>
          <w:tcPr>
            <w:tcW w:w="468" w:type="pct"/>
            <w:tcBorders>
              <w:top w:val="nil"/>
              <w:left w:val="single" w:sz="4" w:space="0" w:color="auto"/>
              <w:bottom w:val="nil"/>
              <w:right w:val="single" w:sz="4" w:space="0" w:color="auto"/>
            </w:tcBorders>
            <w:hideMark/>
          </w:tcPr>
          <w:p w14:paraId="5B7483A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121.19</w:t>
            </w:r>
          </w:p>
        </w:tc>
        <w:tc>
          <w:tcPr>
            <w:tcW w:w="372" w:type="pct"/>
            <w:tcBorders>
              <w:top w:val="nil"/>
              <w:left w:val="single" w:sz="4" w:space="0" w:color="auto"/>
              <w:bottom w:val="nil"/>
              <w:right w:val="single" w:sz="4" w:space="0" w:color="auto"/>
            </w:tcBorders>
            <w:hideMark/>
          </w:tcPr>
          <w:p w14:paraId="1FEC587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nil"/>
              <w:left w:val="single" w:sz="4" w:space="0" w:color="auto"/>
              <w:bottom w:val="nil"/>
              <w:right w:val="single" w:sz="4" w:space="0" w:color="auto"/>
            </w:tcBorders>
            <w:hideMark/>
          </w:tcPr>
          <w:p w14:paraId="4909C3A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nil"/>
              <w:left w:val="single" w:sz="4" w:space="0" w:color="auto"/>
              <w:bottom w:val="nil"/>
              <w:right w:val="single" w:sz="4" w:space="0" w:color="auto"/>
            </w:tcBorders>
            <w:hideMark/>
          </w:tcPr>
          <w:p w14:paraId="16A417B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nil"/>
              <w:left w:val="single" w:sz="4" w:space="0" w:color="auto"/>
              <w:bottom w:val="nil"/>
              <w:right w:val="single" w:sz="4" w:space="0" w:color="auto"/>
            </w:tcBorders>
            <w:hideMark/>
          </w:tcPr>
          <w:p w14:paraId="302EA1D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0803B78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nil"/>
              <w:left w:val="single" w:sz="4" w:space="0" w:color="auto"/>
              <w:bottom w:val="nil"/>
              <w:right w:val="single" w:sz="4" w:space="0" w:color="auto"/>
            </w:tcBorders>
            <w:hideMark/>
          </w:tcPr>
          <w:p w14:paraId="11A5A57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1ACAA3A0"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383" w:type="pct"/>
            <w:tcBorders>
              <w:top w:val="nil"/>
              <w:left w:val="single" w:sz="4" w:space="0" w:color="auto"/>
              <w:bottom w:val="nil"/>
              <w:right w:val="single" w:sz="4" w:space="0" w:color="auto"/>
            </w:tcBorders>
            <w:hideMark/>
          </w:tcPr>
          <w:p w14:paraId="6AF3E43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6BE9FC0A" w14:textId="77777777" w:rsidTr="002C2C79">
        <w:trPr>
          <w:trHeight w:hRule="exact" w:val="227"/>
        </w:trPr>
        <w:tc>
          <w:tcPr>
            <w:tcW w:w="477" w:type="pct"/>
            <w:tcBorders>
              <w:top w:val="nil"/>
              <w:left w:val="single" w:sz="4" w:space="0" w:color="auto"/>
              <w:bottom w:val="nil"/>
              <w:right w:val="single" w:sz="4" w:space="0" w:color="auto"/>
            </w:tcBorders>
            <w:hideMark/>
          </w:tcPr>
          <w:p w14:paraId="489EAA69"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384" w:type="pct"/>
            <w:tcBorders>
              <w:top w:val="nil"/>
              <w:left w:val="single" w:sz="4" w:space="0" w:color="auto"/>
              <w:bottom w:val="nil"/>
              <w:right w:val="single" w:sz="4" w:space="0" w:color="auto"/>
            </w:tcBorders>
            <w:hideMark/>
          </w:tcPr>
          <w:p w14:paraId="09FC5178"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183.59</w:t>
            </w:r>
          </w:p>
        </w:tc>
        <w:tc>
          <w:tcPr>
            <w:tcW w:w="468" w:type="pct"/>
            <w:tcBorders>
              <w:top w:val="nil"/>
              <w:left w:val="single" w:sz="4" w:space="0" w:color="auto"/>
              <w:bottom w:val="nil"/>
              <w:right w:val="single" w:sz="4" w:space="0" w:color="auto"/>
            </w:tcBorders>
            <w:hideMark/>
          </w:tcPr>
          <w:p w14:paraId="2FCE1B79"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50274.65</w:t>
            </w:r>
          </w:p>
        </w:tc>
        <w:tc>
          <w:tcPr>
            <w:tcW w:w="468" w:type="pct"/>
            <w:tcBorders>
              <w:top w:val="nil"/>
              <w:left w:val="single" w:sz="4" w:space="0" w:color="auto"/>
              <w:bottom w:val="nil"/>
              <w:right w:val="single" w:sz="4" w:space="0" w:color="auto"/>
            </w:tcBorders>
            <w:hideMark/>
          </w:tcPr>
          <w:p w14:paraId="1100B14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1331.73</w:t>
            </w:r>
          </w:p>
        </w:tc>
        <w:tc>
          <w:tcPr>
            <w:tcW w:w="372" w:type="pct"/>
            <w:tcBorders>
              <w:top w:val="nil"/>
              <w:left w:val="single" w:sz="4" w:space="0" w:color="auto"/>
              <w:bottom w:val="nil"/>
              <w:right w:val="single" w:sz="4" w:space="0" w:color="auto"/>
            </w:tcBorders>
            <w:hideMark/>
          </w:tcPr>
          <w:p w14:paraId="629C91E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nil"/>
              <w:left w:val="single" w:sz="4" w:space="0" w:color="auto"/>
              <w:bottom w:val="nil"/>
              <w:right w:val="single" w:sz="4" w:space="0" w:color="auto"/>
            </w:tcBorders>
            <w:hideMark/>
          </w:tcPr>
          <w:p w14:paraId="2B95565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nil"/>
              <w:left w:val="single" w:sz="4" w:space="0" w:color="auto"/>
              <w:bottom w:val="nil"/>
              <w:right w:val="single" w:sz="4" w:space="0" w:color="auto"/>
            </w:tcBorders>
            <w:hideMark/>
          </w:tcPr>
          <w:p w14:paraId="1B1DBC7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1085.73</w:t>
            </w:r>
          </w:p>
        </w:tc>
        <w:tc>
          <w:tcPr>
            <w:tcW w:w="384" w:type="pct"/>
            <w:tcBorders>
              <w:top w:val="nil"/>
              <w:left w:val="single" w:sz="4" w:space="0" w:color="auto"/>
              <w:bottom w:val="nil"/>
              <w:right w:val="single" w:sz="4" w:space="0" w:color="auto"/>
            </w:tcBorders>
            <w:hideMark/>
          </w:tcPr>
          <w:p w14:paraId="5ED3126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627664C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nil"/>
              <w:left w:val="single" w:sz="4" w:space="0" w:color="auto"/>
              <w:bottom w:val="nil"/>
              <w:right w:val="single" w:sz="4" w:space="0" w:color="auto"/>
            </w:tcBorders>
            <w:hideMark/>
          </w:tcPr>
          <w:p w14:paraId="7304A17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13B46D5D"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383" w:type="pct"/>
            <w:tcBorders>
              <w:top w:val="nil"/>
              <w:left w:val="single" w:sz="4" w:space="0" w:color="auto"/>
              <w:bottom w:val="nil"/>
              <w:right w:val="single" w:sz="4" w:space="0" w:color="auto"/>
            </w:tcBorders>
            <w:hideMark/>
          </w:tcPr>
          <w:p w14:paraId="0BD455B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18EE6D23" w14:textId="77777777" w:rsidTr="002C2C79">
        <w:trPr>
          <w:trHeight w:hRule="exact" w:val="227"/>
        </w:trPr>
        <w:tc>
          <w:tcPr>
            <w:tcW w:w="477" w:type="pct"/>
            <w:tcBorders>
              <w:top w:val="nil"/>
              <w:left w:val="single" w:sz="4" w:space="0" w:color="auto"/>
              <w:bottom w:val="nil"/>
              <w:right w:val="single" w:sz="4" w:space="0" w:color="auto"/>
            </w:tcBorders>
            <w:hideMark/>
          </w:tcPr>
          <w:p w14:paraId="0A76F74F"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384" w:type="pct"/>
            <w:tcBorders>
              <w:top w:val="nil"/>
              <w:left w:val="single" w:sz="4" w:space="0" w:color="auto"/>
              <w:bottom w:val="nil"/>
              <w:right w:val="single" w:sz="4" w:space="0" w:color="auto"/>
            </w:tcBorders>
            <w:hideMark/>
          </w:tcPr>
          <w:p w14:paraId="10FA45ED"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613.22</w:t>
            </w:r>
          </w:p>
        </w:tc>
        <w:tc>
          <w:tcPr>
            <w:tcW w:w="468" w:type="pct"/>
            <w:tcBorders>
              <w:top w:val="nil"/>
              <w:left w:val="single" w:sz="4" w:space="0" w:color="auto"/>
              <w:bottom w:val="nil"/>
              <w:right w:val="single" w:sz="4" w:space="0" w:color="auto"/>
            </w:tcBorders>
            <w:hideMark/>
          </w:tcPr>
          <w:p w14:paraId="6C595FB9"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7090.47</w:t>
            </w:r>
          </w:p>
        </w:tc>
        <w:tc>
          <w:tcPr>
            <w:tcW w:w="468" w:type="pct"/>
            <w:tcBorders>
              <w:top w:val="nil"/>
              <w:left w:val="single" w:sz="4" w:space="0" w:color="auto"/>
              <w:bottom w:val="nil"/>
              <w:right w:val="single" w:sz="4" w:space="0" w:color="auto"/>
            </w:tcBorders>
            <w:hideMark/>
          </w:tcPr>
          <w:p w14:paraId="3BBA391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12428.44</w:t>
            </w:r>
          </w:p>
        </w:tc>
        <w:tc>
          <w:tcPr>
            <w:tcW w:w="372" w:type="pct"/>
            <w:tcBorders>
              <w:top w:val="nil"/>
              <w:left w:val="single" w:sz="4" w:space="0" w:color="auto"/>
              <w:bottom w:val="nil"/>
              <w:right w:val="single" w:sz="4" w:space="0" w:color="auto"/>
            </w:tcBorders>
            <w:hideMark/>
          </w:tcPr>
          <w:p w14:paraId="722DDF9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nil"/>
              <w:left w:val="single" w:sz="4" w:space="0" w:color="auto"/>
              <w:bottom w:val="nil"/>
              <w:right w:val="single" w:sz="4" w:space="0" w:color="auto"/>
            </w:tcBorders>
            <w:hideMark/>
          </w:tcPr>
          <w:p w14:paraId="64E72CF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nil"/>
              <w:left w:val="single" w:sz="4" w:space="0" w:color="auto"/>
              <w:bottom w:val="nil"/>
              <w:right w:val="single" w:sz="4" w:space="0" w:color="auto"/>
            </w:tcBorders>
            <w:hideMark/>
          </w:tcPr>
          <w:p w14:paraId="13B612C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nil"/>
              <w:left w:val="single" w:sz="4" w:space="0" w:color="auto"/>
              <w:bottom w:val="nil"/>
              <w:right w:val="single" w:sz="4" w:space="0" w:color="auto"/>
            </w:tcBorders>
            <w:hideMark/>
          </w:tcPr>
          <w:p w14:paraId="4AFAEB2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171B297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nil"/>
              <w:left w:val="single" w:sz="4" w:space="0" w:color="auto"/>
              <w:bottom w:val="nil"/>
              <w:right w:val="single" w:sz="4" w:space="0" w:color="auto"/>
            </w:tcBorders>
            <w:hideMark/>
          </w:tcPr>
          <w:p w14:paraId="08131B0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60003F4B"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383" w:type="pct"/>
            <w:tcBorders>
              <w:top w:val="nil"/>
              <w:left w:val="single" w:sz="4" w:space="0" w:color="auto"/>
              <w:bottom w:val="nil"/>
              <w:right w:val="single" w:sz="4" w:space="0" w:color="auto"/>
            </w:tcBorders>
            <w:hideMark/>
          </w:tcPr>
          <w:p w14:paraId="04890E1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68246B9F" w14:textId="77777777" w:rsidTr="002C2C79">
        <w:trPr>
          <w:trHeight w:hRule="exact" w:val="227"/>
        </w:trPr>
        <w:tc>
          <w:tcPr>
            <w:tcW w:w="477" w:type="pct"/>
            <w:tcBorders>
              <w:top w:val="nil"/>
              <w:left w:val="single" w:sz="4" w:space="0" w:color="auto"/>
              <w:bottom w:val="nil"/>
              <w:right w:val="single" w:sz="4" w:space="0" w:color="auto"/>
            </w:tcBorders>
            <w:hideMark/>
          </w:tcPr>
          <w:p w14:paraId="0DDD96F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384" w:type="pct"/>
            <w:tcBorders>
              <w:top w:val="nil"/>
              <w:left w:val="single" w:sz="4" w:space="0" w:color="auto"/>
              <w:bottom w:val="nil"/>
              <w:right w:val="single" w:sz="4" w:space="0" w:color="auto"/>
            </w:tcBorders>
            <w:hideMark/>
          </w:tcPr>
          <w:p w14:paraId="08F4F42C"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5208.28</w:t>
            </w:r>
          </w:p>
        </w:tc>
        <w:tc>
          <w:tcPr>
            <w:tcW w:w="468" w:type="pct"/>
            <w:tcBorders>
              <w:top w:val="nil"/>
              <w:left w:val="single" w:sz="4" w:space="0" w:color="auto"/>
              <w:bottom w:val="nil"/>
              <w:right w:val="single" w:sz="4" w:space="0" w:color="auto"/>
            </w:tcBorders>
            <w:hideMark/>
          </w:tcPr>
          <w:p w14:paraId="3847F42E"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15900.50</w:t>
            </w:r>
          </w:p>
        </w:tc>
        <w:tc>
          <w:tcPr>
            <w:tcW w:w="468" w:type="pct"/>
            <w:tcBorders>
              <w:top w:val="nil"/>
              <w:left w:val="single" w:sz="4" w:space="0" w:color="auto"/>
              <w:bottom w:val="nil"/>
              <w:right w:val="single" w:sz="4" w:space="0" w:color="auto"/>
            </w:tcBorders>
            <w:hideMark/>
          </w:tcPr>
          <w:p w14:paraId="3B6F6B6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2151.77</w:t>
            </w:r>
          </w:p>
        </w:tc>
        <w:tc>
          <w:tcPr>
            <w:tcW w:w="372" w:type="pct"/>
            <w:tcBorders>
              <w:top w:val="nil"/>
              <w:left w:val="single" w:sz="4" w:space="0" w:color="auto"/>
              <w:bottom w:val="nil"/>
              <w:right w:val="single" w:sz="4" w:space="0" w:color="auto"/>
            </w:tcBorders>
            <w:hideMark/>
          </w:tcPr>
          <w:p w14:paraId="3C77BDA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nil"/>
              <w:left w:val="single" w:sz="4" w:space="0" w:color="auto"/>
              <w:bottom w:val="nil"/>
              <w:right w:val="single" w:sz="4" w:space="0" w:color="auto"/>
            </w:tcBorders>
            <w:hideMark/>
          </w:tcPr>
          <w:p w14:paraId="58B2D5A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192.79</w:t>
            </w:r>
          </w:p>
        </w:tc>
        <w:tc>
          <w:tcPr>
            <w:tcW w:w="468" w:type="pct"/>
            <w:tcBorders>
              <w:top w:val="nil"/>
              <w:left w:val="single" w:sz="4" w:space="0" w:color="auto"/>
              <w:bottom w:val="nil"/>
              <w:right w:val="single" w:sz="4" w:space="0" w:color="auto"/>
            </w:tcBorders>
            <w:hideMark/>
          </w:tcPr>
          <w:p w14:paraId="5FBC484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nil"/>
              <w:left w:val="single" w:sz="4" w:space="0" w:color="auto"/>
              <w:bottom w:val="nil"/>
              <w:right w:val="single" w:sz="4" w:space="0" w:color="auto"/>
            </w:tcBorders>
            <w:hideMark/>
          </w:tcPr>
          <w:p w14:paraId="552DC45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57D2948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nil"/>
              <w:left w:val="single" w:sz="4" w:space="0" w:color="auto"/>
              <w:bottom w:val="nil"/>
              <w:right w:val="single" w:sz="4" w:space="0" w:color="auto"/>
            </w:tcBorders>
            <w:hideMark/>
          </w:tcPr>
          <w:p w14:paraId="4497CA3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0E367AE7"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383" w:type="pct"/>
            <w:tcBorders>
              <w:top w:val="nil"/>
              <w:left w:val="single" w:sz="4" w:space="0" w:color="auto"/>
              <w:bottom w:val="nil"/>
              <w:right w:val="single" w:sz="4" w:space="0" w:color="auto"/>
            </w:tcBorders>
            <w:hideMark/>
          </w:tcPr>
          <w:p w14:paraId="5B15A33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46D795A8" w14:textId="77777777" w:rsidTr="002C2C79">
        <w:trPr>
          <w:trHeight w:hRule="exact" w:val="227"/>
        </w:trPr>
        <w:tc>
          <w:tcPr>
            <w:tcW w:w="477" w:type="pct"/>
            <w:tcBorders>
              <w:top w:val="nil"/>
              <w:left w:val="single" w:sz="4" w:space="0" w:color="auto"/>
              <w:bottom w:val="nil"/>
              <w:right w:val="single" w:sz="4" w:space="0" w:color="auto"/>
            </w:tcBorders>
            <w:hideMark/>
          </w:tcPr>
          <w:p w14:paraId="58419464"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Hood </w:t>
            </w:r>
          </w:p>
        </w:tc>
        <w:tc>
          <w:tcPr>
            <w:tcW w:w="384" w:type="pct"/>
            <w:tcBorders>
              <w:top w:val="nil"/>
              <w:left w:val="single" w:sz="4" w:space="0" w:color="auto"/>
              <w:bottom w:val="nil"/>
              <w:right w:val="single" w:sz="4" w:space="0" w:color="auto"/>
            </w:tcBorders>
            <w:hideMark/>
          </w:tcPr>
          <w:p w14:paraId="66E6B42A"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83.33</w:t>
            </w:r>
          </w:p>
        </w:tc>
        <w:tc>
          <w:tcPr>
            <w:tcW w:w="468" w:type="pct"/>
            <w:tcBorders>
              <w:top w:val="nil"/>
              <w:left w:val="single" w:sz="4" w:space="0" w:color="auto"/>
              <w:bottom w:val="nil"/>
              <w:right w:val="single" w:sz="4" w:space="0" w:color="auto"/>
            </w:tcBorders>
            <w:hideMark/>
          </w:tcPr>
          <w:p w14:paraId="3B9AA86B"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81.97</w:t>
            </w:r>
          </w:p>
        </w:tc>
        <w:tc>
          <w:tcPr>
            <w:tcW w:w="468" w:type="pct"/>
            <w:tcBorders>
              <w:top w:val="nil"/>
              <w:left w:val="single" w:sz="4" w:space="0" w:color="auto"/>
              <w:bottom w:val="nil"/>
              <w:right w:val="single" w:sz="4" w:space="0" w:color="auto"/>
            </w:tcBorders>
            <w:hideMark/>
          </w:tcPr>
          <w:p w14:paraId="373BDFB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151.25</w:t>
            </w:r>
          </w:p>
        </w:tc>
        <w:tc>
          <w:tcPr>
            <w:tcW w:w="372" w:type="pct"/>
            <w:tcBorders>
              <w:top w:val="nil"/>
              <w:left w:val="single" w:sz="4" w:space="0" w:color="auto"/>
              <w:bottom w:val="nil"/>
              <w:right w:val="single" w:sz="4" w:space="0" w:color="auto"/>
            </w:tcBorders>
            <w:hideMark/>
          </w:tcPr>
          <w:p w14:paraId="0F018CC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nil"/>
              <w:left w:val="single" w:sz="4" w:space="0" w:color="auto"/>
              <w:bottom w:val="nil"/>
              <w:right w:val="single" w:sz="4" w:space="0" w:color="auto"/>
            </w:tcBorders>
            <w:hideMark/>
          </w:tcPr>
          <w:p w14:paraId="498365D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68" w:type="pct"/>
            <w:tcBorders>
              <w:top w:val="nil"/>
              <w:left w:val="single" w:sz="4" w:space="0" w:color="auto"/>
              <w:bottom w:val="nil"/>
              <w:right w:val="single" w:sz="4" w:space="0" w:color="auto"/>
            </w:tcBorders>
            <w:hideMark/>
          </w:tcPr>
          <w:p w14:paraId="50E6F35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nil"/>
              <w:left w:val="single" w:sz="4" w:space="0" w:color="auto"/>
              <w:bottom w:val="nil"/>
              <w:right w:val="single" w:sz="4" w:space="0" w:color="auto"/>
            </w:tcBorders>
            <w:hideMark/>
          </w:tcPr>
          <w:p w14:paraId="47127C0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2B2D7C4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84" w:type="pct"/>
            <w:tcBorders>
              <w:top w:val="nil"/>
              <w:left w:val="single" w:sz="4" w:space="0" w:color="auto"/>
              <w:bottom w:val="nil"/>
              <w:right w:val="single" w:sz="4" w:space="0" w:color="auto"/>
            </w:tcBorders>
            <w:hideMark/>
          </w:tcPr>
          <w:p w14:paraId="0B047D5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372" w:type="pct"/>
            <w:tcBorders>
              <w:top w:val="nil"/>
              <w:left w:val="single" w:sz="4" w:space="0" w:color="auto"/>
              <w:bottom w:val="nil"/>
              <w:right w:val="single" w:sz="4" w:space="0" w:color="auto"/>
            </w:tcBorders>
            <w:hideMark/>
          </w:tcPr>
          <w:p w14:paraId="46484CA4"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383" w:type="pct"/>
            <w:tcBorders>
              <w:top w:val="nil"/>
              <w:left w:val="single" w:sz="4" w:space="0" w:color="auto"/>
              <w:bottom w:val="nil"/>
              <w:right w:val="single" w:sz="4" w:space="0" w:color="auto"/>
            </w:tcBorders>
            <w:hideMark/>
          </w:tcPr>
          <w:p w14:paraId="5EB0FC9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4E0EB7B6" w14:textId="77777777" w:rsidTr="002C2C79">
        <w:trPr>
          <w:trHeight w:hRule="exact" w:val="227"/>
        </w:trPr>
        <w:tc>
          <w:tcPr>
            <w:tcW w:w="477" w:type="pct"/>
            <w:tcBorders>
              <w:top w:val="nil"/>
              <w:left w:val="single" w:sz="4" w:space="0" w:color="auto"/>
              <w:bottom w:val="single" w:sz="4" w:space="0" w:color="auto"/>
              <w:right w:val="single" w:sz="4" w:space="0" w:color="auto"/>
            </w:tcBorders>
            <w:hideMark/>
          </w:tcPr>
          <w:p w14:paraId="5795359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384" w:type="pct"/>
            <w:tcBorders>
              <w:top w:val="nil"/>
              <w:left w:val="single" w:sz="4" w:space="0" w:color="auto"/>
              <w:bottom w:val="single" w:sz="4" w:space="0" w:color="auto"/>
              <w:right w:val="single" w:sz="4" w:space="0" w:color="auto"/>
            </w:tcBorders>
            <w:hideMark/>
          </w:tcPr>
          <w:p w14:paraId="1235700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6439.41</w:t>
            </w:r>
          </w:p>
        </w:tc>
        <w:tc>
          <w:tcPr>
            <w:tcW w:w="468" w:type="pct"/>
            <w:tcBorders>
              <w:top w:val="nil"/>
              <w:left w:val="single" w:sz="4" w:space="0" w:color="auto"/>
              <w:bottom w:val="single" w:sz="4" w:space="0" w:color="auto"/>
              <w:right w:val="single" w:sz="4" w:space="0" w:color="auto"/>
            </w:tcBorders>
            <w:hideMark/>
          </w:tcPr>
          <w:p w14:paraId="27172FF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145921.82</w:t>
            </w:r>
          </w:p>
        </w:tc>
        <w:tc>
          <w:tcPr>
            <w:tcW w:w="468" w:type="pct"/>
            <w:tcBorders>
              <w:top w:val="nil"/>
              <w:left w:val="single" w:sz="4" w:space="0" w:color="auto"/>
              <w:bottom w:val="single" w:sz="4" w:space="0" w:color="auto"/>
              <w:right w:val="single" w:sz="4" w:space="0" w:color="auto"/>
            </w:tcBorders>
            <w:hideMark/>
          </w:tcPr>
          <w:p w14:paraId="3F97901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25458.81</w:t>
            </w:r>
          </w:p>
        </w:tc>
        <w:tc>
          <w:tcPr>
            <w:tcW w:w="372" w:type="pct"/>
            <w:tcBorders>
              <w:top w:val="nil"/>
              <w:left w:val="single" w:sz="4" w:space="0" w:color="auto"/>
              <w:bottom w:val="single" w:sz="4" w:space="0" w:color="auto"/>
              <w:right w:val="single" w:sz="4" w:space="0" w:color="auto"/>
            </w:tcBorders>
            <w:hideMark/>
          </w:tcPr>
          <w:p w14:paraId="347E894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468" w:type="pct"/>
            <w:tcBorders>
              <w:top w:val="nil"/>
              <w:left w:val="single" w:sz="4" w:space="0" w:color="auto"/>
              <w:bottom w:val="single" w:sz="4" w:space="0" w:color="auto"/>
              <w:right w:val="single" w:sz="4" w:space="0" w:color="auto"/>
            </w:tcBorders>
            <w:hideMark/>
          </w:tcPr>
          <w:p w14:paraId="7565765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442.79</w:t>
            </w:r>
          </w:p>
        </w:tc>
        <w:tc>
          <w:tcPr>
            <w:tcW w:w="468" w:type="pct"/>
            <w:tcBorders>
              <w:top w:val="nil"/>
              <w:left w:val="single" w:sz="4" w:space="0" w:color="auto"/>
              <w:bottom w:val="single" w:sz="4" w:space="0" w:color="auto"/>
              <w:right w:val="single" w:sz="4" w:space="0" w:color="auto"/>
            </w:tcBorders>
            <w:hideMark/>
          </w:tcPr>
          <w:p w14:paraId="5079794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1407.36</w:t>
            </w:r>
          </w:p>
        </w:tc>
        <w:tc>
          <w:tcPr>
            <w:tcW w:w="384" w:type="pct"/>
            <w:tcBorders>
              <w:top w:val="nil"/>
              <w:left w:val="single" w:sz="4" w:space="0" w:color="auto"/>
              <w:bottom w:val="single" w:sz="4" w:space="0" w:color="auto"/>
              <w:right w:val="single" w:sz="4" w:space="0" w:color="auto"/>
            </w:tcBorders>
            <w:hideMark/>
          </w:tcPr>
          <w:p w14:paraId="5F2EE0A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372" w:type="pct"/>
            <w:tcBorders>
              <w:top w:val="nil"/>
              <w:left w:val="single" w:sz="4" w:space="0" w:color="auto"/>
              <w:bottom w:val="single" w:sz="4" w:space="0" w:color="auto"/>
              <w:right w:val="single" w:sz="4" w:space="0" w:color="auto"/>
            </w:tcBorders>
            <w:hideMark/>
          </w:tcPr>
          <w:p w14:paraId="246C44A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384" w:type="pct"/>
            <w:tcBorders>
              <w:top w:val="nil"/>
              <w:left w:val="single" w:sz="4" w:space="0" w:color="auto"/>
              <w:bottom w:val="single" w:sz="4" w:space="0" w:color="auto"/>
              <w:right w:val="single" w:sz="4" w:space="0" w:color="auto"/>
            </w:tcBorders>
            <w:hideMark/>
          </w:tcPr>
          <w:p w14:paraId="68935F8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372" w:type="pct"/>
            <w:tcBorders>
              <w:top w:val="nil"/>
              <w:left w:val="single" w:sz="4" w:space="0" w:color="auto"/>
              <w:bottom w:val="single" w:sz="4" w:space="0" w:color="auto"/>
              <w:right w:val="single" w:sz="4" w:space="0" w:color="auto"/>
            </w:tcBorders>
            <w:hideMark/>
          </w:tcPr>
          <w:p w14:paraId="78C5F26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526.32</w:t>
            </w:r>
          </w:p>
        </w:tc>
        <w:tc>
          <w:tcPr>
            <w:tcW w:w="383" w:type="pct"/>
            <w:tcBorders>
              <w:top w:val="nil"/>
              <w:left w:val="single" w:sz="4" w:space="0" w:color="auto"/>
              <w:bottom w:val="single" w:sz="4" w:space="0" w:color="auto"/>
              <w:right w:val="single" w:sz="4" w:space="0" w:color="auto"/>
            </w:tcBorders>
            <w:hideMark/>
          </w:tcPr>
          <w:p w14:paraId="5CF214A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r>
      <w:tr w:rsidR="00C40CCD" w14:paraId="1D4997B4"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hideMark/>
          </w:tcPr>
          <w:p w14:paraId="25AA9CA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Gloves (µg/sample)</w:t>
            </w:r>
          </w:p>
        </w:tc>
      </w:tr>
      <w:tr w:rsidR="00C40CCD" w14:paraId="5181B410" w14:textId="77777777" w:rsidTr="002C2C79">
        <w:trPr>
          <w:trHeight w:hRule="exact" w:val="227"/>
        </w:trPr>
        <w:tc>
          <w:tcPr>
            <w:tcW w:w="477" w:type="pct"/>
            <w:tcBorders>
              <w:top w:val="single" w:sz="4" w:space="0" w:color="auto"/>
              <w:left w:val="single" w:sz="4" w:space="0" w:color="auto"/>
              <w:bottom w:val="single" w:sz="4" w:space="0" w:color="auto"/>
              <w:right w:val="single" w:sz="4" w:space="0" w:color="auto"/>
            </w:tcBorders>
            <w:hideMark/>
          </w:tcPr>
          <w:p w14:paraId="2B4D9BB9"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384" w:type="pct"/>
            <w:tcBorders>
              <w:top w:val="single" w:sz="4" w:space="0" w:color="auto"/>
              <w:left w:val="single" w:sz="4" w:space="0" w:color="auto"/>
              <w:bottom w:val="single" w:sz="4" w:space="0" w:color="auto"/>
              <w:right w:val="single" w:sz="4" w:space="0" w:color="auto"/>
            </w:tcBorders>
            <w:hideMark/>
          </w:tcPr>
          <w:p w14:paraId="5B5BDF0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3396.37 </w:t>
            </w:r>
          </w:p>
        </w:tc>
        <w:tc>
          <w:tcPr>
            <w:tcW w:w="468" w:type="pct"/>
            <w:tcBorders>
              <w:top w:val="single" w:sz="4" w:space="0" w:color="auto"/>
              <w:left w:val="single" w:sz="4" w:space="0" w:color="auto"/>
              <w:bottom w:val="single" w:sz="4" w:space="0" w:color="auto"/>
              <w:right w:val="single" w:sz="4" w:space="0" w:color="auto"/>
            </w:tcBorders>
            <w:hideMark/>
          </w:tcPr>
          <w:p w14:paraId="6E88BD34"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30214.83 </w:t>
            </w:r>
          </w:p>
        </w:tc>
        <w:tc>
          <w:tcPr>
            <w:tcW w:w="468" w:type="pct"/>
            <w:tcBorders>
              <w:top w:val="single" w:sz="4" w:space="0" w:color="auto"/>
              <w:left w:val="single" w:sz="4" w:space="0" w:color="auto"/>
              <w:bottom w:val="single" w:sz="4" w:space="0" w:color="auto"/>
              <w:right w:val="single" w:sz="4" w:space="0" w:color="auto"/>
            </w:tcBorders>
            <w:hideMark/>
          </w:tcPr>
          <w:p w14:paraId="0ECF58A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135766.11 </w:t>
            </w:r>
          </w:p>
        </w:tc>
        <w:tc>
          <w:tcPr>
            <w:tcW w:w="372" w:type="pct"/>
            <w:tcBorders>
              <w:top w:val="single" w:sz="4" w:space="0" w:color="auto"/>
              <w:left w:val="single" w:sz="4" w:space="0" w:color="auto"/>
              <w:bottom w:val="single" w:sz="4" w:space="0" w:color="auto"/>
              <w:right w:val="single" w:sz="4" w:space="0" w:color="auto"/>
            </w:tcBorders>
            <w:hideMark/>
          </w:tcPr>
          <w:p w14:paraId="43897DC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123.78 </w:t>
            </w:r>
          </w:p>
        </w:tc>
        <w:tc>
          <w:tcPr>
            <w:tcW w:w="468" w:type="pct"/>
            <w:tcBorders>
              <w:top w:val="single" w:sz="4" w:space="0" w:color="auto"/>
              <w:left w:val="single" w:sz="4" w:space="0" w:color="auto"/>
              <w:bottom w:val="single" w:sz="4" w:space="0" w:color="auto"/>
              <w:right w:val="single" w:sz="4" w:space="0" w:color="auto"/>
            </w:tcBorders>
            <w:hideMark/>
          </w:tcPr>
          <w:p w14:paraId="0CABE79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757177.17 </w:t>
            </w:r>
          </w:p>
        </w:tc>
        <w:tc>
          <w:tcPr>
            <w:tcW w:w="468" w:type="pct"/>
            <w:tcBorders>
              <w:top w:val="single" w:sz="4" w:space="0" w:color="auto"/>
              <w:left w:val="single" w:sz="4" w:space="0" w:color="auto"/>
              <w:bottom w:val="single" w:sz="4" w:space="0" w:color="auto"/>
              <w:right w:val="single" w:sz="4" w:space="0" w:color="auto"/>
            </w:tcBorders>
            <w:hideMark/>
          </w:tcPr>
          <w:p w14:paraId="39E0FFBF"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310505.53 </w:t>
            </w:r>
          </w:p>
        </w:tc>
        <w:tc>
          <w:tcPr>
            <w:tcW w:w="384" w:type="pct"/>
            <w:tcBorders>
              <w:top w:val="single" w:sz="4" w:space="0" w:color="auto"/>
              <w:left w:val="single" w:sz="4" w:space="0" w:color="auto"/>
              <w:bottom w:val="single" w:sz="4" w:space="0" w:color="auto"/>
              <w:right w:val="single" w:sz="4" w:space="0" w:color="auto"/>
            </w:tcBorders>
            <w:hideMark/>
          </w:tcPr>
          <w:p w14:paraId="07C02572"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3583.11 </w:t>
            </w:r>
          </w:p>
        </w:tc>
        <w:tc>
          <w:tcPr>
            <w:tcW w:w="372" w:type="pct"/>
            <w:tcBorders>
              <w:top w:val="single" w:sz="4" w:space="0" w:color="auto"/>
              <w:left w:val="single" w:sz="4" w:space="0" w:color="auto"/>
              <w:bottom w:val="single" w:sz="4" w:space="0" w:color="auto"/>
              <w:right w:val="single" w:sz="4" w:space="0" w:color="auto"/>
            </w:tcBorders>
            <w:hideMark/>
          </w:tcPr>
          <w:p w14:paraId="71693ED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757.74 </w:t>
            </w:r>
          </w:p>
        </w:tc>
        <w:tc>
          <w:tcPr>
            <w:tcW w:w="384" w:type="pct"/>
            <w:tcBorders>
              <w:top w:val="single" w:sz="4" w:space="0" w:color="auto"/>
              <w:left w:val="single" w:sz="4" w:space="0" w:color="auto"/>
              <w:bottom w:val="single" w:sz="4" w:space="0" w:color="auto"/>
              <w:right w:val="single" w:sz="4" w:space="0" w:color="auto"/>
            </w:tcBorders>
            <w:hideMark/>
          </w:tcPr>
          <w:p w14:paraId="6D9C68F6"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1997.66 </w:t>
            </w:r>
          </w:p>
        </w:tc>
        <w:tc>
          <w:tcPr>
            <w:tcW w:w="372" w:type="pct"/>
            <w:tcBorders>
              <w:top w:val="single" w:sz="4" w:space="0" w:color="auto"/>
              <w:left w:val="single" w:sz="4" w:space="0" w:color="auto"/>
              <w:bottom w:val="single" w:sz="4" w:space="0" w:color="auto"/>
              <w:right w:val="single" w:sz="4" w:space="0" w:color="auto"/>
            </w:tcBorders>
            <w:hideMark/>
          </w:tcPr>
          <w:p w14:paraId="2473A1A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10.93 </w:t>
            </w:r>
          </w:p>
        </w:tc>
        <w:tc>
          <w:tcPr>
            <w:tcW w:w="383" w:type="pct"/>
            <w:tcBorders>
              <w:top w:val="single" w:sz="4" w:space="0" w:color="auto"/>
              <w:left w:val="single" w:sz="4" w:space="0" w:color="auto"/>
              <w:bottom w:val="single" w:sz="4" w:space="0" w:color="auto"/>
              <w:right w:val="single" w:sz="4" w:space="0" w:color="auto"/>
            </w:tcBorders>
            <w:hideMark/>
          </w:tcPr>
          <w:p w14:paraId="030E2A84"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314.57 </w:t>
            </w:r>
          </w:p>
        </w:tc>
      </w:tr>
      <w:tr w:rsidR="00C40CCD" w14:paraId="403CE0E9"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hideMark/>
          </w:tcPr>
          <w:p w14:paraId="77E5A6C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Face/neck wipes (µg/sample)</w:t>
            </w:r>
          </w:p>
        </w:tc>
      </w:tr>
      <w:tr w:rsidR="00C40CCD" w14:paraId="74AB8923" w14:textId="77777777" w:rsidTr="002C2C79">
        <w:trPr>
          <w:trHeight w:hRule="exact" w:val="227"/>
        </w:trPr>
        <w:tc>
          <w:tcPr>
            <w:tcW w:w="477" w:type="pct"/>
            <w:tcBorders>
              <w:top w:val="single" w:sz="4" w:space="0" w:color="auto"/>
              <w:left w:val="single" w:sz="4" w:space="0" w:color="auto"/>
              <w:bottom w:val="single" w:sz="4" w:space="0" w:color="auto"/>
              <w:right w:val="single" w:sz="4" w:space="0" w:color="auto"/>
            </w:tcBorders>
            <w:hideMark/>
          </w:tcPr>
          <w:p w14:paraId="7A8D2DC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384" w:type="pct"/>
            <w:tcBorders>
              <w:top w:val="single" w:sz="4" w:space="0" w:color="auto"/>
              <w:left w:val="single" w:sz="4" w:space="0" w:color="auto"/>
              <w:bottom w:val="single" w:sz="4" w:space="0" w:color="auto"/>
              <w:right w:val="single" w:sz="4" w:space="0" w:color="auto"/>
            </w:tcBorders>
            <w:hideMark/>
          </w:tcPr>
          <w:p w14:paraId="1521EAA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2.49</w:t>
            </w:r>
          </w:p>
        </w:tc>
        <w:tc>
          <w:tcPr>
            <w:tcW w:w="468" w:type="pct"/>
            <w:tcBorders>
              <w:top w:val="single" w:sz="4" w:space="0" w:color="auto"/>
              <w:left w:val="single" w:sz="4" w:space="0" w:color="auto"/>
              <w:bottom w:val="single" w:sz="4" w:space="0" w:color="auto"/>
              <w:right w:val="single" w:sz="4" w:space="0" w:color="auto"/>
            </w:tcBorders>
            <w:hideMark/>
          </w:tcPr>
          <w:p w14:paraId="513508D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5.97</w:t>
            </w:r>
          </w:p>
        </w:tc>
        <w:tc>
          <w:tcPr>
            <w:tcW w:w="468" w:type="pct"/>
            <w:tcBorders>
              <w:top w:val="single" w:sz="4" w:space="0" w:color="auto"/>
              <w:left w:val="single" w:sz="4" w:space="0" w:color="auto"/>
              <w:bottom w:val="single" w:sz="4" w:space="0" w:color="auto"/>
              <w:right w:val="single" w:sz="4" w:space="0" w:color="auto"/>
            </w:tcBorders>
            <w:hideMark/>
          </w:tcPr>
          <w:p w14:paraId="7AA06AE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1.56</w:t>
            </w:r>
          </w:p>
        </w:tc>
        <w:tc>
          <w:tcPr>
            <w:tcW w:w="372" w:type="pct"/>
            <w:tcBorders>
              <w:top w:val="single" w:sz="4" w:space="0" w:color="auto"/>
              <w:left w:val="single" w:sz="4" w:space="0" w:color="auto"/>
              <w:bottom w:val="single" w:sz="4" w:space="0" w:color="auto"/>
              <w:right w:val="single" w:sz="4" w:space="0" w:color="auto"/>
            </w:tcBorders>
            <w:hideMark/>
          </w:tcPr>
          <w:p w14:paraId="7732217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68" w:type="pct"/>
            <w:tcBorders>
              <w:top w:val="single" w:sz="4" w:space="0" w:color="auto"/>
              <w:left w:val="single" w:sz="4" w:space="0" w:color="auto"/>
              <w:bottom w:val="single" w:sz="4" w:space="0" w:color="auto"/>
              <w:right w:val="single" w:sz="4" w:space="0" w:color="auto"/>
            </w:tcBorders>
            <w:hideMark/>
          </w:tcPr>
          <w:p w14:paraId="593AD4A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1.20</w:t>
            </w:r>
          </w:p>
        </w:tc>
        <w:tc>
          <w:tcPr>
            <w:tcW w:w="468" w:type="pct"/>
            <w:tcBorders>
              <w:top w:val="single" w:sz="4" w:space="0" w:color="auto"/>
              <w:left w:val="single" w:sz="4" w:space="0" w:color="auto"/>
              <w:bottom w:val="single" w:sz="4" w:space="0" w:color="auto"/>
              <w:right w:val="single" w:sz="4" w:space="0" w:color="auto"/>
            </w:tcBorders>
            <w:hideMark/>
          </w:tcPr>
          <w:p w14:paraId="40FDFA3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84" w:type="pct"/>
            <w:tcBorders>
              <w:top w:val="single" w:sz="4" w:space="0" w:color="auto"/>
              <w:left w:val="single" w:sz="4" w:space="0" w:color="auto"/>
              <w:bottom w:val="single" w:sz="4" w:space="0" w:color="auto"/>
              <w:right w:val="single" w:sz="4" w:space="0" w:color="auto"/>
            </w:tcBorders>
            <w:hideMark/>
          </w:tcPr>
          <w:p w14:paraId="6A74019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1.69</w:t>
            </w:r>
          </w:p>
        </w:tc>
        <w:tc>
          <w:tcPr>
            <w:tcW w:w="372" w:type="pct"/>
            <w:tcBorders>
              <w:top w:val="single" w:sz="4" w:space="0" w:color="auto"/>
              <w:left w:val="single" w:sz="4" w:space="0" w:color="auto"/>
              <w:bottom w:val="single" w:sz="4" w:space="0" w:color="auto"/>
              <w:right w:val="single" w:sz="4" w:space="0" w:color="auto"/>
            </w:tcBorders>
            <w:hideMark/>
          </w:tcPr>
          <w:p w14:paraId="7F6EDFB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84" w:type="pct"/>
            <w:tcBorders>
              <w:top w:val="single" w:sz="4" w:space="0" w:color="auto"/>
              <w:left w:val="single" w:sz="4" w:space="0" w:color="auto"/>
              <w:bottom w:val="single" w:sz="4" w:space="0" w:color="auto"/>
              <w:right w:val="single" w:sz="4" w:space="0" w:color="auto"/>
            </w:tcBorders>
            <w:hideMark/>
          </w:tcPr>
          <w:p w14:paraId="5B8A519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2" w:type="pct"/>
            <w:tcBorders>
              <w:top w:val="single" w:sz="4" w:space="0" w:color="auto"/>
              <w:left w:val="single" w:sz="4" w:space="0" w:color="auto"/>
              <w:bottom w:val="single" w:sz="4" w:space="0" w:color="auto"/>
              <w:right w:val="single" w:sz="4" w:space="0" w:color="auto"/>
            </w:tcBorders>
            <w:hideMark/>
          </w:tcPr>
          <w:p w14:paraId="6468F87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83" w:type="pct"/>
            <w:tcBorders>
              <w:top w:val="single" w:sz="4" w:space="0" w:color="auto"/>
              <w:left w:val="single" w:sz="4" w:space="0" w:color="auto"/>
              <w:bottom w:val="single" w:sz="4" w:space="0" w:color="auto"/>
              <w:right w:val="single" w:sz="4" w:space="0" w:color="auto"/>
            </w:tcBorders>
            <w:hideMark/>
          </w:tcPr>
          <w:p w14:paraId="2A114C5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1B2E87AD"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hideMark/>
          </w:tcPr>
          <w:p w14:paraId="73B8FF7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Hand wash (µg /sample)</w:t>
            </w:r>
          </w:p>
        </w:tc>
      </w:tr>
      <w:tr w:rsidR="00C40CCD" w14:paraId="25E1C58F" w14:textId="77777777" w:rsidTr="002C2C79">
        <w:trPr>
          <w:trHeight w:hRule="exact" w:val="227"/>
        </w:trPr>
        <w:tc>
          <w:tcPr>
            <w:tcW w:w="477" w:type="pct"/>
            <w:tcBorders>
              <w:top w:val="single" w:sz="4" w:space="0" w:color="auto"/>
              <w:left w:val="single" w:sz="4" w:space="0" w:color="auto"/>
              <w:bottom w:val="single" w:sz="4" w:space="0" w:color="auto"/>
              <w:right w:val="single" w:sz="4" w:space="0" w:color="auto"/>
            </w:tcBorders>
            <w:hideMark/>
          </w:tcPr>
          <w:p w14:paraId="6317B7E9"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384" w:type="pct"/>
            <w:tcBorders>
              <w:top w:val="single" w:sz="4" w:space="0" w:color="auto"/>
              <w:left w:val="single" w:sz="4" w:space="0" w:color="auto"/>
              <w:bottom w:val="single" w:sz="4" w:space="0" w:color="auto"/>
              <w:right w:val="single" w:sz="4" w:space="0" w:color="auto"/>
            </w:tcBorders>
            <w:hideMark/>
          </w:tcPr>
          <w:p w14:paraId="1FF74B1A"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19.46 </w:t>
            </w:r>
          </w:p>
        </w:tc>
        <w:tc>
          <w:tcPr>
            <w:tcW w:w="468" w:type="pct"/>
            <w:tcBorders>
              <w:top w:val="single" w:sz="4" w:space="0" w:color="auto"/>
              <w:left w:val="single" w:sz="4" w:space="0" w:color="auto"/>
              <w:bottom w:val="single" w:sz="4" w:space="0" w:color="auto"/>
              <w:right w:val="single" w:sz="4" w:space="0" w:color="auto"/>
            </w:tcBorders>
            <w:hideMark/>
          </w:tcPr>
          <w:p w14:paraId="6D08D5A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666.83 </w:t>
            </w:r>
          </w:p>
        </w:tc>
        <w:tc>
          <w:tcPr>
            <w:tcW w:w="468" w:type="pct"/>
            <w:tcBorders>
              <w:top w:val="single" w:sz="4" w:space="0" w:color="auto"/>
              <w:left w:val="single" w:sz="4" w:space="0" w:color="auto"/>
              <w:bottom w:val="single" w:sz="4" w:space="0" w:color="auto"/>
              <w:right w:val="single" w:sz="4" w:space="0" w:color="auto"/>
            </w:tcBorders>
            <w:hideMark/>
          </w:tcPr>
          <w:p w14:paraId="06FA0E4A" w14:textId="77777777" w:rsidR="00C40CCD" w:rsidRDefault="00C40CCD" w:rsidP="00C40CCD">
            <w:pPr>
              <w:tabs>
                <w:tab w:val="left" w:pos="720"/>
              </w:tabs>
              <w:autoSpaceDE w:val="0"/>
              <w:autoSpaceDN w:val="0"/>
              <w:adjustRightInd w:val="0"/>
              <w:spacing w:after="240"/>
              <w:rPr>
                <w:sz w:val="16"/>
                <w:szCs w:val="16"/>
                <w:u w:val="single"/>
                <w:lang w:val="en-GB" w:eastAsia="en-GB"/>
              </w:rPr>
            </w:pPr>
            <w:r>
              <w:rPr>
                <w:sz w:val="16"/>
                <w:szCs w:val="16"/>
                <w:u w:val="single"/>
                <w:lang w:val="en-GB" w:eastAsia="en-GB"/>
              </w:rPr>
              <w:t xml:space="preserve">4311.87 </w:t>
            </w:r>
          </w:p>
        </w:tc>
        <w:tc>
          <w:tcPr>
            <w:tcW w:w="372" w:type="pct"/>
            <w:tcBorders>
              <w:top w:val="single" w:sz="4" w:space="0" w:color="auto"/>
              <w:left w:val="single" w:sz="4" w:space="0" w:color="auto"/>
              <w:bottom w:val="single" w:sz="4" w:space="0" w:color="auto"/>
              <w:right w:val="single" w:sz="4" w:space="0" w:color="auto"/>
            </w:tcBorders>
            <w:hideMark/>
          </w:tcPr>
          <w:p w14:paraId="4202E873" w14:textId="77777777" w:rsidR="00C40CCD" w:rsidRDefault="00C40CCD" w:rsidP="00C40CCD">
            <w:pPr>
              <w:tabs>
                <w:tab w:val="left" w:pos="720"/>
              </w:tabs>
              <w:autoSpaceDE w:val="0"/>
              <w:autoSpaceDN w:val="0"/>
              <w:adjustRightInd w:val="0"/>
              <w:spacing w:after="240"/>
              <w:rPr>
                <w:i/>
                <w:sz w:val="16"/>
                <w:szCs w:val="16"/>
                <w:u w:val="single"/>
                <w:lang w:val="en-GB" w:eastAsia="en-GB"/>
              </w:rPr>
            </w:pPr>
            <w:r>
              <w:rPr>
                <w:i/>
                <w:sz w:val="16"/>
                <w:szCs w:val="16"/>
                <w:u w:val="single"/>
                <w:lang w:val="en-GB" w:eastAsia="en-GB"/>
              </w:rPr>
              <w:t xml:space="preserve">14.71 </w:t>
            </w:r>
          </w:p>
        </w:tc>
        <w:tc>
          <w:tcPr>
            <w:tcW w:w="468" w:type="pct"/>
            <w:tcBorders>
              <w:top w:val="single" w:sz="4" w:space="0" w:color="auto"/>
              <w:left w:val="single" w:sz="4" w:space="0" w:color="auto"/>
              <w:bottom w:val="single" w:sz="4" w:space="0" w:color="auto"/>
              <w:right w:val="single" w:sz="4" w:space="0" w:color="auto"/>
            </w:tcBorders>
            <w:hideMark/>
          </w:tcPr>
          <w:p w14:paraId="049C6D21" w14:textId="77777777" w:rsidR="00C40CCD" w:rsidRDefault="00C40CCD" w:rsidP="00C40CCD">
            <w:pPr>
              <w:tabs>
                <w:tab w:val="left" w:pos="720"/>
              </w:tabs>
              <w:autoSpaceDE w:val="0"/>
              <w:autoSpaceDN w:val="0"/>
              <w:adjustRightInd w:val="0"/>
              <w:spacing w:after="240"/>
              <w:rPr>
                <w:i/>
                <w:sz w:val="16"/>
                <w:szCs w:val="16"/>
                <w:lang w:val="en-GB" w:eastAsia="en-GB"/>
              </w:rPr>
            </w:pPr>
            <w:r>
              <w:rPr>
                <w:i/>
                <w:sz w:val="16"/>
                <w:szCs w:val="16"/>
                <w:lang w:val="en-GB" w:eastAsia="en-GB"/>
              </w:rPr>
              <w:t xml:space="preserve">5.00 </w:t>
            </w:r>
          </w:p>
        </w:tc>
        <w:tc>
          <w:tcPr>
            <w:tcW w:w="468" w:type="pct"/>
            <w:tcBorders>
              <w:top w:val="single" w:sz="4" w:space="0" w:color="auto"/>
              <w:left w:val="single" w:sz="4" w:space="0" w:color="auto"/>
              <w:bottom w:val="single" w:sz="4" w:space="0" w:color="auto"/>
              <w:right w:val="single" w:sz="4" w:space="0" w:color="auto"/>
            </w:tcBorders>
            <w:hideMark/>
          </w:tcPr>
          <w:p w14:paraId="00134D4E" w14:textId="77777777" w:rsidR="00C40CCD" w:rsidRDefault="00C40CCD" w:rsidP="00C40CCD">
            <w:pPr>
              <w:tabs>
                <w:tab w:val="left" w:pos="720"/>
              </w:tabs>
              <w:autoSpaceDE w:val="0"/>
              <w:autoSpaceDN w:val="0"/>
              <w:adjustRightInd w:val="0"/>
              <w:spacing w:after="240"/>
              <w:rPr>
                <w:i/>
                <w:sz w:val="16"/>
                <w:szCs w:val="16"/>
                <w:lang w:val="en-GB" w:eastAsia="en-GB"/>
              </w:rPr>
            </w:pPr>
            <w:r>
              <w:rPr>
                <w:i/>
                <w:sz w:val="16"/>
                <w:szCs w:val="16"/>
                <w:lang w:val="en-GB" w:eastAsia="en-GB"/>
              </w:rPr>
              <w:t xml:space="preserve">5.00 </w:t>
            </w:r>
          </w:p>
        </w:tc>
        <w:tc>
          <w:tcPr>
            <w:tcW w:w="384" w:type="pct"/>
            <w:tcBorders>
              <w:top w:val="single" w:sz="4" w:space="0" w:color="auto"/>
              <w:left w:val="single" w:sz="4" w:space="0" w:color="auto"/>
              <w:bottom w:val="single" w:sz="4" w:space="0" w:color="auto"/>
              <w:right w:val="single" w:sz="4" w:space="0" w:color="auto"/>
            </w:tcBorders>
            <w:hideMark/>
          </w:tcPr>
          <w:p w14:paraId="7F89534B"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23.50 </w:t>
            </w:r>
          </w:p>
        </w:tc>
        <w:tc>
          <w:tcPr>
            <w:tcW w:w="372" w:type="pct"/>
            <w:tcBorders>
              <w:top w:val="single" w:sz="4" w:space="0" w:color="auto"/>
              <w:left w:val="single" w:sz="4" w:space="0" w:color="auto"/>
              <w:bottom w:val="single" w:sz="4" w:space="0" w:color="auto"/>
              <w:right w:val="single" w:sz="4" w:space="0" w:color="auto"/>
            </w:tcBorders>
            <w:hideMark/>
          </w:tcPr>
          <w:p w14:paraId="524D59A9" w14:textId="77777777" w:rsidR="00C40CCD" w:rsidRDefault="00C40CCD" w:rsidP="00C40CCD">
            <w:pPr>
              <w:tabs>
                <w:tab w:val="left" w:pos="720"/>
              </w:tabs>
              <w:autoSpaceDE w:val="0"/>
              <w:autoSpaceDN w:val="0"/>
              <w:adjustRightInd w:val="0"/>
              <w:spacing w:after="240"/>
              <w:rPr>
                <w:i/>
                <w:sz w:val="16"/>
                <w:szCs w:val="16"/>
                <w:lang w:val="en-GB" w:eastAsia="en-GB"/>
              </w:rPr>
            </w:pPr>
            <w:r>
              <w:rPr>
                <w:i/>
                <w:sz w:val="16"/>
                <w:szCs w:val="16"/>
                <w:lang w:val="en-GB" w:eastAsia="en-GB"/>
              </w:rPr>
              <w:t xml:space="preserve">5.00 </w:t>
            </w:r>
          </w:p>
        </w:tc>
        <w:tc>
          <w:tcPr>
            <w:tcW w:w="384" w:type="pct"/>
            <w:tcBorders>
              <w:top w:val="single" w:sz="4" w:space="0" w:color="auto"/>
              <w:left w:val="single" w:sz="4" w:space="0" w:color="auto"/>
              <w:bottom w:val="single" w:sz="4" w:space="0" w:color="auto"/>
              <w:right w:val="single" w:sz="4" w:space="0" w:color="auto"/>
            </w:tcBorders>
            <w:hideMark/>
          </w:tcPr>
          <w:p w14:paraId="7C7581C8" w14:textId="77777777" w:rsidR="00C40CCD" w:rsidRDefault="00C40CCD" w:rsidP="00C40CCD">
            <w:pPr>
              <w:tabs>
                <w:tab w:val="left" w:pos="720"/>
              </w:tabs>
              <w:autoSpaceDE w:val="0"/>
              <w:autoSpaceDN w:val="0"/>
              <w:adjustRightInd w:val="0"/>
              <w:spacing w:after="240"/>
              <w:rPr>
                <w:i/>
                <w:sz w:val="16"/>
                <w:szCs w:val="16"/>
                <w:lang w:val="en-GB" w:eastAsia="en-GB"/>
              </w:rPr>
            </w:pPr>
            <w:r>
              <w:rPr>
                <w:i/>
                <w:sz w:val="16"/>
                <w:szCs w:val="16"/>
                <w:lang w:val="en-GB" w:eastAsia="en-GB"/>
              </w:rPr>
              <w:t xml:space="preserve">5.00 </w:t>
            </w:r>
          </w:p>
        </w:tc>
        <w:tc>
          <w:tcPr>
            <w:tcW w:w="372" w:type="pct"/>
            <w:tcBorders>
              <w:top w:val="single" w:sz="4" w:space="0" w:color="auto"/>
              <w:left w:val="single" w:sz="4" w:space="0" w:color="auto"/>
              <w:bottom w:val="single" w:sz="4" w:space="0" w:color="auto"/>
              <w:right w:val="single" w:sz="4" w:space="0" w:color="auto"/>
            </w:tcBorders>
            <w:hideMark/>
          </w:tcPr>
          <w:p w14:paraId="4300CA3F" w14:textId="77777777" w:rsidR="00C40CCD" w:rsidRDefault="00C40CCD" w:rsidP="00C40CCD">
            <w:pPr>
              <w:tabs>
                <w:tab w:val="left" w:pos="720"/>
              </w:tabs>
              <w:autoSpaceDE w:val="0"/>
              <w:autoSpaceDN w:val="0"/>
              <w:adjustRightInd w:val="0"/>
              <w:spacing w:after="240"/>
              <w:rPr>
                <w:i/>
                <w:sz w:val="16"/>
                <w:szCs w:val="16"/>
                <w:lang w:val="en-GB" w:eastAsia="en-GB"/>
              </w:rPr>
            </w:pPr>
            <w:r>
              <w:rPr>
                <w:i/>
                <w:sz w:val="16"/>
                <w:szCs w:val="16"/>
                <w:lang w:val="en-GB" w:eastAsia="en-GB"/>
              </w:rPr>
              <w:t xml:space="preserve">5.00 </w:t>
            </w:r>
          </w:p>
        </w:tc>
        <w:tc>
          <w:tcPr>
            <w:tcW w:w="383" w:type="pct"/>
            <w:tcBorders>
              <w:top w:val="single" w:sz="4" w:space="0" w:color="auto"/>
              <w:left w:val="single" w:sz="4" w:space="0" w:color="auto"/>
              <w:bottom w:val="single" w:sz="4" w:space="0" w:color="auto"/>
              <w:right w:val="single" w:sz="4" w:space="0" w:color="auto"/>
            </w:tcBorders>
            <w:hideMark/>
          </w:tcPr>
          <w:p w14:paraId="105B9EA4" w14:textId="77777777" w:rsidR="00C40CCD" w:rsidRDefault="00C40CCD" w:rsidP="00C40CCD">
            <w:pPr>
              <w:tabs>
                <w:tab w:val="left" w:pos="720"/>
              </w:tabs>
              <w:autoSpaceDE w:val="0"/>
              <w:autoSpaceDN w:val="0"/>
              <w:adjustRightInd w:val="0"/>
              <w:spacing w:after="240"/>
              <w:rPr>
                <w:i/>
                <w:sz w:val="16"/>
                <w:szCs w:val="16"/>
                <w:lang w:val="en-GB" w:eastAsia="en-GB"/>
              </w:rPr>
            </w:pPr>
            <w:r>
              <w:rPr>
                <w:i/>
                <w:sz w:val="16"/>
                <w:szCs w:val="16"/>
                <w:lang w:val="en-GB" w:eastAsia="en-GB"/>
              </w:rPr>
              <w:t xml:space="preserve">5.00 </w:t>
            </w:r>
          </w:p>
        </w:tc>
      </w:tr>
      <w:tr w:rsidR="00C40CCD" w14:paraId="702C051C"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hideMark/>
          </w:tcPr>
          <w:p w14:paraId="6164B97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Air sampling filter (µg /sample)</w:t>
            </w:r>
          </w:p>
        </w:tc>
      </w:tr>
      <w:tr w:rsidR="00C40CCD" w14:paraId="4A1B9B4E" w14:textId="77777777" w:rsidTr="002C2C79">
        <w:trPr>
          <w:trHeight w:hRule="exact" w:val="227"/>
        </w:trPr>
        <w:tc>
          <w:tcPr>
            <w:tcW w:w="477" w:type="pct"/>
            <w:tcBorders>
              <w:top w:val="single" w:sz="4" w:space="0" w:color="auto"/>
              <w:left w:val="single" w:sz="4" w:space="0" w:color="auto"/>
              <w:bottom w:val="single" w:sz="4" w:space="0" w:color="auto"/>
              <w:right w:val="single" w:sz="4" w:space="0" w:color="auto"/>
            </w:tcBorders>
            <w:hideMark/>
          </w:tcPr>
          <w:p w14:paraId="63CCFF2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384" w:type="pct"/>
            <w:tcBorders>
              <w:top w:val="single" w:sz="4" w:space="0" w:color="auto"/>
              <w:left w:val="single" w:sz="4" w:space="0" w:color="auto"/>
              <w:bottom w:val="single" w:sz="4" w:space="0" w:color="auto"/>
              <w:right w:val="single" w:sz="4" w:space="0" w:color="auto"/>
            </w:tcBorders>
            <w:hideMark/>
          </w:tcPr>
          <w:p w14:paraId="4A6652DD" w14:textId="77777777" w:rsidR="00C40CCD" w:rsidRDefault="00C40CCD" w:rsidP="00C40CCD">
            <w:pPr>
              <w:tabs>
                <w:tab w:val="left" w:pos="720"/>
              </w:tabs>
              <w:spacing w:after="240"/>
              <w:rPr>
                <w:sz w:val="16"/>
                <w:szCs w:val="16"/>
                <w:lang w:val="en-GB" w:eastAsia="en-US"/>
              </w:rPr>
            </w:pPr>
            <w:r>
              <w:rPr>
                <w:sz w:val="16"/>
                <w:szCs w:val="16"/>
                <w:lang w:val="en-GB"/>
              </w:rPr>
              <w:t>0.080</w:t>
            </w:r>
          </w:p>
        </w:tc>
        <w:tc>
          <w:tcPr>
            <w:tcW w:w="468" w:type="pct"/>
            <w:tcBorders>
              <w:top w:val="single" w:sz="4" w:space="0" w:color="auto"/>
              <w:left w:val="single" w:sz="4" w:space="0" w:color="auto"/>
              <w:bottom w:val="single" w:sz="4" w:space="0" w:color="auto"/>
              <w:right w:val="single" w:sz="4" w:space="0" w:color="auto"/>
            </w:tcBorders>
            <w:hideMark/>
          </w:tcPr>
          <w:p w14:paraId="5285C93E" w14:textId="77777777" w:rsidR="00C40CCD" w:rsidRDefault="00C40CCD" w:rsidP="00C40CCD">
            <w:pPr>
              <w:tabs>
                <w:tab w:val="left" w:pos="720"/>
              </w:tabs>
              <w:spacing w:after="240"/>
              <w:rPr>
                <w:sz w:val="16"/>
                <w:szCs w:val="16"/>
                <w:lang w:val="en-GB"/>
              </w:rPr>
            </w:pPr>
            <w:r>
              <w:rPr>
                <w:sz w:val="16"/>
                <w:szCs w:val="16"/>
                <w:lang w:val="en-GB"/>
              </w:rPr>
              <w:t>1.019</w:t>
            </w:r>
          </w:p>
        </w:tc>
        <w:tc>
          <w:tcPr>
            <w:tcW w:w="468" w:type="pct"/>
            <w:tcBorders>
              <w:top w:val="single" w:sz="4" w:space="0" w:color="auto"/>
              <w:left w:val="single" w:sz="4" w:space="0" w:color="auto"/>
              <w:bottom w:val="single" w:sz="4" w:space="0" w:color="auto"/>
              <w:right w:val="single" w:sz="4" w:space="0" w:color="auto"/>
            </w:tcBorders>
            <w:hideMark/>
          </w:tcPr>
          <w:p w14:paraId="71862B02" w14:textId="77777777" w:rsidR="00C40CCD" w:rsidRDefault="00C40CCD" w:rsidP="00C40CCD">
            <w:pPr>
              <w:tabs>
                <w:tab w:val="left" w:pos="720"/>
              </w:tabs>
              <w:spacing w:after="240"/>
              <w:rPr>
                <w:sz w:val="16"/>
                <w:szCs w:val="16"/>
                <w:lang w:val="en-GB"/>
              </w:rPr>
            </w:pPr>
            <w:r>
              <w:rPr>
                <w:sz w:val="16"/>
                <w:szCs w:val="16"/>
                <w:lang w:val="en-GB"/>
              </w:rPr>
              <w:t>0.151</w:t>
            </w:r>
          </w:p>
        </w:tc>
        <w:tc>
          <w:tcPr>
            <w:tcW w:w="372" w:type="pct"/>
            <w:tcBorders>
              <w:top w:val="single" w:sz="4" w:space="0" w:color="auto"/>
              <w:left w:val="single" w:sz="4" w:space="0" w:color="auto"/>
              <w:bottom w:val="single" w:sz="4" w:space="0" w:color="auto"/>
              <w:right w:val="single" w:sz="4" w:space="0" w:color="auto"/>
            </w:tcBorders>
            <w:hideMark/>
          </w:tcPr>
          <w:p w14:paraId="432CE39D" w14:textId="77777777" w:rsidR="00C40CCD" w:rsidRDefault="00C40CCD" w:rsidP="00C40CCD">
            <w:pPr>
              <w:tabs>
                <w:tab w:val="left" w:pos="720"/>
              </w:tabs>
              <w:spacing w:after="240"/>
              <w:rPr>
                <w:i/>
                <w:sz w:val="16"/>
                <w:szCs w:val="16"/>
                <w:lang w:val="en-GB"/>
              </w:rPr>
            </w:pPr>
            <w:r>
              <w:rPr>
                <w:i/>
                <w:sz w:val="16"/>
                <w:szCs w:val="16"/>
                <w:lang w:val="en-GB"/>
              </w:rPr>
              <w:t>0.0375</w:t>
            </w:r>
          </w:p>
        </w:tc>
        <w:tc>
          <w:tcPr>
            <w:tcW w:w="468" w:type="pct"/>
            <w:tcBorders>
              <w:top w:val="single" w:sz="4" w:space="0" w:color="auto"/>
              <w:left w:val="single" w:sz="4" w:space="0" w:color="auto"/>
              <w:bottom w:val="single" w:sz="4" w:space="0" w:color="auto"/>
              <w:right w:val="single" w:sz="4" w:space="0" w:color="auto"/>
            </w:tcBorders>
            <w:hideMark/>
          </w:tcPr>
          <w:p w14:paraId="2C24C97D" w14:textId="77777777" w:rsidR="00C40CCD" w:rsidRDefault="00C40CCD" w:rsidP="00C40CCD">
            <w:pPr>
              <w:tabs>
                <w:tab w:val="left" w:pos="720"/>
              </w:tabs>
              <w:spacing w:after="240"/>
              <w:rPr>
                <w:i/>
                <w:sz w:val="16"/>
                <w:szCs w:val="16"/>
                <w:lang w:val="en-GB"/>
              </w:rPr>
            </w:pPr>
            <w:r>
              <w:rPr>
                <w:i/>
                <w:sz w:val="16"/>
                <w:szCs w:val="16"/>
                <w:lang w:val="en-GB"/>
              </w:rPr>
              <w:t>0.0375</w:t>
            </w:r>
          </w:p>
        </w:tc>
        <w:tc>
          <w:tcPr>
            <w:tcW w:w="468" w:type="pct"/>
            <w:tcBorders>
              <w:top w:val="single" w:sz="4" w:space="0" w:color="auto"/>
              <w:left w:val="single" w:sz="4" w:space="0" w:color="auto"/>
              <w:bottom w:val="single" w:sz="4" w:space="0" w:color="auto"/>
              <w:right w:val="single" w:sz="4" w:space="0" w:color="auto"/>
            </w:tcBorders>
            <w:hideMark/>
          </w:tcPr>
          <w:p w14:paraId="1A5296E1" w14:textId="77777777" w:rsidR="00C40CCD" w:rsidRDefault="00C40CCD" w:rsidP="00C40CCD">
            <w:pPr>
              <w:tabs>
                <w:tab w:val="left" w:pos="720"/>
              </w:tabs>
              <w:spacing w:after="240"/>
              <w:rPr>
                <w:i/>
                <w:sz w:val="16"/>
                <w:szCs w:val="16"/>
                <w:lang w:val="en-GB"/>
              </w:rPr>
            </w:pPr>
            <w:r>
              <w:rPr>
                <w:i/>
                <w:sz w:val="16"/>
                <w:szCs w:val="16"/>
                <w:lang w:val="en-GB"/>
              </w:rPr>
              <w:t>0.0375</w:t>
            </w:r>
          </w:p>
        </w:tc>
        <w:tc>
          <w:tcPr>
            <w:tcW w:w="384" w:type="pct"/>
            <w:tcBorders>
              <w:top w:val="single" w:sz="4" w:space="0" w:color="auto"/>
              <w:left w:val="single" w:sz="4" w:space="0" w:color="auto"/>
              <w:bottom w:val="single" w:sz="4" w:space="0" w:color="auto"/>
              <w:right w:val="single" w:sz="4" w:space="0" w:color="auto"/>
            </w:tcBorders>
            <w:hideMark/>
          </w:tcPr>
          <w:p w14:paraId="6D7300BD" w14:textId="77777777" w:rsidR="00C40CCD" w:rsidRDefault="00C40CCD" w:rsidP="00C40CCD">
            <w:pPr>
              <w:tabs>
                <w:tab w:val="left" w:pos="720"/>
              </w:tabs>
              <w:spacing w:after="240"/>
              <w:rPr>
                <w:i/>
                <w:sz w:val="16"/>
                <w:szCs w:val="16"/>
                <w:lang w:val="en-GB"/>
              </w:rPr>
            </w:pPr>
            <w:r>
              <w:rPr>
                <w:i/>
                <w:sz w:val="16"/>
                <w:szCs w:val="16"/>
                <w:lang w:val="en-GB"/>
              </w:rPr>
              <w:t>0.0375</w:t>
            </w:r>
          </w:p>
        </w:tc>
        <w:tc>
          <w:tcPr>
            <w:tcW w:w="372" w:type="pct"/>
            <w:tcBorders>
              <w:top w:val="single" w:sz="4" w:space="0" w:color="auto"/>
              <w:left w:val="single" w:sz="4" w:space="0" w:color="auto"/>
              <w:bottom w:val="single" w:sz="4" w:space="0" w:color="auto"/>
              <w:right w:val="single" w:sz="4" w:space="0" w:color="auto"/>
            </w:tcBorders>
            <w:hideMark/>
          </w:tcPr>
          <w:p w14:paraId="6FF04C0B" w14:textId="77777777" w:rsidR="00C40CCD" w:rsidRDefault="00C40CCD" w:rsidP="00C40CCD">
            <w:pPr>
              <w:tabs>
                <w:tab w:val="left" w:pos="720"/>
              </w:tabs>
              <w:spacing w:after="240"/>
              <w:rPr>
                <w:i/>
                <w:sz w:val="16"/>
                <w:szCs w:val="16"/>
                <w:lang w:val="en-GB"/>
              </w:rPr>
            </w:pPr>
            <w:r>
              <w:rPr>
                <w:i/>
                <w:sz w:val="16"/>
                <w:szCs w:val="16"/>
                <w:lang w:val="en-GB"/>
              </w:rPr>
              <w:t>0.0375</w:t>
            </w:r>
          </w:p>
        </w:tc>
        <w:tc>
          <w:tcPr>
            <w:tcW w:w="384" w:type="pct"/>
            <w:tcBorders>
              <w:top w:val="single" w:sz="4" w:space="0" w:color="auto"/>
              <w:left w:val="single" w:sz="4" w:space="0" w:color="auto"/>
              <w:bottom w:val="single" w:sz="4" w:space="0" w:color="auto"/>
              <w:right w:val="single" w:sz="4" w:space="0" w:color="auto"/>
            </w:tcBorders>
            <w:hideMark/>
          </w:tcPr>
          <w:p w14:paraId="70A225B9" w14:textId="77777777" w:rsidR="00C40CCD" w:rsidRDefault="00C40CCD" w:rsidP="00C40CCD">
            <w:pPr>
              <w:tabs>
                <w:tab w:val="left" w:pos="720"/>
              </w:tabs>
              <w:spacing w:after="240"/>
              <w:rPr>
                <w:i/>
                <w:sz w:val="16"/>
                <w:szCs w:val="16"/>
                <w:lang w:val="en-GB"/>
              </w:rPr>
            </w:pPr>
            <w:r>
              <w:rPr>
                <w:i/>
                <w:sz w:val="16"/>
                <w:szCs w:val="16"/>
                <w:lang w:val="en-GB"/>
              </w:rPr>
              <w:t>0.0375</w:t>
            </w:r>
          </w:p>
        </w:tc>
        <w:tc>
          <w:tcPr>
            <w:tcW w:w="372" w:type="pct"/>
            <w:tcBorders>
              <w:top w:val="single" w:sz="4" w:space="0" w:color="auto"/>
              <w:left w:val="single" w:sz="4" w:space="0" w:color="auto"/>
              <w:bottom w:val="single" w:sz="4" w:space="0" w:color="auto"/>
              <w:right w:val="single" w:sz="4" w:space="0" w:color="auto"/>
            </w:tcBorders>
            <w:hideMark/>
          </w:tcPr>
          <w:p w14:paraId="178E216C" w14:textId="77777777" w:rsidR="00C40CCD" w:rsidRDefault="00C40CCD" w:rsidP="00C40CCD">
            <w:pPr>
              <w:tabs>
                <w:tab w:val="left" w:pos="720"/>
              </w:tabs>
              <w:spacing w:after="240"/>
              <w:rPr>
                <w:i/>
                <w:sz w:val="16"/>
                <w:szCs w:val="16"/>
                <w:lang w:val="en-GB"/>
              </w:rPr>
            </w:pPr>
            <w:r>
              <w:rPr>
                <w:i/>
                <w:sz w:val="16"/>
                <w:szCs w:val="16"/>
                <w:lang w:val="en-GB"/>
              </w:rPr>
              <w:t>0.0375</w:t>
            </w:r>
          </w:p>
        </w:tc>
        <w:tc>
          <w:tcPr>
            <w:tcW w:w="383" w:type="pct"/>
            <w:tcBorders>
              <w:top w:val="single" w:sz="4" w:space="0" w:color="auto"/>
              <w:left w:val="single" w:sz="4" w:space="0" w:color="auto"/>
              <w:bottom w:val="single" w:sz="4" w:space="0" w:color="auto"/>
              <w:right w:val="single" w:sz="4" w:space="0" w:color="auto"/>
            </w:tcBorders>
            <w:hideMark/>
          </w:tcPr>
          <w:p w14:paraId="42A4DF69" w14:textId="77777777" w:rsidR="00C40CCD" w:rsidRDefault="00C40CCD" w:rsidP="00C40CCD">
            <w:pPr>
              <w:tabs>
                <w:tab w:val="left" w:pos="720"/>
              </w:tabs>
              <w:spacing w:after="240"/>
              <w:rPr>
                <w:i/>
                <w:sz w:val="16"/>
                <w:szCs w:val="16"/>
                <w:lang w:val="en-GB"/>
              </w:rPr>
            </w:pPr>
            <w:r>
              <w:rPr>
                <w:i/>
                <w:sz w:val="16"/>
                <w:szCs w:val="16"/>
                <w:lang w:val="en-GB"/>
              </w:rPr>
              <w:t>0.0375</w:t>
            </w:r>
          </w:p>
        </w:tc>
      </w:tr>
    </w:tbl>
    <w:p w14:paraId="2021E936" w14:textId="77777777" w:rsidR="00C40CCD" w:rsidRPr="004B6678" w:rsidRDefault="00182C30" w:rsidP="004B6678">
      <w:pPr>
        <w:pStyle w:val="RepBullet1"/>
        <w:numPr>
          <w:ilvl w:val="0"/>
          <w:numId w:val="29"/>
        </w:numPr>
      </w:pPr>
      <w:r w:rsidRPr="004B6678">
        <w:t>Q</w:t>
      </w:r>
      <w:r w:rsidR="002C2C79" w:rsidRPr="004B6678">
        <w:t xml:space="preserve">uantities of product handled </w:t>
      </w:r>
      <w:r w:rsidRPr="004B6678">
        <w:t xml:space="preserve">are </w:t>
      </w:r>
      <w:r w:rsidR="002C2C79" w:rsidRPr="004B6678">
        <w:t>only reported where slurry tank mixing occurred, there is no data for dry coupling</w:t>
      </w:r>
      <w:r w:rsidR="004A4833" w:rsidRPr="004B6678">
        <w:t xml:space="preserve"> performed by operators 13, 17, 18 and 21</w:t>
      </w:r>
      <w:r w:rsidR="002C2C79" w:rsidRPr="004B6678">
        <w:t>. Therefore normalized values only take into consideration tank mixing (7 operators), which is a conservative approach since it is expected to be worst case in modern systems.</w:t>
      </w:r>
    </w:p>
    <w:p w14:paraId="4FFC8958" w14:textId="77777777" w:rsidR="00C40CCD" w:rsidRPr="00BC4B7E" w:rsidRDefault="00C40CCD" w:rsidP="00BC4B7E">
      <w:pPr>
        <w:tabs>
          <w:tab w:val="left" w:pos="720"/>
        </w:tabs>
        <w:rPr>
          <w:b/>
          <w:bCs/>
          <w:sz w:val="20"/>
          <w:szCs w:val="20"/>
          <w:lang w:val="en-GB"/>
        </w:rPr>
      </w:pPr>
      <w:r>
        <w:rPr>
          <w:b/>
          <w:bCs/>
          <w:sz w:val="20"/>
          <w:szCs w:val="20"/>
          <w:lang w:val="en-GB"/>
        </w:rPr>
        <w:br w:type="page"/>
      </w:r>
      <w:r w:rsidRPr="00BC4B7E">
        <w:rPr>
          <w:b/>
          <w:sz w:val="20"/>
          <w:szCs w:val="20"/>
        </w:rPr>
        <w:lastRenderedPageBreak/>
        <w:t>Table A </w:t>
      </w:r>
      <w:r w:rsidRPr="00BC4B7E">
        <w:rPr>
          <w:b/>
          <w:sz w:val="20"/>
          <w:szCs w:val="20"/>
        </w:rPr>
        <w:fldChar w:fldCharType="begin"/>
      </w:r>
      <w:r w:rsidRPr="00BC4B7E">
        <w:rPr>
          <w:b/>
          <w:sz w:val="20"/>
          <w:szCs w:val="20"/>
        </w:rPr>
        <w:instrText xml:space="preserve"> SEQ Table_A \* ARABIC </w:instrText>
      </w:r>
      <w:r w:rsidRPr="00BC4B7E">
        <w:rPr>
          <w:b/>
          <w:sz w:val="20"/>
          <w:szCs w:val="20"/>
        </w:rPr>
        <w:fldChar w:fldCharType="separate"/>
      </w:r>
      <w:r w:rsidR="003C2813">
        <w:rPr>
          <w:b/>
          <w:noProof/>
          <w:sz w:val="20"/>
          <w:szCs w:val="20"/>
        </w:rPr>
        <w:t>18</w:t>
      </w:r>
      <w:r w:rsidRPr="00BC4B7E">
        <w:rPr>
          <w:b/>
          <w:sz w:val="20"/>
          <w:szCs w:val="20"/>
        </w:rPr>
        <w:fldChar w:fldCharType="end"/>
      </w:r>
      <w:r w:rsidRPr="00BC4B7E">
        <w:rPr>
          <w:b/>
          <w:bCs/>
          <w:sz w:val="20"/>
          <w:szCs w:val="20"/>
          <w:lang w:val="en-GB"/>
        </w:rPr>
        <w:t>:</w:t>
      </w:r>
      <w:r w:rsidRPr="00BC4B7E">
        <w:rPr>
          <w:b/>
          <w:bCs/>
          <w:sz w:val="20"/>
          <w:szCs w:val="20"/>
          <w:lang w:val="en-GB"/>
        </w:rPr>
        <w:tab/>
        <w:t>Determined residues of tefluthrin during calibration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1006"/>
        <w:gridCol w:w="1006"/>
        <w:gridCol w:w="1006"/>
        <w:gridCol w:w="1006"/>
        <w:gridCol w:w="1006"/>
        <w:gridCol w:w="1006"/>
        <w:gridCol w:w="1006"/>
        <w:gridCol w:w="1006"/>
      </w:tblGrid>
      <w:tr w:rsidR="00C40CCD" w14:paraId="08B2A1A5" w14:textId="77777777" w:rsidTr="00C40CCD">
        <w:trPr>
          <w:trHeight w:hRule="exact" w:val="227"/>
        </w:trPr>
        <w:tc>
          <w:tcPr>
            <w:tcW w:w="696" w:type="pct"/>
            <w:tcBorders>
              <w:top w:val="single" w:sz="4" w:space="0" w:color="auto"/>
              <w:left w:val="single" w:sz="4" w:space="0" w:color="auto"/>
              <w:bottom w:val="single" w:sz="4" w:space="0" w:color="auto"/>
              <w:right w:val="single" w:sz="4" w:space="0" w:color="auto"/>
            </w:tcBorders>
            <w:vAlign w:val="center"/>
            <w:hideMark/>
          </w:tcPr>
          <w:p w14:paraId="262DCECF" w14:textId="77777777" w:rsidR="00C40CCD" w:rsidRDefault="00C40CCD" w:rsidP="00C40CCD">
            <w:pPr>
              <w:tabs>
                <w:tab w:val="left" w:pos="720"/>
              </w:tabs>
              <w:spacing w:after="240"/>
              <w:rPr>
                <w:sz w:val="16"/>
                <w:szCs w:val="16"/>
                <w:lang w:val="en-GB"/>
              </w:rPr>
            </w:pPr>
            <w:r>
              <w:rPr>
                <w:sz w:val="16"/>
                <w:szCs w:val="16"/>
                <w:lang w:val="en-GB"/>
              </w:rPr>
              <w:t>Operator</w:t>
            </w:r>
          </w:p>
        </w:tc>
        <w:tc>
          <w:tcPr>
            <w:tcW w:w="538" w:type="pct"/>
            <w:tcBorders>
              <w:top w:val="single" w:sz="4" w:space="0" w:color="auto"/>
              <w:left w:val="single" w:sz="4" w:space="0" w:color="auto"/>
              <w:bottom w:val="single" w:sz="4" w:space="0" w:color="auto"/>
              <w:right w:val="single" w:sz="4" w:space="0" w:color="auto"/>
            </w:tcBorders>
            <w:hideMark/>
          </w:tcPr>
          <w:p w14:paraId="4663ACDF" w14:textId="77777777" w:rsidR="00C40CCD" w:rsidRDefault="00C40CCD" w:rsidP="00C40CCD">
            <w:pPr>
              <w:tabs>
                <w:tab w:val="left" w:pos="720"/>
              </w:tabs>
              <w:autoSpaceDE w:val="0"/>
              <w:autoSpaceDN w:val="0"/>
              <w:adjustRightInd w:val="0"/>
              <w:spacing w:after="240"/>
              <w:jc w:val="center"/>
              <w:rPr>
                <w:sz w:val="16"/>
                <w:szCs w:val="16"/>
                <w:lang w:val="en-GB"/>
              </w:rPr>
            </w:pPr>
            <w:r>
              <w:rPr>
                <w:sz w:val="16"/>
                <w:szCs w:val="16"/>
                <w:lang w:val="en-GB"/>
              </w:rPr>
              <w:t>37</w:t>
            </w:r>
          </w:p>
        </w:tc>
        <w:tc>
          <w:tcPr>
            <w:tcW w:w="538" w:type="pct"/>
            <w:tcBorders>
              <w:top w:val="single" w:sz="4" w:space="0" w:color="auto"/>
              <w:left w:val="single" w:sz="4" w:space="0" w:color="auto"/>
              <w:bottom w:val="single" w:sz="4" w:space="0" w:color="auto"/>
              <w:right w:val="single" w:sz="4" w:space="0" w:color="auto"/>
            </w:tcBorders>
            <w:hideMark/>
          </w:tcPr>
          <w:p w14:paraId="78EBC066" w14:textId="77777777" w:rsidR="00C40CCD" w:rsidRDefault="00C40CCD" w:rsidP="00C40CCD">
            <w:pPr>
              <w:tabs>
                <w:tab w:val="left" w:pos="720"/>
              </w:tabs>
              <w:autoSpaceDE w:val="0"/>
              <w:autoSpaceDN w:val="0"/>
              <w:adjustRightInd w:val="0"/>
              <w:spacing w:after="240"/>
              <w:jc w:val="center"/>
              <w:rPr>
                <w:sz w:val="16"/>
                <w:szCs w:val="16"/>
                <w:lang w:val="en-GB"/>
              </w:rPr>
            </w:pPr>
            <w:r>
              <w:rPr>
                <w:sz w:val="16"/>
                <w:szCs w:val="16"/>
                <w:lang w:val="en-GB"/>
              </w:rPr>
              <w:t>38</w:t>
            </w:r>
          </w:p>
        </w:tc>
        <w:tc>
          <w:tcPr>
            <w:tcW w:w="538" w:type="pct"/>
            <w:tcBorders>
              <w:top w:val="single" w:sz="4" w:space="0" w:color="auto"/>
              <w:left w:val="single" w:sz="4" w:space="0" w:color="auto"/>
              <w:bottom w:val="single" w:sz="4" w:space="0" w:color="auto"/>
              <w:right w:val="single" w:sz="4" w:space="0" w:color="auto"/>
            </w:tcBorders>
            <w:hideMark/>
          </w:tcPr>
          <w:p w14:paraId="0740FDA6" w14:textId="77777777" w:rsidR="00C40CCD" w:rsidRDefault="00C40CCD" w:rsidP="00C40CCD">
            <w:pPr>
              <w:tabs>
                <w:tab w:val="left" w:pos="720"/>
              </w:tabs>
              <w:autoSpaceDE w:val="0"/>
              <w:autoSpaceDN w:val="0"/>
              <w:adjustRightInd w:val="0"/>
              <w:spacing w:after="240"/>
              <w:jc w:val="center"/>
              <w:rPr>
                <w:sz w:val="16"/>
                <w:szCs w:val="16"/>
                <w:lang w:val="en-GB"/>
              </w:rPr>
            </w:pPr>
            <w:r>
              <w:rPr>
                <w:sz w:val="16"/>
                <w:szCs w:val="16"/>
                <w:lang w:val="en-GB"/>
              </w:rPr>
              <w:t>39</w:t>
            </w:r>
          </w:p>
        </w:tc>
        <w:tc>
          <w:tcPr>
            <w:tcW w:w="538" w:type="pct"/>
            <w:tcBorders>
              <w:top w:val="single" w:sz="4" w:space="0" w:color="auto"/>
              <w:left w:val="single" w:sz="4" w:space="0" w:color="auto"/>
              <w:bottom w:val="single" w:sz="4" w:space="0" w:color="auto"/>
              <w:right w:val="single" w:sz="4" w:space="0" w:color="auto"/>
            </w:tcBorders>
            <w:hideMark/>
          </w:tcPr>
          <w:p w14:paraId="634F6EB1" w14:textId="77777777" w:rsidR="00C40CCD" w:rsidRDefault="00C40CCD" w:rsidP="00C40CCD">
            <w:pPr>
              <w:tabs>
                <w:tab w:val="left" w:pos="720"/>
              </w:tabs>
              <w:autoSpaceDE w:val="0"/>
              <w:autoSpaceDN w:val="0"/>
              <w:adjustRightInd w:val="0"/>
              <w:spacing w:after="240"/>
              <w:jc w:val="center"/>
              <w:rPr>
                <w:sz w:val="16"/>
                <w:szCs w:val="16"/>
                <w:lang w:val="en-GB"/>
              </w:rPr>
            </w:pPr>
            <w:r>
              <w:rPr>
                <w:sz w:val="16"/>
                <w:szCs w:val="16"/>
                <w:lang w:val="en-GB"/>
              </w:rPr>
              <w:t>40</w:t>
            </w:r>
          </w:p>
        </w:tc>
        <w:tc>
          <w:tcPr>
            <w:tcW w:w="538" w:type="pct"/>
            <w:tcBorders>
              <w:top w:val="single" w:sz="4" w:space="0" w:color="auto"/>
              <w:left w:val="single" w:sz="4" w:space="0" w:color="auto"/>
              <w:bottom w:val="single" w:sz="4" w:space="0" w:color="auto"/>
              <w:right w:val="single" w:sz="4" w:space="0" w:color="auto"/>
            </w:tcBorders>
            <w:hideMark/>
          </w:tcPr>
          <w:p w14:paraId="79566EA3" w14:textId="77777777" w:rsidR="00C40CCD" w:rsidRDefault="00C40CCD" w:rsidP="00C40CCD">
            <w:pPr>
              <w:tabs>
                <w:tab w:val="left" w:pos="720"/>
              </w:tabs>
              <w:autoSpaceDE w:val="0"/>
              <w:autoSpaceDN w:val="0"/>
              <w:adjustRightInd w:val="0"/>
              <w:spacing w:after="240"/>
              <w:jc w:val="center"/>
              <w:rPr>
                <w:sz w:val="16"/>
                <w:szCs w:val="16"/>
                <w:lang w:val="en-GB"/>
              </w:rPr>
            </w:pPr>
            <w:r>
              <w:rPr>
                <w:sz w:val="16"/>
                <w:szCs w:val="16"/>
                <w:lang w:val="en-GB"/>
              </w:rPr>
              <w:t>41</w:t>
            </w:r>
          </w:p>
        </w:tc>
        <w:tc>
          <w:tcPr>
            <w:tcW w:w="538" w:type="pct"/>
            <w:tcBorders>
              <w:top w:val="single" w:sz="4" w:space="0" w:color="auto"/>
              <w:left w:val="single" w:sz="4" w:space="0" w:color="auto"/>
              <w:bottom w:val="single" w:sz="4" w:space="0" w:color="auto"/>
              <w:right w:val="single" w:sz="4" w:space="0" w:color="auto"/>
            </w:tcBorders>
            <w:hideMark/>
          </w:tcPr>
          <w:p w14:paraId="03DF6A77" w14:textId="77777777" w:rsidR="00C40CCD" w:rsidRDefault="00C40CCD" w:rsidP="00C40CCD">
            <w:pPr>
              <w:tabs>
                <w:tab w:val="left" w:pos="720"/>
              </w:tabs>
              <w:autoSpaceDE w:val="0"/>
              <w:autoSpaceDN w:val="0"/>
              <w:adjustRightInd w:val="0"/>
              <w:spacing w:after="240"/>
              <w:jc w:val="center"/>
              <w:rPr>
                <w:sz w:val="16"/>
                <w:szCs w:val="16"/>
                <w:lang w:val="en-GB"/>
              </w:rPr>
            </w:pPr>
            <w:r>
              <w:rPr>
                <w:sz w:val="16"/>
                <w:szCs w:val="16"/>
                <w:lang w:val="en-GB"/>
              </w:rPr>
              <w:t>42</w:t>
            </w:r>
          </w:p>
        </w:tc>
        <w:tc>
          <w:tcPr>
            <w:tcW w:w="538" w:type="pct"/>
            <w:tcBorders>
              <w:top w:val="single" w:sz="4" w:space="0" w:color="auto"/>
              <w:left w:val="single" w:sz="4" w:space="0" w:color="auto"/>
              <w:bottom w:val="single" w:sz="4" w:space="0" w:color="auto"/>
              <w:right w:val="single" w:sz="4" w:space="0" w:color="auto"/>
            </w:tcBorders>
            <w:hideMark/>
          </w:tcPr>
          <w:p w14:paraId="2D040576" w14:textId="77777777" w:rsidR="00C40CCD" w:rsidRDefault="00C40CCD" w:rsidP="00C40CCD">
            <w:pPr>
              <w:tabs>
                <w:tab w:val="left" w:pos="720"/>
              </w:tabs>
              <w:autoSpaceDE w:val="0"/>
              <w:autoSpaceDN w:val="0"/>
              <w:adjustRightInd w:val="0"/>
              <w:spacing w:after="240"/>
              <w:jc w:val="center"/>
              <w:rPr>
                <w:sz w:val="16"/>
                <w:szCs w:val="16"/>
                <w:lang w:val="en-GB"/>
              </w:rPr>
            </w:pPr>
            <w:r>
              <w:rPr>
                <w:sz w:val="16"/>
                <w:szCs w:val="16"/>
                <w:lang w:val="en-GB"/>
              </w:rPr>
              <w:t>43</w:t>
            </w:r>
          </w:p>
        </w:tc>
        <w:tc>
          <w:tcPr>
            <w:tcW w:w="538" w:type="pct"/>
            <w:tcBorders>
              <w:top w:val="single" w:sz="4" w:space="0" w:color="auto"/>
              <w:left w:val="single" w:sz="4" w:space="0" w:color="auto"/>
              <w:bottom w:val="single" w:sz="4" w:space="0" w:color="auto"/>
              <w:right w:val="single" w:sz="4" w:space="0" w:color="auto"/>
            </w:tcBorders>
            <w:hideMark/>
          </w:tcPr>
          <w:p w14:paraId="0E525C7B" w14:textId="77777777" w:rsidR="00C40CCD" w:rsidRDefault="00C40CCD" w:rsidP="00C40CCD">
            <w:pPr>
              <w:tabs>
                <w:tab w:val="left" w:pos="720"/>
              </w:tabs>
              <w:autoSpaceDE w:val="0"/>
              <w:autoSpaceDN w:val="0"/>
              <w:adjustRightInd w:val="0"/>
              <w:spacing w:after="240"/>
              <w:jc w:val="center"/>
              <w:rPr>
                <w:sz w:val="16"/>
                <w:szCs w:val="16"/>
                <w:lang w:val="en-GB"/>
              </w:rPr>
            </w:pPr>
            <w:r>
              <w:rPr>
                <w:sz w:val="16"/>
                <w:szCs w:val="16"/>
                <w:lang w:val="en-GB"/>
              </w:rPr>
              <w:t>44</w:t>
            </w:r>
          </w:p>
        </w:tc>
      </w:tr>
      <w:tr w:rsidR="00C40CCD" w14:paraId="5A14FBA3" w14:textId="77777777" w:rsidTr="00C40CCD">
        <w:trPr>
          <w:trHeight w:val="227"/>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47EFEAF1" w14:textId="77777777" w:rsidR="00C40CCD" w:rsidRDefault="00C40CCD" w:rsidP="00C40CCD">
            <w:pPr>
              <w:tabs>
                <w:tab w:val="left" w:pos="720"/>
              </w:tabs>
              <w:spacing w:after="240"/>
              <w:jc w:val="center"/>
              <w:rPr>
                <w:sz w:val="16"/>
                <w:szCs w:val="16"/>
                <w:lang w:val="en-GB"/>
              </w:rPr>
            </w:pPr>
            <w:r>
              <w:rPr>
                <w:sz w:val="16"/>
                <w:szCs w:val="16"/>
                <w:lang w:val="en-GB"/>
              </w:rPr>
              <w:t>Inner dosimeter (µg/sample)</w:t>
            </w:r>
          </w:p>
        </w:tc>
      </w:tr>
      <w:tr w:rsidR="00C40CCD" w14:paraId="28CCAC52" w14:textId="77777777" w:rsidTr="00C40CCD">
        <w:trPr>
          <w:trHeight w:hRule="exact" w:val="227"/>
        </w:trPr>
        <w:tc>
          <w:tcPr>
            <w:tcW w:w="696" w:type="pct"/>
            <w:tcBorders>
              <w:top w:val="single" w:sz="4" w:space="0" w:color="auto"/>
              <w:left w:val="single" w:sz="4" w:space="0" w:color="auto"/>
              <w:bottom w:val="nil"/>
              <w:right w:val="single" w:sz="4" w:space="0" w:color="auto"/>
            </w:tcBorders>
            <w:hideMark/>
          </w:tcPr>
          <w:p w14:paraId="72067F1E"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538" w:type="pct"/>
            <w:tcBorders>
              <w:top w:val="single" w:sz="4" w:space="0" w:color="auto"/>
              <w:left w:val="single" w:sz="4" w:space="0" w:color="auto"/>
              <w:bottom w:val="nil"/>
              <w:right w:val="single" w:sz="4" w:space="0" w:color="auto"/>
            </w:tcBorders>
            <w:hideMark/>
          </w:tcPr>
          <w:p w14:paraId="7E47991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nil"/>
              <w:right w:val="single" w:sz="4" w:space="0" w:color="auto"/>
            </w:tcBorders>
            <w:hideMark/>
          </w:tcPr>
          <w:p w14:paraId="1BC9A0B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nil"/>
              <w:right w:val="single" w:sz="4" w:space="0" w:color="auto"/>
            </w:tcBorders>
            <w:hideMark/>
          </w:tcPr>
          <w:p w14:paraId="2127425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1.81</w:t>
            </w:r>
          </w:p>
        </w:tc>
        <w:tc>
          <w:tcPr>
            <w:tcW w:w="538" w:type="pct"/>
            <w:tcBorders>
              <w:top w:val="single" w:sz="4" w:space="0" w:color="auto"/>
              <w:left w:val="single" w:sz="4" w:space="0" w:color="auto"/>
              <w:bottom w:val="nil"/>
              <w:right w:val="single" w:sz="4" w:space="0" w:color="auto"/>
            </w:tcBorders>
            <w:hideMark/>
          </w:tcPr>
          <w:p w14:paraId="7A29678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11.28</w:t>
            </w:r>
          </w:p>
        </w:tc>
        <w:tc>
          <w:tcPr>
            <w:tcW w:w="538" w:type="pct"/>
            <w:tcBorders>
              <w:top w:val="single" w:sz="4" w:space="0" w:color="auto"/>
              <w:left w:val="single" w:sz="4" w:space="0" w:color="auto"/>
              <w:bottom w:val="nil"/>
              <w:right w:val="single" w:sz="4" w:space="0" w:color="auto"/>
            </w:tcBorders>
            <w:hideMark/>
          </w:tcPr>
          <w:p w14:paraId="2175E1B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nil"/>
              <w:right w:val="single" w:sz="4" w:space="0" w:color="auto"/>
            </w:tcBorders>
            <w:hideMark/>
          </w:tcPr>
          <w:p w14:paraId="4261E9F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nil"/>
              <w:right w:val="single" w:sz="4" w:space="0" w:color="auto"/>
            </w:tcBorders>
            <w:hideMark/>
          </w:tcPr>
          <w:p w14:paraId="4158E46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nil"/>
              <w:right w:val="single" w:sz="4" w:space="0" w:color="auto"/>
            </w:tcBorders>
            <w:hideMark/>
          </w:tcPr>
          <w:p w14:paraId="0A3EDDB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3DE476D9" w14:textId="77777777" w:rsidTr="00C40CCD">
        <w:trPr>
          <w:trHeight w:hRule="exact" w:val="227"/>
        </w:trPr>
        <w:tc>
          <w:tcPr>
            <w:tcW w:w="696" w:type="pct"/>
            <w:tcBorders>
              <w:top w:val="nil"/>
              <w:left w:val="single" w:sz="4" w:space="0" w:color="auto"/>
              <w:bottom w:val="nil"/>
              <w:right w:val="single" w:sz="4" w:space="0" w:color="auto"/>
            </w:tcBorders>
            <w:hideMark/>
          </w:tcPr>
          <w:p w14:paraId="4EFB7C69"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538" w:type="pct"/>
            <w:tcBorders>
              <w:top w:val="nil"/>
              <w:left w:val="single" w:sz="4" w:space="0" w:color="auto"/>
              <w:bottom w:val="nil"/>
              <w:right w:val="single" w:sz="4" w:space="0" w:color="auto"/>
            </w:tcBorders>
            <w:hideMark/>
          </w:tcPr>
          <w:p w14:paraId="20E0B1F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671756A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0564E27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0A5000B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2.14</w:t>
            </w:r>
          </w:p>
        </w:tc>
        <w:tc>
          <w:tcPr>
            <w:tcW w:w="538" w:type="pct"/>
            <w:tcBorders>
              <w:top w:val="nil"/>
              <w:left w:val="single" w:sz="4" w:space="0" w:color="auto"/>
              <w:bottom w:val="nil"/>
              <w:right w:val="single" w:sz="4" w:space="0" w:color="auto"/>
            </w:tcBorders>
            <w:hideMark/>
          </w:tcPr>
          <w:p w14:paraId="3A38230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16A4A66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458F7AC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2C651BB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169DF2DA" w14:textId="77777777" w:rsidTr="00C40CCD">
        <w:trPr>
          <w:trHeight w:hRule="exact" w:val="227"/>
        </w:trPr>
        <w:tc>
          <w:tcPr>
            <w:tcW w:w="696" w:type="pct"/>
            <w:tcBorders>
              <w:top w:val="nil"/>
              <w:left w:val="single" w:sz="4" w:space="0" w:color="auto"/>
              <w:bottom w:val="nil"/>
              <w:right w:val="single" w:sz="4" w:space="0" w:color="auto"/>
            </w:tcBorders>
            <w:hideMark/>
          </w:tcPr>
          <w:p w14:paraId="00B02DF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538" w:type="pct"/>
            <w:tcBorders>
              <w:top w:val="nil"/>
              <w:left w:val="single" w:sz="4" w:space="0" w:color="auto"/>
              <w:bottom w:val="nil"/>
              <w:right w:val="single" w:sz="4" w:space="0" w:color="auto"/>
            </w:tcBorders>
            <w:hideMark/>
          </w:tcPr>
          <w:p w14:paraId="01E0FD8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1.42</w:t>
            </w:r>
          </w:p>
        </w:tc>
        <w:tc>
          <w:tcPr>
            <w:tcW w:w="538" w:type="pct"/>
            <w:tcBorders>
              <w:top w:val="nil"/>
              <w:left w:val="single" w:sz="4" w:space="0" w:color="auto"/>
              <w:bottom w:val="nil"/>
              <w:right w:val="single" w:sz="4" w:space="0" w:color="auto"/>
            </w:tcBorders>
            <w:hideMark/>
          </w:tcPr>
          <w:p w14:paraId="2F6A195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1.64</w:t>
            </w:r>
          </w:p>
        </w:tc>
        <w:tc>
          <w:tcPr>
            <w:tcW w:w="538" w:type="pct"/>
            <w:tcBorders>
              <w:top w:val="nil"/>
              <w:left w:val="single" w:sz="4" w:space="0" w:color="auto"/>
              <w:bottom w:val="nil"/>
              <w:right w:val="single" w:sz="4" w:space="0" w:color="auto"/>
            </w:tcBorders>
            <w:hideMark/>
          </w:tcPr>
          <w:p w14:paraId="145B6EB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1.18</w:t>
            </w:r>
          </w:p>
        </w:tc>
        <w:tc>
          <w:tcPr>
            <w:tcW w:w="538" w:type="pct"/>
            <w:tcBorders>
              <w:top w:val="nil"/>
              <w:left w:val="single" w:sz="4" w:space="0" w:color="auto"/>
              <w:bottom w:val="nil"/>
              <w:right w:val="single" w:sz="4" w:space="0" w:color="auto"/>
            </w:tcBorders>
            <w:hideMark/>
          </w:tcPr>
          <w:p w14:paraId="12B34BF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2.43</w:t>
            </w:r>
          </w:p>
        </w:tc>
        <w:tc>
          <w:tcPr>
            <w:tcW w:w="538" w:type="pct"/>
            <w:tcBorders>
              <w:top w:val="nil"/>
              <w:left w:val="single" w:sz="4" w:space="0" w:color="auto"/>
              <w:bottom w:val="nil"/>
              <w:right w:val="single" w:sz="4" w:space="0" w:color="auto"/>
            </w:tcBorders>
            <w:hideMark/>
          </w:tcPr>
          <w:p w14:paraId="03753C8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439EB17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3A0ACB7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4B2CF41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1C57254A" w14:textId="77777777" w:rsidTr="00C40CCD">
        <w:trPr>
          <w:trHeight w:hRule="exact" w:val="227"/>
        </w:trPr>
        <w:tc>
          <w:tcPr>
            <w:tcW w:w="696" w:type="pct"/>
            <w:tcBorders>
              <w:top w:val="nil"/>
              <w:left w:val="single" w:sz="4" w:space="0" w:color="auto"/>
              <w:bottom w:val="nil"/>
              <w:right w:val="single" w:sz="4" w:space="0" w:color="auto"/>
            </w:tcBorders>
            <w:hideMark/>
          </w:tcPr>
          <w:p w14:paraId="447A4167"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538" w:type="pct"/>
            <w:tcBorders>
              <w:top w:val="nil"/>
              <w:left w:val="single" w:sz="4" w:space="0" w:color="auto"/>
              <w:bottom w:val="nil"/>
              <w:right w:val="single" w:sz="4" w:space="0" w:color="auto"/>
            </w:tcBorders>
            <w:hideMark/>
          </w:tcPr>
          <w:p w14:paraId="212BECB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2D24788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3.19</w:t>
            </w:r>
          </w:p>
        </w:tc>
        <w:tc>
          <w:tcPr>
            <w:tcW w:w="538" w:type="pct"/>
            <w:tcBorders>
              <w:top w:val="nil"/>
              <w:left w:val="single" w:sz="4" w:space="0" w:color="auto"/>
              <w:bottom w:val="nil"/>
              <w:right w:val="single" w:sz="4" w:space="0" w:color="auto"/>
            </w:tcBorders>
            <w:hideMark/>
          </w:tcPr>
          <w:p w14:paraId="6B30A34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1.41</w:t>
            </w:r>
          </w:p>
        </w:tc>
        <w:tc>
          <w:tcPr>
            <w:tcW w:w="538" w:type="pct"/>
            <w:tcBorders>
              <w:top w:val="nil"/>
              <w:left w:val="single" w:sz="4" w:space="0" w:color="auto"/>
              <w:bottom w:val="nil"/>
              <w:right w:val="single" w:sz="4" w:space="0" w:color="auto"/>
            </w:tcBorders>
            <w:hideMark/>
          </w:tcPr>
          <w:p w14:paraId="43F53C5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1.89</w:t>
            </w:r>
          </w:p>
        </w:tc>
        <w:tc>
          <w:tcPr>
            <w:tcW w:w="538" w:type="pct"/>
            <w:tcBorders>
              <w:top w:val="nil"/>
              <w:left w:val="single" w:sz="4" w:space="0" w:color="auto"/>
              <w:bottom w:val="nil"/>
              <w:right w:val="single" w:sz="4" w:space="0" w:color="auto"/>
            </w:tcBorders>
            <w:hideMark/>
          </w:tcPr>
          <w:p w14:paraId="3218327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6554D1C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020185C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0F75269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19D3999F" w14:textId="77777777" w:rsidTr="00C40CCD">
        <w:trPr>
          <w:trHeight w:hRule="exact" w:val="227"/>
        </w:trPr>
        <w:tc>
          <w:tcPr>
            <w:tcW w:w="696" w:type="pct"/>
            <w:tcBorders>
              <w:top w:val="nil"/>
              <w:left w:val="single" w:sz="4" w:space="0" w:color="auto"/>
              <w:bottom w:val="nil"/>
              <w:right w:val="single" w:sz="4" w:space="0" w:color="auto"/>
            </w:tcBorders>
            <w:hideMark/>
          </w:tcPr>
          <w:p w14:paraId="563E409A"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538" w:type="pct"/>
            <w:tcBorders>
              <w:top w:val="nil"/>
              <w:left w:val="single" w:sz="4" w:space="0" w:color="auto"/>
              <w:bottom w:val="nil"/>
              <w:right w:val="single" w:sz="4" w:space="0" w:color="auto"/>
            </w:tcBorders>
            <w:hideMark/>
          </w:tcPr>
          <w:p w14:paraId="2D41410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3B69087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10.43</w:t>
            </w:r>
          </w:p>
        </w:tc>
        <w:tc>
          <w:tcPr>
            <w:tcW w:w="538" w:type="pct"/>
            <w:tcBorders>
              <w:top w:val="nil"/>
              <w:left w:val="single" w:sz="4" w:space="0" w:color="auto"/>
              <w:bottom w:val="nil"/>
              <w:right w:val="single" w:sz="4" w:space="0" w:color="auto"/>
            </w:tcBorders>
            <w:hideMark/>
          </w:tcPr>
          <w:p w14:paraId="4776329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1.85</w:t>
            </w:r>
          </w:p>
        </w:tc>
        <w:tc>
          <w:tcPr>
            <w:tcW w:w="538" w:type="pct"/>
            <w:tcBorders>
              <w:top w:val="nil"/>
              <w:left w:val="single" w:sz="4" w:space="0" w:color="auto"/>
              <w:bottom w:val="nil"/>
              <w:right w:val="single" w:sz="4" w:space="0" w:color="auto"/>
            </w:tcBorders>
            <w:hideMark/>
          </w:tcPr>
          <w:p w14:paraId="1C7FACA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5.77</w:t>
            </w:r>
          </w:p>
        </w:tc>
        <w:tc>
          <w:tcPr>
            <w:tcW w:w="538" w:type="pct"/>
            <w:tcBorders>
              <w:top w:val="nil"/>
              <w:left w:val="single" w:sz="4" w:space="0" w:color="auto"/>
              <w:bottom w:val="nil"/>
              <w:right w:val="single" w:sz="4" w:space="0" w:color="auto"/>
            </w:tcBorders>
            <w:hideMark/>
          </w:tcPr>
          <w:p w14:paraId="690EC4A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2.82</w:t>
            </w:r>
          </w:p>
        </w:tc>
        <w:tc>
          <w:tcPr>
            <w:tcW w:w="538" w:type="pct"/>
            <w:tcBorders>
              <w:top w:val="nil"/>
              <w:left w:val="single" w:sz="4" w:space="0" w:color="auto"/>
              <w:bottom w:val="nil"/>
              <w:right w:val="single" w:sz="4" w:space="0" w:color="auto"/>
            </w:tcBorders>
            <w:hideMark/>
          </w:tcPr>
          <w:p w14:paraId="769A1F0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11A5B89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nil"/>
              <w:left w:val="single" w:sz="4" w:space="0" w:color="auto"/>
              <w:bottom w:val="nil"/>
              <w:right w:val="single" w:sz="4" w:space="0" w:color="auto"/>
            </w:tcBorders>
            <w:hideMark/>
          </w:tcPr>
          <w:p w14:paraId="1DA68F4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5444BCE2" w14:textId="77777777" w:rsidTr="00C40CCD">
        <w:trPr>
          <w:trHeight w:hRule="exact" w:val="227"/>
        </w:trPr>
        <w:tc>
          <w:tcPr>
            <w:tcW w:w="696" w:type="pct"/>
            <w:tcBorders>
              <w:top w:val="nil"/>
              <w:left w:val="single" w:sz="4" w:space="0" w:color="auto"/>
              <w:bottom w:val="single" w:sz="4" w:space="0" w:color="auto"/>
              <w:right w:val="single" w:sz="4" w:space="0" w:color="auto"/>
            </w:tcBorders>
            <w:hideMark/>
          </w:tcPr>
          <w:p w14:paraId="65B921C8"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538" w:type="pct"/>
            <w:tcBorders>
              <w:top w:val="nil"/>
              <w:left w:val="single" w:sz="4" w:space="0" w:color="auto"/>
              <w:bottom w:val="single" w:sz="4" w:space="0" w:color="auto"/>
              <w:right w:val="single" w:sz="4" w:space="0" w:color="auto"/>
            </w:tcBorders>
            <w:hideMark/>
          </w:tcPr>
          <w:p w14:paraId="0A51D84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3.42</w:t>
            </w:r>
          </w:p>
        </w:tc>
        <w:tc>
          <w:tcPr>
            <w:tcW w:w="538" w:type="pct"/>
            <w:tcBorders>
              <w:top w:val="nil"/>
              <w:left w:val="single" w:sz="4" w:space="0" w:color="auto"/>
              <w:bottom w:val="single" w:sz="4" w:space="0" w:color="auto"/>
              <w:right w:val="single" w:sz="4" w:space="0" w:color="auto"/>
            </w:tcBorders>
            <w:hideMark/>
          </w:tcPr>
          <w:p w14:paraId="00E25DA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16.26</w:t>
            </w:r>
          </w:p>
        </w:tc>
        <w:tc>
          <w:tcPr>
            <w:tcW w:w="538" w:type="pct"/>
            <w:tcBorders>
              <w:top w:val="nil"/>
              <w:left w:val="single" w:sz="4" w:space="0" w:color="auto"/>
              <w:bottom w:val="single" w:sz="4" w:space="0" w:color="auto"/>
              <w:right w:val="single" w:sz="4" w:space="0" w:color="auto"/>
            </w:tcBorders>
            <w:hideMark/>
          </w:tcPr>
          <w:p w14:paraId="07309FC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6.75</w:t>
            </w:r>
          </w:p>
        </w:tc>
        <w:tc>
          <w:tcPr>
            <w:tcW w:w="538" w:type="pct"/>
            <w:tcBorders>
              <w:top w:val="nil"/>
              <w:left w:val="single" w:sz="4" w:space="0" w:color="auto"/>
              <w:bottom w:val="single" w:sz="4" w:space="0" w:color="auto"/>
              <w:right w:val="single" w:sz="4" w:space="0" w:color="auto"/>
            </w:tcBorders>
            <w:hideMark/>
          </w:tcPr>
          <w:p w14:paraId="6F6F28C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23.51</w:t>
            </w:r>
          </w:p>
        </w:tc>
        <w:tc>
          <w:tcPr>
            <w:tcW w:w="538" w:type="pct"/>
            <w:tcBorders>
              <w:top w:val="nil"/>
              <w:left w:val="single" w:sz="4" w:space="0" w:color="auto"/>
              <w:bottom w:val="single" w:sz="4" w:space="0" w:color="auto"/>
              <w:right w:val="single" w:sz="4" w:space="0" w:color="auto"/>
            </w:tcBorders>
            <w:hideMark/>
          </w:tcPr>
          <w:p w14:paraId="167D480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4.82</w:t>
            </w:r>
          </w:p>
        </w:tc>
        <w:tc>
          <w:tcPr>
            <w:tcW w:w="538" w:type="pct"/>
            <w:tcBorders>
              <w:top w:val="nil"/>
              <w:left w:val="single" w:sz="4" w:space="0" w:color="auto"/>
              <w:bottom w:val="single" w:sz="4" w:space="0" w:color="auto"/>
              <w:right w:val="single" w:sz="4" w:space="0" w:color="auto"/>
            </w:tcBorders>
            <w:hideMark/>
          </w:tcPr>
          <w:p w14:paraId="5F4221D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w:t>
            </w:r>
          </w:p>
        </w:tc>
        <w:tc>
          <w:tcPr>
            <w:tcW w:w="538" w:type="pct"/>
            <w:tcBorders>
              <w:top w:val="nil"/>
              <w:left w:val="single" w:sz="4" w:space="0" w:color="auto"/>
              <w:bottom w:val="single" w:sz="4" w:space="0" w:color="auto"/>
              <w:right w:val="single" w:sz="4" w:space="0" w:color="auto"/>
            </w:tcBorders>
            <w:hideMark/>
          </w:tcPr>
          <w:p w14:paraId="07183BE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w:t>
            </w:r>
          </w:p>
        </w:tc>
        <w:tc>
          <w:tcPr>
            <w:tcW w:w="538" w:type="pct"/>
            <w:tcBorders>
              <w:top w:val="nil"/>
              <w:left w:val="single" w:sz="4" w:space="0" w:color="auto"/>
              <w:bottom w:val="single" w:sz="4" w:space="0" w:color="auto"/>
              <w:right w:val="single" w:sz="4" w:space="0" w:color="auto"/>
            </w:tcBorders>
            <w:hideMark/>
          </w:tcPr>
          <w:p w14:paraId="47BDB7E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w:t>
            </w:r>
          </w:p>
        </w:tc>
      </w:tr>
      <w:tr w:rsidR="00C40CCD" w14:paraId="182AF9CF" w14:textId="77777777" w:rsidTr="00C40CCD">
        <w:trPr>
          <w:trHeight w:val="227"/>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6C0F0B22" w14:textId="77777777" w:rsidR="00C40CCD" w:rsidRDefault="00C40CCD" w:rsidP="00C40CCD">
            <w:pPr>
              <w:tabs>
                <w:tab w:val="left" w:pos="720"/>
              </w:tabs>
              <w:spacing w:after="240"/>
              <w:jc w:val="center"/>
              <w:rPr>
                <w:sz w:val="16"/>
                <w:szCs w:val="16"/>
                <w:lang w:val="en-GB" w:eastAsia="en-US"/>
              </w:rPr>
            </w:pPr>
            <w:r>
              <w:rPr>
                <w:sz w:val="16"/>
                <w:szCs w:val="16"/>
                <w:lang w:val="en-GB"/>
              </w:rPr>
              <w:t>Outer 2 - coverall (µg/sample)</w:t>
            </w:r>
          </w:p>
        </w:tc>
      </w:tr>
      <w:tr w:rsidR="00C40CCD" w14:paraId="24270FBF" w14:textId="77777777" w:rsidTr="00C40CCD">
        <w:trPr>
          <w:trHeight w:hRule="exact" w:val="227"/>
        </w:trPr>
        <w:tc>
          <w:tcPr>
            <w:tcW w:w="696" w:type="pct"/>
            <w:tcBorders>
              <w:top w:val="single" w:sz="4" w:space="0" w:color="auto"/>
              <w:left w:val="single" w:sz="4" w:space="0" w:color="auto"/>
              <w:bottom w:val="nil"/>
              <w:right w:val="single" w:sz="4" w:space="0" w:color="auto"/>
            </w:tcBorders>
            <w:hideMark/>
          </w:tcPr>
          <w:p w14:paraId="43BE47C0"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538" w:type="pct"/>
            <w:tcBorders>
              <w:top w:val="single" w:sz="4" w:space="0" w:color="auto"/>
              <w:left w:val="single" w:sz="4" w:space="0" w:color="auto"/>
              <w:bottom w:val="nil"/>
              <w:right w:val="single" w:sz="4" w:space="0" w:color="auto"/>
            </w:tcBorders>
            <w:hideMark/>
          </w:tcPr>
          <w:p w14:paraId="75D36A8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single" w:sz="4" w:space="0" w:color="auto"/>
              <w:left w:val="single" w:sz="4" w:space="0" w:color="auto"/>
              <w:bottom w:val="nil"/>
              <w:right w:val="single" w:sz="4" w:space="0" w:color="auto"/>
            </w:tcBorders>
            <w:hideMark/>
          </w:tcPr>
          <w:p w14:paraId="4AAA14A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single" w:sz="4" w:space="0" w:color="auto"/>
              <w:left w:val="single" w:sz="4" w:space="0" w:color="auto"/>
              <w:bottom w:val="nil"/>
              <w:right w:val="single" w:sz="4" w:space="0" w:color="auto"/>
            </w:tcBorders>
            <w:hideMark/>
          </w:tcPr>
          <w:p w14:paraId="79E74E9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single" w:sz="4" w:space="0" w:color="auto"/>
              <w:left w:val="single" w:sz="4" w:space="0" w:color="auto"/>
              <w:bottom w:val="nil"/>
              <w:right w:val="single" w:sz="4" w:space="0" w:color="auto"/>
            </w:tcBorders>
            <w:hideMark/>
          </w:tcPr>
          <w:p w14:paraId="39BFD83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single" w:sz="4" w:space="0" w:color="auto"/>
              <w:left w:val="single" w:sz="4" w:space="0" w:color="auto"/>
              <w:bottom w:val="nil"/>
              <w:right w:val="single" w:sz="4" w:space="0" w:color="auto"/>
            </w:tcBorders>
            <w:hideMark/>
          </w:tcPr>
          <w:p w14:paraId="0FD6A78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single" w:sz="4" w:space="0" w:color="auto"/>
              <w:left w:val="single" w:sz="4" w:space="0" w:color="auto"/>
              <w:bottom w:val="nil"/>
              <w:right w:val="single" w:sz="4" w:space="0" w:color="auto"/>
            </w:tcBorders>
            <w:hideMark/>
          </w:tcPr>
          <w:p w14:paraId="38E4941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single" w:sz="4" w:space="0" w:color="auto"/>
              <w:left w:val="single" w:sz="4" w:space="0" w:color="auto"/>
              <w:bottom w:val="nil"/>
              <w:right w:val="single" w:sz="4" w:space="0" w:color="auto"/>
            </w:tcBorders>
            <w:hideMark/>
          </w:tcPr>
          <w:p w14:paraId="3412383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single" w:sz="4" w:space="0" w:color="auto"/>
              <w:left w:val="single" w:sz="4" w:space="0" w:color="auto"/>
              <w:bottom w:val="nil"/>
              <w:right w:val="single" w:sz="4" w:space="0" w:color="auto"/>
            </w:tcBorders>
            <w:hideMark/>
          </w:tcPr>
          <w:p w14:paraId="3A031AC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07C4AE20" w14:textId="77777777" w:rsidTr="00C40CCD">
        <w:trPr>
          <w:trHeight w:hRule="exact" w:val="227"/>
        </w:trPr>
        <w:tc>
          <w:tcPr>
            <w:tcW w:w="696" w:type="pct"/>
            <w:tcBorders>
              <w:top w:val="nil"/>
              <w:left w:val="single" w:sz="4" w:space="0" w:color="auto"/>
              <w:bottom w:val="nil"/>
              <w:right w:val="single" w:sz="4" w:space="0" w:color="auto"/>
            </w:tcBorders>
            <w:hideMark/>
          </w:tcPr>
          <w:p w14:paraId="0993E8D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538" w:type="pct"/>
            <w:tcBorders>
              <w:top w:val="nil"/>
              <w:left w:val="single" w:sz="4" w:space="0" w:color="auto"/>
              <w:bottom w:val="nil"/>
              <w:right w:val="single" w:sz="4" w:space="0" w:color="auto"/>
            </w:tcBorders>
            <w:hideMark/>
          </w:tcPr>
          <w:p w14:paraId="0A58E49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0F453B5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6E020F9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601DA47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6C3A7C0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1AB632B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5AC3E28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27D7402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64EB8409" w14:textId="77777777" w:rsidTr="00C40CCD">
        <w:trPr>
          <w:trHeight w:hRule="exact" w:val="227"/>
        </w:trPr>
        <w:tc>
          <w:tcPr>
            <w:tcW w:w="696" w:type="pct"/>
            <w:tcBorders>
              <w:top w:val="nil"/>
              <w:left w:val="single" w:sz="4" w:space="0" w:color="auto"/>
              <w:bottom w:val="nil"/>
              <w:right w:val="single" w:sz="4" w:space="0" w:color="auto"/>
            </w:tcBorders>
            <w:hideMark/>
          </w:tcPr>
          <w:p w14:paraId="1F58BD92"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538" w:type="pct"/>
            <w:tcBorders>
              <w:top w:val="nil"/>
              <w:left w:val="single" w:sz="4" w:space="0" w:color="auto"/>
              <w:bottom w:val="nil"/>
              <w:right w:val="single" w:sz="4" w:space="0" w:color="auto"/>
            </w:tcBorders>
            <w:hideMark/>
          </w:tcPr>
          <w:p w14:paraId="2A6D498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3DA9ADE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31827C0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75DCAF9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2E4A3E8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714CA94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250842B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48F472F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0C41A70C" w14:textId="77777777" w:rsidTr="00C40CCD">
        <w:trPr>
          <w:trHeight w:hRule="exact" w:val="227"/>
        </w:trPr>
        <w:tc>
          <w:tcPr>
            <w:tcW w:w="696" w:type="pct"/>
            <w:tcBorders>
              <w:top w:val="nil"/>
              <w:left w:val="single" w:sz="4" w:space="0" w:color="auto"/>
              <w:bottom w:val="nil"/>
              <w:right w:val="single" w:sz="4" w:space="0" w:color="auto"/>
            </w:tcBorders>
            <w:hideMark/>
          </w:tcPr>
          <w:p w14:paraId="3A353558"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538" w:type="pct"/>
            <w:tcBorders>
              <w:top w:val="nil"/>
              <w:left w:val="single" w:sz="4" w:space="0" w:color="auto"/>
              <w:bottom w:val="nil"/>
              <w:right w:val="single" w:sz="4" w:space="0" w:color="auto"/>
            </w:tcBorders>
            <w:hideMark/>
          </w:tcPr>
          <w:p w14:paraId="264C564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5996851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7E7C65A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055558A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3637623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05C0173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3546C7F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7772DAD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1DD9A0C9" w14:textId="77777777" w:rsidTr="00C40CCD">
        <w:trPr>
          <w:trHeight w:hRule="exact" w:val="227"/>
        </w:trPr>
        <w:tc>
          <w:tcPr>
            <w:tcW w:w="696" w:type="pct"/>
            <w:tcBorders>
              <w:top w:val="nil"/>
              <w:left w:val="single" w:sz="4" w:space="0" w:color="auto"/>
              <w:bottom w:val="nil"/>
              <w:right w:val="single" w:sz="4" w:space="0" w:color="auto"/>
            </w:tcBorders>
            <w:hideMark/>
          </w:tcPr>
          <w:p w14:paraId="4DB23B78"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538" w:type="pct"/>
            <w:tcBorders>
              <w:top w:val="nil"/>
              <w:left w:val="single" w:sz="4" w:space="0" w:color="auto"/>
              <w:bottom w:val="nil"/>
              <w:right w:val="single" w:sz="4" w:space="0" w:color="auto"/>
            </w:tcBorders>
            <w:hideMark/>
          </w:tcPr>
          <w:p w14:paraId="49A048B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251200A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3EAECEC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5340255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5EE4CA5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0A33B97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7D5DAFE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538" w:type="pct"/>
            <w:tcBorders>
              <w:top w:val="nil"/>
              <w:left w:val="single" w:sz="4" w:space="0" w:color="auto"/>
              <w:bottom w:val="nil"/>
              <w:right w:val="single" w:sz="4" w:space="0" w:color="auto"/>
            </w:tcBorders>
            <w:hideMark/>
          </w:tcPr>
          <w:p w14:paraId="0E318C2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023CAE37" w14:textId="77777777" w:rsidTr="00C40CCD">
        <w:trPr>
          <w:trHeight w:hRule="exact" w:val="227"/>
        </w:trPr>
        <w:tc>
          <w:tcPr>
            <w:tcW w:w="696" w:type="pct"/>
            <w:tcBorders>
              <w:top w:val="nil"/>
              <w:left w:val="single" w:sz="4" w:space="0" w:color="auto"/>
              <w:bottom w:val="single" w:sz="4" w:space="0" w:color="auto"/>
              <w:right w:val="single" w:sz="4" w:space="0" w:color="auto"/>
            </w:tcBorders>
            <w:hideMark/>
          </w:tcPr>
          <w:p w14:paraId="40FA0DD8"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538" w:type="pct"/>
            <w:tcBorders>
              <w:top w:val="nil"/>
              <w:left w:val="single" w:sz="4" w:space="0" w:color="auto"/>
              <w:bottom w:val="single" w:sz="4" w:space="0" w:color="auto"/>
              <w:right w:val="single" w:sz="4" w:space="0" w:color="auto"/>
            </w:tcBorders>
            <w:hideMark/>
          </w:tcPr>
          <w:p w14:paraId="53F1F49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538" w:type="pct"/>
            <w:tcBorders>
              <w:top w:val="nil"/>
              <w:left w:val="single" w:sz="4" w:space="0" w:color="auto"/>
              <w:bottom w:val="single" w:sz="4" w:space="0" w:color="auto"/>
              <w:right w:val="single" w:sz="4" w:space="0" w:color="auto"/>
            </w:tcBorders>
            <w:hideMark/>
          </w:tcPr>
          <w:p w14:paraId="0441AFA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538" w:type="pct"/>
            <w:tcBorders>
              <w:top w:val="nil"/>
              <w:left w:val="single" w:sz="4" w:space="0" w:color="auto"/>
              <w:bottom w:val="single" w:sz="4" w:space="0" w:color="auto"/>
              <w:right w:val="single" w:sz="4" w:space="0" w:color="auto"/>
            </w:tcBorders>
            <w:hideMark/>
          </w:tcPr>
          <w:p w14:paraId="66FD8A1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538" w:type="pct"/>
            <w:tcBorders>
              <w:top w:val="nil"/>
              <w:left w:val="single" w:sz="4" w:space="0" w:color="auto"/>
              <w:bottom w:val="single" w:sz="4" w:space="0" w:color="auto"/>
              <w:right w:val="single" w:sz="4" w:space="0" w:color="auto"/>
            </w:tcBorders>
            <w:hideMark/>
          </w:tcPr>
          <w:p w14:paraId="27A7731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538" w:type="pct"/>
            <w:tcBorders>
              <w:top w:val="nil"/>
              <w:left w:val="single" w:sz="4" w:space="0" w:color="auto"/>
              <w:bottom w:val="single" w:sz="4" w:space="0" w:color="auto"/>
              <w:right w:val="single" w:sz="4" w:space="0" w:color="auto"/>
            </w:tcBorders>
            <w:hideMark/>
          </w:tcPr>
          <w:p w14:paraId="5DF61D6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538" w:type="pct"/>
            <w:tcBorders>
              <w:top w:val="nil"/>
              <w:left w:val="single" w:sz="4" w:space="0" w:color="auto"/>
              <w:bottom w:val="single" w:sz="4" w:space="0" w:color="auto"/>
              <w:right w:val="single" w:sz="4" w:space="0" w:color="auto"/>
            </w:tcBorders>
            <w:hideMark/>
          </w:tcPr>
          <w:p w14:paraId="45D3DF0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538" w:type="pct"/>
            <w:tcBorders>
              <w:top w:val="nil"/>
              <w:left w:val="single" w:sz="4" w:space="0" w:color="auto"/>
              <w:bottom w:val="single" w:sz="4" w:space="0" w:color="auto"/>
              <w:right w:val="single" w:sz="4" w:space="0" w:color="auto"/>
            </w:tcBorders>
            <w:hideMark/>
          </w:tcPr>
          <w:p w14:paraId="6C1FCFC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538" w:type="pct"/>
            <w:tcBorders>
              <w:top w:val="nil"/>
              <w:left w:val="single" w:sz="4" w:space="0" w:color="auto"/>
              <w:bottom w:val="single" w:sz="4" w:space="0" w:color="auto"/>
              <w:right w:val="single" w:sz="4" w:space="0" w:color="auto"/>
            </w:tcBorders>
            <w:hideMark/>
          </w:tcPr>
          <w:p w14:paraId="1B72128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r>
      <w:tr w:rsidR="00C40CCD" w14:paraId="6FA88D82" w14:textId="77777777" w:rsidTr="00C40CCD">
        <w:trPr>
          <w:trHeight w:val="227"/>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6CF4352A" w14:textId="77777777" w:rsidR="00C40CCD" w:rsidRDefault="00C40CCD" w:rsidP="00C40CCD">
            <w:pPr>
              <w:tabs>
                <w:tab w:val="left" w:pos="720"/>
              </w:tabs>
              <w:spacing w:after="240"/>
              <w:jc w:val="center"/>
              <w:rPr>
                <w:sz w:val="16"/>
                <w:szCs w:val="16"/>
                <w:lang w:val="en-GB" w:eastAsia="en-US"/>
              </w:rPr>
            </w:pPr>
            <w:r>
              <w:rPr>
                <w:sz w:val="16"/>
                <w:szCs w:val="16"/>
                <w:lang w:val="en-GB"/>
              </w:rPr>
              <w:t>Outer 3 -Tyvek (µg/sample)</w:t>
            </w:r>
          </w:p>
        </w:tc>
      </w:tr>
      <w:tr w:rsidR="00C40CCD" w14:paraId="6C5125F9" w14:textId="77777777" w:rsidTr="00C40CCD">
        <w:trPr>
          <w:trHeight w:hRule="exact" w:val="227"/>
        </w:trPr>
        <w:tc>
          <w:tcPr>
            <w:tcW w:w="696" w:type="pct"/>
            <w:tcBorders>
              <w:top w:val="single" w:sz="4" w:space="0" w:color="auto"/>
              <w:left w:val="single" w:sz="4" w:space="0" w:color="auto"/>
              <w:bottom w:val="nil"/>
              <w:right w:val="single" w:sz="4" w:space="0" w:color="auto"/>
            </w:tcBorders>
            <w:hideMark/>
          </w:tcPr>
          <w:p w14:paraId="3049B1B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538" w:type="pct"/>
            <w:tcBorders>
              <w:top w:val="single" w:sz="4" w:space="0" w:color="auto"/>
              <w:left w:val="single" w:sz="4" w:space="0" w:color="auto"/>
              <w:bottom w:val="nil"/>
              <w:right w:val="single" w:sz="4" w:space="0" w:color="auto"/>
            </w:tcBorders>
            <w:hideMark/>
          </w:tcPr>
          <w:p w14:paraId="1634365E"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9476.69</w:t>
            </w:r>
          </w:p>
        </w:tc>
        <w:tc>
          <w:tcPr>
            <w:tcW w:w="538" w:type="pct"/>
            <w:tcBorders>
              <w:top w:val="single" w:sz="4" w:space="0" w:color="auto"/>
              <w:left w:val="single" w:sz="4" w:space="0" w:color="auto"/>
              <w:bottom w:val="nil"/>
              <w:right w:val="single" w:sz="4" w:space="0" w:color="auto"/>
            </w:tcBorders>
            <w:hideMark/>
          </w:tcPr>
          <w:p w14:paraId="6C16690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single" w:sz="4" w:space="0" w:color="auto"/>
              <w:left w:val="single" w:sz="4" w:space="0" w:color="auto"/>
              <w:bottom w:val="nil"/>
              <w:right w:val="single" w:sz="4" w:space="0" w:color="auto"/>
            </w:tcBorders>
            <w:hideMark/>
          </w:tcPr>
          <w:p w14:paraId="32C8D457"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72.46</w:t>
            </w:r>
          </w:p>
        </w:tc>
        <w:tc>
          <w:tcPr>
            <w:tcW w:w="538" w:type="pct"/>
            <w:tcBorders>
              <w:top w:val="single" w:sz="4" w:space="0" w:color="auto"/>
              <w:left w:val="single" w:sz="4" w:space="0" w:color="auto"/>
              <w:bottom w:val="nil"/>
              <w:right w:val="single" w:sz="4" w:space="0" w:color="auto"/>
            </w:tcBorders>
            <w:hideMark/>
          </w:tcPr>
          <w:p w14:paraId="5D86E57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single" w:sz="4" w:space="0" w:color="auto"/>
              <w:left w:val="single" w:sz="4" w:space="0" w:color="auto"/>
              <w:bottom w:val="nil"/>
              <w:right w:val="single" w:sz="4" w:space="0" w:color="auto"/>
            </w:tcBorders>
            <w:hideMark/>
          </w:tcPr>
          <w:p w14:paraId="1B1F157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single" w:sz="4" w:space="0" w:color="auto"/>
              <w:left w:val="single" w:sz="4" w:space="0" w:color="auto"/>
              <w:bottom w:val="nil"/>
              <w:right w:val="single" w:sz="4" w:space="0" w:color="auto"/>
            </w:tcBorders>
            <w:hideMark/>
          </w:tcPr>
          <w:p w14:paraId="1286AE3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single" w:sz="4" w:space="0" w:color="auto"/>
              <w:left w:val="single" w:sz="4" w:space="0" w:color="auto"/>
              <w:bottom w:val="nil"/>
              <w:right w:val="single" w:sz="4" w:space="0" w:color="auto"/>
            </w:tcBorders>
            <w:hideMark/>
          </w:tcPr>
          <w:p w14:paraId="53D6AB8E"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538" w:type="pct"/>
            <w:tcBorders>
              <w:top w:val="single" w:sz="4" w:space="0" w:color="auto"/>
              <w:left w:val="single" w:sz="4" w:space="0" w:color="auto"/>
              <w:bottom w:val="nil"/>
              <w:right w:val="single" w:sz="4" w:space="0" w:color="auto"/>
            </w:tcBorders>
            <w:hideMark/>
          </w:tcPr>
          <w:p w14:paraId="6D80412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78F8ED57" w14:textId="77777777" w:rsidTr="00C40CCD">
        <w:trPr>
          <w:trHeight w:hRule="exact" w:val="227"/>
        </w:trPr>
        <w:tc>
          <w:tcPr>
            <w:tcW w:w="696" w:type="pct"/>
            <w:tcBorders>
              <w:top w:val="nil"/>
              <w:left w:val="single" w:sz="4" w:space="0" w:color="auto"/>
              <w:bottom w:val="nil"/>
              <w:right w:val="single" w:sz="4" w:space="0" w:color="auto"/>
            </w:tcBorders>
            <w:hideMark/>
          </w:tcPr>
          <w:p w14:paraId="002ABE5E"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538" w:type="pct"/>
            <w:tcBorders>
              <w:top w:val="nil"/>
              <w:left w:val="single" w:sz="4" w:space="0" w:color="auto"/>
              <w:bottom w:val="nil"/>
              <w:right w:val="single" w:sz="4" w:space="0" w:color="auto"/>
            </w:tcBorders>
            <w:hideMark/>
          </w:tcPr>
          <w:p w14:paraId="02D5C7D6"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755.59</w:t>
            </w:r>
          </w:p>
        </w:tc>
        <w:tc>
          <w:tcPr>
            <w:tcW w:w="538" w:type="pct"/>
            <w:tcBorders>
              <w:top w:val="nil"/>
              <w:left w:val="single" w:sz="4" w:space="0" w:color="auto"/>
              <w:bottom w:val="nil"/>
              <w:right w:val="single" w:sz="4" w:space="0" w:color="auto"/>
            </w:tcBorders>
            <w:hideMark/>
          </w:tcPr>
          <w:p w14:paraId="5E600C3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25C2BB3F"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72.46</w:t>
            </w:r>
          </w:p>
        </w:tc>
        <w:tc>
          <w:tcPr>
            <w:tcW w:w="538" w:type="pct"/>
            <w:tcBorders>
              <w:top w:val="nil"/>
              <w:left w:val="single" w:sz="4" w:space="0" w:color="auto"/>
              <w:bottom w:val="nil"/>
              <w:right w:val="single" w:sz="4" w:space="0" w:color="auto"/>
            </w:tcBorders>
            <w:hideMark/>
          </w:tcPr>
          <w:p w14:paraId="3A9628C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2DA7C37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1802B6A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3B24DE69"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538" w:type="pct"/>
            <w:tcBorders>
              <w:top w:val="nil"/>
              <w:left w:val="single" w:sz="4" w:space="0" w:color="auto"/>
              <w:bottom w:val="nil"/>
              <w:right w:val="single" w:sz="4" w:space="0" w:color="auto"/>
            </w:tcBorders>
            <w:hideMark/>
          </w:tcPr>
          <w:p w14:paraId="1075242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308284AE" w14:textId="77777777" w:rsidTr="00C40CCD">
        <w:trPr>
          <w:trHeight w:hRule="exact" w:val="227"/>
        </w:trPr>
        <w:tc>
          <w:tcPr>
            <w:tcW w:w="696" w:type="pct"/>
            <w:tcBorders>
              <w:top w:val="nil"/>
              <w:left w:val="single" w:sz="4" w:space="0" w:color="auto"/>
              <w:bottom w:val="nil"/>
              <w:right w:val="single" w:sz="4" w:space="0" w:color="auto"/>
            </w:tcBorders>
            <w:hideMark/>
          </w:tcPr>
          <w:p w14:paraId="00B62882"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538" w:type="pct"/>
            <w:tcBorders>
              <w:top w:val="nil"/>
              <w:left w:val="single" w:sz="4" w:space="0" w:color="auto"/>
              <w:bottom w:val="nil"/>
              <w:right w:val="single" w:sz="4" w:space="0" w:color="auto"/>
            </w:tcBorders>
            <w:hideMark/>
          </w:tcPr>
          <w:p w14:paraId="673CA71D"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627.56</w:t>
            </w:r>
          </w:p>
        </w:tc>
        <w:tc>
          <w:tcPr>
            <w:tcW w:w="538" w:type="pct"/>
            <w:tcBorders>
              <w:top w:val="nil"/>
              <w:left w:val="single" w:sz="4" w:space="0" w:color="auto"/>
              <w:bottom w:val="nil"/>
              <w:right w:val="single" w:sz="4" w:space="0" w:color="auto"/>
            </w:tcBorders>
            <w:hideMark/>
          </w:tcPr>
          <w:p w14:paraId="1CE403F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7278E668"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72.46</w:t>
            </w:r>
          </w:p>
        </w:tc>
        <w:tc>
          <w:tcPr>
            <w:tcW w:w="538" w:type="pct"/>
            <w:tcBorders>
              <w:top w:val="nil"/>
              <w:left w:val="single" w:sz="4" w:space="0" w:color="auto"/>
              <w:bottom w:val="nil"/>
              <w:right w:val="single" w:sz="4" w:space="0" w:color="auto"/>
            </w:tcBorders>
            <w:hideMark/>
          </w:tcPr>
          <w:p w14:paraId="232C0F2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6C4E303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0E9DBC0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5442210B"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538" w:type="pct"/>
            <w:tcBorders>
              <w:top w:val="nil"/>
              <w:left w:val="single" w:sz="4" w:space="0" w:color="auto"/>
              <w:bottom w:val="nil"/>
              <w:right w:val="single" w:sz="4" w:space="0" w:color="auto"/>
            </w:tcBorders>
            <w:hideMark/>
          </w:tcPr>
          <w:p w14:paraId="07FA830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42C7949E" w14:textId="77777777" w:rsidTr="00C40CCD">
        <w:trPr>
          <w:trHeight w:hRule="exact" w:val="227"/>
        </w:trPr>
        <w:tc>
          <w:tcPr>
            <w:tcW w:w="696" w:type="pct"/>
            <w:tcBorders>
              <w:top w:val="nil"/>
              <w:left w:val="single" w:sz="4" w:space="0" w:color="auto"/>
              <w:bottom w:val="nil"/>
              <w:right w:val="single" w:sz="4" w:space="0" w:color="auto"/>
            </w:tcBorders>
            <w:hideMark/>
          </w:tcPr>
          <w:p w14:paraId="1A28E3D3"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538" w:type="pct"/>
            <w:tcBorders>
              <w:top w:val="nil"/>
              <w:left w:val="single" w:sz="4" w:space="0" w:color="auto"/>
              <w:bottom w:val="nil"/>
              <w:right w:val="single" w:sz="4" w:space="0" w:color="auto"/>
            </w:tcBorders>
            <w:hideMark/>
          </w:tcPr>
          <w:p w14:paraId="2DB8DC9C"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688.82</w:t>
            </w:r>
          </w:p>
        </w:tc>
        <w:tc>
          <w:tcPr>
            <w:tcW w:w="538" w:type="pct"/>
            <w:tcBorders>
              <w:top w:val="nil"/>
              <w:left w:val="single" w:sz="4" w:space="0" w:color="auto"/>
              <w:bottom w:val="nil"/>
              <w:right w:val="single" w:sz="4" w:space="0" w:color="auto"/>
            </w:tcBorders>
            <w:hideMark/>
          </w:tcPr>
          <w:p w14:paraId="27F4270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5C8A605B"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72.46</w:t>
            </w:r>
          </w:p>
        </w:tc>
        <w:tc>
          <w:tcPr>
            <w:tcW w:w="538" w:type="pct"/>
            <w:tcBorders>
              <w:top w:val="nil"/>
              <w:left w:val="single" w:sz="4" w:space="0" w:color="auto"/>
              <w:bottom w:val="nil"/>
              <w:right w:val="single" w:sz="4" w:space="0" w:color="auto"/>
            </w:tcBorders>
            <w:hideMark/>
          </w:tcPr>
          <w:p w14:paraId="439F65F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5517859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026C583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1181A4A1"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538" w:type="pct"/>
            <w:tcBorders>
              <w:top w:val="nil"/>
              <w:left w:val="single" w:sz="4" w:space="0" w:color="auto"/>
              <w:bottom w:val="nil"/>
              <w:right w:val="single" w:sz="4" w:space="0" w:color="auto"/>
            </w:tcBorders>
            <w:hideMark/>
          </w:tcPr>
          <w:p w14:paraId="35957C1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496E2E48" w14:textId="77777777" w:rsidTr="00C40CCD">
        <w:trPr>
          <w:trHeight w:hRule="exact" w:val="227"/>
        </w:trPr>
        <w:tc>
          <w:tcPr>
            <w:tcW w:w="696" w:type="pct"/>
            <w:tcBorders>
              <w:top w:val="nil"/>
              <w:left w:val="single" w:sz="4" w:space="0" w:color="auto"/>
              <w:bottom w:val="nil"/>
              <w:right w:val="single" w:sz="4" w:space="0" w:color="auto"/>
            </w:tcBorders>
            <w:hideMark/>
          </w:tcPr>
          <w:p w14:paraId="7D9D45B0"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538" w:type="pct"/>
            <w:tcBorders>
              <w:top w:val="nil"/>
              <w:left w:val="single" w:sz="4" w:space="0" w:color="auto"/>
              <w:bottom w:val="nil"/>
              <w:right w:val="single" w:sz="4" w:space="0" w:color="auto"/>
            </w:tcBorders>
            <w:hideMark/>
          </w:tcPr>
          <w:p w14:paraId="15877E68"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2159.66</w:t>
            </w:r>
          </w:p>
        </w:tc>
        <w:tc>
          <w:tcPr>
            <w:tcW w:w="538" w:type="pct"/>
            <w:tcBorders>
              <w:top w:val="nil"/>
              <w:left w:val="single" w:sz="4" w:space="0" w:color="auto"/>
              <w:bottom w:val="nil"/>
              <w:right w:val="single" w:sz="4" w:space="0" w:color="auto"/>
            </w:tcBorders>
            <w:hideMark/>
          </w:tcPr>
          <w:p w14:paraId="0A090CD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183F2CCA"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72.46</w:t>
            </w:r>
          </w:p>
        </w:tc>
        <w:tc>
          <w:tcPr>
            <w:tcW w:w="538" w:type="pct"/>
            <w:tcBorders>
              <w:top w:val="nil"/>
              <w:left w:val="single" w:sz="4" w:space="0" w:color="auto"/>
              <w:bottom w:val="nil"/>
              <w:right w:val="single" w:sz="4" w:space="0" w:color="auto"/>
            </w:tcBorders>
            <w:hideMark/>
          </w:tcPr>
          <w:p w14:paraId="4AA6053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5E22116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5C0265C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63073019"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538" w:type="pct"/>
            <w:tcBorders>
              <w:top w:val="nil"/>
              <w:left w:val="single" w:sz="4" w:space="0" w:color="auto"/>
              <w:bottom w:val="nil"/>
              <w:right w:val="single" w:sz="4" w:space="0" w:color="auto"/>
            </w:tcBorders>
            <w:hideMark/>
          </w:tcPr>
          <w:p w14:paraId="25CD20C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748A6459" w14:textId="77777777" w:rsidTr="00C40CCD">
        <w:trPr>
          <w:trHeight w:hRule="exact" w:val="227"/>
        </w:trPr>
        <w:tc>
          <w:tcPr>
            <w:tcW w:w="696" w:type="pct"/>
            <w:tcBorders>
              <w:top w:val="nil"/>
              <w:left w:val="single" w:sz="4" w:space="0" w:color="auto"/>
              <w:bottom w:val="nil"/>
              <w:right w:val="single" w:sz="4" w:space="0" w:color="auto"/>
            </w:tcBorders>
            <w:hideMark/>
          </w:tcPr>
          <w:p w14:paraId="22F25367"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Hood </w:t>
            </w:r>
          </w:p>
        </w:tc>
        <w:tc>
          <w:tcPr>
            <w:tcW w:w="538" w:type="pct"/>
            <w:tcBorders>
              <w:top w:val="nil"/>
              <w:left w:val="single" w:sz="4" w:space="0" w:color="auto"/>
              <w:bottom w:val="nil"/>
              <w:right w:val="single" w:sz="4" w:space="0" w:color="auto"/>
            </w:tcBorders>
            <w:hideMark/>
          </w:tcPr>
          <w:p w14:paraId="457668B0"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2415.25</w:t>
            </w:r>
          </w:p>
        </w:tc>
        <w:tc>
          <w:tcPr>
            <w:tcW w:w="538" w:type="pct"/>
            <w:tcBorders>
              <w:top w:val="nil"/>
              <w:left w:val="single" w:sz="4" w:space="0" w:color="auto"/>
              <w:bottom w:val="nil"/>
              <w:right w:val="single" w:sz="4" w:space="0" w:color="auto"/>
            </w:tcBorders>
            <w:hideMark/>
          </w:tcPr>
          <w:p w14:paraId="6A9B12B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5A29A3BC"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72.46</w:t>
            </w:r>
          </w:p>
        </w:tc>
        <w:tc>
          <w:tcPr>
            <w:tcW w:w="538" w:type="pct"/>
            <w:tcBorders>
              <w:top w:val="nil"/>
              <w:left w:val="single" w:sz="4" w:space="0" w:color="auto"/>
              <w:bottom w:val="nil"/>
              <w:right w:val="single" w:sz="4" w:space="0" w:color="auto"/>
            </w:tcBorders>
            <w:hideMark/>
          </w:tcPr>
          <w:p w14:paraId="0A7B586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38FB8A5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24F5F48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538" w:type="pct"/>
            <w:tcBorders>
              <w:top w:val="nil"/>
              <w:left w:val="single" w:sz="4" w:space="0" w:color="auto"/>
              <w:bottom w:val="nil"/>
              <w:right w:val="single" w:sz="4" w:space="0" w:color="auto"/>
            </w:tcBorders>
            <w:hideMark/>
          </w:tcPr>
          <w:p w14:paraId="0AB3CF18"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538" w:type="pct"/>
            <w:tcBorders>
              <w:top w:val="nil"/>
              <w:left w:val="single" w:sz="4" w:space="0" w:color="auto"/>
              <w:bottom w:val="nil"/>
              <w:right w:val="single" w:sz="4" w:space="0" w:color="auto"/>
            </w:tcBorders>
            <w:hideMark/>
          </w:tcPr>
          <w:p w14:paraId="2F1C879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737D5BB8" w14:textId="77777777" w:rsidTr="00C40CCD">
        <w:trPr>
          <w:trHeight w:hRule="exact" w:val="227"/>
        </w:trPr>
        <w:tc>
          <w:tcPr>
            <w:tcW w:w="696" w:type="pct"/>
            <w:tcBorders>
              <w:top w:val="nil"/>
              <w:left w:val="single" w:sz="4" w:space="0" w:color="auto"/>
              <w:bottom w:val="single" w:sz="4" w:space="0" w:color="auto"/>
              <w:right w:val="single" w:sz="4" w:space="0" w:color="auto"/>
            </w:tcBorders>
            <w:hideMark/>
          </w:tcPr>
          <w:p w14:paraId="7C38A8E2"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538" w:type="pct"/>
            <w:tcBorders>
              <w:top w:val="nil"/>
              <w:left w:val="single" w:sz="4" w:space="0" w:color="auto"/>
              <w:bottom w:val="single" w:sz="4" w:space="0" w:color="auto"/>
              <w:right w:val="single" w:sz="4" w:space="0" w:color="auto"/>
            </w:tcBorders>
            <w:hideMark/>
          </w:tcPr>
          <w:p w14:paraId="24B3DE5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16123.57</w:t>
            </w:r>
          </w:p>
        </w:tc>
        <w:tc>
          <w:tcPr>
            <w:tcW w:w="538" w:type="pct"/>
            <w:tcBorders>
              <w:top w:val="nil"/>
              <w:left w:val="single" w:sz="4" w:space="0" w:color="auto"/>
              <w:bottom w:val="single" w:sz="4" w:space="0" w:color="auto"/>
              <w:right w:val="single" w:sz="4" w:space="0" w:color="auto"/>
            </w:tcBorders>
            <w:hideMark/>
          </w:tcPr>
          <w:p w14:paraId="23665DC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538" w:type="pct"/>
            <w:tcBorders>
              <w:top w:val="nil"/>
              <w:left w:val="single" w:sz="4" w:space="0" w:color="auto"/>
              <w:bottom w:val="single" w:sz="4" w:space="0" w:color="auto"/>
              <w:right w:val="single" w:sz="4" w:space="0" w:color="auto"/>
            </w:tcBorders>
            <w:hideMark/>
          </w:tcPr>
          <w:p w14:paraId="2928FD9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434.78</w:t>
            </w:r>
          </w:p>
        </w:tc>
        <w:tc>
          <w:tcPr>
            <w:tcW w:w="538" w:type="pct"/>
            <w:tcBorders>
              <w:top w:val="nil"/>
              <w:left w:val="single" w:sz="4" w:space="0" w:color="auto"/>
              <w:bottom w:val="single" w:sz="4" w:space="0" w:color="auto"/>
              <w:right w:val="single" w:sz="4" w:space="0" w:color="auto"/>
            </w:tcBorders>
            <w:hideMark/>
          </w:tcPr>
          <w:p w14:paraId="2494DF8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538" w:type="pct"/>
            <w:tcBorders>
              <w:top w:val="nil"/>
              <w:left w:val="single" w:sz="4" w:space="0" w:color="auto"/>
              <w:bottom w:val="single" w:sz="4" w:space="0" w:color="auto"/>
              <w:right w:val="single" w:sz="4" w:space="0" w:color="auto"/>
            </w:tcBorders>
            <w:hideMark/>
          </w:tcPr>
          <w:p w14:paraId="7E4FD97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538" w:type="pct"/>
            <w:tcBorders>
              <w:top w:val="nil"/>
              <w:left w:val="single" w:sz="4" w:space="0" w:color="auto"/>
              <w:bottom w:val="single" w:sz="4" w:space="0" w:color="auto"/>
              <w:right w:val="single" w:sz="4" w:space="0" w:color="auto"/>
            </w:tcBorders>
            <w:hideMark/>
          </w:tcPr>
          <w:p w14:paraId="5856968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538" w:type="pct"/>
            <w:tcBorders>
              <w:top w:val="nil"/>
              <w:left w:val="single" w:sz="4" w:space="0" w:color="auto"/>
              <w:bottom w:val="single" w:sz="4" w:space="0" w:color="auto"/>
              <w:right w:val="single" w:sz="4" w:space="0" w:color="auto"/>
            </w:tcBorders>
            <w:hideMark/>
          </w:tcPr>
          <w:p w14:paraId="0CD8987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526.32</w:t>
            </w:r>
          </w:p>
        </w:tc>
        <w:tc>
          <w:tcPr>
            <w:tcW w:w="538" w:type="pct"/>
            <w:tcBorders>
              <w:top w:val="nil"/>
              <w:left w:val="single" w:sz="4" w:space="0" w:color="auto"/>
              <w:bottom w:val="single" w:sz="4" w:space="0" w:color="auto"/>
              <w:right w:val="single" w:sz="4" w:space="0" w:color="auto"/>
            </w:tcBorders>
            <w:hideMark/>
          </w:tcPr>
          <w:p w14:paraId="6C5E29F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r>
      <w:tr w:rsidR="00C40CCD" w14:paraId="1D9573F8" w14:textId="77777777" w:rsidTr="00C40CCD">
        <w:trPr>
          <w:trHeight w:val="227"/>
        </w:trPr>
        <w:tc>
          <w:tcPr>
            <w:tcW w:w="5000" w:type="pct"/>
            <w:gridSpan w:val="9"/>
            <w:tcBorders>
              <w:top w:val="single" w:sz="4" w:space="0" w:color="auto"/>
              <w:left w:val="single" w:sz="4" w:space="0" w:color="auto"/>
              <w:bottom w:val="single" w:sz="4" w:space="0" w:color="auto"/>
              <w:right w:val="single" w:sz="4" w:space="0" w:color="auto"/>
            </w:tcBorders>
            <w:hideMark/>
          </w:tcPr>
          <w:p w14:paraId="2B34A47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Gloves (µg/sample)</w:t>
            </w:r>
          </w:p>
        </w:tc>
      </w:tr>
      <w:tr w:rsidR="00C40CCD" w14:paraId="1339E63F" w14:textId="77777777" w:rsidTr="00C40CCD">
        <w:trPr>
          <w:trHeight w:hRule="exact" w:val="227"/>
        </w:trPr>
        <w:tc>
          <w:tcPr>
            <w:tcW w:w="696" w:type="pct"/>
            <w:tcBorders>
              <w:top w:val="single" w:sz="4" w:space="0" w:color="auto"/>
              <w:left w:val="single" w:sz="4" w:space="0" w:color="auto"/>
              <w:bottom w:val="single" w:sz="4" w:space="0" w:color="auto"/>
              <w:right w:val="single" w:sz="4" w:space="0" w:color="auto"/>
            </w:tcBorders>
            <w:hideMark/>
          </w:tcPr>
          <w:p w14:paraId="098EC0A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538" w:type="pct"/>
            <w:tcBorders>
              <w:top w:val="single" w:sz="4" w:space="0" w:color="auto"/>
              <w:left w:val="single" w:sz="4" w:space="0" w:color="auto"/>
              <w:bottom w:val="single" w:sz="4" w:space="0" w:color="auto"/>
              <w:right w:val="single" w:sz="4" w:space="0" w:color="auto"/>
            </w:tcBorders>
            <w:hideMark/>
          </w:tcPr>
          <w:p w14:paraId="4482363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37845.07</w:t>
            </w:r>
          </w:p>
        </w:tc>
        <w:tc>
          <w:tcPr>
            <w:tcW w:w="538" w:type="pct"/>
            <w:tcBorders>
              <w:top w:val="single" w:sz="4" w:space="0" w:color="auto"/>
              <w:left w:val="single" w:sz="4" w:space="0" w:color="auto"/>
              <w:bottom w:val="single" w:sz="4" w:space="0" w:color="auto"/>
              <w:right w:val="single" w:sz="4" w:space="0" w:color="auto"/>
            </w:tcBorders>
            <w:hideMark/>
          </w:tcPr>
          <w:p w14:paraId="5266AA8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704.21</w:t>
            </w:r>
          </w:p>
        </w:tc>
        <w:tc>
          <w:tcPr>
            <w:tcW w:w="538" w:type="pct"/>
            <w:tcBorders>
              <w:top w:val="single" w:sz="4" w:space="0" w:color="auto"/>
              <w:left w:val="single" w:sz="4" w:space="0" w:color="auto"/>
              <w:bottom w:val="single" w:sz="4" w:space="0" w:color="auto"/>
              <w:right w:val="single" w:sz="4" w:space="0" w:color="auto"/>
            </w:tcBorders>
            <w:hideMark/>
          </w:tcPr>
          <w:p w14:paraId="47A7FE7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1465.73</w:t>
            </w:r>
          </w:p>
        </w:tc>
        <w:tc>
          <w:tcPr>
            <w:tcW w:w="538" w:type="pct"/>
            <w:tcBorders>
              <w:top w:val="single" w:sz="4" w:space="0" w:color="auto"/>
              <w:left w:val="single" w:sz="4" w:space="0" w:color="auto"/>
              <w:bottom w:val="single" w:sz="4" w:space="0" w:color="auto"/>
              <w:right w:val="single" w:sz="4" w:space="0" w:color="auto"/>
            </w:tcBorders>
            <w:hideMark/>
          </w:tcPr>
          <w:p w14:paraId="12DAE34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494.22</w:t>
            </w:r>
          </w:p>
        </w:tc>
        <w:tc>
          <w:tcPr>
            <w:tcW w:w="538" w:type="pct"/>
            <w:tcBorders>
              <w:top w:val="single" w:sz="4" w:space="0" w:color="auto"/>
              <w:left w:val="single" w:sz="4" w:space="0" w:color="auto"/>
              <w:bottom w:val="single" w:sz="4" w:space="0" w:color="auto"/>
              <w:right w:val="single" w:sz="4" w:space="0" w:color="auto"/>
            </w:tcBorders>
            <w:hideMark/>
          </w:tcPr>
          <w:p w14:paraId="724D8A1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3574.27</w:t>
            </w:r>
          </w:p>
        </w:tc>
        <w:tc>
          <w:tcPr>
            <w:tcW w:w="538" w:type="pct"/>
            <w:tcBorders>
              <w:top w:val="single" w:sz="4" w:space="0" w:color="auto"/>
              <w:left w:val="single" w:sz="4" w:space="0" w:color="auto"/>
              <w:bottom w:val="single" w:sz="4" w:space="0" w:color="auto"/>
              <w:right w:val="single" w:sz="4" w:space="0" w:color="auto"/>
            </w:tcBorders>
            <w:hideMark/>
          </w:tcPr>
          <w:p w14:paraId="23B7346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13236.37</w:t>
            </w:r>
          </w:p>
        </w:tc>
        <w:tc>
          <w:tcPr>
            <w:tcW w:w="538" w:type="pct"/>
            <w:tcBorders>
              <w:top w:val="single" w:sz="4" w:space="0" w:color="auto"/>
              <w:left w:val="single" w:sz="4" w:space="0" w:color="auto"/>
              <w:bottom w:val="single" w:sz="4" w:space="0" w:color="auto"/>
              <w:right w:val="single" w:sz="4" w:space="0" w:color="auto"/>
            </w:tcBorders>
            <w:hideMark/>
          </w:tcPr>
          <w:p w14:paraId="4663098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565.44</w:t>
            </w:r>
          </w:p>
        </w:tc>
        <w:tc>
          <w:tcPr>
            <w:tcW w:w="538" w:type="pct"/>
            <w:tcBorders>
              <w:top w:val="single" w:sz="4" w:space="0" w:color="auto"/>
              <w:left w:val="single" w:sz="4" w:space="0" w:color="auto"/>
              <w:bottom w:val="single" w:sz="4" w:space="0" w:color="auto"/>
              <w:right w:val="single" w:sz="4" w:space="0" w:color="auto"/>
            </w:tcBorders>
            <w:hideMark/>
          </w:tcPr>
          <w:p w14:paraId="6072126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2F1A306E" w14:textId="77777777" w:rsidTr="00C40CCD">
        <w:trPr>
          <w:trHeight w:val="227"/>
        </w:trPr>
        <w:tc>
          <w:tcPr>
            <w:tcW w:w="5000" w:type="pct"/>
            <w:gridSpan w:val="9"/>
            <w:tcBorders>
              <w:top w:val="single" w:sz="4" w:space="0" w:color="auto"/>
              <w:left w:val="single" w:sz="4" w:space="0" w:color="auto"/>
              <w:bottom w:val="single" w:sz="4" w:space="0" w:color="auto"/>
              <w:right w:val="single" w:sz="4" w:space="0" w:color="auto"/>
            </w:tcBorders>
            <w:hideMark/>
          </w:tcPr>
          <w:p w14:paraId="2F42C20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Face/neck wipes (µg/sample)</w:t>
            </w:r>
          </w:p>
        </w:tc>
      </w:tr>
      <w:tr w:rsidR="00C40CCD" w14:paraId="7FC35519" w14:textId="77777777" w:rsidTr="00C40CCD">
        <w:trPr>
          <w:trHeight w:hRule="exact" w:val="227"/>
        </w:trPr>
        <w:tc>
          <w:tcPr>
            <w:tcW w:w="696" w:type="pct"/>
            <w:tcBorders>
              <w:top w:val="single" w:sz="4" w:space="0" w:color="auto"/>
              <w:left w:val="single" w:sz="4" w:space="0" w:color="auto"/>
              <w:bottom w:val="single" w:sz="4" w:space="0" w:color="auto"/>
              <w:right w:val="single" w:sz="4" w:space="0" w:color="auto"/>
            </w:tcBorders>
            <w:hideMark/>
          </w:tcPr>
          <w:p w14:paraId="1AC0B40B"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538" w:type="pct"/>
            <w:tcBorders>
              <w:top w:val="single" w:sz="4" w:space="0" w:color="auto"/>
              <w:left w:val="single" w:sz="4" w:space="0" w:color="auto"/>
              <w:bottom w:val="single" w:sz="4" w:space="0" w:color="auto"/>
              <w:right w:val="single" w:sz="4" w:space="0" w:color="auto"/>
            </w:tcBorders>
            <w:hideMark/>
          </w:tcPr>
          <w:p w14:paraId="6DC7D9C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527.62</w:t>
            </w:r>
          </w:p>
        </w:tc>
        <w:tc>
          <w:tcPr>
            <w:tcW w:w="538" w:type="pct"/>
            <w:tcBorders>
              <w:top w:val="single" w:sz="4" w:space="0" w:color="auto"/>
              <w:left w:val="single" w:sz="4" w:space="0" w:color="auto"/>
              <w:bottom w:val="single" w:sz="4" w:space="0" w:color="auto"/>
              <w:right w:val="single" w:sz="4" w:space="0" w:color="auto"/>
            </w:tcBorders>
            <w:hideMark/>
          </w:tcPr>
          <w:p w14:paraId="26FB2BB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single" w:sz="4" w:space="0" w:color="auto"/>
              <w:right w:val="single" w:sz="4" w:space="0" w:color="auto"/>
            </w:tcBorders>
            <w:hideMark/>
          </w:tcPr>
          <w:p w14:paraId="0CCA008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single" w:sz="4" w:space="0" w:color="auto"/>
              <w:right w:val="single" w:sz="4" w:space="0" w:color="auto"/>
            </w:tcBorders>
            <w:hideMark/>
          </w:tcPr>
          <w:p w14:paraId="3C83E39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single" w:sz="4" w:space="0" w:color="auto"/>
              <w:right w:val="single" w:sz="4" w:space="0" w:color="auto"/>
            </w:tcBorders>
            <w:hideMark/>
          </w:tcPr>
          <w:p w14:paraId="2ABFAEF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single" w:sz="4" w:space="0" w:color="auto"/>
              <w:right w:val="single" w:sz="4" w:space="0" w:color="auto"/>
            </w:tcBorders>
            <w:hideMark/>
          </w:tcPr>
          <w:p w14:paraId="16A804A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single" w:sz="4" w:space="0" w:color="auto"/>
              <w:right w:val="single" w:sz="4" w:space="0" w:color="auto"/>
            </w:tcBorders>
            <w:hideMark/>
          </w:tcPr>
          <w:p w14:paraId="46C7937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538" w:type="pct"/>
            <w:tcBorders>
              <w:top w:val="single" w:sz="4" w:space="0" w:color="auto"/>
              <w:left w:val="single" w:sz="4" w:space="0" w:color="auto"/>
              <w:bottom w:val="single" w:sz="4" w:space="0" w:color="auto"/>
              <w:right w:val="single" w:sz="4" w:space="0" w:color="auto"/>
            </w:tcBorders>
            <w:hideMark/>
          </w:tcPr>
          <w:p w14:paraId="7170644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5D1628BB" w14:textId="77777777" w:rsidTr="00C40CCD">
        <w:trPr>
          <w:trHeight w:val="227"/>
        </w:trPr>
        <w:tc>
          <w:tcPr>
            <w:tcW w:w="5000" w:type="pct"/>
            <w:gridSpan w:val="9"/>
            <w:tcBorders>
              <w:top w:val="single" w:sz="4" w:space="0" w:color="auto"/>
              <w:left w:val="single" w:sz="4" w:space="0" w:color="auto"/>
              <w:bottom w:val="single" w:sz="4" w:space="0" w:color="auto"/>
              <w:right w:val="single" w:sz="4" w:space="0" w:color="auto"/>
            </w:tcBorders>
            <w:hideMark/>
          </w:tcPr>
          <w:p w14:paraId="03A49C8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Hand wash (µg /sample)</w:t>
            </w:r>
          </w:p>
        </w:tc>
      </w:tr>
      <w:tr w:rsidR="00C40CCD" w14:paraId="04222040" w14:textId="77777777" w:rsidTr="00C40CCD">
        <w:trPr>
          <w:trHeight w:hRule="exact" w:val="227"/>
        </w:trPr>
        <w:tc>
          <w:tcPr>
            <w:tcW w:w="696" w:type="pct"/>
            <w:tcBorders>
              <w:top w:val="single" w:sz="4" w:space="0" w:color="auto"/>
              <w:left w:val="single" w:sz="4" w:space="0" w:color="auto"/>
              <w:bottom w:val="single" w:sz="4" w:space="0" w:color="auto"/>
              <w:right w:val="single" w:sz="4" w:space="0" w:color="auto"/>
            </w:tcBorders>
            <w:hideMark/>
          </w:tcPr>
          <w:p w14:paraId="36257C87"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538" w:type="pct"/>
            <w:tcBorders>
              <w:top w:val="single" w:sz="4" w:space="0" w:color="auto"/>
              <w:left w:val="single" w:sz="4" w:space="0" w:color="auto"/>
              <w:bottom w:val="single" w:sz="4" w:space="0" w:color="auto"/>
              <w:right w:val="single" w:sz="4" w:space="0" w:color="auto"/>
            </w:tcBorders>
            <w:hideMark/>
          </w:tcPr>
          <w:p w14:paraId="572724C7" w14:textId="77777777" w:rsidR="00C40CCD" w:rsidRDefault="00C40CCD" w:rsidP="00C40CCD">
            <w:pPr>
              <w:tabs>
                <w:tab w:val="left" w:pos="720"/>
              </w:tabs>
              <w:autoSpaceDE w:val="0"/>
              <w:autoSpaceDN w:val="0"/>
              <w:adjustRightInd w:val="0"/>
              <w:spacing w:after="240"/>
              <w:rPr>
                <w:i/>
                <w:sz w:val="16"/>
                <w:szCs w:val="16"/>
                <w:lang w:val="en-GB" w:eastAsia="en-GB"/>
              </w:rPr>
            </w:pPr>
            <w:r>
              <w:rPr>
                <w:i/>
                <w:sz w:val="16"/>
                <w:szCs w:val="16"/>
                <w:lang w:val="en-GB" w:eastAsia="en-GB"/>
              </w:rPr>
              <w:t xml:space="preserve">5.00 </w:t>
            </w:r>
          </w:p>
        </w:tc>
        <w:tc>
          <w:tcPr>
            <w:tcW w:w="538" w:type="pct"/>
            <w:tcBorders>
              <w:top w:val="single" w:sz="4" w:space="0" w:color="auto"/>
              <w:left w:val="single" w:sz="4" w:space="0" w:color="auto"/>
              <w:bottom w:val="single" w:sz="4" w:space="0" w:color="auto"/>
              <w:right w:val="single" w:sz="4" w:space="0" w:color="auto"/>
            </w:tcBorders>
            <w:hideMark/>
          </w:tcPr>
          <w:p w14:paraId="13BAC90D" w14:textId="77777777" w:rsidR="00C40CCD" w:rsidRDefault="00C40CCD" w:rsidP="00C40CCD">
            <w:pPr>
              <w:tabs>
                <w:tab w:val="left" w:pos="720"/>
              </w:tabs>
              <w:autoSpaceDE w:val="0"/>
              <w:autoSpaceDN w:val="0"/>
              <w:adjustRightInd w:val="0"/>
              <w:spacing w:after="240"/>
              <w:rPr>
                <w:i/>
                <w:sz w:val="16"/>
                <w:szCs w:val="16"/>
                <w:u w:val="single"/>
                <w:lang w:val="en-GB" w:eastAsia="en-GB"/>
              </w:rPr>
            </w:pPr>
            <w:r>
              <w:rPr>
                <w:i/>
                <w:sz w:val="16"/>
                <w:szCs w:val="16"/>
                <w:u w:val="single"/>
                <w:lang w:val="en-GB" w:eastAsia="en-GB"/>
              </w:rPr>
              <w:t xml:space="preserve">14.71 </w:t>
            </w:r>
          </w:p>
        </w:tc>
        <w:tc>
          <w:tcPr>
            <w:tcW w:w="538" w:type="pct"/>
            <w:tcBorders>
              <w:top w:val="single" w:sz="4" w:space="0" w:color="auto"/>
              <w:left w:val="single" w:sz="4" w:space="0" w:color="auto"/>
              <w:bottom w:val="single" w:sz="4" w:space="0" w:color="auto"/>
              <w:right w:val="single" w:sz="4" w:space="0" w:color="auto"/>
            </w:tcBorders>
            <w:hideMark/>
          </w:tcPr>
          <w:p w14:paraId="7FBFBAA1"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5.00 </w:t>
            </w:r>
          </w:p>
        </w:tc>
        <w:tc>
          <w:tcPr>
            <w:tcW w:w="538" w:type="pct"/>
            <w:tcBorders>
              <w:top w:val="single" w:sz="4" w:space="0" w:color="auto"/>
              <w:left w:val="single" w:sz="4" w:space="0" w:color="auto"/>
              <w:bottom w:val="single" w:sz="4" w:space="0" w:color="auto"/>
              <w:right w:val="single" w:sz="4" w:space="0" w:color="auto"/>
            </w:tcBorders>
            <w:hideMark/>
          </w:tcPr>
          <w:p w14:paraId="7967BA8E"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5.00 </w:t>
            </w:r>
          </w:p>
        </w:tc>
        <w:tc>
          <w:tcPr>
            <w:tcW w:w="538" w:type="pct"/>
            <w:tcBorders>
              <w:top w:val="single" w:sz="4" w:space="0" w:color="auto"/>
              <w:left w:val="single" w:sz="4" w:space="0" w:color="auto"/>
              <w:bottom w:val="single" w:sz="4" w:space="0" w:color="auto"/>
              <w:right w:val="single" w:sz="4" w:space="0" w:color="auto"/>
            </w:tcBorders>
            <w:hideMark/>
          </w:tcPr>
          <w:p w14:paraId="1B6CD46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5.00 </w:t>
            </w:r>
          </w:p>
        </w:tc>
        <w:tc>
          <w:tcPr>
            <w:tcW w:w="538" w:type="pct"/>
            <w:tcBorders>
              <w:top w:val="single" w:sz="4" w:space="0" w:color="auto"/>
              <w:left w:val="single" w:sz="4" w:space="0" w:color="auto"/>
              <w:bottom w:val="single" w:sz="4" w:space="0" w:color="auto"/>
              <w:right w:val="single" w:sz="4" w:space="0" w:color="auto"/>
            </w:tcBorders>
            <w:hideMark/>
          </w:tcPr>
          <w:p w14:paraId="391CF571"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5.00 </w:t>
            </w:r>
          </w:p>
        </w:tc>
        <w:tc>
          <w:tcPr>
            <w:tcW w:w="538" w:type="pct"/>
            <w:tcBorders>
              <w:top w:val="single" w:sz="4" w:space="0" w:color="auto"/>
              <w:left w:val="single" w:sz="4" w:space="0" w:color="auto"/>
              <w:bottom w:val="single" w:sz="4" w:space="0" w:color="auto"/>
              <w:right w:val="single" w:sz="4" w:space="0" w:color="auto"/>
            </w:tcBorders>
            <w:hideMark/>
          </w:tcPr>
          <w:p w14:paraId="2700C638"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5.00 </w:t>
            </w:r>
          </w:p>
        </w:tc>
        <w:tc>
          <w:tcPr>
            <w:tcW w:w="538" w:type="pct"/>
            <w:tcBorders>
              <w:top w:val="single" w:sz="4" w:space="0" w:color="auto"/>
              <w:left w:val="single" w:sz="4" w:space="0" w:color="auto"/>
              <w:bottom w:val="single" w:sz="4" w:space="0" w:color="auto"/>
              <w:right w:val="single" w:sz="4" w:space="0" w:color="auto"/>
            </w:tcBorders>
            <w:hideMark/>
          </w:tcPr>
          <w:p w14:paraId="63C127D6"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5.00 </w:t>
            </w:r>
          </w:p>
        </w:tc>
      </w:tr>
      <w:tr w:rsidR="00C40CCD" w14:paraId="12EAA4C3" w14:textId="77777777" w:rsidTr="00C40CCD">
        <w:trPr>
          <w:trHeight w:val="227"/>
        </w:trPr>
        <w:tc>
          <w:tcPr>
            <w:tcW w:w="5000" w:type="pct"/>
            <w:gridSpan w:val="9"/>
            <w:tcBorders>
              <w:top w:val="single" w:sz="4" w:space="0" w:color="auto"/>
              <w:left w:val="single" w:sz="4" w:space="0" w:color="auto"/>
              <w:bottom w:val="single" w:sz="4" w:space="0" w:color="auto"/>
              <w:right w:val="single" w:sz="4" w:space="0" w:color="auto"/>
            </w:tcBorders>
            <w:hideMark/>
          </w:tcPr>
          <w:p w14:paraId="2C3BF31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Air sampling filter (µg /sample)</w:t>
            </w:r>
          </w:p>
        </w:tc>
      </w:tr>
      <w:tr w:rsidR="00C40CCD" w14:paraId="786DEBA8" w14:textId="77777777" w:rsidTr="00C40CCD">
        <w:trPr>
          <w:trHeight w:hRule="exact" w:val="227"/>
        </w:trPr>
        <w:tc>
          <w:tcPr>
            <w:tcW w:w="696" w:type="pct"/>
            <w:tcBorders>
              <w:top w:val="single" w:sz="4" w:space="0" w:color="auto"/>
              <w:left w:val="single" w:sz="4" w:space="0" w:color="auto"/>
              <w:bottom w:val="single" w:sz="4" w:space="0" w:color="auto"/>
              <w:right w:val="single" w:sz="4" w:space="0" w:color="auto"/>
            </w:tcBorders>
            <w:hideMark/>
          </w:tcPr>
          <w:p w14:paraId="4EBF7EAB"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538" w:type="pct"/>
            <w:tcBorders>
              <w:top w:val="single" w:sz="4" w:space="0" w:color="auto"/>
              <w:left w:val="single" w:sz="4" w:space="0" w:color="auto"/>
              <w:bottom w:val="single" w:sz="4" w:space="0" w:color="auto"/>
              <w:right w:val="single" w:sz="4" w:space="0" w:color="auto"/>
            </w:tcBorders>
            <w:hideMark/>
          </w:tcPr>
          <w:p w14:paraId="236B37F2" w14:textId="77777777" w:rsidR="00C40CCD" w:rsidRDefault="00C40CCD" w:rsidP="00C40CCD">
            <w:pPr>
              <w:tabs>
                <w:tab w:val="left" w:pos="720"/>
              </w:tabs>
              <w:spacing w:after="240"/>
              <w:rPr>
                <w:sz w:val="16"/>
                <w:szCs w:val="16"/>
                <w:lang w:val="en-GB" w:eastAsia="en-US"/>
              </w:rPr>
            </w:pPr>
            <w:r>
              <w:rPr>
                <w:sz w:val="16"/>
                <w:szCs w:val="16"/>
                <w:lang w:val="en-GB"/>
              </w:rPr>
              <w:t>0.106</w:t>
            </w:r>
          </w:p>
        </w:tc>
        <w:tc>
          <w:tcPr>
            <w:tcW w:w="538" w:type="pct"/>
            <w:tcBorders>
              <w:top w:val="single" w:sz="4" w:space="0" w:color="auto"/>
              <w:left w:val="single" w:sz="4" w:space="0" w:color="auto"/>
              <w:bottom w:val="single" w:sz="4" w:space="0" w:color="auto"/>
              <w:right w:val="single" w:sz="4" w:space="0" w:color="auto"/>
            </w:tcBorders>
            <w:hideMark/>
          </w:tcPr>
          <w:p w14:paraId="634DFFE0" w14:textId="77777777" w:rsidR="00C40CCD" w:rsidRDefault="00C40CCD" w:rsidP="00C40CCD">
            <w:pPr>
              <w:tabs>
                <w:tab w:val="left" w:pos="720"/>
              </w:tabs>
              <w:spacing w:after="240"/>
              <w:rPr>
                <w:i/>
                <w:sz w:val="16"/>
                <w:szCs w:val="16"/>
                <w:lang w:val="en-GB"/>
              </w:rPr>
            </w:pPr>
            <w:r>
              <w:rPr>
                <w:i/>
                <w:sz w:val="16"/>
                <w:szCs w:val="16"/>
                <w:lang w:val="en-GB"/>
              </w:rPr>
              <w:t>0.0375</w:t>
            </w:r>
          </w:p>
        </w:tc>
        <w:tc>
          <w:tcPr>
            <w:tcW w:w="538" w:type="pct"/>
            <w:tcBorders>
              <w:top w:val="single" w:sz="4" w:space="0" w:color="auto"/>
              <w:left w:val="single" w:sz="4" w:space="0" w:color="auto"/>
              <w:bottom w:val="single" w:sz="4" w:space="0" w:color="auto"/>
              <w:right w:val="single" w:sz="4" w:space="0" w:color="auto"/>
            </w:tcBorders>
            <w:hideMark/>
          </w:tcPr>
          <w:p w14:paraId="425E20B9" w14:textId="77777777" w:rsidR="00C40CCD" w:rsidRDefault="00C40CCD" w:rsidP="00C40CCD">
            <w:pPr>
              <w:tabs>
                <w:tab w:val="left" w:pos="720"/>
              </w:tabs>
              <w:spacing w:after="240"/>
              <w:rPr>
                <w:i/>
                <w:sz w:val="16"/>
                <w:szCs w:val="16"/>
                <w:lang w:val="en-GB"/>
              </w:rPr>
            </w:pPr>
            <w:r>
              <w:rPr>
                <w:i/>
                <w:sz w:val="16"/>
                <w:szCs w:val="16"/>
                <w:lang w:val="en-GB"/>
              </w:rPr>
              <w:t>0.0375</w:t>
            </w:r>
          </w:p>
        </w:tc>
        <w:tc>
          <w:tcPr>
            <w:tcW w:w="538" w:type="pct"/>
            <w:tcBorders>
              <w:top w:val="single" w:sz="4" w:space="0" w:color="auto"/>
              <w:left w:val="single" w:sz="4" w:space="0" w:color="auto"/>
              <w:bottom w:val="single" w:sz="4" w:space="0" w:color="auto"/>
              <w:right w:val="single" w:sz="4" w:space="0" w:color="auto"/>
            </w:tcBorders>
            <w:hideMark/>
          </w:tcPr>
          <w:p w14:paraId="301A25B6" w14:textId="77777777" w:rsidR="00C40CCD" w:rsidRDefault="00C40CCD" w:rsidP="00C40CCD">
            <w:pPr>
              <w:tabs>
                <w:tab w:val="left" w:pos="720"/>
              </w:tabs>
              <w:spacing w:after="240"/>
              <w:rPr>
                <w:i/>
                <w:sz w:val="16"/>
                <w:szCs w:val="16"/>
                <w:lang w:val="en-GB"/>
              </w:rPr>
            </w:pPr>
            <w:r>
              <w:rPr>
                <w:i/>
                <w:sz w:val="16"/>
                <w:szCs w:val="16"/>
                <w:lang w:val="en-GB"/>
              </w:rPr>
              <w:t>0.0375</w:t>
            </w:r>
          </w:p>
        </w:tc>
        <w:tc>
          <w:tcPr>
            <w:tcW w:w="538" w:type="pct"/>
            <w:tcBorders>
              <w:top w:val="single" w:sz="4" w:space="0" w:color="auto"/>
              <w:left w:val="single" w:sz="4" w:space="0" w:color="auto"/>
              <w:bottom w:val="single" w:sz="4" w:space="0" w:color="auto"/>
              <w:right w:val="single" w:sz="4" w:space="0" w:color="auto"/>
            </w:tcBorders>
            <w:hideMark/>
          </w:tcPr>
          <w:p w14:paraId="76257C0C" w14:textId="77777777" w:rsidR="00C40CCD" w:rsidRDefault="00C40CCD" w:rsidP="00C40CCD">
            <w:pPr>
              <w:tabs>
                <w:tab w:val="left" w:pos="720"/>
              </w:tabs>
              <w:spacing w:after="240"/>
              <w:rPr>
                <w:i/>
                <w:sz w:val="16"/>
                <w:szCs w:val="16"/>
                <w:lang w:val="en-GB"/>
              </w:rPr>
            </w:pPr>
            <w:r>
              <w:rPr>
                <w:i/>
                <w:sz w:val="16"/>
                <w:szCs w:val="16"/>
                <w:lang w:val="en-GB"/>
              </w:rPr>
              <w:t>0.0375</w:t>
            </w:r>
          </w:p>
        </w:tc>
        <w:tc>
          <w:tcPr>
            <w:tcW w:w="538" w:type="pct"/>
            <w:tcBorders>
              <w:top w:val="single" w:sz="4" w:space="0" w:color="auto"/>
              <w:left w:val="single" w:sz="4" w:space="0" w:color="auto"/>
              <w:bottom w:val="single" w:sz="4" w:space="0" w:color="auto"/>
              <w:right w:val="single" w:sz="4" w:space="0" w:color="auto"/>
            </w:tcBorders>
            <w:hideMark/>
          </w:tcPr>
          <w:p w14:paraId="1714DCC3" w14:textId="77777777" w:rsidR="00C40CCD" w:rsidRDefault="00C40CCD" w:rsidP="00C40CCD">
            <w:pPr>
              <w:tabs>
                <w:tab w:val="left" w:pos="720"/>
              </w:tabs>
              <w:spacing w:after="240"/>
              <w:rPr>
                <w:i/>
                <w:sz w:val="16"/>
                <w:szCs w:val="16"/>
                <w:lang w:val="en-GB"/>
              </w:rPr>
            </w:pPr>
            <w:r>
              <w:rPr>
                <w:i/>
                <w:sz w:val="16"/>
                <w:szCs w:val="16"/>
                <w:lang w:val="en-GB"/>
              </w:rPr>
              <w:t>0.0375</w:t>
            </w:r>
          </w:p>
        </w:tc>
        <w:tc>
          <w:tcPr>
            <w:tcW w:w="538" w:type="pct"/>
            <w:tcBorders>
              <w:top w:val="single" w:sz="4" w:space="0" w:color="auto"/>
              <w:left w:val="single" w:sz="4" w:space="0" w:color="auto"/>
              <w:bottom w:val="single" w:sz="4" w:space="0" w:color="auto"/>
              <w:right w:val="single" w:sz="4" w:space="0" w:color="auto"/>
            </w:tcBorders>
            <w:hideMark/>
          </w:tcPr>
          <w:p w14:paraId="1665D6D2" w14:textId="77777777" w:rsidR="00C40CCD" w:rsidRDefault="00C40CCD" w:rsidP="00C40CCD">
            <w:pPr>
              <w:tabs>
                <w:tab w:val="left" w:pos="720"/>
              </w:tabs>
              <w:spacing w:after="240"/>
              <w:rPr>
                <w:i/>
                <w:sz w:val="16"/>
                <w:szCs w:val="16"/>
                <w:lang w:val="en-GB"/>
              </w:rPr>
            </w:pPr>
            <w:r>
              <w:rPr>
                <w:i/>
                <w:sz w:val="16"/>
                <w:szCs w:val="16"/>
                <w:lang w:val="en-GB"/>
              </w:rPr>
              <w:t>0.0375</w:t>
            </w:r>
          </w:p>
        </w:tc>
        <w:tc>
          <w:tcPr>
            <w:tcW w:w="538" w:type="pct"/>
            <w:tcBorders>
              <w:top w:val="single" w:sz="4" w:space="0" w:color="auto"/>
              <w:left w:val="single" w:sz="4" w:space="0" w:color="auto"/>
              <w:bottom w:val="single" w:sz="4" w:space="0" w:color="auto"/>
              <w:right w:val="single" w:sz="4" w:space="0" w:color="auto"/>
            </w:tcBorders>
            <w:hideMark/>
          </w:tcPr>
          <w:p w14:paraId="5BEEEFAF" w14:textId="77777777" w:rsidR="00C40CCD" w:rsidRDefault="00C40CCD" w:rsidP="00C40CCD">
            <w:pPr>
              <w:tabs>
                <w:tab w:val="left" w:pos="720"/>
              </w:tabs>
              <w:spacing w:after="240"/>
              <w:rPr>
                <w:i/>
                <w:sz w:val="16"/>
                <w:szCs w:val="16"/>
                <w:lang w:val="en-GB"/>
              </w:rPr>
            </w:pPr>
            <w:r>
              <w:rPr>
                <w:i/>
                <w:sz w:val="16"/>
                <w:szCs w:val="16"/>
                <w:lang w:val="en-GB"/>
              </w:rPr>
              <w:t>0.0375</w:t>
            </w:r>
          </w:p>
        </w:tc>
      </w:tr>
    </w:tbl>
    <w:p w14:paraId="2BF67921" w14:textId="77777777" w:rsidR="00C40CCD" w:rsidRDefault="00C40CCD" w:rsidP="00C40CCD">
      <w:pPr>
        <w:tabs>
          <w:tab w:val="left" w:pos="720"/>
        </w:tabs>
        <w:spacing w:after="240"/>
        <w:rPr>
          <w:sz w:val="24"/>
          <w:szCs w:val="24"/>
          <w:lang w:val="en-GB" w:eastAsia="en-US"/>
        </w:rPr>
      </w:pPr>
    </w:p>
    <w:p w14:paraId="2991AC73" w14:textId="77777777" w:rsidR="00C40CCD" w:rsidRPr="00BC4B7E" w:rsidRDefault="00C40CCD" w:rsidP="00BC4B7E">
      <w:pPr>
        <w:tabs>
          <w:tab w:val="left" w:pos="720"/>
        </w:tabs>
        <w:rPr>
          <w:b/>
          <w:bCs/>
          <w:sz w:val="20"/>
          <w:szCs w:val="20"/>
          <w:lang w:val="en-GB"/>
        </w:rPr>
      </w:pPr>
      <w:r>
        <w:rPr>
          <w:b/>
          <w:bCs/>
          <w:sz w:val="20"/>
          <w:szCs w:val="20"/>
          <w:lang w:val="en-GB"/>
        </w:rPr>
        <w:br w:type="page"/>
      </w:r>
      <w:r w:rsidRPr="00BC4B7E">
        <w:rPr>
          <w:b/>
          <w:sz w:val="20"/>
          <w:szCs w:val="20"/>
        </w:rPr>
        <w:lastRenderedPageBreak/>
        <w:t>Table A </w:t>
      </w:r>
      <w:r w:rsidRPr="00BC4B7E">
        <w:rPr>
          <w:b/>
          <w:sz w:val="20"/>
          <w:szCs w:val="20"/>
        </w:rPr>
        <w:fldChar w:fldCharType="begin"/>
      </w:r>
      <w:r w:rsidRPr="00BC4B7E">
        <w:rPr>
          <w:b/>
          <w:sz w:val="20"/>
          <w:szCs w:val="20"/>
        </w:rPr>
        <w:instrText xml:space="preserve"> SEQ Table_A \* ARABIC </w:instrText>
      </w:r>
      <w:r w:rsidRPr="00BC4B7E">
        <w:rPr>
          <w:b/>
          <w:sz w:val="20"/>
          <w:szCs w:val="20"/>
        </w:rPr>
        <w:fldChar w:fldCharType="separate"/>
      </w:r>
      <w:r w:rsidR="003C2813">
        <w:rPr>
          <w:b/>
          <w:noProof/>
          <w:sz w:val="20"/>
          <w:szCs w:val="20"/>
        </w:rPr>
        <w:t>19</w:t>
      </w:r>
      <w:r w:rsidRPr="00BC4B7E">
        <w:rPr>
          <w:b/>
          <w:sz w:val="20"/>
          <w:szCs w:val="20"/>
        </w:rPr>
        <w:fldChar w:fldCharType="end"/>
      </w:r>
      <w:r w:rsidRPr="00BC4B7E">
        <w:rPr>
          <w:b/>
          <w:bCs/>
          <w:sz w:val="20"/>
          <w:szCs w:val="20"/>
          <w:lang w:val="en-GB"/>
        </w:rPr>
        <w:t>:</w:t>
      </w:r>
      <w:r w:rsidRPr="00BC4B7E">
        <w:rPr>
          <w:b/>
          <w:bCs/>
          <w:sz w:val="20"/>
          <w:szCs w:val="20"/>
          <w:lang w:val="en-GB"/>
        </w:rPr>
        <w:tab/>
        <w:t xml:space="preserve"> Determined residues of tefluthrin during bagging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710"/>
        <w:gridCol w:w="709"/>
        <w:gridCol w:w="633"/>
        <w:gridCol w:w="709"/>
        <w:gridCol w:w="709"/>
        <w:gridCol w:w="785"/>
        <w:gridCol w:w="709"/>
        <w:gridCol w:w="785"/>
        <w:gridCol w:w="709"/>
        <w:gridCol w:w="785"/>
        <w:gridCol w:w="785"/>
        <w:gridCol w:w="709"/>
      </w:tblGrid>
      <w:tr w:rsidR="00FC1174" w14:paraId="038DAE98" w14:textId="77777777" w:rsidTr="00FC1174">
        <w:trPr>
          <w:trHeight w:hRule="exact" w:val="227"/>
        </w:trPr>
        <w:tc>
          <w:tcPr>
            <w:tcW w:w="398" w:type="pct"/>
            <w:tcBorders>
              <w:top w:val="single" w:sz="4" w:space="0" w:color="auto"/>
              <w:left w:val="single" w:sz="4" w:space="0" w:color="auto"/>
              <w:bottom w:val="single" w:sz="4" w:space="0" w:color="auto"/>
              <w:right w:val="single" w:sz="4" w:space="0" w:color="auto"/>
            </w:tcBorders>
            <w:vAlign w:val="center"/>
            <w:hideMark/>
          </w:tcPr>
          <w:p w14:paraId="549179DD" w14:textId="77777777" w:rsidR="00C40CCD" w:rsidRDefault="00C40CCD" w:rsidP="00C40CCD">
            <w:pPr>
              <w:tabs>
                <w:tab w:val="left" w:pos="720"/>
              </w:tabs>
              <w:spacing w:after="240"/>
              <w:rPr>
                <w:sz w:val="16"/>
                <w:szCs w:val="16"/>
                <w:lang w:val="en-GB"/>
              </w:rPr>
            </w:pPr>
            <w:r>
              <w:rPr>
                <w:sz w:val="16"/>
                <w:szCs w:val="16"/>
                <w:lang w:val="en-GB"/>
              </w:rPr>
              <w:t>Operator</w:t>
            </w:r>
          </w:p>
        </w:tc>
        <w:tc>
          <w:tcPr>
            <w:tcW w:w="374" w:type="pct"/>
            <w:tcBorders>
              <w:top w:val="single" w:sz="4" w:space="0" w:color="auto"/>
              <w:left w:val="single" w:sz="4" w:space="0" w:color="auto"/>
              <w:bottom w:val="single" w:sz="4" w:space="0" w:color="auto"/>
              <w:right w:val="single" w:sz="4" w:space="0" w:color="auto"/>
            </w:tcBorders>
            <w:hideMark/>
          </w:tcPr>
          <w:p w14:paraId="6BFCF51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w:t>
            </w:r>
          </w:p>
        </w:tc>
        <w:tc>
          <w:tcPr>
            <w:tcW w:w="374" w:type="pct"/>
            <w:tcBorders>
              <w:top w:val="single" w:sz="4" w:space="0" w:color="auto"/>
              <w:left w:val="single" w:sz="4" w:space="0" w:color="auto"/>
              <w:bottom w:val="single" w:sz="4" w:space="0" w:color="auto"/>
              <w:right w:val="single" w:sz="4" w:space="0" w:color="auto"/>
            </w:tcBorders>
            <w:hideMark/>
          </w:tcPr>
          <w:p w14:paraId="6252689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w:t>
            </w:r>
          </w:p>
        </w:tc>
        <w:tc>
          <w:tcPr>
            <w:tcW w:w="333" w:type="pct"/>
            <w:tcBorders>
              <w:top w:val="single" w:sz="4" w:space="0" w:color="auto"/>
              <w:left w:val="single" w:sz="4" w:space="0" w:color="auto"/>
              <w:bottom w:val="single" w:sz="4" w:space="0" w:color="auto"/>
              <w:right w:val="single" w:sz="4" w:space="0" w:color="auto"/>
            </w:tcBorders>
            <w:hideMark/>
          </w:tcPr>
          <w:p w14:paraId="0E83336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w:t>
            </w:r>
          </w:p>
        </w:tc>
        <w:tc>
          <w:tcPr>
            <w:tcW w:w="373" w:type="pct"/>
            <w:tcBorders>
              <w:top w:val="single" w:sz="4" w:space="0" w:color="auto"/>
              <w:left w:val="single" w:sz="4" w:space="0" w:color="auto"/>
              <w:bottom w:val="single" w:sz="4" w:space="0" w:color="auto"/>
              <w:right w:val="single" w:sz="4" w:space="0" w:color="auto"/>
            </w:tcBorders>
            <w:hideMark/>
          </w:tcPr>
          <w:p w14:paraId="5A5812B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w:t>
            </w:r>
          </w:p>
        </w:tc>
        <w:tc>
          <w:tcPr>
            <w:tcW w:w="373" w:type="pct"/>
            <w:tcBorders>
              <w:top w:val="single" w:sz="4" w:space="0" w:color="auto"/>
              <w:left w:val="single" w:sz="4" w:space="0" w:color="auto"/>
              <w:bottom w:val="single" w:sz="4" w:space="0" w:color="auto"/>
              <w:right w:val="single" w:sz="4" w:space="0" w:color="auto"/>
            </w:tcBorders>
            <w:hideMark/>
          </w:tcPr>
          <w:p w14:paraId="7FD2F2E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w:t>
            </w:r>
          </w:p>
        </w:tc>
        <w:tc>
          <w:tcPr>
            <w:tcW w:w="414" w:type="pct"/>
            <w:tcBorders>
              <w:top w:val="single" w:sz="4" w:space="0" w:color="auto"/>
              <w:left w:val="single" w:sz="4" w:space="0" w:color="auto"/>
              <w:bottom w:val="single" w:sz="4" w:space="0" w:color="auto"/>
              <w:right w:val="single" w:sz="4" w:space="0" w:color="auto"/>
            </w:tcBorders>
            <w:hideMark/>
          </w:tcPr>
          <w:p w14:paraId="5ABEAFB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w:t>
            </w:r>
          </w:p>
        </w:tc>
        <w:tc>
          <w:tcPr>
            <w:tcW w:w="373" w:type="pct"/>
            <w:tcBorders>
              <w:top w:val="single" w:sz="4" w:space="0" w:color="auto"/>
              <w:left w:val="single" w:sz="4" w:space="0" w:color="auto"/>
              <w:bottom w:val="single" w:sz="4" w:space="0" w:color="auto"/>
              <w:right w:val="single" w:sz="4" w:space="0" w:color="auto"/>
            </w:tcBorders>
            <w:hideMark/>
          </w:tcPr>
          <w:p w14:paraId="6067C0B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w:t>
            </w:r>
          </w:p>
        </w:tc>
        <w:tc>
          <w:tcPr>
            <w:tcW w:w="414" w:type="pct"/>
            <w:tcBorders>
              <w:top w:val="single" w:sz="4" w:space="0" w:color="auto"/>
              <w:left w:val="single" w:sz="4" w:space="0" w:color="auto"/>
              <w:bottom w:val="single" w:sz="4" w:space="0" w:color="auto"/>
              <w:right w:val="single" w:sz="4" w:space="0" w:color="auto"/>
            </w:tcBorders>
            <w:hideMark/>
          </w:tcPr>
          <w:p w14:paraId="075A1AE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8</w:t>
            </w:r>
          </w:p>
        </w:tc>
        <w:tc>
          <w:tcPr>
            <w:tcW w:w="373" w:type="pct"/>
            <w:tcBorders>
              <w:top w:val="single" w:sz="4" w:space="0" w:color="auto"/>
              <w:left w:val="single" w:sz="4" w:space="0" w:color="auto"/>
              <w:bottom w:val="single" w:sz="4" w:space="0" w:color="auto"/>
              <w:right w:val="single" w:sz="4" w:space="0" w:color="auto"/>
            </w:tcBorders>
            <w:hideMark/>
          </w:tcPr>
          <w:p w14:paraId="26C60C1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w:t>
            </w:r>
          </w:p>
        </w:tc>
        <w:tc>
          <w:tcPr>
            <w:tcW w:w="414" w:type="pct"/>
            <w:tcBorders>
              <w:top w:val="single" w:sz="4" w:space="0" w:color="auto"/>
              <w:left w:val="single" w:sz="4" w:space="0" w:color="auto"/>
              <w:bottom w:val="single" w:sz="4" w:space="0" w:color="auto"/>
              <w:right w:val="single" w:sz="4" w:space="0" w:color="auto"/>
            </w:tcBorders>
            <w:hideMark/>
          </w:tcPr>
          <w:p w14:paraId="16CBC7B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w:t>
            </w:r>
          </w:p>
        </w:tc>
        <w:tc>
          <w:tcPr>
            <w:tcW w:w="414" w:type="pct"/>
            <w:tcBorders>
              <w:top w:val="single" w:sz="4" w:space="0" w:color="auto"/>
              <w:left w:val="single" w:sz="4" w:space="0" w:color="auto"/>
              <w:bottom w:val="single" w:sz="4" w:space="0" w:color="auto"/>
              <w:right w:val="single" w:sz="4" w:space="0" w:color="auto"/>
            </w:tcBorders>
            <w:hideMark/>
          </w:tcPr>
          <w:p w14:paraId="22B8C79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w:t>
            </w:r>
          </w:p>
        </w:tc>
        <w:tc>
          <w:tcPr>
            <w:tcW w:w="373" w:type="pct"/>
            <w:tcBorders>
              <w:top w:val="single" w:sz="4" w:space="0" w:color="auto"/>
              <w:left w:val="single" w:sz="4" w:space="0" w:color="auto"/>
              <w:bottom w:val="single" w:sz="4" w:space="0" w:color="auto"/>
              <w:right w:val="single" w:sz="4" w:space="0" w:color="auto"/>
            </w:tcBorders>
            <w:hideMark/>
          </w:tcPr>
          <w:p w14:paraId="25CEA49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w:t>
            </w:r>
          </w:p>
        </w:tc>
      </w:tr>
      <w:tr w:rsidR="00FC1174" w14:paraId="0E4425DC" w14:textId="77777777" w:rsidTr="00FC1174">
        <w:trPr>
          <w:trHeight w:hRule="exact" w:val="227"/>
        </w:trPr>
        <w:tc>
          <w:tcPr>
            <w:tcW w:w="398" w:type="pct"/>
            <w:tcBorders>
              <w:top w:val="single" w:sz="4" w:space="0" w:color="auto"/>
              <w:left w:val="single" w:sz="4" w:space="0" w:color="auto"/>
              <w:bottom w:val="single" w:sz="4" w:space="0" w:color="auto"/>
              <w:right w:val="single" w:sz="4" w:space="0" w:color="auto"/>
            </w:tcBorders>
            <w:vAlign w:val="center"/>
          </w:tcPr>
          <w:p w14:paraId="6D6FC05A" w14:textId="77777777" w:rsidR="00FC1174" w:rsidRDefault="00FC1174" w:rsidP="00C40CCD">
            <w:pPr>
              <w:tabs>
                <w:tab w:val="left" w:pos="720"/>
              </w:tabs>
              <w:spacing w:after="240"/>
              <w:rPr>
                <w:sz w:val="16"/>
                <w:szCs w:val="16"/>
                <w:lang w:val="en-GB"/>
              </w:rPr>
            </w:pPr>
          </w:p>
        </w:tc>
        <w:tc>
          <w:tcPr>
            <w:tcW w:w="4602" w:type="pct"/>
            <w:gridSpan w:val="12"/>
            <w:tcBorders>
              <w:top w:val="single" w:sz="4" w:space="0" w:color="auto"/>
              <w:left w:val="single" w:sz="4" w:space="0" w:color="auto"/>
              <w:bottom w:val="single" w:sz="4" w:space="0" w:color="auto"/>
              <w:right w:val="single" w:sz="4" w:space="0" w:color="auto"/>
            </w:tcBorders>
          </w:tcPr>
          <w:p w14:paraId="7333334E" w14:textId="77777777" w:rsidR="00FC1174" w:rsidRDefault="00FC1174"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Amount of tefluthrin handled (kg)</w:t>
            </w:r>
          </w:p>
        </w:tc>
      </w:tr>
      <w:tr w:rsidR="00FC1174" w14:paraId="7E406D2C" w14:textId="77777777" w:rsidTr="00FC1174">
        <w:trPr>
          <w:trHeight w:hRule="exact" w:val="227"/>
        </w:trPr>
        <w:tc>
          <w:tcPr>
            <w:tcW w:w="398" w:type="pct"/>
            <w:tcBorders>
              <w:top w:val="single" w:sz="4" w:space="0" w:color="auto"/>
              <w:left w:val="single" w:sz="4" w:space="0" w:color="auto"/>
              <w:bottom w:val="single" w:sz="4" w:space="0" w:color="auto"/>
              <w:right w:val="single" w:sz="4" w:space="0" w:color="auto"/>
            </w:tcBorders>
            <w:vAlign w:val="center"/>
          </w:tcPr>
          <w:p w14:paraId="676D1966" w14:textId="77777777" w:rsidR="00FC1174" w:rsidRDefault="00FC1174" w:rsidP="00FC1174">
            <w:pPr>
              <w:tabs>
                <w:tab w:val="left" w:pos="720"/>
              </w:tabs>
              <w:spacing w:after="240"/>
              <w:rPr>
                <w:sz w:val="16"/>
                <w:szCs w:val="16"/>
                <w:lang w:val="en-GB"/>
              </w:rPr>
            </w:pPr>
          </w:p>
        </w:tc>
        <w:tc>
          <w:tcPr>
            <w:tcW w:w="374" w:type="pct"/>
            <w:tcBorders>
              <w:top w:val="single" w:sz="4" w:space="0" w:color="auto"/>
              <w:left w:val="single" w:sz="4" w:space="0" w:color="auto"/>
              <w:bottom w:val="single" w:sz="4" w:space="0" w:color="auto"/>
              <w:right w:val="single" w:sz="4" w:space="0" w:color="auto"/>
            </w:tcBorders>
            <w:vAlign w:val="bottom"/>
          </w:tcPr>
          <w:p w14:paraId="5F744BE6" w14:textId="77777777" w:rsidR="00FC1174" w:rsidRPr="00FC1174" w:rsidRDefault="00FC1174" w:rsidP="00FC1174">
            <w:pPr>
              <w:jc w:val="right"/>
              <w:rPr>
                <w:sz w:val="16"/>
                <w:szCs w:val="16"/>
                <w:lang w:val="en-GB" w:eastAsia="en-GB"/>
              </w:rPr>
            </w:pPr>
            <w:r w:rsidRPr="00FC1174">
              <w:rPr>
                <w:sz w:val="16"/>
                <w:szCs w:val="16"/>
                <w:lang w:val="en-GB" w:eastAsia="en-GB"/>
              </w:rPr>
              <w:t>59.0200</w:t>
            </w:r>
          </w:p>
        </w:tc>
        <w:tc>
          <w:tcPr>
            <w:tcW w:w="374" w:type="pct"/>
            <w:tcBorders>
              <w:top w:val="single" w:sz="4" w:space="0" w:color="auto"/>
              <w:left w:val="single" w:sz="4" w:space="0" w:color="auto"/>
              <w:bottom w:val="single" w:sz="4" w:space="0" w:color="auto"/>
              <w:right w:val="single" w:sz="4" w:space="0" w:color="auto"/>
            </w:tcBorders>
            <w:vAlign w:val="bottom"/>
          </w:tcPr>
          <w:p w14:paraId="0B909B56" w14:textId="77777777" w:rsidR="00FC1174" w:rsidRPr="00FC1174" w:rsidRDefault="00FC1174" w:rsidP="00FC1174">
            <w:pPr>
              <w:jc w:val="right"/>
              <w:rPr>
                <w:sz w:val="16"/>
                <w:szCs w:val="16"/>
                <w:lang w:val="en-GB" w:eastAsia="en-GB"/>
              </w:rPr>
            </w:pPr>
            <w:r w:rsidRPr="00FC1174">
              <w:rPr>
                <w:sz w:val="16"/>
                <w:szCs w:val="16"/>
                <w:lang w:val="en-GB" w:eastAsia="en-GB"/>
              </w:rPr>
              <w:t>8.92000</w:t>
            </w:r>
          </w:p>
        </w:tc>
        <w:tc>
          <w:tcPr>
            <w:tcW w:w="333" w:type="pct"/>
            <w:tcBorders>
              <w:top w:val="single" w:sz="4" w:space="0" w:color="auto"/>
              <w:left w:val="single" w:sz="4" w:space="0" w:color="auto"/>
              <w:bottom w:val="single" w:sz="4" w:space="0" w:color="auto"/>
              <w:right w:val="single" w:sz="4" w:space="0" w:color="auto"/>
            </w:tcBorders>
            <w:vAlign w:val="bottom"/>
          </w:tcPr>
          <w:p w14:paraId="45A3F17B" w14:textId="77777777" w:rsidR="00FC1174" w:rsidRPr="00FC1174" w:rsidRDefault="00FC1174" w:rsidP="00FC1174">
            <w:pPr>
              <w:jc w:val="right"/>
              <w:rPr>
                <w:sz w:val="16"/>
                <w:szCs w:val="16"/>
                <w:lang w:val="en-GB" w:eastAsia="en-GB"/>
              </w:rPr>
            </w:pPr>
            <w:r w:rsidRPr="00FC1174">
              <w:rPr>
                <w:sz w:val="16"/>
                <w:szCs w:val="16"/>
                <w:lang w:val="en-GB" w:eastAsia="en-GB"/>
              </w:rPr>
              <w:t>9.9800</w:t>
            </w:r>
          </w:p>
        </w:tc>
        <w:tc>
          <w:tcPr>
            <w:tcW w:w="373" w:type="pct"/>
            <w:tcBorders>
              <w:top w:val="single" w:sz="4" w:space="0" w:color="auto"/>
              <w:left w:val="single" w:sz="4" w:space="0" w:color="auto"/>
              <w:bottom w:val="single" w:sz="4" w:space="0" w:color="auto"/>
              <w:right w:val="single" w:sz="4" w:space="0" w:color="auto"/>
            </w:tcBorders>
            <w:vAlign w:val="bottom"/>
          </w:tcPr>
          <w:p w14:paraId="3D73E136" w14:textId="77777777" w:rsidR="00FC1174" w:rsidRPr="00FC1174" w:rsidRDefault="00FC1174" w:rsidP="00FC1174">
            <w:pPr>
              <w:jc w:val="right"/>
              <w:rPr>
                <w:sz w:val="16"/>
                <w:szCs w:val="16"/>
                <w:lang w:val="en-GB" w:eastAsia="en-GB"/>
              </w:rPr>
            </w:pPr>
            <w:r w:rsidRPr="00FC1174">
              <w:rPr>
                <w:sz w:val="16"/>
                <w:szCs w:val="16"/>
                <w:lang w:val="en-GB" w:eastAsia="en-GB"/>
              </w:rPr>
              <w:t>14.9400</w:t>
            </w:r>
          </w:p>
        </w:tc>
        <w:tc>
          <w:tcPr>
            <w:tcW w:w="373" w:type="pct"/>
            <w:tcBorders>
              <w:top w:val="single" w:sz="4" w:space="0" w:color="auto"/>
              <w:left w:val="single" w:sz="4" w:space="0" w:color="auto"/>
              <w:bottom w:val="single" w:sz="4" w:space="0" w:color="auto"/>
              <w:right w:val="single" w:sz="4" w:space="0" w:color="auto"/>
            </w:tcBorders>
            <w:vAlign w:val="bottom"/>
          </w:tcPr>
          <w:p w14:paraId="2193B32E" w14:textId="77777777" w:rsidR="00FC1174" w:rsidRPr="00FC1174" w:rsidRDefault="00FC1174" w:rsidP="00FC1174">
            <w:pPr>
              <w:jc w:val="right"/>
              <w:rPr>
                <w:sz w:val="16"/>
                <w:szCs w:val="16"/>
                <w:lang w:val="en-GB" w:eastAsia="en-GB"/>
              </w:rPr>
            </w:pPr>
            <w:r w:rsidRPr="00FC1174">
              <w:rPr>
                <w:sz w:val="16"/>
                <w:szCs w:val="16"/>
                <w:lang w:val="en-GB" w:eastAsia="en-GB"/>
              </w:rPr>
              <w:t>11.2800</w:t>
            </w:r>
          </w:p>
        </w:tc>
        <w:tc>
          <w:tcPr>
            <w:tcW w:w="414" w:type="pct"/>
            <w:tcBorders>
              <w:top w:val="single" w:sz="4" w:space="0" w:color="auto"/>
              <w:left w:val="single" w:sz="4" w:space="0" w:color="auto"/>
              <w:bottom w:val="single" w:sz="4" w:space="0" w:color="auto"/>
              <w:right w:val="single" w:sz="4" w:space="0" w:color="auto"/>
            </w:tcBorders>
            <w:vAlign w:val="bottom"/>
          </w:tcPr>
          <w:p w14:paraId="3A4DA807" w14:textId="77777777" w:rsidR="00FC1174" w:rsidRPr="00FC1174" w:rsidRDefault="00FC1174" w:rsidP="00FC1174">
            <w:pPr>
              <w:jc w:val="right"/>
              <w:rPr>
                <w:sz w:val="16"/>
                <w:szCs w:val="16"/>
                <w:lang w:val="en-GB" w:eastAsia="en-GB"/>
              </w:rPr>
            </w:pPr>
            <w:r w:rsidRPr="00FC1174">
              <w:rPr>
                <w:sz w:val="16"/>
                <w:szCs w:val="16"/>
                <w:lang w:val="en-GB" w:eastAsia="en-GB"/>
              </w:rPr>
              <w:t>14.96000</w:t>
            </w:r>
          </w:p>
        </w:tc>
        <w:tc>
          <w:tcPr>
            <w:tcW w:w="373" w:type="pct"/>
            <w:tcBorders>
              <w:top w:val="single" w:sz="4" w:space="0" w:color="auto"/>
              <w:left w:val="single" w:sz="4" w:space="0" w:color="auto"/>
              <w:bottom w:val="single" w:sz="4" w:space="0" w:color="auto"/>
              <w:right w:val="single" w:sz="4" w:space="0" w:color="auto"/>
            </w:tcBorders>
            <w:vAlign w:val="bottom"/>
          </w:tcPr>
          <w:p w14:paraId="5033F6D9" w14:textId="77777777" w:rsidR="00FC1174" w:rsidRPr="00FC1174" w:rsidRDefault="00FC1174" w:rsidP="00FC1174">
            <w:pPr>
              <w:jc w:val="right"/>
              <w:rPr>
                <w:sz w:val="16"/>
                <w:szCs w:val="16"/>
                <w:lang w:val="en-GB" w:eastAsia="en-GB"/>
              </w:rPr>
            </w:pPr>
            <w:r w:rsidRPr="00FC1174">
              <w:rPr>
                <w:sz w:val="16"/>
                <w:szCs w:val="16"/>
                <w:lang w:val="en-GB" w:eastAsia="en-GB"/>
              </w:rPr>
              <w:t>15.3400</w:t>
            </w:r>
          </w:p>
        </w:tc>
        <w:tc>
          <w:tcPr>
            <w:tcW w:w="414" w:type="pct"/>
            <w:tcBorders>
              <w:top w:val="single" w:sz="4" w:space="0" w:color="auto"/>
              <w:left w:val="single" w:sz="4" w:space="0" w:color="auto"/>
              <w:bottom w:val="single" w:sz="4" w:space="0" w:color="auto"/>
              <w:right w:val="single" w:sz="4" w:space="0" w:color="auto"/>
            </w:tcBorders>
            <w:vAlign w:val="bottom"/>
          </w:tcPr>
          <w:p w14:paraId="7491C8A8" w14:textId="77777777" w:rsidR="00FC1174" w:rsidRPr="00FC1174" w:rsidRDefault="00FC1174" w:rsidP="00FC1174">
            <w:pPr>
              <w:jc w:val="right"/>
              <w:rPr>
                <w:sz w:val="16"/>
                <w:szCs w:val="16"/>
                <w:lang w:val="en-GB" w:eastAsia="en-GB"/>
              </w:rPr>
            </w:pPr>
            <w:r w:rsidRPr="00FC1174">
              <w:rPr>
                <w:sz w:val="16"/>
                <w:szCs w:val="16"/>
                <w:lang w:val="en-GB" w:eastAsia="en-GB"/>
              </w:rPr>
              <w:t>12.42000</w:t>
            </w:r>
          </w:p>
        </w:tc>
        <w:tc>
          <w:tcPr>
            <w:tcW w:w="373" w:type="pct"/>
            <w:tcBorders>
              <w:top w:val="single" w:sz="4" w:space="0" w:color="auto"/>
              <w:left w:val="single" w:sz="4" w:space="0" w:color="auto"/>
              <w:bottom w:val="single" w:sz="4" w:space="0" w:color="auto"/>
              <w:right w:val="single" w:sz="4" w:space="0" w:color="auto"/>
            </w:tcBorders>
            <w:vAlign w:val="bottom"/>
          </w:tcPr>
          <w:p w14:paraId="17CBCF78" w14:textId="77777777" w:rsidR="00FC1174" w:rsidRPr="00FC1174" w:rsidRDefault="00FC1174" w:rsidP="00FC1174">
            <w:pPr>
              <w:jc w:val="right"/>
              <w:rPr>
                <w:sz w:val="16"/>
                <w:szCs w:val="16"/>
                <w:lang w:val="en-GB" w:eastAsia="en-GB"/>
              </w:rPr>
            </w:pPr>
            <w:r w:rsidRPr="00FC1174">
              <w:rPr>
                <w:sz w:val="16"/>
                <w:szCs w:val="16"/>
                <w:lang w:val="en-GB" w:eastAsia="en-GB"/>
              </w:rPr>
              <w:t>7.62000</w:t>
            </w:r>
          </w:p>
        </w:tc>
        <w:tc>
          <w:tcPr>
            <w:tcW w:w="414" w:type="pct"/>
            <w:tcBorders>
              <w:top w:val="single" w:sz="4" w:space="0" w:color="auto"/>
              <w:left w:val="single" w:sz="4" w:space="0" w:color="auto"/>
              <w:bottom w:val="single" w:sz="4" w:space="0" w:color="auto"/>
              <w:right w:val="single" w:sz="4" w:space="0" w:color="auto"/>
            </w:tcBorders>
            <w:vAlign w:val="bottom"/>
          </w:tcPr>
          <w:p w14:paraId="00E2DA95" w14:textId="77777777" w:rsidR="00FC1174" w:rsidRPr="00FC1174" w:rsidRDefault="00FC1174" w:rsidP="00FC1174">
            <w:pPr>
              <w:jc w:val="right"/>
              <w:rPr>
                <w:sz w:val="16"/>
                <w:szCs w:val="16"/>
                <w:lang w:val="en-GB" w:eastAsia="en-GB"/>
              </w:rPr>
            </w:pPr>
            <w:r w:rsidRPr="00FC1174">
              <w:rPr>
                <w:sz w:val="16"/>
                <w:szCs w:val="16"/>
                <w:lang w:val="en-GB" w:eastAsia="en-GB"/>
              </w:rPr>
              <w:t>8.3800</w:t>
            </w:r>
          </w:p>
        </w:tc>
        <w:tc>
          <w:tcPr>
            <w:tcW w:w="414" w:type="pct"/>
            <w:tcBorders>
              <w:top w:val="single" w:sz="4" w:space="0" w:color="auto"/>
              <w:left w:val="single" w:sz="4" w:space="0" w:color="auto"/>
              <w:bottom w:val="single" w:sz="4" w:space="0" w:color="auto"/>
              <w:right w:val="single" w:sz="4" w:space="0" w:color="auto"/>
            </w:tcBorders>
            <w:vAlign w:val="bottom"/>
          </w:tcPr>
          <w:p w14:paraId="19E82B25" w14:textId="77777777" w:rsidR="00FC1174" w:rsidRPr="00FC1174" w:rsidRDefault="00FC1174" w:rsidP="00FC1174">
            <w:pPr>
              <w:jc w:val="right"/>
              <w:rPr>
                <w:sz w:val="16"/>
                <w:szCs w:val="16"/>
                <w:lang w:val="en-GB" w:eastAsia="en-GB"/>
              </w:rPr>
            </w:pPr>
            <w:r w:rsidRPr="00FC1174">
              <w:rPr>
                <w:sz w:val="16"/>
                <w:szCs w:val="16"/>
                <w:lang w:val="en-GB" w:eastAsia="en-GB"/>
              </w:rPr>
              <w:t>10.18000</w:t>
            </w:r>
          </w:p>
        </w:tc>
        <w:tc>
          <w:tcPr>
            <w:tcW w:w="373" w:type="pct"/>
            <w:tcBorders>
              <w:top w:val="single" w:sz="4" w:space="0" w:color="auto"/>
              <w:left w:val="single" w:sz="4" w:space="0" w:color="auto"/>
              <w:bottom w:val="single" w:sz="4" w:space="0" w:color="auto"/>
              <w:right w:val="single" w:sz="4" w:space="0" w:color="auto"/>
            </w:tcBorders>
            <w:vAlign w:val="bottom"/>
          </w:tcPr>
          <w:p w14:paraId="7ACBF9F0" w14:textId="77777777" w:rsidR="00FC1174" w:rsidRPr="00FC1174" w:rsidRDefault="00FC1174" w:rsidP="00FC1174">
            <w:pPr>
              <w:jc w:val="right"/>
              <w:rPr>
                <w:sz w:val="16"/>
                <w:szCs w:val="16"/>
                <w:lang w:val="en-GB" w:eastAsia="en-GB"/>
              </w:rPr>
            </w:pPr>
            <w:r w:rsidRPr="00FC1174">
              <w:rPr>
                <w:sz w:val="16"/>
                <w:szCs w:val="16"/>
                <w:lang w:val="en-GB" w:eastAsia="en-GB"/>
              </w:rPr>
              <w:t>3.44000</w:t>
            </w:r>
          </w:p>
        </w:tc>
      </w:tr>
      <w:tr w:rsidR="00C40CCD" w14:paraId="5EF04340" w14:textId="77777777" w:rsidTr="00C40CCD">
        <w:trPr>
          <w:trHeight w:val="227"/>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14:paraId="08A938AF" w14:textId="77777777" w:rsidR="00C40CCD" w:rsidRDefault="00C40CCD" w:rsidP="00C40CCD">
            <w:pPr>
              <w:tabs>
                <w:tab w:val="left" w:pos="720"/>
              </w:tabs>
              <w:spacing w:after="240"/>
              <w:jc w:val="center"/>
              <w:rPr>
                <w:sz w:val="16"/>
                <w:szCs w:val="16"/>
                <w:lang w:val="en-GB" w:eastAsia="en-US"/>
              </w:rPr>
            </w:pPr>
            <w:r>
              <w:rPr>
                <w:sz w:val="16"/>
                <w:szCs w:val="16"/>
                <w:lang w:val="en-GB"/>
              </w:rPr>
              <w:t>Inner dosimeter (µg/sample)</w:t>
            </w:r>
          </w:p>
        </w:tc>
      </w:tr>
      <w:tr w:rsidR="00FC1174" w14:paraId="608B4D2A" w14:textId="77777777" w:rsidTr="00FC1174">
        <w:trPr>
          <w:trHeight w:hRule="exact" w:val="227"/>
        </w:trPr>
        <w:tc>
          <w:tcPr>
            <w:tcW w:w="398" w:type="pct"/>
            <w:tcBorders>
              <w:top w:val="single" w:sz="4" w:space="0" w:color="auto"/>
              <w:left w:val="single" w:sz="4" w:space="0" w:color="auto"/>
              <w:bottom w:val="nil"/>
              <w:right w:val="single" w:sz="4" w:space="0" w:color="auto"/>
            </w:tcBorders>
            <w:hideMark/>
          </w:tcPr>
          <w:p w14:paraId="4250D880"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374" w:type="pct"/>
            <w:tcBorders>
              <w:top w:val="single" w:sz="4" w:space="0" w:color="auto"/>
              <w:left w:val="single" w:sz="4" w:space="0" w:color="auto"/>
              <w:bottom w:val="nil"/>
              <w:right w:val="single" w:sz="4" w:space="0" w:color="auto"/>
            </w:tcBorders>
            <w:hideMark/>
          </w:tcPr>
          <w:p w14:paraId="328E6FB5"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2.70</w:t>
            </w:r>
          </w:p>
        </w:tc>
        <w:tc>
          <w:tcPr>
            <w:tcW w:w="374" w:type="pct"/>
            <w:tcBorders>
              <w:top w:val="single" w:sz="4" w:space="0" w:color="auto"/>
              <w:left w:val="single" w:sz="4" w:space="0" w:color="auto"/>
              <w:bottom w:val="nil"/>
              <w:right w:val="single" w:sz="4" w:space="0" w:color="auto"/>
            </w:tcBorders>
            <w:hideMark/>
          </w:tcPr>
          <w:p w14:paraId="1D6037F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33" w:type="pct"/>
            <w:tcBorders>
              <w:top w:val="single" w:sz="4" w:space="0" w:color="auto"/>
              <w:left w:val="single" w:sz="4" w:space="0" w:color="auto"/>
              <w:bottom w:val="nil"/>
              <w:right w:val="single" w:sz="4" w:space="0" w:color="auto"/>
            </w:tcBorders>
            <w:hideMark/>
          </w:tcPr>
          <w:p w14:paraId="0F50B87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2.70</w:t>
            </w:r>
          </w:p>
        </w:tc>
        <w:tc>
          <w:tcPr>
            <w:tcW w:w="373" w:type="pct"/>
            <w:tcBorders>
              <w:top w:val="single" w:sz="4" w:space="0" w:color="auto"/>
              <w:left w:val="single" w:sz="4" w:space="0" w:color="auto"/>
              <w:bottom w:val="nil"/>
              <w:right w:val="single" w:sz="4" w:space="0" w:color="auto"/>
            </w:tcBorders>
            <w:hideMark/>
          </w:tcPr>
          <w:p w14:paraId="26C1284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3.09</w:t>
            </w:r>
          </w:p>
        </w:tc>
        <w:tc>
          <w:tcPr>
            <w:tcW w:w="373" w:type="pct"/>
            <w:tcBorders>
              <w:top w:val="single" w:sz="4" w:space="0" w:color="auto"/>
              <w:left w:val="single" w:sz="4" w:space="0" w:color="auto"/>
              <w:bottom w:val="nil"/>
              <w:right w:val="single" w:sz="4" w:space="0" w:color="auto"/>
            </w:tcBorders>
            <w:hideMark/>
          </w:tcPr>
          <w:p w14:paraId="5B3352C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single" w:sz="4" w:space="0" w:color="auto"/>
              <w:left w:val="single" w:sz="4" w:space="0" w:color="auto"/>
              <w:bottom w:val="nil"/>
              <w:right w:val="single" w:sz="4" w:space="0" w:color="auto"/>
            </w:tcBorders>
            <w:hideMark/>
          </w:tcPr>
          <w:p w14:paraId="5AFCA45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single" w:sz="4" w:space="0" w:color="auto"/>
              <w:left w:val="single" w:sz="4" w:space="0" w:color="auto"/>
              <w:bottom w:val="nil"/>
              <w:right w:val="single" w:sz="4" w:space="0" w:color="auto"/>
            </w:tcBorders>
            <w:hideMark/>
          </w:tcPr>
          <w:p w14:paraId="29389E7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single" w:sz="4" w:space="0" w:color="auto"/>
              <w:left w:val="single" w:sz="4" w:space="0" w:color="auto"/>
              <w:bottom w:val="nil"/>
              <w:right w:val="single" w:sz="4" w:space="0" w:color="auto"/>
            </w:tcBorders>
            <w:hideMark/>
          </w:tcPr>
          <w:p w14:paraId="7C23989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single" w:sz="4" w:space="0" w:color="auto"/>
              <w:left w:val="single" w:sz="4" w:space="0" w:color="auto"/>
              <w:bottom w:val="nil"/>
              <w:right w:val="single" w:sz="4" w:space="0" w:color="auto"/>
            </w:tcBorders>
            <w:hideMark/>
          </w:tcPr>
          <w:p w14:paraId="7CA29C0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single" w:sz="4" w:space="0" w:color="auto"/>
              <w:left w:val="single" w:sz="4" w:space="0" w:color="auto"/>
              <w:bottom w:val="nil"/>
              <w:right w:val="single" w:sz="4" w:space="0" w:color="auto"/>
            </w:tcBorders>
            <w:hideMark/>
          </w:tcPr>
          <w:p w14:paraId="054855B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single" w:sz="4" w:space="0" w:color="auto"/>
              <w:left w:val="single" w:sz="4" w:space="0" w:color="auto"/>
              <w:bottom w:val="nil"/>
              <w:right w:val="single" w:sz="4" w:space="0" w:color="auto"/>
            </w:tcBorders>
            <w:hideMark/>
          </w:tcPr>
          <w:p w14:paraId="430C341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2.27</w:t>
            </w:r>
          </w:p>
        </w:tc>
        <w:tc>
          <w:tcPr>
            <w:tcW w:w="373" w:type="pct"/>
            <w:tcBorders>
              <w:top w:val="single" w:sz="4" w:space="0" w:color="auto"/>
              <w:left w:val="single" w:sz="4" w:space="0" w:color="auto"/>
              <w:bottom w:val="nil"/>
              <w:right w:val="single" w:sz="4" w:space="0" w:color="auto"/>
            </w:tcBorders>
            <w:hideMark/>
          </w:tcPr>
          <w:p w14:paraId="4637AA4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1.19</w:t>
            </w:r>
          </w:p>
        </w:tc>
      </w:tr>
      <w:tr w:rsidR="00FC1174" w14:paraId="62D3EFA6" w14:textId="77777777" w:rsidTr="00FC1174">
        <w:trPr>
          <w:trHeight w:hRule="exact" w:val="227"/>
        </w:trPr>
        <w:tc>
          <w:tcPr>
            <w:tcW w:w="398" w:type="pct"/>
            <w:tcBorders>
              <w:top w:val="nil"/>
              <w:left w:val="single" w:sz="4" w:space="0" w:color="auto"/>
              <w:bottom w:val="nil"/>
              <w:right w:val="single" w:sz="4" w:space="0" w:color="auto"/>
            </w:tcBorders>
            <w:hideMark/>
          </w:tcPr>
          <w:p w14:paraId="5B1C1E0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374" w:type="pct"/>
            <w:tcBorders>
              <w:top w:val="nil"/>
              <w:left w:val="single" w:sz="4" w:space="0" w:color="auto"/>
              <w:bottom w:val="nil"/>
              <w:right w:val="single" w:sz="4" w:space="0" w:color="auto"/>
            </w:tcBorders>
            <w:hideMark/>
          </w:tcPr>
          <w:p w14:paraId="60B896E2"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iCs/>
                <w:sz w:val="16"/>
                <w:szCs w:val="16"/>
                <w:lang w:val="en-GB" w:eastAsia="en-GB"/>
              </w:rPr>
              <w:t>0.98</w:t>
            </w:r>
          </w:p>
        </w:tc>
        <w:tc>
          <w:tcPr>
            <w:tcW w:w="374" w:type="pct"/>
            <w:tcBorders>
              <w:top w:val="nil"/>
              <w:left w:val="single" w:sz="4" w:space="0" w:color="auto"/>
              <w:bottom w:val="nil"/>
              <w:right w:val="single" w:sz="4" w:space="0" w:color="auto"/>
            </w:tcBorders>
            <w:hideMark/>
          </w:tcPr>
          <w:p w14:paraId="2481399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33" w:type="pct"/>
            <w:tcBorders>
              <w:top w:val="nil"/>
              <w:left w:val="single" w:sz="4" w:space="0" w:color="auto"/>
              <w:bottom w:val="nil"/>
              <w:right w:val="single" w:sz="4" w:space="0" w:color="auto"/>
            </w:tcBorders>
            <w:hideMark/>
          </w:tcPr>
          <w:p w14:paraId="0C8C09E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736418B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1.68</w:t>
            </w:r>
          </w:p>
        </w:tc>
        <w:tc>
          <w:tcPr>
            <w:tcW w:w="373" w:type="pct"/>
            <w:tcBorders>
              <w:top w:val="nil"/>
              <w:left w:val="single" w:sz="4" w:space="0" w:color="auto"/>
              <w:bottom w:val="nil"/>
              <w:right w:val="single" w:sz="4" w:space="0" w:color="auto"/>
            </w:tcBorders>
            <w:hideMark/>
          </w:tcPr>
          <w:p w14:paraId="6215EB3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nil"/>
              <w:left w:val="single" w:sz="4" w:space="0" w:color="auto"/>
              <w:bottom w:val="nil"/>
              <w:right w:val="single" w:sz="4" w:space="0" w:color="auto"/>
            </w:tcBorders>
            <w:hideMark/>
          </w:tcPr>
          <w:p w14:paraId="7DEE889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42FB8F6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nil"/>
              <w:left w:val="single" w:sz="4" w:space="0" w:color="auto"/>
              <w:bottom w:val="nil"/>
              <w:right w:val="single" w:sz="4" w:space="0" w:color="auto"/>
            </w:tcBorders>
            <w:hideMark/>
          </w:tcPr>
          <w:p w14:paraId="47B94E3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2AFB629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nil"/>
              <w:left w:val="single" w:sz="4" w:space="0" w:color="auto"/>
              <w:bottom w:val="nil"/>
              <w:right w:val="single" w:sz="4" w:space="0" w:color="auto"/>
            </w:tcBorders>
            <w:hideMark/>
          </w:tcPr>
          <w:p w14:paraId="0902DC7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nil"/>
              <w:left w:val="single" w:sz="4" w:space="0" w:color="auto"/>
              <w:bottom w:val="nil"/>
              <w:right w:val="single" w:sz="4" w:space="0" w:color="auto"/>
            </w:tcBorders>
            <w:hideMark/>
          </w:tcPr>
          <w:p w14:paraId="4DD0298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45D6F72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FC1174" w14:paraId="76CE9CDB" w14:textId="77777777" w:rsidTr="00FC1174">
        <w:trPr>
          <w:trHeight w:hRule="exact" w:val="227"/>
        </w:trPr>
        <w:tc>
          <w:tcPr>
            <w:tcW w:w="398" w:type="pct"/>
            <w:tcBorders>
              <w:top w:val="nil"/>
              <w:left w:val="single" w:sz="4" w:space="0" w:color="auto"/>
              <w:bottom w:val="nil"/>
              <w:right w:val="single" w:sz="4" w:space="0" w:color="auto"/>
            </w:tcBorders>
            <w:hideMark/>
          </w:tcPr>
          <w:p w14:paraId="779DAFC2"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374" w:type="pct"/>
            <w:tcBorders>
              <w:top w:val="nil"/>
              <w:left w:val="single" w:sz="4" w:space="0" w:color="auto"/>
              <w:bottom w:val="nil"/>
              <w:right w:val="single" w:sz="4" w:space="0" w:color="auto"/>
            </w:tcBorders>
            <w:hideMark/>
          </w:tcPr>
          <w:p w14:paraId="776C9A5D"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iCs/>
                <w:sz w:val="16"/>
                <w:szCs w:val="16"/>
                <w:lang w:val="en-GB" w:eastAsia="en-GB"/>
              </w:rPr>
              <w:t>0.98</w:t>
            </w:r>
          </w:p>
        </w:tc>
        <w:tc>
          <w:tcPr>
            <w:tcW w:w="374" w:type="pct"/>
            <w:tcBorders>
              <w:top w:val="nil"/>
              <w:left w:val="single" w:sz="4" w:space="0" w:color="auto"/>
              <w:bottom w:val="nil"/>
              <w:right w:val="single" w:sz="4" w:space="0" w:color="auto"/>
            </w:tcBorders>
            <w:hideMark/>
          </w:tcPr>
          <w:p w14:paraId="1C6AC96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1.10</w:t>
            </w:r>
          </w:p>
        </w:tc>
        <w:tc>
          <w:tcPr>
            <w:tcW w:w="333" w:type="pct"/>
            <w:tcBorders>
              <w:top w:val="nil"/>
              <w:left w:val="single" w:sz="4" w:space="0" w:color="auto"/>
              <w:bottom w:val="nil"/>
              <w:right w:val="single" w:sz="4" w:space="0" w:color="auto"/>
            </w:tcBorders>
            <w:hideMark/>
          </w:tcPr>
          <w:p w14:paraId="47BDA31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5125F94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4.02</w:t>
            </w:r>
          </w:p>
        </w:tc>
        <w:tc>
          <w:tcPr>
            <w:tcW w:w="373" w:type="pct"/>
            <w:tcBorders>
              <w:top w:val="nil"/>
              <w:left w:val="single" w:sz="4" w:space="0" w:color="auto"/>
              <w:bottom w:val="nil"/>
              <w:right w:val="single" w:sz="4" w:space="0" w:color="auto"/>
            </w:tcBorders>
            <w:hideMark/>
          </w:tcPr>
          <w:p w14:paraId="38D7F4E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nil"/>
              <w:left w:val="single" w:sz="4" w:space="0" w:color="auto"/>
              <w:bottom w:val="nil"/>
              <w:right w:val="single" w:sz="4" w:space="0" w:color="auto"/>
            </w:tcBorders>
            <w:hideMark/>
          </w:tcPr>
          <w:p w14:paraId="4FDBF86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44D6164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1.05</w:t>
            </w:r>
          </w:p>
        </w:tc>
        <w:tc>
          <w:tcPr>
            <w:tcW w:w="414" w:type="pct"/>
            <w:tcBorders>
              <w:top w:val="nil"/>
              <w:left w:val="single" w:sz="4" w:space="0" w:color="auto"/>
              <w:bottom w:val="nil"/>
              <w:right w:val="single" w:sz="4" w:space="0" w:color="auto"/>
            </w:tcBorders>
            <w:hideMark/>
          </w:tcPr>
          <w:p w14:paraId="6421BA3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7CF0FB8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nil"/>
              <w:left w:val="single" w:sz="4" w:space="0" w:color="auto"/>
              <w:bottom w:val="nil"/>
              <w:right w:val="single" w:sz="4" w:space="0" w:color="auto"/>
            </w:tcBorders>
            <w:hideMark/>
          </w:tcPr>
          <w:p w14:paraId="43EE9BC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nil"/>
              <w:left w:val="single" w:sz="4" w:space="0" w:color="auto"/>
              <w:bottom w:val="nil"/>
              <w:right w:val="single" w:sz="4" w:space="0" w:color="auto"/>
            </w:tcBorders>
            <w:hideMark/>
          </w:tcPr>
          <w:p w14:paraId="33DACF1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6C46E51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FC1174" w14:paraId="523A58EB" w14:textId="77777777" w:rsidTr="00FC1174">
        <w:trPr>
          <w:trHeight w:hRule="exact" w:val="227"/>
        </w:trPr>
        <w:tc>
          <w:tcPr>
            <w:tcW w:w="398" w:type="pct"/>
            <w:tcBorders>
              <w:top w:val="nil"/>
              <w:left w:val="single" w:sz="4" w:space="0" w:color="auto"/>
              <w:bottom w:val="nil"/>
              <w:right w:val="single" w:sz="4" w:space="0" w:color="auto"/>
            </w:tcBorders>
            <w:hideMark/>
          </w:tcPr>
          <w:p w14:paraId="6F647C1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374" w:type="pct"/>
            <w:tcBorders>
              <w:top w:val="nil"/>
              <w:left w:val="single" w:sz="4" w:space="0" w:color="auto"/>
              <w:bottom w:val="nil"/>
              <w:right w:val="single" w:sz="4" w:space="0" w:color="auto"/>
            </w:tcBorders>
            <w:hideMark/>
          </w:tcPr>
          <w:p w14:paraId="7CFA366E"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iCs/>
                <w:sz w:val="16"/>
                <w:szCs w:val="16"/>
                <w:lang w:val="en-GB" w:eastAsia="en-GB"/>
              </w:rPr>
              <w:t>0.98</w:t>
            </w:r>
          </w:p>
        </w:tc>
        <w:tc>
          <w:tcPr>
            <w:tcW w:w="374" w:type="pct"/>
            <w:tcBorders>
              <w:top w:val="nil"/>
              <w:left w:val="single" w:sz="4" w:space="0" w:color="auto"/>
              <w:bottom w:val="nil"/>
              <w:right w:val="single" w:sz="4" w:space="0" w:color="auto"/>
            </w:tcBorders>
            <w:hideMark/>
          </w:tcPr>
          <w:p w14:paraId="2607085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33" w:type="pct"/>
            <w:tcBorders>
              <w:top w:val="nil"/>
              <w:left w:val="single" w:sz="4" w:space="0" w:color="auto"/>
              <w:bottom w:val="nil"/>
              <w:right w:val="single" w:sz="4" w:space="0" w:color="auto"/>
            </w:tcBorders>
            <w:hideMark/>
          </w:tcPr>
          <w:p w14:paraId="76D76DC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0.50</w:t>
            </w:r>
          </w:p>
        </w:tc>
        <w:tc>
          <w:tcPr>
            <w:tcW w:w="373" w:type="pct"/>
            <w:tcBorders>
              <w:top w:val="nil"/>
              <w:left w:val="single" w:sz="4" w:space="0" w:color="auto"/>
              <w:bottom w:val="nil"/>
              <w:right w:val="single" w:sz="4" w:space="0" w:color="auto"/>
            </w:tcBorders>
            <w:hideMark/>
          </w:tcPr>
          <w:p w14:paraId="419B87B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7.01</w:t>
            </w:r>
          </w:p>
        </w:tc>
        <w:tc>
          <w:tcPr>
            <w:tcW w:w="373" w:type="pct"/>
            <w:tcBorders>
              <w:top w:val="nil"/>
              <w:left w:val="single" w:sz="4" w:space="0" w:color="auto"/>
              <w:bottom w:val="nil"/>
              <w:right w:val="single" w:sz="4" w:space="0" w:color="auto"/>
            </w:tcBorders>
            <w:hideMark/>
          </w:tcPr>
          <w:p w14:paraId="06B3680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nil"/>
              <w:left w:val="single" w:sz="4" w:space="0" w:color="auto"/>
              <w:bottom w:val="nil"/>
              <w:right w:val="single" w:sz="4" w:space="0" w:color="auto"/>
            </w:tcBorders>
            <w:hideMark/>
          </w:tcPr>
          <w:p w14:paraId="2BABA75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7340A98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1.25</w:t>
            </w:r>
          </w:p>
        </w:tc>
        <w:tc>
          <w:tcPr>
            <w:tcW w:w="414" w:type="pct"/>
            <w:tcBorders>
              <w:top w:val="nil"/>
              <w:left w:val="single" w:sz="4" w:space="0" w:color="auto"/>
              <w:bottom w:val="nil"/>
              <w:right w:val="single" w:sz="4" w:space="0" w:color="auto"/>
            </w:tcBorders>
            <w:hideMark/>
          </w:tcPr>
          <w:p w14:paraId="12B4547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2B1A454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7.23</w:t>
            </w:r>
          </w:p>
        </w:tc>
        <w:tc>
          <w:tcPr>
            <w:tcW w:w="414" w:type="pct"/>
            <w:tcBorders>
              <w:top w:val="nil"/>
              <w:left w:val="single" w:sz="4" w:space="0" w:color="auto"/>
              <w:bottom w:val="nil"/>
              <w:right w:val="single" w:sz="4" w:space="0" w:color="auto"/>
            </w:tcBorders>
            <w:hideMark/>
          </w:tcPr>
          <w:p w14:paraId="29E1B1E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nil"/>
              <w:left w:val="single" w:sz="4" w:space="0" w:color="auto"/>
              <w:bottom w:val="nil"/>
              <w:right w:val="single" w:sz="4" w:space="0" w:color="auto"/>
            </w:tcBorders>
            <w:hideMark/>
          </w:tcPr>
          <w:p w14:paraId="5271D7D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7471F11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FC1174" w14:paraId="56BE8D14" w14:textId="77777777" w:rsidTr="00FC1174">
        <w:trPr>
          <w:trHeight w:hRule="exact" w:val="227"/>
        </w:trPr>
        <w:tc>
          <w:tcPr>
            <w:tcW w:w="398" w:type="pct"/>
            <w:tcBorders>
              <w:top w:val="nil"/>
              <w:left w:val="single" w:sz="4" w:space="0" w:color="auto"/>
              <w:bottom w:val="nil"/>
              <w:right w:val="single" w:sz="4" w:space="0" w:color="auto"/>
            </w:tcBorders>
            <w:hideMark/>
          </w:tcPr>
          <w:p w14:paraId="23720252"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374" w:type="pct"/>
            <w:tcBorders>
              <w:top w:val="nil"/>
              <w:left w:val="single" w:sz="4" w:space="0" w:color="auto"/>
              <w:bottom w:val="nil"/>
              <w:right w:val="single" w:sz="4" w:space="0" w:color="auto"/>
            </w:tcBorders>
            <w:hideMark/>
          </w:tcPr>
          <w:p w14:paraId="67CFBA2F"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8.86</w:t>
            </w:r>
          </w:p>
        </w:tc>
        <w:tc>
          <w:tcPr>
            <w:tcW w:w="374" w:type="pct"/>
            <w:tcBorders>
              <w:top w:val="nil"/>
              <w:left w:val="single" w:sz="4" w:space="0" w:color="auto"/>
              <w:bottom w:val="nil"/>
              <w:right w:val="single" w:sz="4" w:space="0" w:color="auto"/>
            </w:tcBorders>
            <w:hideMark/>
          </w:tcPr>
          <w:p w14:paraId="2726985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1.19</w:t>
            </w:r>
          </w:p>
        </w:tc>
        <w:tc>
          <w:tcPr>
            <w:tcW w:w="333" w:type="pct"/>
            <w:tcBorders>
              <w:top w:val="nil"/>
              <w:left w:val="single" w:sz="4" w:space="0" w:color="auto"/>
              <w:bottom w:val="nil"/>
              <w:right w:val="single" w:sz="4" w:space="0" w:color="auto"/>
            </w:tcBorders>
            <w:hideMark/>
          </w:tcPr>
          <w:p w14:paraId="0EAEC70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1.92</w:t>
            </w:r>
          </w:p>
        </w:tc>
        <w:tc>
          <w:tcPr>
            <w:tcW w:w="373" w:type="pct"/>
            <w:tcBorders>
              <w:top w:val="nil"/>
              <w:left w:val="single" w:sz="4" w:space="0" w:color="auto"/>
              <w:bottom w:val="nil"/>
              <w:right w:val="single" w:sz="4" w:space="0" w:color="auto"/>
            </w:tcBorders>
            <w:hideMark/>
          </w:tcPr>
          <w:p w14:paraId="621527D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7.88</w:t>
            </w:r>
          </w:p>
        </w:tc>
        <w:tc>
          <w:tcPr>
            <w:tcW w:w="373" w:type="pct"/>
            <w:tcBorders>
              <w:top w:val="nil"/>
              <w:left w:val="single" w:sz="4" w:space="0" w:color="auto"/>
              <w:bottom w:val="nil"/>
              <w:right w:val="single" w:sz="4" w:space="0" w:color="auto"/>
            </w:tcBorders>
            <w:hideMark/>
          </w:tcPr>
          <w:p w14:paraId="60A6189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1.45</w:t>
            </w:r>
          </w:p>
        </w:tc>
        <w:tc>
          <w:tcPr>
            <w:tcW w:w="414" w:type="pct"/>
            <w:tcBorders>
              <w:top w:val="nil"/>
              <w:left w:val="single" w:sz="4" w:space="0" w:color="auto"/>
              <w:bottom w:val="nil"/>
              <w:right w:val="single" w:sz="4" w:space="0" w:color="auto"/>
            </w:tcBorders>
            <w:hideMark/>
          </w:tcPr>
          <w:p w14:paraId="5F0AC04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nil"/>
              <w:left w:val="single" w:sz="4" w:space="0" w:color="auto"/>
              <w:bottom w:val="nil"/>
              <w:right w:val="single" w:sz="4" w:space="0" w:color="auto"/>
            </w:tcBorders>
            <w:hideMark/>
          </w:tcPr>
          <w:p w14:paraId="3A8073E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1.60</w:t>
            </w:r>
          </w:p>
        </w:tc>
        <w:tc>
          <w:tcPr>
            <w:tcW w:w="414" w:type="pct"/>
            <w:tcBorders>
              <w:top w:val="nil"/>
              <w:left w:val="single" w:sz="4" w:space="0" w:color="auto"/>
              <w:bottom w:val="nil"/>
              <w:right w:val="single" w:sz="4" w:space="0" w:color="auto"/>
            </w:tcBorders>
            <w:hideMark/>
          </w:tcPr>
          <w:p w14:paraId="6CEB89F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2.19</w:t>
            </w:r>
          </w:p>
        </w:tc>
        <w:tc>
          <w:tcPr>
            <w:tcW w:w="373" w:type="pct"/>
            <w:tcBorders>
              <w:top w:val="nil"/>
              <w:left w:val="single" w:sz="4" w:space="0" w:color="auto"/>
              <w:bottom w:val="nil"/>
              <w:right w:val="single" w:sz="4" w:space="0" w:color="auto"/>
            </w:tcBorders>
            <w:hideMark/>
          </w:tcPr>
          <w:p w14:paraId="2319684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1.95</w:t>
            </w:r>
          </w:p>
        </w:tc>
        <w:tc>
          <w:tcPr>
            <w:tcW w:w="414" w:type="pct"/>
            <w:tcBorders>
              <w:top w:val="nil"/>
              <w:left w:val="single" w:sz="4" w:space="0" w:color="auto"/>
              <w:bottom w:val="nil"/>
              <w:right w:val="single" w:sz="4" w:space="0" w:color="auto"/>
            </w:tcBorders>
            <w:hideMark/>
          </w:tcPr>
          <w:p w14:paraId="20C3579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1.56</w:t>
            </w:r>
          </w:p>
        </w:tc>
        <w:tc>
          <w:tcPr>
            <w:tcW w:w="414" w:type="pct"/>
            <w:tcBorders>
              <w:top w:val="nil"/>
              <w:left w:val="single" w:sz="4" w:space="0" w:color="auto"/>
              <w:bottom w:val="nil"/>
              <w:right w:val="single" w:sz="4" w:space="0" w:color="auto"/>
            </w:tcBorders>
            <w:hideMark/>
          </w:tcPr>
          <w:p w14:paraId="010350B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3.36</w:t>
            </w:r>
          </w:p>
        </w:tc>
        <w:tc>
          <w:tcPr>
            <w:tcW w:w="373" w:type="pct"/>
            <w:tcBorders>
              <w:top w:val="nil"/>
              <w:left w:val="single" w:sz="4" w:space="0" w:color="auto"/>
              <w:bottom w:val="nil"/>
              <w:right w:val="single" w:sz="4" w:space="0" w:color="auto"/>
            </w:tcBorders>
            <w:hideMark/>
          </w:tcPr>
          <w:p w14:paraId="773C135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1.54</w:t>
            </w:r>
          </w:p>
        </w:tc>
      </w:tr>
      <w:tr w:rsidR="00FC1174" w14:paraId="452E3728" w14:textId="77777777" w:rsidTr="00FC1174">
        <w:trPr>
          <w:trHeight w:hRule="exact" w:val="227"/>
        </w:trPr>
        <w:tc>
          <w:tcPr>
            <w:tcW w:w="398" w:type="pct"/>
            <w:tcBorders>
              <w:top w:val="nil"/>
              <w:left w:val="single" w:sz="4" w:space="0" w:color="auto"/>
              <w:bottom w:val="single" w:sz="4" w:space="0" w:color="auto"/>
              <w:right w:val="single" w:sz="4" w:space="0" w:color="auto"/>
            </w:tcBorders>
            <w:hideMark/>
          </w:tcPr>
          <w:p w14:paraId="67371E8A"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 (</w:t>
            </w:r>
            <w:proofErr w:type="spellStart"/>
            <w:r>
              <w:rPr>
                <w:sz w:val="16"/>
                <w:szCs w:val="16"/>
                <w:lang w:val="en-GB" w:eastAsia="en-GB"/>
              </w:rPr>
              <w:t>μg</w:t>
            </w:r>
            <w:proofErr w:type="spellEnd"/>
            <w:r>
              <w:rPr>
                <w:sz w:val="16"/>
                <w:szCs w:val="16"/>
                <w:lang w:val="en-GB" w:eastAsia="en-GB"/>
              </w:rPr>
              <w:t xml:space="preserve">) </w:t>
            </w:r>
          </w:p>
        </w:tc>
        <w:tc>
          <w:tcPr>
            <w:tcW w:w="374" w:type="pct"/>
            <w:tcBorders>
              <w:top w:val="nil"/>
              <w:left w:val="single" w:sz="4" w:space="0" w:color="auto"/>
              <w:bottom w:val="single" w:sz="4" w:space="0" w:color="auto"/>
              <w:right w:val="single" w:sz="4" w:space="0" w:color="auto"/>
            </w:tcBorders>
            <w:hideMark/>
          </w:tcPr>
          <w:p w14:paraId="489B920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14.50</w:t>
            </w:r>
          </w:p>
        </w:tc>
        <w:tc>
          <w:tcPr>
            <w:tcW w:w="374" w:type="pct"/>
            <w:tcBorders>
              <w:top w:val="nil"/>
              <w:left w:val="single" w:sz="4" w:space="0" w:color="auto"/>
              <w:bottom w:val="single" w:sz="4" w:space="0" w:color="auto"/>
              <w:right w:val="single" w:sz="4" w:space="0" w:color="auto"/>
            </w:tcBorders>
            <w:hideMark/>
          </w:tcPr>
          <w:p w14:paraId="133D5CE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3.79</w:t>
            </w:r>
          </w:p>
        </w:tc>
        <w:tc>
          <w:tcPr>
            <w:tcW w:w="333" w:type="pct"/>
            <w:tcBorders>
              <w:top w:val="nil"/>
              <w:left w:val="single" w:sz="4" w:space="0" w:color="auto"/>
              <w:bottom w:val="single" w:sz="4" w:space="0" w:color="auto"/>
              <w:right w:val="single" w:sz="4" w:space="0" w:color="auto"/>
            </w:tcBorders>
            <w:hideMark/>
          </w:tcPr>
          <w:p w14:paraId="3422AFC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6.11</w:t>
            </w:r>
          </w:p>
        </w:tc>
        <w:tc>
          <w:tcPr>
            <w:tcW w:w="373" w:type="pct"/>
            <w:tcBorders>
              <w:top w:val="nil"/>
              <w:left w:val="single" w:sz="4" w:space="0" w:color="auto"/>
              <w:bottom w:val="single" w:sz="4" w:space="0" w:color="auto"/>
              <w:right w:val="single" w:sz="4" w:space="0" w:color="auto"/>
            </w:tcBorders>
            <w:hideMark/>
          </w:tcPr>
          <w:p w14:paraId="31BE9AF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23.68</w:t>
            </w:r>
          </w:p>
        </w:tc>
        <w:tc>
          <w:tcPr>
            <w:tcW w:w="373" w:type="pct"/>
            <w:tcBorders>
              <w:top w:val="nil"/>
              <w:left w:val="single" w:sz="4" w:space="0" w:color="auto"/>
              <w:bottom w:val="single" w:sz="4" w:space="0" w:color="auto"/>
              <w:right w:val="single" w:sz="4" w:space="0" w:color="auto"/>
            </w:tcBorders>
            <w:hideMark/>
          </w:tcPr>
          <w:p w14:paraId="784CEE7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3.45</w:t>
            </w:r>
          </w:p>
        </w:tc>
        <w:tc>
          <w:tcPr>
            <w:tcW w:w="414" w:type="pct"/>
            <w:tcBorders>
              <w:top w:val="nil"/>
              <w:left w:val="single" w:sz="4" w:space="0" w:color="auto"/>
              <w:bottom w:val="single" w:sz="4" w:space="0" w:color="auto"/>
              <w:right w:val="single" w:sz="4" w:space="0" w:color="auto"/>
            </w:tcBorders>
            <w:hideMark/>
          </w:tcPr>
          <w:p w14:paraId="3A65568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w:t>
            </w:r>
          </w:p>
        </w:tc>
        <w:tc>
          <w:tcPr>
            <w:tcW w:w="373" w:type="pct"/>
            <w:tcBorders>
              <w:top w:val="nil"/>
              <w:left w:val="single" w:sz="4" w:space="0" w:color="auto"/>
              <w:bottom w:val="single" w:sz="4" w:space="0" w:color="auto"/>
              <w:right w:val="single" w:sz="4" w:space="0" w:color="auto"/>
            </w:tcBorders>
            <w:hideMark/>
          </w:tcPr>
          <w:p w14:paraId="5CB51FE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4.89</w:t>
            </w:r>
          </w:p>
        </w:tc>
        <w:tc>
          <w:tcPr>
            <w:tcW w:w="414" w:type="pct"/>
            <w:tcBorders>
              <w:top w:val="nil"/>
              <w:left w:val="single" w:sz="4" w:space="0" w:color="auto"/>
              <w:bottom w:val="single" w:sz="4" w:space="0" w:color="auto"/>
              <w:right w:val="single" w:sz="4" w:space="0" w:color="auto"/>
            </w:tcBorders>
            <w:hideMark/>
          </w:tcPr>
          <w:p w14:paraId="2B96D1B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4.19</w:t>
            </w:r>
          </w:p>
        </w:tc>
        <w:tc>
          <w:tcPr>
            <w:tcW w:w="373" w:type="pct"/>
            <w:tcBorders>
              <w:top w:val="nil"/>
              <w:left w:val="single" w:sz="4" w:space="0" w:color="auto"/>
              <w:bottom w:val="single" w:sz="4" w:space="0" w:color="auto"/>
              <w:right w:val="single" w:sz="4" w:space="0" w:color="auto"/>
            </w:tcBorders>
            <w:hideMark/>
          </w:tcPr>
          <w:p w14:paraId="53F834A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10.67</w:t>
            </w:r>
          </w:p>
        </w:tc>
        <w:tc>
          <w:tcPr>
            <w:tcW w:w="414" w:type="pct"/>
            <w:tcBorders>
              <w:top w:val="nil"/>
              <w:left w:val="single" w:sz="4" w:space="0" w:color="auto"/>
              <w:bottom w:val="single" w:sz="4" w:space="0" w:color="auto"/>
              <w:right w:val="single" w:sz="4" w:space="0" w:color="auto"/>
            </w:tcBorders>
            <w:hideMark/>
          </w:tcPr>
          <w:p w14:paraId="7409602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3.56</w:t>
            </w:r>
          </w:p>
        </w:tc>
        <w:tc>
          <w:tcPr>
            <w:tcW w:w="414" w:type="pct"/>
            <w:tcBorders>
              <w:top w:val="nil"/>
              <w:left w:val="single" w:sz="4" w:space="0" w:color="auto"/>
              <w:bottom w:val="single" w:sz="4" w:space="0" w:color="auto"/>
              <w:right w:val="single" w:sz="4" w:space="0" w:color="auto"/>
            </w:tcBorders>
            <w:hideMark/>
          </w:tcPr>
          <w:p w14:paraId="26B9D44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7.13</w:t>
            </w:r>
          </w:p>
        </w:tc>
        <w:tc>
          <w:tcPr>
            <w:tcW w:w="373" w:type="pct"/>
            <w:tcBorders>
              <w:top w:val="nil"/>
              <w:left w:val="single" w:sz="4" w:space="0" w:color="auto"/>
              <w:bottom w:val="single" w:sz="4" w:space="0" w:color="auto"/>
              <w:right w:val="single" w:sz="4" w:space="0" w:color="auto"/>
            </w:tcBorders>
            <w:hideMark/>
          </w:tcPr>
          <w:p w14:paraId="4211EFE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4.23</w:t>
            </w:r>
          </w:p>
        </w:tc>
      </w:tr>
      <w:tr w:rsidR="00C40CCD" w14:paraId="351E7E3D" w14:textId="77777777" w:rsidTr="00C40CCD">
        <w:trPr>
          <w:trHeight w:val="227"/>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14:paraId="1906CE21" w14:textId="77777777" w:rsidR="00C40CCD" w:rsidRDefault="00C40CCD" w:rsidP="00C40CCD">
            <w:pPr>
              <w:tabs>
                <w:tab w:val="left" w:pos="720"/>
              </w:tabs>
              <w:spacing w:after="240"/>
              <w:jc w:val="center"/>
              <w:rPr>
                <w:sz w:val="16"/>
                <w:szCs w:val="16"/>
                <w:lang w:val="en-GB" w:eastAsia="en-US"/>
              </w:rPr>
            </w:pPr>
            <w:r>
              <w:rPr>
                <w:sz w:val="16"/>
                <w:szCs w:val="16"/>
                <w:lang w:val="en-GB"/>
              </w:rPr>
              <w:t>Outer 1 - sweatshirt (µg/sample)</w:t>
            </w:r>
          </w:p>
        </w:tc>
      </w:tr>
      <w:tr w:rsidR="00FC1174" w14:paraId="245B7BAE" w14:textId="77777777" w:rsidTr="00FC1174">
        <w:trPr>
          <w:trHeight w:hRule="exact" w:val="227"/>
        </w:trPr>
        <w:tc>
          <w:tcPr>
            <w:tcW w:w="398" w:type="pct"/>
            <w:tcBorders>
              <w:top w:val="single" w:sz="4" w:space="0" w:color="auto"/>
              <w:left w:val="single" w:sz="4" w:space="0" w:color="auto"/>
              <w:bottom w:val="nil"/>
              <w:right w:val="single" w:sz="4" w:space="0" w:color="auto"/>
            </w:tcBorders>
            <w:hideMark/>
          </w:tcPr>
          <w:p w14:paraId="6DDDB11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374" w:type="pct"/>
            <w:tcBorders>
              <w:top w:val="single" w:sz="4" w:space="0" w:color="auto"/>
              <w:left w:val="single" w:sz="4" w:space="0" w:color="auto"/>
              <w:bottom w:val="nil"/>
              <w:right w:val="single" w:sz="4" w:space="0" w:color="auto"/>
            </w:tcBorders>
            <w:vAlign w:val="center"/>
          </w:tcPr>
          <w:p w14:paraId="6CE0A642" w14:textId="77777777" w:rsidR="00C40CCD" w:rsidRDefault="00C40CCD" w:rsidP="00C40CCD">
            <w:pPr>
              <w:tabs>
                <w:tab w:val="left" w:pos="720"/>
              </w:tabs>
              <w:spacing w:after="240"/>
              <w:jc w:val="center"/>
              <w:rPr>
                <w:sz w:val="16"/>
                <w:szCs w:val="16"/>
                <w:lang w:val="en-GB" w:eastAsia="en-US"/>
              </w:rPr>
            </w:pPr>
          </w:p>
        </w:tc>
        <w:tc>
          <w:tcPr>
            <w:tcW w:w="374" w:type="pct"/>
            <w:tcBorders>
              <w:top w:val="single" w:sz="4" w:space="0" w:color="auto"/>
              <w:left w:val="single" w:sz="4" w:space="0" w:color="auto"/>
              <w:bottom w:val="nil"/>
              <w:right w:val="single" w:sz="4" w:space="0" w:color="auto"/>
            </w:tcBorders>
            <w:vAlign w:val="center"/>
          </w:tcPr>
          <w:p w14:paraId="01573495" w14:textId="77777777" w:rsidR="00C40CCD" w:rsidRDefault="00C40CCD" w:rsidP="00C40CCD">
            <w:pPr>
              <w:tabs>
                <w:tab w:val="left" w:pos="720"/>
              </w:tabs>
              <w:spacing w:after="240"/>
              <w:jc w:val="center"/>
              <w:rPr>
                <w:sz w:val="16"/>
                <w:szCs w:val="16"/>
                <w:lang w:val="en-GB"/>
              </w:rPr>
            </w:pPr>
          </w:p>
        </w:tc>
        <w:tc>
          <w:tcPr>
            <w:tcW w:w="333" w:type="pct"/>
            <w:tcBorders>
              <w:top w:val="single" w:sz="4" w:space="0" w:color="auto"/>
              <w:left w:val="single" w:sz="4" w:space="0" w:color="auto"/>
              <w:bottom w:val="nil"/>
              <w:right w:val="single" w:sz="4" w:space="0" w:color="auto"/>
            </w:tcBorders>
            <w:vAlign w:val="center"/>
          </w:tcPr>
          <w:p w14:paraId="0988DC53" w14:textId="77777777" w:rsidR="00C40CCD" w:rsidRDefault="00C40CCD" w:rsidP="00C40CCD">
            <w:pPr>
              <w:tabs>
                <w:tab w:val="left" w:pos="720"/>
              </w:tabs>
              <w:spacing w:after="240"/>
              <w:jc w:val="center"/>
              <w:rPr>
                <w:sz w:val="16"/>
                <w:szCs w:val="16"/>
                <w:lang w:val="en-GB"/>
              </w:rPr>
            </w:pPr>
          </w:p>
        </w:tc>
        <w:tc>
          <w:tcPr>
            <w:tcW w:w="373" w:type="pct"/>
            <w:tcBorders>
              <w:top w:val="single" w:sz="4" w:space="0" w:color="auto"/>
              <w:left w:val="single" w:sz="4" w:space="0" w:color="auto"/>
              <w:bottom w:val="nil"/>
              <w:right w:val="single" w:sz="4" w:space="0" w:color="auto"/>
            </w:tcBorders>
            <w:vAlign w:val="center"/>
          </w:tcPr>
          <w:p w14:paraId="6279055D" w14:textId="77777777" w:rsidR="00C40CCD" w:rsidRDefault="00C40CCD" w:rsidP="00C40CCD">
            <w:pPr>
              <w:tabs>
                <w:tab w:val="left" w:pos="720"/>
              </w:tabs>
              <w:spacing w:after="240"/>
              <w:jc w:val="center"/>
              <w:rPr>
                <w:sz w:val="16"/>
                <w:szCs w:val="16"/>
                <w:lang w:val="en-GB"/>
              </w:rPr>
            </w:pPr>
          </w:p>
        </w:tc>
        <w:tc>
          <w:tcPr>
            <w:tcW w:w="373" w:type="pct"/>
            <w:tcBorders>
              <w:top w:val="single" w:sz="4" w:space="0" w:color="auto"/>
              <w:left w:val="single" w:sz="4" w:space="0" w:color="auto"/>
              <w:bottom w:val="nil"/>
              <w:right w:val="single" w:sz="4" w:space="0" w:color="auto"/>
            </w:tcBorders>
            <w:vAlign w:val="center"/>
          </w:tcPr>
          <w:p w14:paraId="57CFA261" w14:textId="77777777" w:rsidR="00C40CCD" w:rsidRDefault="00C40CCD" w:rsidP="00C40CCD">
            <w:pPr>
              <w:tabs>
                <w:tab w:val="left" w:pos="720"/>
              </w:tabs>
              <w:spacing w:after="240"/>
              <w:jc w:val="center"/>
              <w:rPr>
                <w:i/>
                <w:sz w:val="16"/>
                <w:szCs w:val="16"/>
                <w:lang w:val="en-GB"/>
              </w:rPr>
            </w:pPr>
          </w:p>
        </w:tc>
        <w:tc>
          <w:tcPr>
            <w:tcW w:w="414" w:type="pct"/>
            <w:tcBorders>
              <w:top w:val="single" w:sz="4" w:space="0" w:color="auto"/>
              <w:left w:val="single" w:sz="4" w:space="0" w:color="auto"/>
              <w:bottom w:val="nil"/>
              <w:right w:val="single" w:sz="4" w:space="0" w:color="auto"/>
            </w:tcBorders>
            <w:vAlign w:val="center"/>
            <w:hideMark/>
          </w:tcPr>
          <w:p w14:paraId="53954073" w14:textId="77777777" w:rsidR="00C40CCD" w:rsidRDefault="00C40CCD" w:rsidP="00C40CCD">
            <w:pPr>
              <w:tabs>
                <w:tab w:val="left" w:pos="720"/>
              </w:tabs>
              <w:spacing w:after="240"/>
              <w:jc w:val="center"/>
              <w:rPr>
                <w:sz w:val="16"/>
                <w:szCs w:val="16"/>
                <w:lang w:val="en-GB"/>
              </w:rPr>
            </w:pPr>
            <w:r>
              <w:rPr>
                <w:sz w:val="16"/>
                <w:szCs w:val="16"/>
                <w:lang w:val="en-GB"/>
              </w:rPr>
              <w:t>2.47</w:t>
            </w:r>
          </w:p>
        </w:tc>
        <w:tc>
          <w:tcPr>
            <w:tcW w:w="373" w:type="pct"/>
            <w:tcBorders>
              <w:top w:val="single" w:sz="4" w:space="0" w:color="auto"/>
              <w:left w:val="single" w:sz="4" w:space="0" w:color="auto"/>
              <w:bottom w:val="nil"/>
              <w:right w:val="single" w:sz="4" w:space="0" w:color="auto"/>
            </w:tcBorders>
            <w:vAlign w:val="center"/>
            <w:hideMark/>
          </w:tcPr>
          <w:p w14:paraId="1FD6541F" w14:textId="77777777" w:rsidR="00C40CCD" w:rsidRDefault="00C40CCD" w:rsidP="00C40CCD">
            <w:pPr>
              <w:tabs>
                <w:tab w:val="left" w:pos="720"/>
              </w:tabs>
              <w:spacing w:after="240"/>
              <w:jc w:val="center"/>
              <w:rPr>
                <w:sz w:val="16"/>
                <w:szCs w:val="16"/>
                <w:lang w:val="en-GB"/>
              </w:rPr>
            </w:pPr>
            <w:r>
              <w:rPr>
                <w:sz w:val="16"/>
                <w:szCs w:val="16"/>
                <w:lang w:val="en-GB"/>
              </w:rPr>
              <w:t>4.69</w:t>
            </w:r>
          </w:p>
        </w:tc>
        <w:tc>
          <w:tcPr>
            <w:tcW w:w="414" w:type="pct"/>
            <w:tcBorders>
              <w:top w:val="single" w:sz="4" w:space="0" w:color="auto"/>
              <w:left w:val="single" w:sz="4" w:space="0" w:color="auto"/>
              <w:bottom w:val="nil"/>
              <w:right w:val="single" w:sz="4" w:space="0" w:color="auto"/>
            </w:tcBorders>
            <w:vAlign w:val="center"/>
          </w:tcPr>
          <w:p w14:paraId="7C65E2A7" w14:textId="77777777" w:rsidR="00C40CCD" w:rsidRDefault="00C40CCD" w:rsidP="00C40CCD">
            <w:pPr>
              <w:tabs>
                <w:tab w:val="left" w:pos="720"/>
              </w:tabs>
              <w:spacing w:after="240"/>
              <w:jc w:val="center"/>
              <w:rPr>
                <w:sz w:val="16"/>
                <w:szCs w:val="16"/>
                <w:lang w:val="en-GB"/>
              </w:rPr>
            </w:pPr>
          </w:p>
        </w:tc>
        <w:tc>
          <w:tcPr>
            <w:tcW w:w="373" w:type="pct"/>
            <w:tcBorders>
              <w:top w:val="single" w:sz="4" w:space="0" w:color="auto"/>
              <w:left w:val="single" w:sz="4" w:space="0" w:color="auto"/>
              <w:bottom w:val="nil"/>
              <w:right w:val="single" w:sz="4" w:space="0" w:color="auto"/>
            </w:tcBorders>
            <w:vAlign w:val="center"/>
          </w:tcPr>
          <w:p w14:paraId="6BB5261D" w14:textId="77777777" w:rsidR="00C40CCD" w:rsidRDefault="00C40CCD" w:rsidP="00C40CCD">
            <w:pPr>
              <w:tabs>
                <w:tab w:val="left" w:pos="720"/>
              </w:tabs>
              <w:spacing w:after="240"/>
              <w:jc w:val="center"/>
              <w:rPr>
                <w:sz w:val="16"/>
                <w:szCs w:val="16"/>
                <w:lang w:val="en-GB"/>
              </w:rPr>
            </w:pPr>
          </w:p>
        </w:tc>
        <w:tc>
          <w:tcPr>
            <w:tcW w:w="414" w:type="pct"/>
            <w:tcBorders>
              <w:top w:val="single" w:sz="4" w:space="0" w:color="auto"/>
              <w:left w:val="single" w:sz="4" w:space="0" w:color="auto"/>
              <w:bottom w:val="nil"/>
              <w:right w:val="single" w:sz="4" w:space="0" w:color="auto"/>
            </w:tcBorders>
            <w:vAlign w:val="center"/>
          </w:tcPr>
          <w:p w14:paraId="1F8413B5" w14:textId="77777777" w:rsidR="00C40CCD" w:rsidRDefault="00C40CCD" w:rsidP="00C40CCD">
            <w:pPr>
              <w:tabs>
                <w:tab w:val="left" w:pos="720"/>
              </w:tabs>
              <w:spacing w:after="240"/>
              <w:jc w:val="center"/>
              <w:rPr>
                <w:sz w:val="16"/>
                <w:szCs w:val="16"/>
                <w:lang w:val="en-GB"/>
              </w:rPr>
            </w:pPr>
          </w:p>
        </w:tc>
        <w:tc>
          <w:tcPr>
            <w:tcW w:w="414" w:type="pct"/>
            <w:tcBorders>
              <w:top w:val="single" w:sz="4" w:space="0" w:color="auto"/>
              <w:left w:val="single" w:sz="4" w:space="0" w:color="auto"/>
              <w:bottom w:val="nil"/>
              <w:right w:val="single" w:sz="4" w:space="0" w:color="auto"/>
            </w:tcBorders>
            <w:vAlign w:val="center"/>
          </w:tcPr>
          <w:p w14:paraId="28F4D342" w14:textId="77777777" w:rsidR="00C40CCD" w:rsidRDefault="00C40CCD" w:rsidP="00C40CCD">
            <w:pPr>
              <w:tabs>
                <w:tab w:val="left" w:pos="720"/>
              </w:tabs>
              <w:spacing w:after="240"/>
              <w:jc w:val="center"/>
              <w:rPr>
                <w:sz w:val="16"/>
                <w:szCs w:val="16"/>
                <w:lang w:val="en-GB"/>
              </w:rPr>
            </w:pPr>
          </w:p>
        </w:tc>
        <w:tc>
          <w:tcPr>
            <w:tcW w:w="373" w:type="pct"/>
            <w:tcBorders>
              <w:top w:val="single" w:sz="4" w:space="0" w:color="auto"/>
              <w:left w:val="single" w:sz="4" w:space="0" w:color="auto"/>
              <w:bottom w:val="nil"/>
              <w:right w:val="single" w:sz="4" w:space="0" w:color="auto"/>
            </w:tcBorders>
          </w:tcPr>
          <w:p w14:paraId="53594FE9" w14:textId="77777777" w:rsidR="00C40CCD" w:rsidRDefault="00C40CCD" w:rsidP="00C40CCD">
            <w:pPr>
              <w:tabs>
                <w:tab w:val="left" w:pos="720"/>
              </w:tabs>
              <w:spacing w:after="240"/>
              <w:jc w:val="center"/>
              <w:rPr>
                <w:sz w:val="16"/>
                <w:szCs w:val="16"/>
                <w:lang w:val="en-GB"/>
              </w:rPr>
            </w:pPr>
          </w:p>
        </w:tc>
      </w:tr>
      <w:tr w:rsidR="00FC1174" w14:paraId="648D40A5" w14:textId="77777777" w:rsidTr="00FC1174">
        <w:trPr>
          <w:trHeight w:hRule="exact" w:val="227"/>
        </w:trPr>
        <w:tc>
          <w:tcPr>
            <w:tcW w:w="398" w:type="pct"/>
            <w:tcBorders>
              <w:top w:val="nil"/>
              <w:left w:val="single" w:sz="4" w:space="0" w:color="auto"/>
              <w:bottom w:val="nil"/>
              <w:right w:val="single" w:sz="4" w:space="0" w:color="auto"/>
            </w:tcBorders>
            <w:hideMark/>
          </w:tcPr>
          <w:p w14:paraId="64A49A79"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374" w:type="pct"/>
            <w:tcBorders>
              <w:top w:val="nil"/>
              <w:left w:val="single" w:sz="4" w:space="0" w:color="auto"/>
              <w:bottom w:val="nil"/>
              <w:right w:val="single" w:sz="4" w:space="0" w:color="auto"/>
            </w:tcBorders>
            <w:vAlign w:val="center"/>
          </w:tcPr>
          <w:p w14:paraId="19C7131D" w14:textId="77777777" w:rsidR="00C40CCD" w:rsidRDefault="00C40CCD" w:rsidP="00C40CCD">
            <w:pPr>
              <w:tabs>
                <w:tab w:val="left" w:pos="720"/>
              </w:tabs>
              <w:spacing w:after="240"/>
              <w:jc w:val="center"/>
              <w:rPr>
                <w:sz w:val="16"/>
                <w:szCs w:val="16"/>
                <w:lang w:val="en-GB" w:eastAsia="en-US"/>
              </w:rPr>
            </w:pPr>
          </w:p>
        </w:tc>
        <w:tc>
          <w:tcPr>
            <w:tcW w:w="374" w:type="pct"/>
            <w:tcBorders>
              <w:top w:val="nil"/>
              <w:left w:val="single" w:sz="4" w:space="0" w:color="auto"/>
              <w:bottom w:val="nil"/>
              <w:right w:val="single" w:sz="4" w:space="0" w:color="auto"/>
            </w:tcBorders>
            <w:vAlign w:val="center"/>
          </w:tcPr>
          <w:p w14:paraId="0534FC61" w14:textId="77777777" w:rsidR="00C40CCD" w:rsidRDefault="00C40CCD" w:rsidP="00C40CCD">
            <w:pPr>
              <w:tabs>
                <w:tab w:val="left" w:pos="720"/>
              </w:tabs>
              <w:spacing w:after="240"/>
              <w:jc w:val="center"/>
              <w:rPr>
                <w:sz w:val="16"/>
                <w:szCs w:val="16"/>
                <w:lang w:val="en-GB"/>
              </w:rPr>
            </w:pPr>
          </w:p>
        </w:tc>
        <w:tc>
          <w:tcPr>
            <w:tcW w:w="333" w:type="pct"/>
            <w:tcBorders>
              <w:top w:val="nil"/>
              <w:left w:val="single" w:sz="4" w:space="0" w:color="auto"/>
              <w:bottom w:val="nil"/>
              <w:right w:val="single" w:sz="4" w:space="0" w:color="auto"/>
            </w:tcBorders>
            <w:vAlign w:val="center"/>
          </w:tcPr>
          <w:p w14:paraId="5CC2DB98"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nil"/>
              <w:right w:val="single" w:sz="4" w:space="0" w:color="auto"/>
            </w:tcBorders>
            <w:vAlign w:val="center"/>
          </w:tcPr>
          <w:p w14:paraId="3A6F4590"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nil"/>
              <w:right w:val="single" w:sz="4" w:space="0" w:color="auto"/>
            </w:tcBorders>
            <w:vAlign w:val="center"/>
          </w:tcPr>
          <w:p w14:paraId="59CC7C01" w14:textId="77777777" w:rsidR="00C40CCD" w:rsidRDefault="00C40CCD" w:rsidP="00C40CCD">
            <w:pPr>
              <w:tabs>
                <w:tab w:val="left" w:pos="720"/>
              </w:tabs>
              <w:spacing w:after="240"/>
              <w:jc w:val="center"/>
              <w:rPr>
                <w:i/>
                <w:sz w:val="16"/>
                <w:szCs w:val="16"/>
                <w:lang w:val="en-GB"/>
              </w:rPr>
            </w:pPr>
          </w:p>
        </w:tc>
        <w:tc>
          <w:tcPr>
            <w:tcW w:w="414" w:type="pct"/>
            <w:tcBorders>
              <w:top w:val="nil"/>
              <w:left w:val="single" w:sz="4" w:space="0" w:color="auto"/>
              <w:bottom w:val="nil"/>
              <w:right w:val="single" w:sz="4" w:space="0" w:color="auto"/>
            </w:tcBorders>
            <w:vAlign w:val="center"/>
            <w:hideMark/>
          </w:tcPr>
          <w:p w14:paraId="14BE1246" w14:textId="77777777" w:rsidR="00C40CCD" w:rsidRDefault="00C40CCD" w:rsidP="00C40CCD">
            <w:pPr>
              <w:tabs>
                <w:tab w:val="left" w:pos="720"/>
              </w:tabs>
              <w:spacing w:after="240"/>
              <w:jc w:val="center"/>
              <w:rPr>
                <w:i/>
                <w:sz w:val="16"/>
                <w:szCs w:val="16"/>
                <w:lang w:val="en-GB"/>
              </w:rPr>
            </w:pPr>
            <w:r>
              <w:rPr>
                <w:i/>
                <w:sz w:val="16"/>
                <w:szCs w:val="16"/>
                <w:lang w:val="en-GB"/>
              </w:rPr>
              <w:t>0.50</w:t>
            </w:r>
          </w:p>
        </w:tc>
        <w:tc>
          <w:tcPr>
            <w:tcW w:w="373" w:type="pct"/>
            <w:tcBorders>
              <w:top w:val="nil"/>
              <w:left w:val="single" w:sz="4" w:space="0" w:color="auto"/>
              <w:bottom w:val="nil"/>
              <w:right w:val="single" w:sz="4" w:space="0" w:color="auto"/>
            </w:tcBorders>
            <w:vAlign w:val="center"/>
            <w:hideMark/>
          </w:tcPr>
          <w:p w14:paraId="5ACFCE16" w14:textId="77777777" w:rsidR="00C40CCD" w:rsidRDefault="00C40CCD" w:rsidP="00C40CCD">
            <w:pPr>
              <w:tabs>
                <w:tab w:val="left" w:pos="720"/>
              </w:tabs>
              <w:spacing w:after="240"/>
              <w:jc w:val="center"/>
              <w:rPr>
                <w:sz w:val="16"/>
                <w:szCs w:val="16"/>
                <w:lang w:val="en-GB"/>
              </w:rPr>
            </w:pPr>
            <w:r>
              <w:rPr>
                <w:sz w:val="16"/>
                <w:szCs w:val="16"/>
                <w:lang w:val="en-GB"/>
              </w:rPr>
              <w:t>0.50</w:t>
            </w:r>
          </w:p>
        </w:tc>
        <w:tc>
          <w:tcPr>
            <w:tcW w:w="414" w:type="pct"/>
            <w:tcBorders>
              <w:top w:val="nil"/>
              <w:left w:val="single" w:sz="4" w:space="0" w:color="auto"/>
              <w:bottom w:val="nil"/>
              <w:right w:val="single" w:sz="4" w:space="0" w:color="auto"/>
            </w:tcBorders>
            <w:vAlign w:val="center"/>
          </w:tcPr>
          <w:p w14:paraId="712206D8"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nil"/>
              <w:right w:val="single" w:sz="4" w:space="0" w:color="auto"/>
            </w:tcBorders>
            <w:vAlign w:val="center"/>
          </w:tcPr>
          <w:p w14:paraId="416D790A" w14:textId="77777777" w:rsidR="00C40CCD" w:rsidRDefault="00C40CCD" w:rsidP="00C40CCD">
            <w:pPr>
              <w:tabs>
                <w:tab w:val="left" w:pos="720"/>
              </w:tabs>
              <w:spacing w:after="240"/>
              <w:jc w:val="center"/>
              <w:rPr>
                <w:sz w:val="16"/>
                <w:szCs w:val="16"/>
                <w:lang w:val="en-GB"/>
              </w:rPr>
            </w:pPr>
          </w:p>
        </w:tc>
        <w:tc>
          <w:tcPr>
            <w:tcW w:w="414" w:type="pct"/>
            <w:tcBorders>
              <w:top w:val="nil"/>
              <w:left w:val="single" w:sz="4" w:space="0" w:color="auto"/>
              <w:bottom w:val="nil"/>
              <w:right w:val="single" w:sz="4" w:space="0" w:color="auto"/>
            </w:tcBorders>
            <w:vAlign w:val="center"/>
          </w:tcPr>
          <w:p w14:paraId="1FC9561E" w14:textId="77777777" w:rsidR="00C40CCD" w:rsidRDefault="00C40CCD" w:rsidP="00C40CCD">
            <w:pPr>
              <w:tabs>
                <w:tab w:val="left" w:pos="720"/>
              </w:tabs>
              <w:spacing w:after="240"/>
              <w:jc w:val="center"/>
              <w:rPr>
                <w:sz w:val="16"/>
                <w:szCs w:val="16"/>
                <w:lang w:val="en-GB"/>
              </w:rPr>
            </w:pPr>
          </w:p>
        </w:tc>
        <w:tc>
          <w:tcPr>
            <w:tcW w:w="414" w:type="pct"/>
            <w:tcBorders>
              <w:top w:val="nil"/>
              <w:left w:val="single" w:sz="4" w:space="0" w:color="auto"/>
              <w:bottom w:val="nil"/>
              <w:right w:val="single" w:sz="4" w:space="0" w:color="auto"/>
            </w:tcBorders>
            <w:vAlign w:val="center"/>
          </w:tcPr>
          <w:p w14:paraId="09F97C71"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nil"/>
              <w:right w:val="single" w:sz="4" w:space="0" w:color="auto"/>
            </w:tcBorders>
          </w:tcPr>
          <w:p w14:paraId="4327AFBA" w14:textId="77777777" w:rsidR="00C40CCD" w:rsidRDefault="00C40CCD" w:rsidP="00C40CCD">
            <w:pPr>
              <w:tabs>
                <w:tab w:val="left" w:pos="720"/>
              </w:tabs>
              <w:spacing w:after="240"/>
              <w:jc w:val="center"/>
              <w:rPr>
                <w:sz w:val="16"/>
                <w:szCs w:val="16"/>
                <w:lang w:val="en-GB"/>
              </w:rPr>
            </w:pPr>
          </w:p>
        </w:tc>
      </w:tr>
      <w:tr w:rsidR="00FC1174" w14:paraId="00CC3E5F" w14:textId="77777777" w:rsidTr="00FC1174">
        <w:trPr>
          <w:trHeight w:hRule="exact" w:val="227"/>
        </w:trPr>
        <w:tc>
          <w:tcPr>
            <w:tcW w:w="398" w:type="pct"/>
            <w:tcBorders>
              <w:top w:val="nil"/>
              <w:left w:val="single" w:sz="4" w:space="0" w:color="auto"/>
              <w:bottom w:val="nil"/>
              <w:right w:val="single" w:sz="4" w:space="0" w:color="auto"/>
            </w:tcBorders>
            <w:hideMark/>
          </w:tcPr>
          <w:p w14:paraId="19F5DE20"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374" w:type="pct"/>
            <w:tcBorders>
              <w:top w:val="nil"/>
              <w:left w:val="single" w:sz="4" w:space="0" w:color="auto"/>
              <w:bottom w:val="nil"/>
              <w:right w:val="single" w:sz="4" w:space="0" w:color="auto"/>
            </w:tcBorders>
            <w:vAlign w:val="center"/>
          </w:tcPr>
          <w:p w14:paraId="08571F7C" w14:textId="77777777" w:rsidR="00C40CCD" w:rsidRDefault="00C40CCD" w:rsidP="00C40CCD">
            <w:pPr>
              <w:tabs>
                <w:tab w:val="left" w:pos="720"/>
              </w:tabs>
              <w:spacing w:after="240"/>
              <w:jc w:val="center"/>
              <w:rPr>
                <w:sz w:val="16"/>
                <w:szCs w:val="16"/>
                <w:lang w:val="en-GB" w:eastAsia="en-US"/>
              </w:rPr>
            </w:pPr>
          </w:p>
        </w:tc>
        <w:tc>
          <w:tcPr>
            <w:tcW w:w="374" w:type="pct"/>
            <w:tcBorders>
              <w:top w:val="nil"/>
              <w:left w:val="single" w:sz="4" w:space="0" w:color="auto"/>
              <w:bottom w:val="nil"/>
              <w:right w:val="single" w:sz="4" w:space="0" w:color="auto"/>
            </w:tcBorders>
            <w:vAlign w:val="center"/>
          </w:tcPr>
          <w:p w14:paraId="115F91D2" w14:textId="77777777" w:rsidR="00C40CCD" w:rsidRDefault="00C40CCD" w:rsidP="00C40CCD">
            <w:pPr>
              <w:tabs>
                <w:tab w:val="left" w:pos="720"/>
              </w:tabs>
              <w:spacing w:after="240"/>
              <w:jc w:val="center"/>
              <w:rPr>
                <w:sz w:val="16"/>
                <w:szCs w:val="16"/>
                <w:lang w:val="en-GB"/>
              </w:rPr>
            </w:pPr>
          </w:p>
        </w:tc>
        <w:tc>
          <w:tcPr>
            <w:tcW w:w="333" w:type="pct"/>
            <w:tcBorders>
              <w:top w:val="nil"/>
              <w:left w:val="single" w:sz="4" w:space="0" w:color="auto"/>
              <w:bottom w:val="nil"/>
              <w:right w:val="single" w:sz="4" w:space="0" w:color="auto"/>
            </w:tcBorders>
            <w:vAlign w:val="center"/>
          </w:tcPr>
          <w:p w14:paraId="1A69DA7E"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nil"/>
              <w:right w:val="single" w:sz="4" w:space="0" w:color="auto"/>
            </w:tcBorders>
            <w:vAlign w:val="center"/>
          </w:tcPr>
          <w:p w14:paraId="69EFC5E6"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nil"/>
              <w:right w:val="single" w:sz="4" w:space="0" w:color="auto"/>
            </w:tcBorders>
            <w:vAlign w:val="center"/>
          </w:tcPr>
          <w:p w14:paraId="2E87F640" w14:textId="77777777" w:rsidR="00C40CCD" w:rsidRDefault="00C40CCD" w:rsidP="00C40CCD">
            <w:pPr>
              <w:tabs>
                <w:tab w:val="left" w:pos="720"/>
              </w:tabs>
              <w:spacing w:after="240"/>
              <w:jc w:val="center"/>
              <w:rPr>
                <w:i/>
                <w:sz w:val="16"/>
                <w:szCs w:val="16"/>
                <w:lang w:val="en-GB"/>
              </w:rPr>
            </w:pPr>
          </w:p>
        </w:tc>
        <w:tc>
          <w:tcPr>
            <w:tcW w:w="414" w:type="pct"/>
            <w:tcBorders>
              <w:top w:val="nil"/>
              <w:left w:val="single" w:sz="4" w:space="0" w:color="auto"/>
              <w:bottom w:val="nil"/>
              <w:right w:val="single" w:sz="4" w:space="0" w:color="auto"/>
            </w:tcBorders>
            <w:vAlign w:val="center"/>
            <w:hideMark/>
          </w:tcPr>
          <w:p w14:paraId="30FECC18" w14:textId="77777777" w:rsidR="00C40CCD" w:rsidRDefault="00C40CCD" w:rsidP="00C40CCD">
            <w:pPr>
              <w:tabs>
                <w:tab w:val="left" w:pos="720"/>
              </w:tabs>
              <w:spacing w:after="240"/>
              <w:jc w:val="center"/>
              <w:rPr>
                <w:sz w:val="16"/>
                <w:szCs w:val="16"/>
                <w:lang w:val="en-GB"/>
              </w:rPr>
            </w:pPr>
            <w:r>
              <w:rPr>
                <w:sz w:val="16"/>
                <w:szCs w:val="16"/>
                <w:lang w:val="en-GB"/>
              </w:rPr>
              <w:t>2.05</w:t>
            </w:r>
          </w:p>
        </w:tc>
        <w:tc>
          <w:tcPr>
            <w:tcW w:w="373" w:type="pct"/>
            <w:tcBorders>
              <w:top w:val="nil"/>
              <w:left w:val="single" w:sz="4" w:space="0" w:color="auto"/>
              <w:bottom w:val="nil"/>
              <w:right w:val="single" w:sz="4" w:space="0" w:color="auto"/>
            </w:tcBorders>
            <w:vAlign w:val="center"/>
            <w:hideMark/>
          </w:tcPr>
          <w:p w14:paraId="39E87C33" w14:textId="77777777" w:rsidR="00C40CCD" w:rsidRDefault="00C40CCD" w:rsidP="00C40CCD">
            <w:pPr>
              <w:tabs>
                <w:tab w:val="left" w:pos="720"/>
              </w:tabs>
              <w:spacing w:after="240"/>
              <w:jc w:val="center"/>
              <w:rPr>
                <w:sz w:val="16"/>
                <w:szCs w:val="16"/>
                <w:lang w:val="en-GB"/>
              </w:rPr>
            </w:pPr>
            <w:r>
              <w:rPr>
                <w:sz w:val="16"/>
                <w:szCs w:val="16"/>
                <w:lang w:val="en-GB"/>
              </w:rPr>
              <w:t>1.17</w:t>
            </w:r>
          </w:p>
        </w:tc>
        <w:tc>
          <w:tcPr>
            <w:tcW w:w="414" w:type="pct"/>
            <w:tcBorders>
              <w:top w:val="nil"/>
              <w:left w:val="single" w:sz="4" w:space="0" w:color="auto"/>
              <w:bottom w:val="nil"/>
              <w:right w:val="single" w:sz="4" w:space="0" w:color="auto"/>
            </w:tcBorders>
            <w:vAlign w:val="center"/>
          </w:tcPr>
          <w:p w14:paraId="26F1954F"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nil"/>
              <w:right w:val="single" w:sz="4" w:space="0" w:color="auto"/>
            </w:tcBorders>
            <w:vAlign w:val="center"/>
          </w:tcPr>
          <w:p w14:paraId="1CF9B6F1" w14:textId="77777777" w:rsidR="00C40CCD" w:rsidRDefault="00C40CCD" w:rsidP="00C40CCD">
            <w:pPr>
              <w:tabs>
                <w:tab w:val="left" w:pos="720"/>
              </w:tabs>
              <w:spacing w:after="240"/>
              <w:jc w:val="center"/>
              <w:rPr>
                <w:sz w:val="16"/>
                <w:szCs w:val="16"/>
                <w:lang w:val="en-GB"/>
              </w:rPr>
            </w:pPr>
          </w:p>
        </w:tc>
        <w:tc>
          <w:tcPr>
            <w:tcW w:w="414" w:type="pct"/>
            <w:tcBorders>
              <w:top w:val="nil"/>
              <w:left w:val="single" w:sz="4" w:space="0" w:color="auto"/>
              <w:bottom w:val="nil"/>
              <w:right w:val="single" w:sz="4" w:space="0" w:color="auto"/>
            </w:tcBorders>
            <w:vAlign w:val="center"/>
          </w:tcPr>
          <w:p w14:paraId="32EBFAB7" w14:textId="77777777" w:rsidR="00C40CCD" w:rsidRDefault="00C40CCD" w:rsidP="00C40CCD">
            <w:pPr>
              <w:tabs>
                <w:tab w:val="left" w:pos="720"/>
              </w:tabs>
              <w:spacing w:after="240"/>
              <w:jc w:val="center"/>
              <w:rPr>
                <w:sz w:val="16"/>
                <w:szCs w:val="16"/>
                <w:lang w:val="en-GB"/>
              </w:rPr>
            </w:pPr>
          </w:p>
        </w:tc>
        <w:tc>
          <w:tcPr>
            <w:tcW w:w="414" w:type="pct"/>
            <w:tcBorders>
              <w:top w:val="nil"/>
              <w:left w:val="single" w:sz="4" w:space="0" w:color="auto"/>
              <w:bottom w:val="nil"/>
              <w:right w:val="single" w:sz="4" w:space="0" w:color="auto"/>
            </w:tcBorders>
            <w:vAlign w:val="center"/>
          </w:tcPr>
          <w:p w14:paraId="21FE1D0B"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nil"/>
              <w:right w:val="single" w:sz="4" w:space="0" w:color="auto"/>
            </w:tcBorders>
          </w:tcPr>
          <w:p w14:paraId="2CACEB51" w14:textId="77777777" w:rsidR="00C40CCD" w:rsidRDefault="00C40CCD" w:rsidP="00C40CCD">
            <w:pPr>
              <w:tabs>
                <w:tab w:val="left" w:pos="720"/>
              </w:tabs>
              <w:spacing w:after="240"/>
              <w:jc w:val="center"/>
              <w:rPr>
                <w:sz w:val="16"/>
                <w:szCs w:val="16"/>
                <w:lang w:val="en-GB"/>
              </w:rPr>
            </w:pPr>
          </w:p>
        </w:tc>
      </w:tr>
      <w:tr w:rsidR="00FC1174" w14:paraId="7648DC86" w14:textId="77777777" w:rsidTr="00FC1174">
        <w:trPr>
          <w:trHeight w:hRule="exact" w:val="227"/>
        </w:trPr>
        <w:tc>
          <w:tcPr>
            <w:tcW w:w="398" w:type="pct"/>
            <w:tcBorders>
              <w:top w:val="nil"/>
              <w:left w:val="single" w:sz="4" w:space="0" w:color="auto"/>
              <w:bottom w:val="single" w:sz="4" w:space="0" w:color="auto"/>
              <w:right w:val="single" w:sz="4" w:space="0" w:color="auto"/>
            </w:tcBorders>
            <w:vAlign w:val="center"/>
            <w:hideMark/>
          </w:tcPr>
          <w:p w14:paraId="368181FA" w14:textId="77777777" w:rsidR="00C40CCD" w:rsidRDefault="00C40CCD" w:rsidP="00C40CCD">
            <w:pPr>
              <w:tabs>
                <w:tab w:val="left" w:pos="720"/>
              </w:tabs>
              <w:spacing w:after="240"/>
              <w:rPr>
                <w:sz w:val="16"/>
                <w:szCs w:val="16"/>
                <w:lang w:val="en-GB"/>
              </w:rPr>
            </w:pPr>
            <w:r>
              <w:rPr>
                <w:sz w:val="16"/>
                <w:szCs w:val="16"/>
                <w:lang w:val="en-GB"/>
              </w:rPr>
              <w:t>TOTAL</w:t>
            </w:r>
          </w:p>
        </w:tc>
        <w:tc>
          <w:tcPr>
            <w:tcW w:w="374" w:type="pct"/>
            <w:tcBorders>
              <w:top w:val="nil"/>
              <w:left w:val="single" w:sz="4" w:space="0" w:color="auto"/>
              <w:bottom w:val="single" w:sz="4" w:space="0" w:color="auto"/>
              <w:right w:val="single" w:sz="4" w:space="0" w:color="auto"/>
            </w:tcBorders>
            <w:vAlign w:val="center"/>
          </w:tcPr>
          <w:p w14:paraId="216427E5" w14:textId="77777777" w:rsidR="00C40CCD" w:rsidRDefault="00C40CCD" w:rsidP="00C40CCD">
            <w:pPr>
              <w:tabs>
                <w:tab w:val="left" w:pos="720"/>
              </w:tabs>
              <w:spacing w:after="240"/>
              <w:jc w:val="center"/>
              <w:rPr>
                <w:sz w:val="16"/>
                <w:szCs w:val="16"/>
                <w:lang w:val="en-GB"/>
              </w:rPr>
            </w:pPr>
          </w:p>
        </w:tc>
        <w:tc>
          <w:tcPr>
            <w:tcW w:w="374" w:type="pct"/>
            <w:tcBorders>
              <w:top w:val="nil"/>
              <w:left w:val="single" w:sz="4" w:space="0" w:color="auto"/>
              <w:bottom w:val="single" w:sz="4" w:space="0" w:color="auto"/>
              <w:right w:val="single" w:sz="4" w:space="0" w:color="auto"/>
            </w:tcBorders>
            <w:vAlign w:val="center"/>
          </w:tcPr>
          <w:p w14:paraId="1A5B337E" w14:textId="77777777" w:rsidR="00C40CCD" w:rsidRDefault="00C40CCD" w:rsidP="00C40CCD">
            <w:pPr>
              <w:tabs>
                <w:tab w:val="left" w:pos="720"/>
              </w:tabs>
              <w:spacing w:after="240"/>
              <w:jc w:val="center"/>
              <w:rPr>
                <w:sz w:val="16"/>
                <w:szCs w:val="16"/>
                <w:lang w:val="en-GB"/>
              </w:rPr>
            </w:pPr>
          </w:p>
        </w:tc>
        <w:tc>
          <w:tcPr>
            <w:tcW w:w="333" w:type="pct"/>
            <w:tcBorders>
              <w:top w:val="nil"/>
              <w:left w:val="single" w:sz="4" w:space="0" w:color="auto"/>
              <w:bottom w:val="single" w:sz="4" w:space="0" w:color="auto"/>
              <w:right w:val="single" w:sz="4" w:space="0" w:color="auto"/>
            </w:tcBorders>
            <w:vAlign w:val="center"/>
          </w:tcPr>
          <w:p w14:paraId="37D31E33"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single" w:sz="4" w:space="0" w:color="auto"/>
              <w:right w:val="single" w:sz="4" w:space="0" w:color="auto"/>
            </w:tcBorders>
            <w:vAlign w:val="center"/>
          </w:tcPr>
          <w:p w14:paraId="393A518F"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single" w:sz="4" w:space="0" w:color="auto"/>
              <w:right w:val="single" w:sz="4" w:space="0" w:color="auto"/>
            </w:tcBorders>
            <w:vAlign w:val="center"/>
          </w:tcPr>
          <w:p w14:paraId="0D57BC49" w14:textId="77777777" w:rsidR="00C40CCD" w:rsidRDefault="00C40CCD" w:rsidP="00C40CCD">
            <w:pPr>
              <w:tabs>
                <w:tab w:val="left" w:pos="720"/>
              </w:tabs>
              <w:spacing w:after="240"/>
              <w:jc w:val="center"/>
              <w:rPr>
                <w:sz w:val="16"/>
                <w:szCs w:val="16"/>
                <w:lang w:val="en-GB"/>
              </w:rPr>
            </w:pPr>
          </w:p>
        </w:tc>
        <w:tc>
          <w:tcPr>
            <w:tcW w:w="414" w:type="pct"/>
            <w:tcBorders>
              <w:top w:val="nil"/>
              <w:left w:val="single" w:sz="4" w:space="0" w:color="auto"/>
              <w:bottom w:val="single" w:sz="4" w:space="0" w:color="auto"/>
              <w:right w:val="single" w:sz="4" w:space="0" w:color="auto"/>
            </w:tcBorders>
            <w:vAlign w:val="center"/>
            <w:hideMark/>
          </w:tcPr>
          <w:p w14:paraId="79DEEE1E" w14:textId="77777777" w:rsidR="00C40CCD" w:rsidRDefault="00C40CCD" w:rsidP="00C40CCD">
            <w:pPr>
              <w:tabs>
                <w:tab w:val="left" w:pos="720"/>
              </w:tabs>
              <w:spacing w:after="240"/>
              <w:jc w:val="center"/>
              <w:rPr>
                <w:sz w:val="16"/>
                <w:szCs w:val="16"/>
                <w:lang w:val="en-GB"/>
              </w:rPr>
            </w:pPr>
            <w:r>
              <w:rPr>
                <w:sz w:val="16"/>
                <w:szCs w:val="16"/>
                <w:lang w:val="en-GB"/>
              </w:rPr>
              <w:t>5.01</w:t>
            </w:r>
          </w:p>
        </w:tc>
        <w:tc>
          <w:tcPr>
            <w:tcW w:w="373" w:type="pct"/>
            <w:tcBorders>
              <w:top w:val="nil"/>
              <w:left w:val="single" w:sz="4" w:space="0" w:color="auto"/>
              <w:bottom w:val="single" w:sz="4" w:space="0" w:color="auto"/>
              <w:right w:val="single" w:sz="4" w:space="0" w:color="auto"/>
            </w:tcBorders>
            <w:vAlign w:val="center"/>
            <w:hideMark/>
          </w:tcPr>
          <w:p w14:paraId="7861FE8A" w14:textId="77777777" w:rsidR="00C40CCD" w:rsidRDefault="00C40CCD" w:rsidP="00C40CCD">
            <w:pPr>
              <w:tabs>
                <w:tab w:val="left" w:pos="720"/>
              </w:tabs>
              <w:spacing w:after="240"/>
              <w:jc w:val="center"/>
              <w:rPr>
                <w:sz w:val="16"/>
                <w:szCs w:val="16"/>
                <w:lang w:val="en-GB"/>
              </w:rPr>
            </w:pPr>
            <w:r>
              <w:rPr>
                <w:sz w:val="16"/>
                <w:szCs w:val="16"/>
                <w:lang w:val="en-GB"/>
              </w:rPr>
              <w:t>6.36</w:t>
            </w:r>
          </w:p>
        </w:tc>
        <w:tc>
          <w:tcPr>
            <w:tcW w:w="414" w:type="pct"/>
            <w:tcBorders>
              <w:top w:val="nil"/>
              <w:left w:val="single" w:sz="4" w:space="0" w:color="auto"/>
              <w:bottom w:val="single" w:sz="4" w:space="0" w:color="auto"/>
              <w:right w:val="single" w:sz="4" w:space="0" w:color="auto"/>
            </w:tcBorders>
            <w:vAlign w:val="center"/>
          </w:tcPr>
          <w:p w14:paraId="626EE7E5"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single" w:sz="4" w:space="0" w:color="auto"/>
              <w:right w:val="single" w:sz="4" w:space="0" w:color="auto"/>
            </w:tcBorders>
            <w:vAlign w:val="center"/>
          </w:tcPr>
          <w:p w14:paraId="53C32E75" w14:textId="77777777" w:rsidR="00C40CCD" w:rsidRDefault="00C40CCD" w:rsidP="00C40CCD">
            <w:pPr>
              <w:tabs>
                <w:tab w:val="left" w:pos="720"/>
              </w:tabs>
              <w:spacing w:after="240"/>
              <w:jc w:val="center"/>
              <w:rPr>
                <w:sz w:val="16"/>
                <w:szCs w:val="16"/>
                <w:lang w:val="en-GB"/>
              </w:rPr>
            </w:pPr>
          </w:p>
        </w:tc>
        <w:tc>
          <w:tcPr>
            <w:tcW w:w="414" w:type="pct"/>
            <w:tcBorders>
              <w:top w:val="nil"/>
              <w:left w:val="single" w:sz="4" w:space="0" w:color="auto"/>
              <w:bottom w:val="single" w:sz="4" w:space="0" w:color="auto"/>
              <w:right w:val="single" w:sz="4" w:space="0" w:color="auto"/>
            </w:tcBorders>
            <w:vAlign w:val="center"/>
          </w:tcPr>
          <w:p w14:paraId="01DA186C" w14:textId="77777777" w:rsidR="00C40CCD" w:rsidRDefault="00C40CCD" w:rsidP="00C40CCD">
            <w:pPr>
              <w:tabs>
                <w:tab w:val="left" w:pos="720"/>
              </w:tabs>
              <w:spacing w:after="240"/>
              <w:jc w:val="center"/>
              <w:rPr>
                <w:sz w:val="16"/>
                <w:szCs w:val="16"/>
                <w:lang w:val="en-GB"/>
              </w:rPr>
            </w:pPr>
          </w:p>
        </w:tc>
        <w:tc>
          <w:tcPr>
            <w:tcW w:w="414" w:type="pct"/>
            <w:tcBorders>
              <w:top w:val="nil"/>
              <w:left w:val="single" w:sz="4" w:space="0" w:color="auto"/>
              <w:bottom w:val="single" w:sz="4" w:space="0" w:color="auto"/>
              <w:right w:val="single" w:sz="4" w:space="0" w:color="auto"/>
            </w:tcBorders>
            <w:vAlign w:val="center"/>
          </w:tcPr>
          <w:p w14:paraId="26E79983" w14:textId="77777777" w:rsidR="00C40CCD" w:rsidRDefault="00C40CCD" w:rsidP="00C40CCD">
            <w:pPr>
              <w:tabs>
                <w:tab w:val="left" w:pos="720"/>
              </w:tabs>
              <w:spacing w:after="240"/>
              <w:jc w:val="center"/>
              <w:rPr>
                <w:sz w:val="16"/>
                <w:szCs w:val="16"/>
                <w:lang w:val="en-GB"/>
              </w:rPr>
            </w:pPr>
          </w:p>
        </w:tc>
        <w:tc>
          <w:tcPr>
            <w:tcW w:w="373" w:type="pct"/>
            <w:tcBorders>
              <w:top w:val="nil"/>
              <w:left w:val="single" w:sz="4" w:space="0" w:color="auto"/>
              <w:bottom w:val="single" w:sz="4" w:space="0" w:color="auto"/>
              <w:right w:val="single" w:sz="4" w:space="0" w:color="auto"/>
            </w:tcBorders>
          </w:tcPr>
          <w:p w14:paraId="1DF90BDD" w14:textId="77777777" w:rsidR="00C40CCD" w:rsidRDefault="00C40CCD" w:rsidP="00C40CCD">
            <w:pPr>
              <w:tabs>
                <w:tab w:val="left" w:pos="720"/>
              </w:tabs>
              <w:spacing w:after="240"/>
              <w:jc w:val="center"/>
              <w:rPr>
                <w:sz w:val="16"/>
                <w:szCs w:val="16"/>
                <w:lang w:val="en-GB"/>
              </w:rPr>
            </w:pPr>
          </w:p>
        </w:tc>
      </w:tr>
      <w:tr w:rsidR="00C40CCD" w14:paraId="28CC5DE4" w14:textId="77777777" w:rsidTr="00C40CCD">
        <w:trPr>
          <w:trHeight w:val="227"/>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14:paraId="6440E635" w14:textId="77777777" w:rsidR="00C40CCD" w:rsidRDefault="00C40CCD" w:rsidP="00C40CCD">
            <w:pPr>
              <w:tabs>
                <w:tab w:val="left" w:pos="720"/>
              </w:tabs>
              <w:spacing w:after="240"/>
              <w:jc w:val="center"/>
              <w:rPr>
                <w:sz w:val="16"/>
                <w:szCs w:val="16"/>
                <w:lang w:val="en-GB"/>
              </w:rPr>
            </w:pPr>
            <w:r>
              <w:rPr>
                <w:sz w:val="16"/>
                <w:szCs w:val="16"/>
                <w:lang w:val="en-GB"/>
              </w:rPr>
              <w:t>Outer 2 - coverall (µg/sample)</w:t>
            </w:r>
          </w:p>
        </w:tc>
      </w:tr>
      <w:tr w:rsidR="00FC1174" w14:paraId="47C1B811" w14:textId="77777777" w:rsidTr="00FC1174">
        <w:trPr>
          <w:trHeight w:hRule="exact" w:val="227"/>
        </w:trPr>
        <w:tc>
          <w:tcPr>
            <w:tcW w:w="398" w:type="pct"/>
            <w:tcBorders>
              <w:top w:val="single" w:sz="4" w:space="0" w:color="auto"/>
              <w:left w:val="single" w:sz="4" w:space="0" w:color="auto"/>
              <w:bottom w:val="nil"/>
              <w:right w:val="single" w:sz="4" w:space="0" w:color="auto"/>
            </w:tcBorders>
            <w:hideMark/>
          </w:tcPr>
          <w:p w14:paraId="433AB71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374" w:type="pct"/>
            <w:tcBorders>
              <w:top w:val="single" w:sz="4" w:space="0" w:color="auto"/>
              <w:left w:val="single" w:sz="4" w:space="0" w:color="auto"/>
              <w:bottom w:val="nil"/>
              <w:right w:val="single" w:sz="4" w:space="0" w:color="auto"/>
            </w:tcBorders>
            <w:hideMark/>
          </w:tcPr>
          <w:p w14:paraId="3E8FB1B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22.98</w:t>
            </w:r>
          </w:p>
        </w:tc>
        <w:tc>
          <w:tcPr>
            <w:tcW w:w="374" w:type="pct"/>
            <w:tcBorders>
              <w:top w:val="single" w:sz="4" w:space="0" w:color="auto"/>
              <w:left w:val="single" w:sz="4" w:space="0" w:color="auto"/>
              <w:bottom w:val="nil"/>
              <w:right w:val="single" w:sz="4" w:space="0" w:color="auto"/>
            </w:tcBorders>
            <w:hideMark/>
          </w:tcPr>
          <w:p w14:paraId="29A1C60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11.04</w:t>
            </w:r>
          </w:p>
        </w:tc>
        <w:tc>
          <w:tcPr>
            <w:tcW w:w="333" w:type="pct"/>
            <w:tcBorders>
              <w:top w:val="single" w:sz="4" w:space="0" w:color="auto"/>
              <w:left w:val="single" w:sz="4" w:space="0" w:color="auto"/>
              <w:bottom w:val="nil"/>
              <w:right w:val="single" w:sz="4" w:space="0" w:color="auto"/>
            </w:tcBorders>
            <w:hideMark/>
          </w:tcPr>
          <w:p w14:paraId="3E378AE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11.96</w:t>
            </w:r>
          </w:p>
        </w:tc>
        <w:tc>
          <w:tcPr>
            <w:tcW w:w="373" w:type="pct"/>
            <w:tcBorders>
              <w:top w:val="single" w:sz="4" w:space="0" w:color="auto"/>
              <w:left w:val="single" w:sz="4" w:space="0" w:color="auto"/>
              <w:bottom w:val="nil"/>
              <w:right w:val="single" w:sz="4" w:space="0" w:color="auto"/>
            </w:tcBorders>
            <w:hideMark/>
          </w:tcPr>
          <w:p w14:paraId="73D8CA3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73.62</w:t>
            </w:r>
          </w:p>
        </w:tc>
        <w:tc>
          <w:tcPr>
            <w:tcW w:w="373" w:type="pct"/>
            <w:tcBorders>
              <w:top w:val="single" w:sz="4" w:space="0" w:color="auto"/>
              <w:left w:val="single" w:sz="4" w:space="0" w:color="auto"/>
              <w:bottom w:val="nil"/>
              <w:right w:val="single" w:sz="4" w:space="0" w:color="auto"/>
            </w:tcBorders>
            <w:hideMark/>
          </w:tcPr>
          <w:p w14:paraId="5ED3457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10.06</w:t>
            </w:r>
          </w:p>
        </w:tc>
        <w:tc>
          <w:tcPr>
            <w:tcW w:w="414" w:type="pct"/>
            <w:tcBorders>
              <w:top w:val="single" w:sz="4" w:space="0" w:color="auto"/>
              <w:left w:val="single" w:sz="4" w:space="0" w:color="auto"/>
              <w:bottom w:val="nil"/>
              <w:right w:val="single" w:sz="4" w:space="0" w:color="auto"/>
            </w:tcBorders>
            <w:hideMark/>
          </w:tcPr>
          <w:p w14:paraId="6A1D1F8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22.34</w:t>
            </w:r>
          </w:p>
        </w:tc>
        <w:tc>
          <w:tcPr>
            <w:tcW w:w="373" w:type="pct"/>
            <w:tcBorders>
              <w:top w:val="single" w:sz="4" w:space="0" w:color="auto"/>
              <w:left w:val="single" w:sz="4" w:space="0" w:color="auto"/>
              <w:bottom w:val="nil"/>
              <w:right w:val="single" w:sz="4" w:space="0" w:color="auto"/>
            </w:tcBorders>
            <w:hideMark/>
          </w:tcPr>
          <w:p w14:paraId="7A4F5F7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24.62</w:t>
            </w:r>
          </w:p>
        </w:tc>
        <w:tc>
          <w:tcPr>
            <w:tcW w:w="414" w:type="pct"/>
            <w:tcBorders>
              <w:top w:val="single" w:sz="4" w:space="0" w:color="auto"/>
              <w:left w:val="single" w:sz="4" w:space="0" w:color="auto"/>
              <w:bottom w:val="nil"/>
              <w:right w:val="single" w:sz="4" w:space="0" w:color="auto"/>
            </w:tcBorders>
            <w:hideMark/>
          </w:tcPr>
          <w:p w14:paraId="520D9DB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single" w:sz="4" w:space="0" w:color="auto"/>
              <w:left w:val="single" w:sz="4" w:space="0" w:color="auto"/>
              <w:bottom w:val="nil"/>
              <w:right w:val="single" w:sz="4" w:space="0" w:color="auto"/>
            </w:tcBorders>
            <w:hideMark/>
          </w:tcPr>
          <w:p w14:paraId="6F682E5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23.59</w:t>
            </w:r>
          </w:p>
        </w:tc>
        <w:tc>
          <w:tcPr>
            <w:tcW w:w="414" w:type="pct"/>
            <w:tcBorders>
              <w:top w:val="single" w:sz="4" w:space="0" w:color="auto"/>
              <w:left w:val="single" w:sz="4" w:space="0" w:color="auto"/>
              <w:bottom w:val="nil"/>
              <w:right w:val="single" w:sz="4" w:space="0" w:color="auto"/>
            </w:tcBorders>
            <w:hideMark/>
          </w:tcPr>
          <w:p w14:paraId="0AC7075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87.06</w:t>
            </w:r>
          </w:p>
        </w:tc>
        <w:tc>
          <w:tcPr>
            <w:tcW w:w="414" w:type="pct"/>
            <w:tcBorders>
              <w:top w:val="single" w:sz="4" w:space="0" w:color="auto"/>
              <w:left w:val="single" w:sz="4" w:space="0" w:color="auto"/>
              <w:bottom w:val="nil"/>
              <w:right w:val="single" w:sz="4" w:space="0" w:color="auto"/>
            </w:tcBorders>
            <w:hideMark/>
          </w:tcPr>
          <w:p w14:paraId="10725E8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12.34</w:t>
            </w:r>
          </w:p>
        </w:tc>
        <w:tc>
          <w:tcPr>
            <w:tcW w:w="373" w:type="pct"/>
            <w:tcBorders>
              <w:top w:val="single" w:sz="4" w:space="0" w:color="auto"/>
              <w:left w:val="single" w:sz="4" w:space="0" w:color="auto"/>
              <w:bottom w:val="nil"/>
              <w:right w:val="single" w:sz="4" w:space="0" w:color="auto"/>
            </w:tcBorders>
            <w:hideMark/>
          </w:tcPr>
          <w:p w14:paraId="0EA0BEB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FC1174" w14:paraId="01BEAC15" w14:textId="77777777" w:rsidTr="00FC1174">
        <w:trPr>
          <w:trHeight w:hRule="exact" w:val="227"/>
        </w:trPr>
        <w:tc>
          <w:tcPr>
            <w:tcW w:w="398" w:type="pct"/>
            <w:tcBorders>
              <w:top w:val="nil"/>
              <w:left w:val="single" w:sz="4" w:space="0" w:color="auto"/>
              <w:bottom w:val="nil"/>
              <w:right w:val="single" w:sz="4" w:space="0" w:color="auto"/>
            </w:tcBorders>
            <w:hideMark/>
          </w:tcPr>
          <w:p w14:paraId="6DBF3D7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374" w:type="pct"/>
            <w:tcBorders>
              <w:top w:val="nil"/>
              <w:left w:val="single" w:sz="4" w:space="0" w:color="auto"/>
              <w:bottom w:val="nil"/>
              <w:right w:val="single" w:sz="4" w:space="0" w:color="auto"/>
            </w:tcBorders>
            <w:hideMark/>
          </w:tcPr>
          <w:p w14:paraId="5CA6D20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4" w:type="pct"/>
            <w:tcBorders>
              <w:top w:val="nil"/>
              <w:left w:val="single" w:sz="4" w:space="0" w:color="auto"/>
              <w:bottom w:val="nil"/>
              <w:right w:val="single" w:sz="4" w:space="0" w:color="auto"/>
            </w:tcBorders>
            <w:hideMark/>
          </w:tcPr>
          <w:p w14:paraId="06D44CD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33" w:type="pct"/>
            <w:tcBorders>
              <w:top w:val="nil"/>
              <w:left w:val="single" w:sz="4" w:space="0" w:color="auto"/>
              <w:bottom w:val="nil"/>
              <w:right w:val="single" w:sz="4" w:space="0" w:color="auto"/>
            </w:tcBorders>
            <w:hideMark/>
          </w:tcPr>
          <w:p w14:paraId="1995402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nil"/>
              <w:left w:val="single" w:sz="4" w:space="0" w:color="auto"/>
              <w:bottom w:val="nil"/>
              <w:right w:val="single" w:sz="4" w:space="0" w:color="auto"/>
            </w:tcBorders>
            <w:hideMark/>
          </w:tcPr>
          <w:p w14:paraId="0DCA124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21.00</w:t>
            </w:r>
          </w:p>
        </w:tc>
        <w:tc>
          <w:tcPr>
            <w:tcW w:w="373" w:type="pct"/>
            <w:tcBorders>
              <w:top w:val="nil"/>
              <w:left w:val="single" w:sz="4" w:space="0" w:color="auto"/>
              <w:bottom w:val="nil"/>
              <w:right w:val="single" w:sz="4" w:space="0" w:color="auto"/>
            </w:tcBorders>
            <w:hideMark/>
          </w:tcPr>
          <w:p w14:paraId="1C2BCA9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4" w:type="pct"/>
            <w:tcBorders>
              <w:top w:val="nil"/>
              <w:left w:val="single" w:sz="4" w:space="0" w:color="auto"/>
              <w:bottom w:val="nil"/>
              <w:right w:val="single" w:sz="4" w:space="0" w:color="auto"/>
            </w:tcBorders>
            <w:hideMark/>
          </w:tcPr>
          <w:p w14:paraId="5706ECE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21.63</w:t>
            </w:r>
          </w:p>
        </w:tc>
        <w:tc>
          <w:tcPr>
            <w:tcW w:w="373" w:type="pct"/>
            <w:tcBorders>
              <w:top w:val="nil"/>
              <w:left w:val="single" w:sz="4" w:space="0" w:color="auto"/>
              <w:bottom w:val="nil"/>
              <w:right w:val="single" w:sz="4" w:space="0" w:color="auto"/>
            </w:tcBorders>
            <w:hideMark/>
          </w:tcPr>
          <w:p w14:paraId="3FBC082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15.45</w:t>
            </w:r>
          </w:p>
        </w:tc>
        <w:tc>
          <w:tcPr>
            <w:tcW w:w="414" w:type="pct"/>
            <w:tcBorders>
              <w:top w:val="nil"/>
              <w:left w:val="single" w:sz="4" w:space="0" w:color="auto"/>
              <w:bottom w:val="nil"/>
              <w:right w:val="single" w:sz="4" w:space="0" w:color="auto"/>
            </w:tcBorders>
            <w:hideMark/>
          </w:tcPr>
          <w:p w14:paraId="2B929C8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nil"/>
              <w:left w:val="single" w:sz="4" w:space="0" w:color="auto"/>
              <w:bottom w:val="nil"/>
              <w:right w:val="single" w:sz="4" w:space="0" w:color="auto"/>
            </w:tcBorders>
            <w:hideMark/>
          </w:tcPr>
          <w:p w14:paraId="328B123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4" w:type="pct"/>
            <w:tcBorders>
              <w:top w:val="nil"/>
              <w:left w:val="single" w:sz="4" w:space="0" w:color="auto"/>
              <w:bottom w:val="nil"/>
              <w:right w:val="single" w:sz="4" w:space="0" w:color="auto"/>
            </w:tcBorders>
            <w:hideMark/>
          </w:tcPr>
          <w:p w14:paraId="1C46FD3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17.05</w:t>
            </w:r>
          </w:p>
        </w:tc>
        <w:tc>
          <w:tcPr>
            <w:tcW w:w="414" w:type="pct"/>
            <w:tcBorders>
              <w:top w:val="nil"/>
              <w:left w:val="single" w:sz="4" w:space="0" w:color="auto"/>
              <w:bottom w:val="nil"/>
              <w:right w:val="single" w:sz="4" w:space="0" w:color="auto"/>
            </w:tcBorders>
            <w:hideMark/>
          </w:tcPr>
          <w:p w14:paraId="6A6DA92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nil"/>
              <w:left w:val="single" w:sz="4" w:space="0" w:color="auto"/>
              <w:bottom w:val="nil"/>
              <w:right w:val="single" w:sz="4" w:space="0" w:color="auto"/>
            </w:tcBorders>
            <w:hideMark/>
          </w:tcPr>
          <w:p w14:paraId="0C00475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FC1174" w14:paraId="124822CD" w14:textId="77777777" w:rsidTr="00FC1174">
        <w:trPr>
          <w:trHeight w:hRule="exact" w:val="227"/>
        </w:trPr>
        <w:tc>
          <w:tcPr>
            <w:tcW w:w="398" w:type="pct"/>
            <w:tcBorders>
              <w:top w:val="nil"/>
              <w:left w:val="single" w:sz="4" w:space="0" w:color="auto"/>
              <w:bottom w:val="nil"/>
              <w:right w:val="single" w:sz="4" w:space="0" w:color="auto"/>
            </w:tcBorders>
            <w:hideMark/>
          </w:tcPr>
          <w:p w14:paraId="0ADC4752"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374" w:type="pct"/>
            <w:tcBorders>
              <w:top w:val="nil"/>
              <w:left w:val="single" w:sz="4" w:space="0" w:color="auto"/>
              <w:bottom w:val="nil"/>
              <w:right w:val="single" w:sz="4" w:space="0" w:color="auto"/>
            </w:tcBorders>
            <w:hideMark/>
          </w:tcPr>
          <w:p w14:paraId="3FA8D64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20.08</w:t>
            </w:r>
          </w:p>
        </w:tc>
        <w:tc>
          <w:tcPr>
            <w:tcW w:w="374" w:type="pct"/>
            <w:tcBorders>
              <w:top w:val="nil"/>
              <w:left w:val="single" w:sz="4" w:space="0" w:color="auto"/>
              <w:bottom w:val="nil"/>
              <w:right w:val="single" w:sz="4" w:space="0" w:color="auto"/>
            </w:tcBorders>
            <w:hideMark/>
          </w:tcPr>
          <w:p w14:paraId="4B31492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28.80</w:t>
            </w:r>
          </w:p>
        </w:tc>
        <w:tc>
          <w:tcPr>
            <w:tcW w:w="333" w:type="pct"/>
            <w:tcBorders>
              <w:top w:val="nil"/>
              <w:left w:val="single" w:sz="4" w:space="0" w:color="auto"/>
              <w:bottom w:val="nil"/>
              <w:right w:val="single" w:sz="4" w:space="0" w:color="auto"/>
            </w:tcBorders>
            <w:hideMark/>
          </w:tcPr>
          <w:p w14:paraId="3CD1741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12.69</w:t>
            </w:r>
          </w:p>
        </w:tc>
        <w:tc>
          <w:tcPr>
            <w:tcW w:w="373" w:type="pct"/>
            <w:tcBorders>
              <w:top w:val="nil"/>
              <w:left w:val="single" w:sz="4" w:space="0" w:color="auto"/>
              <w:bottom w:val="nil"/>
              <w:right w:val="single" w:sz="4" w:space="0" w:color="auto"/>
            </w:tcBorders>
            <w:hideMark/>
          </w:tcPr>
          <w:p w14:paraId="4A5FF61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115.85</w:t>
            </w:r>
          </w:p>
        </w:tc>
        <w:tc>
          <w:tcPr>
            <w:tcW w:w="373" w:type="pct"/>
            <w:tcBorders>
              <w:top w:val="nil"/>
              <w:left w:val="single" w:sz="4" w:space="0" w:color="auto"/>
              <w:bottom w:val="nil"/>
              <w:right w:val="single" w:sz="4" w:space="0" w:color="auto"/>
            </w:tcBorders>
            <w:hideMark/>
          </w:tcPr>
          <w:p w14:paraId="5E70B8B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23.90</w:t>
            </w:r>
          </w:p>
        </w:tc>
        <w:tc>
          <w:tcPr>
            <w:tcW w:w="414" w:type="pct"/>
            <w:tcBorders>
              <w:top w:val="nil"/>
              <w:left w:val="single" w:sz="4" w:space="0" w:color="auto"/>
              <w:bottom w:val="nil"/>
              <w:right w:val="single" w:sz="4" w:space="0" w:color="auto"/>
            </w:tcBorders>
            <w:hideMark/>
          </w:tcPr>
          <w:p w14:paraId="256BB8C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14.57</w:t>
            </w:r>
          </w:p>
        </w:tc>
        <w:tc>
          <w:tcPr>
            <w:tcW w:w="373" w:type="pct"/>
            <w:tcBorders>
              <w:top w:val="nil"/>
              <w:left w:val="single" w:sz="4" w:space="0" w:color="auto"/>
              <w:bottom w:val="nil"/>
              <w:right w:val="single" w:sz="4" w:space="0" w:color="auto"/>
            </w:tcBorders>
            <w:hideMark/>
          </w:tcPr>
          <w:p w14:paraId="309B56E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18.61</w:t>
            </w:r>
          </w:p>
        </w:tc>
        <w:tc>
          <w:tcPr>
            <w:tcW w:w="414" w:type="pct"/>
            <w:tcBorders>
              <w:top w:val="nil"/>
              <w:left w:val="single" w:sz="4" w:space="0" w:color="auto"/>
              <w:bottom w:val="nil"/>
              <w:right w:val="single" w:sz="4" w:space="0" w:color="auto"/>
            </w:tcBorders>
            <w:hideMark/>
          </w:tcPr>
          <w:p w14:paraId="526265E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nil"/>
              <w:left w:val="single" w:sz="4" w:space="0" w:color="auto"/>
              <w:bottom w:val="nil"/>
              <w:right w:val="single" w:sz="4" w:space="0" w:color="auto"/>
            </w:tcBorders>
            <w:hideMark/>
          </w:tcPr>
          <w:p w14:paraId="23EC951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4" w:type="pct"/>
            <w:tcBorders>
              <w:top w:val="nil"/>
              <w:left w:val="single" w:sz="4" w:space="0" w:color="auto"/>
              <w:bottom w:val="nil"/>
              <w:right w:val="single" w:sz="4" w:space="0" w:color="auto"/>
            </w:tcBorders>
            <w:hideMark/>
          </w:tcPr>
          <w:p w14:paraId="4620F12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10.99</w:t>
            </w:r>
          </w:p>
        </w:tc>
        <w:tc>
          <w:tcPr>
            <w:tcW w:w="414" w:type="pct"/>
            <w:tcBorders>
              <w:top w:val="nil"/>
              <w:left w:val="single" w:sz="4" w:space="0" w:color="auto"/>
              <w:bottom w:val="nil"/>
              <w:right w:val="single" w:sz="4" w:space="0" w:color="auto"/>
            </w:tcBorders>
            <w:hideMark/>
          </w:tcPr>
          <w:p w14:paraId="78CFE51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nil"/>
              <w:left w:val="single" w:sz="4" w:space="0" w:color="auto"/>
              <w:bottom w:val="nil"/>
              <w:right w:val="single" w:sz="4" w:space="0" w:color="auto"/>
            </w:tcBorders>
            <w:hideMark/>
          </w:tcPr>
          <w:p w14:paraId="5A949C9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FC1174" w14:paraId="38251502" w14:textId="77777777" w:rsidTr="00FC1174">
        <w:trPr>
          <w:trHeight w:hRule="exact" w:val="227"/>
        </w:trPr>
        <w:tc>
          <w:tcPr>
            <w:tcW w:w="398" w:type="pct"/>
            <w:tcBorders>
              <w:top w:val="nil"/>
              <w:left w:val="single" w:sz="4" w:space="0" w:color="auto"/>
              <w:bottom w:val="nil"/>
              <w:right w:val="single" w:sz="4" w:space="0" w:color="auto"/>
            </w:tcBorders>
            <w:hideMark/>
          </w:tcPr>
          <w:p w14:paraId="746BD30F"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374" w:type="pct"/>
            <w:tcBorders>
              <w:top w:val="nil"/>
              <w:left w:val="single" w:sz="4" w:space="0" w:color="auto"/>
              <w:bottom w:val="nil"/>
              <w:right w:val="single" w:sz="4" w:space="0" w:color="auto"/>
            </w:tcBorders>
            <w:hideMark/>
          </w:tcPr>
          <w:p w14:paraId="678CD65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22.91</w:t>
            </w:r>
          </w:p>
        </w:tc>
        <w:tc>
          <w:tcPr>
            <w:tcW w:w="374" w:type="pct"/>
            <w:tcBorders>
              <w:top w:val="nil"/>
              <w:left w:val="single" w:sz="4" w:space="0" w:color="auto"/>
              <w:bottom w:val="nil"/>
              <w:right w:val="single" w:sz="4" w:space="0" w:color="auto"/>
            </w:tcBorders>
            <w:hideMark/>
          </w:tcPr>
          <w:p w14:paraId="2106C29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10.26</w:t>
            </w:r>
          </w:p>
        </w:tc>
        <w:tc>
          <w:tcPr>
            <w:tcW w:w="333" w:type="pct"/>
            <w:tcBorders>
              <w:top w:val="nil"/>
              <w:left w:val="single" w:sz="4" w:space="0" w:color="auto"/>
              <w:bottom w:val="nil"/>
              <w:right w:val="single" w:sz="4" w:space="0" w:color="auto"/>
            </w:tcBorders>
            <w:hideMark/>
          </w:tcPr>
          <w:p w14:paraId="1B64A4B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nil"/>
              <w:left w:val="single" w:sz="4" w:space="0" w:color="auto"/>
              <w:bottom w:val="nil"/>
              <w:right w:val="single" w:sz="4" w:space="0" w:color="auto"/>
            </w:tcBorders>
            <w:hideMark/>
          </w:tcPr>
          <w:p w14:paraId="7F0F528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113.34</w:t>
            </w:r>
          </w:p>
        </w:tc>
        <w:tc>
          <w:tcPr>
            <w:tcW w:w="373" w:type="pct"/>
            <w:tcBorders>
              <w:top w:val="nil"/>
              <w:left w:val="single" w:sz="4" w:space="0" w:color="auto"/>
              <w:bottom w:val="nil"/>
              <w:right w:val="single" w:sz="4" w:space="0" w:color="auto"/>
            </w:tcBorders>
            <w:hideMark/>
          </w:tcPr>
          <w:p w14:paraId="09DEB7C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4" w:type="pct"/>
            <w:tcBorders>
              <w:top w:val="nil"/>
              <w:left w:val="single" w:sz="4" w:space="0" w:color="auto"/>
              <w:bottom w:val="nil"/>
              <w:right w:val="single" w:sz="4" w:space="0" w:color="auto"/>
            </w:tcBorders>
            <w:hideMark/>
          </w:tcPr>
          <w:p w14:paraId="403DFF8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nil"/>
              <w:left w:val="single" w:sz="4" w:space="0" w:color="auto"/>
              <w:bottom w:val="nil"/>
              <w:right w:val="single" w:sz="4" w:space="0" w:color="auto"/>
            </w:tcBorders>
            <w:hideMark/>
          </w:tcPr>
          <w:p w14:paraId="25809F8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4" w:type="pct"/>
            <w:tcBorders>
              <w:top w:val="nil"/>
              <w:left w:val="single" w:sz="4" w:space="0" w:color="auto"/>
              <w:bottom w:val="nil"/>
              <w:right w:val="single" w:sz="4" w:space="0" w:color="auto"/>
            </w:tcBorders>
            <w:hideMark/>
          </w:tcPr>
          <w:p w14:paraId="5274F4C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nil"/>
              <w:left w:val="single" w:sz="4" w:space="0" w:color="auto"/>
              <w:bottom w:val="nil"/>
              <w:right w:val="single" w:sz="4" w:space="0" w:color="auto"/>
            </w:tcBorders>
            <w:hideMark/>
          </w:tcPr>
          <w:p w14:paraId="6BE058D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4" w:type="pct"/>
            <w:tcBorders>
              <w:top w:val="nil"/>
              <w:left w:val="single" w:sz="4" w:space="0" w:color="auto"/>
              <w:bottom w:val="nil"/>
              <w:right w:val="single" w:sz="4" w:space="0" w:color="auto"/>
            </w:tcBorders>
            <w:hideMark/>
          </w:tcPr>
          <w:p w14:paraId="18BD911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87.78</w:t>
            </w:r>
          </w:p>
        </w:tc>
        <w:tc>
          <w:tcPr>
            <w:tcW w:w="414" w:type="pct"/>
            <w:tcBorders>
              <w:top w:val="nil"/>
              <w:left w:val="single" w:sz="4" w:space="0" w:color="auto"/>
              <w:bottom w:val="nil"/>
              <w:right w:val="single" w:sz="4" w:space="0" w:color="auto"/>
            </w:tcBorders>
            <w:hideMark/>
          </w:tcPr>
          <w:p w14:paraId="3B74F15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nil"/>
              <w:left w:val="single" w:sz="4" w:space="0" w:color="auto"/>
              <w:bottom w:val="nil"/>
              <w:right w:val="single" w:sz="4" w:space="0" w:color="auto"/>
            </w:tcBorders>
            <w:hideMark/>
          </w:tcPr>
          <w:p w14:paraId="105C188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FC1174" w14:paraId="7876C062" w14:textId="77777777" w:rsidTr="00FC1174">
        <w:trPr>
          <w:trHeight w:hRule="exact" w:val="227"/>
        </w:trPr>
        <w:tc>
          <w:tcPr>
            <w:tcW w:w="398" w:type="pct"/>
            <w:tcBorders>
              <w:top w:val="nil"/>
              <w:left w:val="single" w:sz="4" w:space="0" w:color="auto"/>
              <w:bottom w:val="nil"/>
              <w:right w:val="single" w:sz="4" w:space="0" w:color="auto"/>
            </w:tcBorders>
            <w:hideMark/>
          </w:tcPr>
          <w:p w14:paraId="01A3C92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374" w:type="pct"/>
            <w:tcBorders>
              <w:top w:val="nil"/>
              <w:left w:val="single" w:sz="4" w:space="0" w:color="auto"/>
              <w:bottom w:val="nil"/>
              <w:right w:val="single" w:sz="4" w:space="0" w:color="auto"/>
            </w:tcBorders>
            <w:hideMark/>
          </w:tcPr>
          <w:p w14:paraId="036834A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58.01</w:t>
            </w:r>
          </w:p>
        </w:tc>
        <w:tc>
          <w:tcPr>
            <w:tcW w:w="374" w:type="pct"/>
            <w:tcBorders>
              <w:top w:val="nil"/>
              <w:left w:val="single" w:sz="4" w:space="0" w:color="auto"/>
              <w:bottom w:val="nil"/>
              <w:right w:val="single" w:sz="4" w:space="0" w:color="auto"/>
            </w:tcBorders>
            <w:hideMark/>
          </w:tcPr>
          <w:p w14:paraId="4FB7FA6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43.76</w:t>
            </w:r>
          </w:p>
        </w:tc>
        <w:tc>
          <w:tcPr>
            <w:tcW w:w="333" w:type="pct"/>
            <w:tcBorders>
              <w:top w:val="nil"/>
              <w:left w:val="single" w:sz="4" w:space="0" w:color="auto"/>
              <w:bottom w:val="nil"/>
              <w:right w:val="single" w:sz="4" w:space="0" w:color="auto"/>
            </w:tcBorders>
            <w:hideMark/>
          </w:tcPr>
          <w:p w14:paraId="600F092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43.98</w:t>
            </w:r>
          </w:p>
        </w:tc>
        <w:tc>
          <w:tcPr>
            <w:tcW w:w="373" w:type="pct"/>
            <w:tcBorders>
              <w:top w:val="nil"/>
              <w:left w:val="single" w:sz="4" w:space="0" w:color="auto"/>
              <w:bottom w:val="nil"/>
              <w:right w:val="single" w:sz="4" w:space="0" w:color="auto"/>
            </w:tcBorders>
            <w:hideMark/>
          </w:tcPr>
          <w:p w14:paraId="3BE04C0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235.56</w:t>
            </w:r>
          </w:p>
        </w:tc>
        <w:tc>
          <w:tcPr>
            <w:tcW w:w="373" w:type="pct"/>
            <w:tcBorders>
              <w:top w:val="nil"/>
              <w:left w:val="single" w:sz="4" w:space="0" w:color="auto"/>
              <w:bottom w:val="nil"/>
              <w:right w:val="single" w:sz="4" w:space="0" w:color="auto"/>
            </w:tcBorders>
            <w:hideMark/>
          </w:tcPr>
          <w:p w14:paraId="26D0ACD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23.97</w:t>
            </w:r>
          </w:p>
        </w:tc>
        <w:tc>
          <w:tcPr>
            <w:tcW w:w="414" w:type="pct"/>
            <w:tcBorders>
              <w:top w:val="nil"/>
              <w:left w:val="single" w:sz="4" w:space="0" w:color="auto"/>
              <w:bottom w:val="nil"/>
              <w:right w:val="single" w:sz="4" w:space="0" w:color="auto"/>
            </w:tcBorders>
            <w:hideMark/>
          </w:tcPr>
          <w:p w14:paraId="2E836BD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34.69</w:t>
            </w:r>
          </w:p>
        </w:tc>
        <w:tc>
          <w:tcPr>
            <w:tcW w:w="373" w:type="pct"/>
            <w:tcBorders>
              <w:top w:val="nil"/>
              <w:left w:val="single" w:sz="4" w:space="0" w:color="auto"/>
              <w:bottom w:val="nil"/>
              <w:right w:val="single" w:sz="4" w:space="0" w:color="auto"/>
            </w:tcBorders>
            <w:hideMark/>
          </w:tcPr>
          <w:p w14:paraId="02CD696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68.18</w:t>
            </w:r>
          </w:p>
        </w:tc>
        <w:tc>
          <w:tcPr>
            <w:tcW w:w="414" w:type="pct"/>
            <w:tcBorders>
              <w:top w:val="nil"/>
              <w:left w:val="single" w:sz="4" w:space="0" w:color="auto"/>
              <w:bottom w:val="nil"/>
              <w:right w:val="single" w:sz="4" w:space="0" w:color="auto"/>
            </w:tcBorders>
            <w:hideMark/>
          </w:tcPr>
          <w:p w14:paraId="1D5275A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33.13</w:t>
            </w:r>
          </w:p>
        </w:tc>
        <w:tc>
          <w:tcPr>
            <w:tcW w:w="373" w:type="pct"/>
            <w:tcBorders>
              <w:top w:val="nil"/>
              <w:left w:val="single" w:sz="4" w:space="0" w:color="auto"/>
              <w:bottom w:val="nil"/>
              <w:right w:val="single" w:sz="4" w:space="0" w:color="auto"/>
            </w:tcBorders>
            <w:hideMark/>
          </w:tcPr>
          <w:p w14:paraId="7F77851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43.46</w:t>
            </w:r>
          </w:p>
        </w:tc>
        <w:tc>
          <w:tcPr>
            <w:tcW w:w="414" w:type="pct"/>
            <w:tcBorders>
              <w:top w:val="nil"/>
              <w:left w:val="single" w:sz="4" w:space="0" w:color="auto"/>
              <w:bottom w:val="nil"/>
              <w:right w:val="single" w:sz="4" w:space="0" w:color="auto"/>
            </w:tcBorders>
            <w:hideMark/>
          </w:tcPr>
          <w:p w14:paraId="2738DD6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146.25</w:t>
            </w:r>
          </w:p>
        </w:tc>
        <w:tc>
          <w:tcPr>
            <w:tcW w:w="414" w:type="pct"/>
            <w:tcBorders>
              <w:top w:val="nil"/>
              <w:left w:val="single" w:sz="4" w:space="0" w:color="auto"/>
              <w:bottom w:val="nil"/>
              <w:right w:val="single" w:sz="4" w:space="0" w:color="auto"/>
            </w:tcBorders>
            <w:hideMark/>
          </w:tcPr>
          <w:p w14:paraId="4B91A3F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41.18</w:t>
            </w:r>
          </w:p>
        </w:tc>
        <w:tc>
          <w:tcPr>
            <w:tcW w:w="373" w:type="pct"/>
            <w:tcBorders>
              <w:top w:val="nil"/>
              <w:left w:val="single" w:sz="4" w:space="0" w:color="auto"/>
              <w:bottom w:val="nil"/>
              <w:right w:val="single" w:sz="4" w:space="0" w:color="auto"/>
            </w:tcBorders>
            <w:hideMark/>
          </w:tcPr>
          <w:p w14:paraId="2D4CDAE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30.98</w:t>
            </w:r>
          </w:p>
        </w:tc>
      </w:tr>
      <w:tr w:rsidR="00FC1174" w14:paraId="0AD76F9A" w14:textId="77777777" w:rsidTr="00FC1174">
        <w:trPr>
          <w:trHeight w:hRule="exact" w:val="227"/>
        </w:trPr>
        <w:tc>
          <w:tcPr>
            <w:tcW w:w="398" w:type="pct"/>
            <w:tcBorders>
              <w:top w:val="nil"/>
              <w:left w:val="single" w:sz="4" w:space="0" w:color="auto"/>
              <w:bottom w:val="single" w:sz="4" w:space="0" w:color="auto"/>
              <w:right w:val="single" w:sz="4" w:space="0" w:color="auto"/>
            </w:tcBorders>
            <w:hideMark/>
          </w:tcPr>
          <w:p w14:paraId="7EBF6217"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374" w:type="pct"/>
            <w:tcBorders>
              <w:top w:val="nil"/>
              <w:left w:val="single" w:sz="4" w:space="0" w:color="auto"/>
              <w:bottom w:val="single" w:sz="4" w:space="0" w:color="auto"/>
              <w:right w:val="single" w:sz="4" w:space="0" w:color="auto"/>
            </w:tcBorders>
            <w:hideMark/>
          </w:tcPr>
          <w:p w14:paraId="0F22FB2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128.99</w:t>
            </w:r>
          </w:p>
        </w:tc>
        <w:tc>
          <w:tcPr>
            <w:tcW w:w="374" w:type="pct"/>
            <w:tcBorders>
              <w:top w:val="nil"/>
              <w:left w:val="single" w:sz="4" w:space="0" w:color="auto"/>
              <w:bottom w:val="single" w:sz="4" w:space="0" w:color="auto"/>
              <w:right w:val="single" w:sz="4" w:space="0" w:color="auto"/>
            </w:tcBorders>
            <w:hideMark/>
          </w:tcPr>
          <w:p w14:paraId="4C0AB9B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98.86</w:t>
            </w:r>
          </w:p>
        </w:tc>
        <w:tc>
          <w:tcPr>
            <w:tcW w:w="333" w:type="pct"/>
            <w:tcBorders>
              <w:top w:val="nil"/>
              <w:left w:val="single" w:sz="4" w:space="0" w:color="auto"/>
              <w:bottom w:val="single" w:sz="4" w:space="0" w:color="auto"/>
              <w:right w:val="single" w:sz="4" w:space="0" w:color="auto"/>
            </w:tcBorders>
            <w:hideMark/>
          </w:tcPr>
          <w:p w14:paraId="5282E56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78.62</w:t>
            </w:r>
          </w:p>
        </w:tc>
        <w:tc>
          <w:tcPr>
            <w:tcW w:w="373" w:type="pct"/>
            <w:tcBorders>
              <w:top w:val="nil"/>
              <w:left w:val="single" w:sz="4" w:space="0" w:color="auto"/>
              <w:bottom w:val="single" w:sz="4" w:space="0" w:color="auto"/>
              <w:right w:val="single" w:sz="4" w:space="0" w:color="auto"/>
            </w:tcBorders>
            <w:hideMark/>
          </w:tcPr>
          <w:p w14:paraId="02A6ED3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559.36</w:t>
            </w:r>
          </w:p>
        </w:tc>
        <w:tc>
          <w:tcPr>
            <w:tcW w:w="373" w:type="pct"/>
            <w:tcBorders>
              <w:top w:val="nil"/>
              <w:left w:val="single" w:sz="4" w:space="0" w:color="auto"/>
              <w:bottom w:val="single" w:sz="4" w:space="0" w:color="auto"/>
              <w:right w:val="single" w:sz="4" w:space="0" w:color="auto"/>
            </w:tcBorders>
            <w:hideMark/>
          </w:tcPr>
          <w:p w14:paraId="58E83B0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67.93</w:t>
            </w:r>
          </w:p>
        </w:tc>
        <w:tc>
          <w:tcPr>
            <w:tcW w:w="414" w:type="pct"/>
            <w:tcBorders>
              <w:top w:val="nil"/>
              <w:left w:val="single" w:sz="4" w:space="0" w:color="auto"/>
              <w:bottom w:val="single" w:sz="4" w:space="0" w:color="auto"/>
              <w:right w:val="single" w:sz="4" w:space="0" w:color="auto"/>
            </w:tcBorders>
            <w:hideMark/>
          </w:tcPr>
          <w:p w14:paraId="602DCE7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98.24</w:t>
            </w:r>
          </w:p>
        </w:tc>
        <w:tc>
          <w:tcPr>
            <w:tcW w:w="373" w:type="pct"/>
            <w:tcBorders>
              <w:top w:val="nil"/>
              <w:left w:val="single" w:sz="4" w:space="0" w:color="auto"/>
              <w:bottom w:val="single" w:sz="4" w:space="0" w:color="auto"/>
              <w:right w:val="single" w:sz="4" w:space="0" w:color="auto"/>
            </w:tcBorders>
            <w:hideMark/>
          </w:tcPr>
          <w:p w14:paraId="5856A84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131.86</w:t>
            </w:r>
          </w:p>
        </w:tc>
        <w:tc>
          <w:tcPr>
            <w:tcW w:w="414" w:type="pct"/>
            <w:tcBorders>
              <w:top w:val="nil"/>
              <w:left w:val="single" w:sz="4" w:space="0" w:color="auto"/>
              <w:bottom w:val="single" w:sz="4" w:space="0" w:color="auto"/>
              <w:right w:val="single" w:sz="4" w:space="0" w:color="auto"/>
            </w:tcBorders>
            <w:hideMark/>
          </w:tcPr>
          <w:p w14:paraId="0F82D86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53.13</w:t>
            </w:r>
          </w:p>
        </w:tc>
        <w:tc>
          <w:tcPr>
            <w:tcW w:w="373" w:type="pct"/>
            <w:tcBorders>
              <w:top w:val="nil"/>
              <w:left w:val="single" w:sz="4" w:space="0" w:color="auto"/>
              <w:bottom w:val="single" w:sz="4" w:space="0" w:color="auto"/>
              <w:right w:val="single" w:sz="4" w:space="0" w:color="auto"/>
            </w:tcBorders>
            <w:hideMark/>
          </w:tcPr>
          <w:p w14:paraId="29B5BA9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82.05</w:t>
            </w:r>
          </w:p>
        </w:tc>
        <w:tc>
          <w:tcPr>
            <w:tcW w:w="414" w:type="pct"/>
            <w:tcBorders>
              <w:top w:val="nil"/>
              <w:left w:val="single" w:sz="4" w:space="0" w:color="auto"/>
              <w:bottom w:val="single" w:sz="4" w:space="0" w:color="auto"/>
              <w:right w:val="single" w:sz="4" w:space="0" w:color="auto"/>
            </w:tcBorders>
            <w:hideMark/>
          </w:tcPr>
          <w:p w14:paraId="3BC5244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349.13</w:t>
            </w:r>
          </w:p>
        </w:tc>
        <w:tc>
          <w:tcPr>
            <w:tcW w:w="414" w:type="pct"/>
            <w:tcBorders>
              <w:top w:val="nil"/>
              <w:left w:val="single" w:sz="4" w:space="0" w:color="auto"/>
              <w:bottom w:val="single" w:sz="4" w:space="0" w:color="auto"/>
              <w:right w:val="single" w:sz="4" w:space="0" w:color="auto"/>
            </w:tcBorders>
            <w:hideMark/>
          </w:tcPr>
          <w:p w14:paraId="150C97D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68.52</w:t>
            </w:r>
          </w:p>
        </w:tc>
        <w:tc>
          <w:tcPr>
            <w:tcW w:w="373" w:type="pct"/>
            <w:tcBorders>
              <w:top w:val="nil"/>
              <w:left w:val="single" w:sz="4" w:space="0" w:color="auto"/>
              <w:bottom w:val="single" w:sz="4" w:space="0" w:color="auto"/>
              <w:right w:val="single" w:sz="4" w:space="0" w:color="auto"/>
            </w:tcBorders>
            <w:hideMark/>
          </w:tcPr>
          <w:p w14:paraId="1F2934B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50.98</w:t>
            </w:r>
          </w:p>
        </w:tc>
      </w:tr>
      <w:tr w:rsidR="00C40CCD" w14:paraId="288B89BA" w14:textId="77777777" w:rsidTr="00C40CCD">
        <w:trPr>
          <w:trHeight w:val="227"/>
        </w:trPr>
        <w:tc>
          <w:tcPr>
            <w:tcW w:w="5000" w:type="pct"/>
            <w:gridSpan w:val="13"/>
            <w:tcBorders>
              <w:top w:val="single" w:sz="4" w:space="0" w:color="auto"/>
              <w:left w:val="single" w:sz="4" w:space="0" w:color="auto"/>
              <w:bottom w:val="single" w:sz="4" w:space="0" w:color="auto"/>
              <w:right w:val="single" w:sz="4" w:space="0" w:color="auto"/>
            </w:tcBorders>
            <w:hideMark/>
          </w:tcPr>
          <w:p w14:paraId="05E11FB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Gloves (µg/sample)</w:t>
            </w:r>
          </w:p>
        </w:tc>
      </w:tr>
      <w:tr w:rsidR="00FC1174" w14:paraId="16A1B88C" w14:textId="77777777" w:rsidTr="00FC1174">
        <w:trPr>
          <w:trHeight w:hRule="exact" w:val="397"/>
        </w:trPr>
        <w:tc>
          <w:tcPr>
            <w:tcW w:w="398" w:type="pct"/>
            <w:tcBorders>
              <w:top w:val="single" w:sz="4" w:space="0" w:color="auto"/>
              <w:left w:val="single" w:sz="4" w:space="0" w:color="auto"/>
              <w:bottom w:val="single" w:sz="4" w:space="0" w:color="auto"/>
              <w:right w:val="single" w:sz="4" w:space="0" w:color="auto"/>
            </w:tcBorders>
            <w:hideMark/>
          </w:tcPr>
          <w:p w14:paraId="0C2F65E9"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374" w:type="pct"/>
            <w:tcBorders>
              <w:top w:val="single" w:sz="4" w:space="0" w:color="auto"/>
              <w:left w:val="single" w:sz="4" w:space="0" w:color="auto"/>
              <w:bottom w:val="single" w:sz="4" w:space="0" w:color="auto"/>
              <w:right w:val="single" w:sz="4" w:space="0" w:color="auto"/>
            </w:tcBorders>
            <w:hideMark/>
          </w:tcPr>
          <w:p w14:paraId="11655E1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88.178</w:t>
            </w:r>
          </w:p>
        </w:tc>
        <w:tc>
          <w:tcPr>
            <w:tcW w:w="374" w:type="pct"/>
            <w:tcBorders>
              <w:top w:val="single" w:sz="4" w:space="0" w:color="auto"/>
              <w:left w:val="single" w:sz="4" w:space="0" w:color="auto"/>
              <w:bottom w:val="single" w:sz="4" w:space="0" w:color="auto"/>
              <w:right w:val="single" w:sz="4" w:space="0" w:color="auto"/>
            </w:tcBorders>
            <w:hideMark/>
          </w:tcPr>
          <w:p w14:paraId="78D8101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92.23</w:t>
            </w:r>
          </w:p>
        </w:tc>
        <w:tc>
          <w:tcPr>
            <w:tcW w:w="333" w:type="pct"/>
            <w:tcBorders>
              <w:top w:val="single" w:sz="4" w:space="0" w:color="auto"/>
              <w:left w:val="single" w:sz="4" w:space="0" w:color="auto"/>
              <w:bottom w:val="single" w:sz="4" w:space="0" w:color="auto"/>
              <w:right w:val="single" w:sz="4" w:space="0" w:color="auto"/>
            </w:tcBorders>
            <w:hideMark/>
          </w:tcPr>
          <w:p w14:paraId="13ED495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single" w:sz="4" w:space="0" w:color="auto"/>
              <w:left w:val="single" w:sz="4" w:space="0" w:color="auto"/>
              <w:bottom w:val="single" w:sz="4" w:space="0" w:color="auto"/>
              <w:right w:val="single" w:sz="4" w:space="0" w:color="auto"/>
            </w:tcBorders>
            <w:hideMark/>
          </w:tcPr>
          <w:p w14:paraId="1123A7D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434.97</w:t>
            </w:r>
          </w:p>
        </w:tc>
        <w:tc>
          <w:tcPr>
            <w:tcW w:w="373" w:type="pct"/>
            <w:tcBorders>
              <w:top w:val="single" w:sz="4" w:space="0" w:color="auto"/>
              <w:left w:val="single" w:sz="4" w:space="0" w:color="auto"/>
              <w:bottom w:val="single" w:sz="4" w:space="0" w:color="auto"/>
              <w:right w:val="single" w:sz="4" w:space="0" w:color="auto"/>
            </w:tcBorders>
            <w:hideMark/>
          </w:tcPr>
          <w:p w14:paraId="1FEA81A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No gloves</w:t>
            </w:r>
          </w:p>
        </w:tc>
        <w:tc>
          <w:tcPr>
            <w:tcW w:w="414" w:type="pct"/>
            <w:tcBorders>
              <w:top w:val="single" w:sz="4" w:space="0" w:color="auto"/>
              <w:left w:val="single" w:sz="4" w:space="0" w:color="auto"/>
              <w:bottom w:val="single" w:sz="4" w:space="0" w:color="auto"/>
              <w:right w:val="single" w:sz="4" w:space="0" w:color="auto"/>
            </w:tcBorders>
            <w:hideMark/>
          </w:tcPr>
          <w:p w14:paraId="027DA7E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10.03</w:t>
            </w:r>
          </w:p>
        </w:tc>
        <w:tc>
          <w:tcPr>
            <w:tcW w:w="373" w:type="pct"/>
            <w:tcBorders>
              <w:top w:val="single" w:sz="4" w:space="0" w:color="auto"/>
              <w:left w:val="single" w:sz="4" w:space="0" w:color="auto"/>
              <w:bottom w:val="single" w:sz="4" w:space="0" w:color="auto"/>
              <w:right w:val="single" w:sz="4" w:space="0" w:color="auto"/>
            </w:tcBorders>
            <w:hideMark/>
          </w:tcPr>
          <w:p w14:paraId="299E615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52.84</w:t>
            </w:r>
          </w:p>
        </w:tc>
        <w:tc>
          <w:tcPr>
            <w:tcW w:w="414" w:type="pct"/>
            <w:tcBorders>
              <w:top w:val="single" w:sz="4" w:space="0" w:color="auto"/>
              <w:left w:val="single" w:sz="4" w:space="0" w:color="auto"/>
              <w:bottom w:val="single" w:sz="4" w:space="0" w:color="auto"/>
              <w:right w:val="single" w:sz="4" w:space="0" w:color="auto"/>
            </w:tcBorders>
            <w:hideMark/>
          </w:tcPr>
          <w:p w14:paraId="3C0A2BF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77.16</w:t>
            </w:r>
          </w:p>
        </w:tc>
        <w:tc>
          <w:tcPr>
            <w:tcW w:w="373" w:type="pct"/>
            <w:tcBorders>
              <w:top w:val="single" w:sz="4" w:space="0" w:color="auto"/>
              <w:left w:val="single" w:sz="4" w:space="0" w:color="auto"/>
              <w:bottom w:val="single" w:sz="4" w:space="0" w:color="auto"/>
              <w:right w:val="single" w:sz="4" w:space="0" w:color="auto"/>
            </w:tcBorders>
            <w:hideMark/>
          </w:tcPr>
          <w:p w14:paraId="6D44906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12.06</w:t>
            </w:r>
          </w:p>
        </w:tc>
        <w:tc>
          <w:tcPr>
            <w:tcW w:w="414" w:type="pct"/>
            <w:tcBorders>
              <w:top w:val="single" w:sz="4" w:space="0" w:color="auto"/>
              <w:left w:val="single" w:sz="4" w:space="0" w:color="auto"/>
              <w:bottom w:val="single" w:sz="4" w:space="0" w:color="auto"/>
              <w:right w:val="single" w:sz="4" w:space="0" w:color="auto"/>
            </w:tcBorders>
            <w:hideMark/>
          </w:tcPr>
          <w:p w14:paraId="7A64565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11258.20</w:t>
            </w:r>
          </w:p>
        </w:tc>
        <w:tc>
          <w:tcPr>
            <w:tcW w:w="414" w:type="pct"/>
            <w:tcBorders>
              <w:top w:val="single" w:sz="4" w:space="0" w:color="auto"/>
              <w:left w:val="single" w:sz="4" w:space="0" w:color="auto"/>
              <w:bottom w:val="single" w:sz="4" w:space="0" w:color="auto"/>
              <w:right w:val="single" w:sz="4" w:space="0" w:color="auto"/>
            </w:tcBorders>
            <w:hideMark/>
          </w:tcPr>
          <w:p w14:paraId="76515E4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373" w:type="pct"/>
            <w:tcBorders>
              <w:top w:val="single" w:sz="4" w:space="0" w:color="auto"/>
              <w:left w:val="single" w:sz="4" w:space="0" w:color="auto"/>
              <w:bottom w:val="single" w:sz="4" w:space="0" w:color="auto"/>
              <w:right w:val="single" w:sz="4" w:space="0" w:color="auto"/>
            </w:tcBorders>
            <w:hideMark/>
          </w:tcPr>
          <w:p w14:paraId="2A9AFB2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37.67</w:t>
            </w:r>
          </w:p>
        </w:tc>
      </w:tr>
      <w:tr w:rsidR="00C40CCD" w14:paraId="6C03547C" w14:textId="77777777" w:rsidTr="00C40CCD">
        <w:trPr>
          <w:trHeight w:val="227"/>
        </w:trPr>
        <w:tc>
          <w:tcPr>
            <w:tcW w:w="5000" w:type="pct"/>
            <w:gridSpan w:val="13"/>
            <w:tcBorders>
              <w:top w:val="single" w:sz="4" w:space="0" w:color="auto"/>
              <w:left w:val="single" w:sz="4" w:space="0" w:color="auto"/>
              <w:bottom w:val="single" w:sz="4" w:space="0" w:color="auto"/>
              <w:right w:val="single" w:sz="4" w:space="0" w:color="auto"/>
            </w:tcBorders>
            <w:hideMark/>
          </w:tcPr>
          <w:p w14:paraId="5531A13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Face/neck wipes (µg/sample)</w:t>
            </w:r>
          </w:p>
        </w:tc>
      </w:tr>
      <w:tr w:rsidR="00FC1174" w14:paraId="58C39038" w14:textId="77777777" w:rsidTr="00FC1174">
        <w:trPr>
          <w:trHeight w:hRule="exact" w:val="227"/>
        </w:trPr>
        <w:tc>
          <w:tcPr>
            <w:tcW w:w="398" w:type="pct"/>
            <w:tcBorders>
              <w:top w:val="single" w:sz="4" w:space="0" w:color="auto"/>
              <w:left w:val="single" w:sz="4" w:space="0" w:color="auto"/>
              <w:bottom w:val="single" w:sz="4" w:space="0" w:color="auto"/>
              <w:right w:val="single" w:sz="4" w:space="0" w:color="auto"/>
            </w:tcBorders>
            <w:hideMark/>
          </w:tcPr>
          <w:p w14:paraId="56CD032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374" w:type="pct"/>
            <w:tcBorders>
              <w:top w:val="single" w:sz="4" w:space="0" w:color="auto"/>
              <w:left w:val="single" w:sz="4" w:space="0" w:color="auto"/>
              <w:bottom w:val="single" w:sz="4" w:space="0" w:color="auto"/>
              <w:right w:val="single" w:sz="4" w:space="0" w:color="auto"/>
            </w:tcBorders>
            <w:hideMark/>
          </w:tcPr>
          <w:p w14:paraId="11FE841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4" w:type="pct"/>
            <w:tcBorders>
              <w:top w:val="single" w:sz="4" w:space="0" w:color="auto"/>
              <w:left w:val="single" w:sz="4" w:space="0" w:color="auto"/>
              <w:bottom w:val="single" w:sz="4" w:space="0" w:color="auto"/>
              <w:right w:val="single" w:sz="4" w:space="0" w:color="auto"/>
            </w:tcBorders>
            <w:hideMark/>
          </w:tcPr>
          <w:p w14:paraId="6C1D9A6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3.38</w:t>
            </w:r>
          </w:p>
        </w:tc>
        <w:tc>
          <w:tcPr>
            <w:tcW w:w="333" w:type="pct"/>
            <w:tcBorders>
              <w:top w:val="single" w:sz="4" w:space="0" w:color="auto"/>
              <w:left w:val="single" w:sz="4" w:space="0" w:color="auto"/>
              <w:bottom w:val="single" w:sz="4" w:space="0" w:color="auto"/>
              <w:right w:val="single" w:sz="4" w:space="0" w:color="auto"/>
            </w:tcBorders>
            <w:hideMark/>
          </w:tcPr>
          <w:p w14:paraId="46B84E0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single" w:sz="4" w:space="0" w:color="auto"/>
              <w:left w:val="single" w:sz="4" w:space="0" w:color="auto"/>
              <w:bottom w:val="single" w:sz="4" w:space="0" w:color="auto"/>
              <w:right w:val="single" w:sz="4" w:space="0" w:color="auto"/>
            </w:tcBorders>
            <w:hideMark/>
          </w:tcPr>
          <w:p w14:paraId="27967E2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2.35</w:t>
            </w:r>
          </w:p>
        </w:tc>
        <w:tc>
          <w:tcPr>
            <w:tcW w:w="373" w:type="pct"/>
            <w:tcBorders>
              <w:top w:val="single" w:sz="4" w:space="0" w:color="auto"/>
              <w:left w:val="single" w:sz="4" w:space="0" w:color="auto"/>
              <w:bottom w:val="single" w:sz="4" w:space="0" w:color="auto"/>
              <w:right w:val="single" w:sz="4" w:space="0" w:color="auto"/>
            </w:tcBorders>
            <w:hideMark/>
          </w:tcPr>
          <w:p w14:paraId="53731BB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single" w:sz="4" w:space="0" w:color="auto"/>
              <w:left w:val="single" w:sz="4" w:space="0" w:color="auto"/>
              <w:bottom w:val="single" w:sz="4" w:space="0" w:color="auto"/>
              <w:right w:val="single" w:sz="4" w:space="0" w:color="auto"/>
            </w:tcBorders>
            <w:hideMark/>
          </w:tcPr>
          <w:p w14:paraId="01FB7BD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single" w:sz="4" w:space="0" w:color="auto"/>
              <w:left w:val="single" w:sz="4" w:space="0" w:color="auto"/>
              <w:bottom w:val="single" w:sz="4" w:space="0" w:color="auto"/>
              <w:right w:val="single" w:sz="4" w:space="0" w:color="auto"/>
            </w:tcBorders>
            <w:hideMark/>
          </w:tcPr>
          <w:p w14:paraId="27CA0B8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single" w:sz="4" w:space="0" w:color="auto"/>
              <w:left w:val="single" w:sz="4" w:space="0" w:color="auto"/>
              <w:bottom w:val="single" w:sz="4" w:space="0" w:color="auto"/>
              <w:right w:val="single" w:sz="4" w:space="0" w:color="auto"/>
            </w:tcBorders>
            <w:hideMark/>
          </w:tcPr>
          <w:p w14:paraId="0D29AEB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single" w:sz="4" w:space="0" w:color="auto"/>
              <w:left w:val="single" w:sz="4" w:space="0" w:color="auto"/>
              <w:bottom w:val="single" w:sz="4" w:space="0" w:color="auto"/>
              <w:right w:val="single" w:sz="4" w:space="0" w:color="auto"/>
            </w:tcBorders>
            <w:hideMark/>
          </w:tcPr>
          <w:p w14:paraId="131F629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single" w:sz="4" w:space="0" w:color="auto"/>
              <w:left w:val="single" w:sz="4" w:space="0" w:color="auto"/>
              <w:bottom w:val="single" w:sz="4" w:space="0" w:color="auto"/>
              <w:right w:val="single" w:sz="4" w:space="0" w:color="auto"/>
            </w:tcBorders>
            <w:hideMark/>
          </w:tcPr>
          <w:p w14:paraId="36160DB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4" w:type="pct"/>
            <w:tcBorders>
              <w:top w:val="single" w:sz="4" w:space="0" w:color="auto"/>
              <w:left w:val="single" w:sz="4" w:space="0" w:color="auto"/>
              <w:bottom w:val="single" w:sz="4" w:space="0" w:color="auto"/>
              <w:right w:val="single" w:sz="4" w:space="0" w:color="auto"/>
            </w:tcBorders>
            <w:hideMark/>
          </w:tcPr>
          <w:p w14:paraId="07196E5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373" w:type="pct"/>
            <w:tcBorders>
              <w:top w:val="single" w:sz="4" w:space="0" w:color="auto"/>
              <w:left w:val="single" w:sz="4" w:space="0" w:color="auto"/>
              <w:bottom w:val="single" w:sz="4" w:space="0" w:color="auto"/>
              <w:right w:val="single" w:sz="4" w:space="0" w:color="auto"/>
            </w:tcBorders>
            <w:hideMark/>
          </w:tcPr>
          <w:p w14:paraId="75ABBEC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1CD8675E" w14:textId="77777777" w:rsidTr="00C40CCD">
        <w:trPr>
          <w:trHeight w:val="227"/>
        </w:trPr>
        <w:tc>
          <w:tcPr>
            <w:tcW w:w="5000" w:type="pct"/>
            <w:gridSpan w:val="13"/>
            <w:tcBorders>
              <w:top w:val="single" w:sz="4" w:space="0" w:color="auto"/>
              <w:left w:val="single" w:sz="4" w:space="0" w:color="auto"/>
              <w:bottom w:val="single" w:sz="4" w:space="0" w:color="auto"/>
              <w:right w:val="single" w:sz="4" w:space="0" w:color="auto"/>
            </w:tcBorders>
            <w:hideMark/>
          </w:tcPr>
          <w:p w14:paraId="618094C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Hand wash (µg /sample)</w:t>
            </w:r>
          </w:p>
        </w:tc>
      </w:tr>
      <w:tr w:rsidR="00FC1174" w14:paraId="0D51361F" w14:textId="77777777" w:rsidTr="00FC1174">
        <w:trPr>
          <w:trHeight w:hRule="exact" w:val="227"/>
        </w:trPr>
        <w:tc>
          <w:tcPr>
            <w:tcW w:w="398" w:type="pct"/>
            <w:tcBorders>
              <w:top w:val="single" w:sz="4" w:space="0" w:color="auto"/>
              <w:left w:val="single" w:sz="4" w:space="0" w:color="auto"/>
              <w:bottom w:val="single" w:sz="4" w:space="0" w:color="auto"/>
              <w:right w:val="single" w:sz="4" w:space="0" w:color="auto"/>
            </w:tcBorders>
            <w:hideMark/>
          </w:tcPr>
          <w:p w14:paraId="35024928"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374" w:type="pct"/>
            <w:tcBorders>
              <w:top w:val="single" w:sz="4" w:space="0" w:color="auto"/>
              <w:left w:val="single" w:sz="4" w:space="0" w:color="auto"/>
              <w:bottom w:val="single" w:sz="4" w:space="0" w:color="auto"/>
              <w:right w:val="single" w:sz="4" w:space="0" w:color="auto"/>
            </w:tcBorders>
            <w:hideMark/>
          </w:tcPr>
          <w:p w14:paraId="33BD4C5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25.48</w:t>
            </w:r>
          </w:p>
        </w:tc>
        <w:tc>
          <w:tcPr>
            <w:tcW w:w="374" w:type="pct"/>
            <w:tcBorders>
              <w:top w:val="single" w:sz="4" w:space="0" w:color="auto"/>
              <w:left w:val="single" w:sz="4" w:space="0" w:color="auto"/>
              <w:bottom w:val="single" w:sz="4" w:space="0" w:color="auto"/>
              <w:right w:val="single" w:sz="4" w:space="0" w:color="auto"/>
            </w:tcBorders>
            <w:hideMark/>
          </w:tcPr>
          <w:p w14:paraId="0027548B"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10.00</w:t>
            </w:r>
          </w:p>
        </w:tc>
        <w:tc>
          <w:tcPr>
            <w:tcW w:w="333" w:type="pct"/>
            <w:tcBorders>
              <w:top w:val="single" w:sz="4" w:space="0" w:color="auto"/>
              <w:left w:val="single" w:sz="4" w:space="0" w:color="auto"/>
              <w:bottom w:val="single" w:sz="4" w:space="0" w:color="auto"/>
              <w:right w:val="single" w:sz="4" w:space="0" w:color="auto"/>
            </w:tcBorders>
            <w:hideMark/>
          </w:tcPr>
          <w:p w14:paraId="7FE31A48"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23.26</w:t>
            </w:r>
          </w:p>
        </w:tc>
        <w:tc>
          <w:tcPr>
            <w:tcW w:w="373" w:type="pct"/>
            <w:tcBorders>
              <w:top w:val="single" w:sz="4" w:space="0" w:color="auto"/>
              <w:left w:val="single" w:sz="4" w:space="0" w:color="auto"/>
              <w:bottom w:val="single" w:sz="4" w:space="0" w:color="auto"/>
              <w:right w:val="single" w:sz="4" w:space="0" w:color="auto"/>
            </w:tcBorders>
            <w:hideMark/>
          </w:tcPr>
          <w:p w14:paraId="4674286E"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61.25</w:t>
            </w:r>
          </w:p>
        </w:tc>
        <w:tc>
          <w:tcPr>
            <w:tcW w:w="373" w:type="pct"/>
            <w:tcBorders>
              <w:top w:val="single" w:sz="4" w:space="0" w:color="auto"/>
              <w:left w:val="single" w:sz="4" w:space="0" w:color="auto"/>
              <w:bottom w:val="single" w:sz="4" w:space="0" w:color="auto"/>
              <w:right w:val="single" w:sz="4" w:space="0" w:color="auto"/>
            </w:tcBorders>
            <w:hideMark/>
          </w:tcPr>
          <w:p w14:paraId="713FD7F4"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5.00</w:t>
            </w:r>
          </w:p>
        </w:tc>
        <w:tc>
          <w:tcPr>
            <w:tcW w:w="414" w:type="pct"/>
            <w:tcBorders>
              <w:top w:val="single" w:sz="4" w:space="0" w:color="auto"/>
              <w:left w:val="single" w:sz="4" w:space="0" w:color="auto"/>
              <w:bottom w:val="single" w:sz="4" w:space="0" w:color="auto"/>
              <w:right w:val="single" w:sz="4" w:space="0" w:color="auto"/>
            </w:tcBorders>
            <w:hideMark/>
          </w:tcPr>
          <w:p w14:paraId="394C9D3C"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10.00</w:t>
            </w:r>
          </w:p>
        </w:tc>
        <w:tc>
          <w:tcPr>
            <w:tcW w:w="373" w:type="pct"/>
            <w:tcBorders>
              <w:top w:val="single" w:sz="4" w:space="0" w:color="auto"/>
              <w:left w:val="single" w:sz="4" w:space="0" w:color="auto"/>
              <w:bottom w:val="single" w:sz="4" w:space="0" w:color="auto"/>
              <w:right w:val="single" w:sz="4" w:space="0" w:color="auto"/>
            </w:tcBorders>
            <w:hideMark/>
          </w:tcPr>
          <w:p w14:paraId="4B38C85C"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10.00</w:t>
            </w:r>
          </w:p>
        </w:tc>
        <w:tc>
          <w:tcPr>
            <w:tcW w:w="414" w:type="pct"/>
            <w:tcBorders>
              <w:top w:val="single" w:sz="4" w:space="0" w:color="auto"/>
              <w:left w:val="single" w:sz="4" w:space="0" w:color="auto"/>
              <w:bottom w:val="single" w:sz="4" w:space="0" w:color="auto"/>
              <w:right w:val="single" w:sz="4" w:space="0" w:color="auto"/>
            </w:tcBorders>
            <w:hideMark/>
          </w:tcPr>
          <w:p w14:paraId="5C6B48C9"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10.00</w:t>
            </w:r>
          </w:p>
        </w:tc>
        <w:tc>
          <w:tcPr>
            <w:tcW w:w="373" w:type="pct"/>
            <w:tcBorders>
              <w:top w:val="single" w:sz="4" w:space="0" w:color="auto"/>
              <w:left w:val="single" w:sz="4" w:space="0" w:color="auto"/>
              <w:bottom w:val="single" w:sz="4" w:space="0" w:color="auto"/>
              <w:right w:val="single" w:sz="4" w:space="0" w:color="auto"/>
            </w:tcBorders>
            <w:hideMark/>
          </w:tcPr>
          <w:p w14:paraId="1AD43F48"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10.00</w:t>
            </w:r>
          </w:p>
        </w:tc>
        <w:tc>
          <w:tcPr>
            <w:tcW w:w="414" w:type="pct"/>
            <w:tcBorders>
              <w:top w:val="single" w:sz="4" w:space="0" w:color="auto"/>
              <w:left w:val="single" w:sz="4" w:space="0" w:color="auto"/>
              <w:bottom w:val="single" w:sz="4" w:space="0" w:color="auto"/>
              <w:right w:val="single" w:sz="4" w:space="0" w:color="auto"/>
            </w:tcBorders>
            <w:hideMark/>
          </w:tcPr>
          <w:p w14:paraId="5B8C7516"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10.00</w:t>
            </w:r>
          </w:p>
        </w:tc>
        <w:tc>
          <w:tcPr>
            <w:tcW w:w="414" w:type="pct"/>
            <w:tcBorders>
              <w:top w:val="single" w:sz="4" w:space="0" w:color="auto"/>
              <w:left w:val="single" w:sz="4" w:space="0" w:color="auto"/>
              <w:bottom w:val="single" w:sz="4" w:space="0" w:color="auto"/>
              <w:right w:val="single" w:sz="4" w:space="0" w:color="auto"/>
            </w:tcBorders>
            <w:hideMark/>
          </w:tcPr>
          <w:p w14:paraId="3674B538"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10.00</w:t>
            </w:r>
          </w:p>
        </w:tc>
        <w:tc>
          <w:tcPr>
            <w:tcW w:w="373" w:type="pct"/>
            <w:tcBorders>
              <w:top w:val="single" w:sz="4" w:space="0" w:color="auto"/>
              <w:left w:val="single" w:sz="4" w:space="0" w:color="auto"/>
              <w:bottom w:val="single" w:sz="4" w:space="0" w:color="auto"/>
              <w:right w:val="single" w:sz="4" w:space="0" w:color="auto"/>
            </w:tcBorders>
            <w:hideMark/>
          </w:tcPr>
          <w:p w14:paraId="3658F239"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15.00</w:t>
            </w:r>
          </w:p>
        </w:tc>
      </w:tr>
      <w:tr w:rsidR="00C40CCD" w14:paraId="3A71BC71" w14:textId="77777777" w:rsidTr="00C40CCD">
        <w:trPr>
          <w:trHeight w:val="227"/>
        </w:trPr>
        <w:tc>
          <w:tcPr>
            <w:tcW w:w="5000" w:type="pct"/>
            <w:gridSpan w:val="13"/>
            <w:tcBorders>
              <w:top w:val="single" w:sz="4" w:space="0" w:color="auto"/>
              <w:left w:val="single" w:sz="4" w:space="0" w:color="auto"/>
              <w:bottom w:val="single" w:sz="4" w:space="0" w:color="auto"/>
              <w:right w:val="single" w:sz="4" w:space="0" w:color="auto"/>
            </w:tcBorders>
            <w:hideMark/>
          </w:tcPr>
          <w:p w14:paraId="7F960CB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Air sampling filter (µg /sample)</w:t>
            </w:r>
          </w:p>
        </w:tc>
      </w:tr>
      <w:tr w:rsidR="00FC1174" w14:paraId="667DCDD1" w14:textId="77777777" w:rsidTr="00FC1174">
        <w:trPr>
          <w:trHeight w:hRule="exact" w:val="227"/>
        </w:trPr>
        <w:tc>
          <w:tcPr>
            <w:tcW w:w="398" w:type="pct"/>
            <w:tcBorders>
              <w:top w:val="single" w:sz="4" w:space="0" w:color="auto"/>
              <w:left w:val="single" w:sz="4" w:space="0" w:color="auto"/>
              <w:bottom w:val="single" w:sz="4" w:space="0" w:color="auto"/>
              <w:right w:val="single" w:sz="4" w:space="0" w:color="auto"/>
            </w:tcBorders>
            <w:hideMark/>
          </w:tcPr>
          <w:p w14:paraId="3857024F"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374" w:type="pct"/>
            <w:tcBorders>
              <w:top w:val="single" w:sz="4" w:space="0" w:color="auto"/>
              <w:left w:val="single" w:sz="4" w:space="0" w:color="auto"/>
              <w:bottom w:val="single" w:sz="4" w:space="0" w:color="auto"/>
              <w:right w:val="single" w:sz="4" w:space="0" w:color="auto"/>
            </w:tcBorders>
            <w:hideMark/>
          </w:tcPr>
          <w:p w14:paraId="7D00609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0.180</w:t>
            </w:r>
          </w:p>
        </w:tc>
        <w:tc>
          <w:tcPr>
            <w:tcW w:w="374" w:type="pct"/>
            <w:tcBorders>
              <w:top w:val="single" w:sz="4" w:space="0" w:color="auto"/>
              <w:left w:val="single" w:sz="4" w:space="0" w:color="auto"/>
              <w:bottom w:val="single" w:sz="4" w:space="0" w:color="auto"/>
              <w:right w:val="single" w:sz="4" w:space="0" w:color="auto"/>
            </w:tcBorders>
            <w:hideMark/>
          </w:tcPr>
          <w:p w14:paraId="1285B30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0.0375</w:t>
            </w:r>
          </w:p>
        </w:tc>
        <w:tc>
          <w:tcPr>
            <w:tcW w:w="333" w:type="pct"/>
            <w:tcBorders>
              <w:top w:val="single" w:sz="4" w:space="0" w:color="auto"/>
              <w:left w:val="single" w:sz="4" w:space="0" w:color="auto"/>
              <w:bottom w:val="single" w:sz="4" w:space="0" w:color="auto"/>
              <w:right w:val="single" w:sz="4" w:space="0" w:color="auto"/>
            </w:tcBorders>
            <w:hideMark/>
          </w:tcPr>
          <w:p w14:paraId="2E3111D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0.105</w:t>
            </w:r>
          </w:p>
        </w:tc>
        <w:tc>
          <w:tcPr>
            <w:tcW w:w="373" w:type="pct"/>
            <w:tcBorders>
              <w:top w:val="single" w:sz="4" w:space="0" w:color="auto"/>
              <w:left w:val="single" w:sz="4" w:space="0" w:color="auto"/>
              <w:bottom w:val="single" w:sz="4" w:space="0" w:color="auto"/>
              <w:right w:val="single" w:sz="4" w:space="0" w:color="auto"/>
            </w:tcBorders>
            <w:hideMark/>
          </w:tcPr>
          <w:p w14:paraId="2B86553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0.435</w:t>
            </w:r>
          </w:p>
        </w:tc>
        <w:tc>
          <w:tcPr>
            <w:tcW w:w="373" w:type="pct"/>
            <w:tcBorders>
              <w:top w:val="single" w:sz="4" w:space="0" w:color="auto"/>
              <w:left w:val="single" w:sz="4" w:space="0" w:color="auto"/>
              <w:bottom w:val="single" w:sz="4" w:space="0" w:color="auto"/>
              <w:right w:val="single" w:sz="4" w:space="0" w:color="auto"/>
            </w:tcBorders>
            <w:hideMark/>
          </w:tcPr>
          <w:p w14:paraId="5B7F552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0.106</w:t>
            </w:r>
          </w:p>
        </w:tc>
        <w:tc>
          <w:tcPr>
            <w:tcW w:w="414" w:type="pct"/>
            <w:tcBorders>
              <w:top w:val="single" w:sz="4" w:space="0" w:color="auto"/>
              <w:left w:val="single" w:sz="4" w:space="0" w:color="auto"/>
              <w:bottom w:val="single" w:sz="4" w:space="0" w:color="auto"/>
              <w:right w:val="single" w:sz="4" w:space="0" w:color="auto"/>
            </w:tcBorders>
            <w:hideMark/>
          </w:tcPr>
          <w:p w14:paraId="3EF37C6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0.103</w:t>
            </w:r>
          </w:p>
        </w:tc>
        <w:tc>
          <w:tcPr>
            <w:tcW w:w="373" w:type="pct"/>
            <w:tcBorders>
              <w:top w:val="single" w:sz="4" w:space="0" w:color="auto"/>
              <w:left w:val="single" w:sz="4" w:space="0" w:color="auto"/>
              <w:bottom w:val="single" w:sz="4" w:space="0" w:color="auto"/>
              <w:right w:val="single" w:sz="4" w:space="0" w:color="auto"/>
            </w:tcBorders>
            <w:hideMark/>
          </w:tcPr>
          <w:p w14:paraId="1DF8928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0.201</w:t>
            </w:r>
          </w:p>
        </w:tc>
        <w:tc>
          <w:tcPr>
            <w:tcW w:w="414" w:type="pct"/>
            <w:tcBorders>
              <w:top w:val="single" w:sz="4" w:space="0" w:color="auto"/>
              <w:left w:val="single" w:sz="4" w:space="0" w:color="auto"/>
              <w:bottom w:val="single" w:sz="4" w:space="0" w:color="auto"/>
              <w:right w:val="single" w:sz="4" w:space="0" w:color="auto"/>
            </w:tcBorders>
            <w:hideMark/>
          </w:tcPr>
          <w:p w14:paraId="641AECD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0.0375</w:t>
            </w:r>
          </w:p>
        </w:tc>
        <w:tc>
          <w:tcPr>
            <w:tcW w:w="373" w:type="pct"/>
            <w:tcBorders>
              <w:top w:val="single" w:sz="4" w:space="0" w:color="auto"/>
              <w:left w:val="single" w:sz="4" w:space="0" w:color="auto"/>
              <w:bottom w:val="single" w:sz="4" w:space="0" w:color="auto"/>
              <w:right w:val="single" w:sz="4" w:space="0" w:color="auto"/>
            </w:tcBorders>
            <w:hideMark/>
          </w:tcPr>
          <w:p w14:paraId="77FD924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0.111</w:t>
            </w:r>
          </w:p>
        </w:tc>
        <w:tc>
          <w:tcPr>
            <w:tcW w:w="414" w:type="pct"/>
            <w:tcBorders>
              <w:top w:val="single" w:sz="4" w:space="0" w:color="auto"/>
              <w:left w:val="single" w:sz="4" w:space="0" w:color="auto"/>
              <w:bottom w:val="single" w:sz="4" w:space="0" w:color="auto"/>
              <w:right w:val="single" w:sz="4" w:space="0" w:color="auto"/>
            </w:tcBorders>
            <w:hideMark/>
          </w:tcPr>
          <w:p w14:paraId="55E0BBC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0.237</w:t>
            </w:r>
          </w:p>
        </w:tc>
        <w:tc>
          <w:tcPr>
            <w:tcW w:w="414" w:type="pct"/>
            <w:tcBorders>
              <w:top w:val="single" w:sz="4" w:space="0" w:color="auto"/>
              <w:left w:val="single" w:sz="4" w:space="0" w:color="auto"/>
              <w:bottom w:val="single" w:sz="4" w:space="0" w:color="auto"/>
              <w:right w:val="single" w:sz="4" w:space="0" w:color="auto"/>
            </w:tcBorders>
            <w:hideMark/>
          </w:tcPr>
          <w:p w14:paraId="298FA39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0.0375</w:t>
            </w:r>
          </w:p>
        </w:tc>
        <w:tc>
          <w:tcPr>
            <w:tcW w:w="373" w:type="pct"/>
            <w:tcBorders>
              <w:top w:val="single" w:sz="4" w:space="0" w:color="auto"/>
              <w:left w:val="single" w:sz="4" w:space="0" w:color="auto"/>
              <w:bottom w:val="single" w:sz="4" w:space="0" w:color="auto"/>
              <w:right w:val="single" w:sz="4" w:space="0" w:color="auto"/>
            </w:tcBorders>
            <w:hideMark/>
          </w:tcPr>
          <w:p w14:paraId="0682E45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0.080</w:t>
            </w:r>
          </w:p>
        </w:tc>
      </w:tr>
    </w:tbl>
    <w:p w14:paraId="034DB554" w14:textId="77777777" w:rsidR="00C40CCD" w:rsidRDefault="00C40CCD" w:rsidP="00C40CCD">
      <w:pPr>
        <w:tabs>
          <w:tab w:val="left" w:pos="720"/>
        </w:tabs>
        <w:spacing w:after="240"/>
        <w:rPr>
          <w:sz w:val="24"/>
          <w:szCs w:val="24"/>
          <w:lang w:val="en-GB" w:eastAsia="en-US"/>
        </w:rPr>
      </w:pPr>
    </w:p>
    <w:p w14:paraId="5732084B" w14:textId="77777777" w:rsidR="00C40CCD" w:rsidRPr="00BC4B7E" w:rsidRDefault="00C40CCD" w:rsidP="00BC4B7E">
      <w:pPr>
        <w:tabs>
          <w:tab w:val="left" w:pos="720"/>
        </w:tabs>
        <w:rPr>
          <w:b/>
          <w:bCs/>
          <w:sz w:val="20"/>
          <w:szCs w:val="20"/>
          <w:lang w:val="en-GB"/>
        </w:rPr>
      </w:pPr>
      <w:r>
        <w:rPr>
          <w:b/>
          <w:bCs/>
          <w:sz w:val="20"/>
          <w:szCs w:val="20"/>
          <w:lang w:val="en-GB"/>
        </w:rPr>
        <w:br w:type="page"/>
      </w:r>
      <w:r w:rsidRPr="00BC4B7E">
        <w:rPr>
          <w:b/>
          <w:sz w:val="20"/>
          <w:szCs w:val="20"/>
        </w:rPr>
        <w:lastRenderedPageBreak/>
        <w:t>Table A </w:t>
      </w:r>
      <w:r w:rsidRPr="00BC4B7E">
        <w:rPr>
          <w:b/>
          <w:sz w:val="20"/>
          <w:szCs w:val="20"/>
        </w:rPr>
        <w:fldChar w:fldCharType="begin"/>
      </w:r>
      <w:r w:rsidRPr="00BC4B7E">
        <w:rPr>
          <w:b/>
          <w:sz w:val="20"/>
          <w:szCs w:val="20"/>
        </w:rPr>
        <w:instrText xml:space="preserve"> SEQ Table_A \* ARABIC </w:instrText>
      </w:r>
      <w:r w:rsidRPr="00BC4B7E">
        <w:rPr>
          <w:b/>
          <w:sz w:val="20"/>
          <w:szCs w:val="20"/>
        </w:rPr>
        <w:fldChar w:fldCharType="separate"/>
      </w:r>
      <w:r w:rsidR="003C2813">
        <w:rPr>
          <w:b/>
          <w:noProof/>
          <w:sz w:val="20"/>
          <w:szCs w:val="20"/>
        </w:rPr>
        <w:t>20</w:t>
      </w:r>
      <w:r w:rsidRPr="00BC4B7E">
        <w:rPr>
          <w:b/>
          <w:sz w:val="20"/>
          <w:szCs w:val="20"/>
        </w:rPr>
        <w:fldChar w:fldCharType="end"/>
      </w:r>
      <w:r w:rsidRPr="00BC4B7E">
        <w:rPr>
          <w:b/>
          <w:bCs/>
          <w:sz w:val="20"/>
          <w:szCs w:val="20"/>
          <w:lang w:val="en-GB"/>
        </w:rPr>
        <w:t>:</w:t>
      </w:r>
      <w:r w:rsidRPr="00BC4B7E">
        <w:rPr>
          <w:b/>
          <w:bCs/>
          <w:sz w:val="20"/>
          <w:szCs w:val="20"/>
          <w:lang w:val="en-GB"/>
        </w:rPr>
        <w:tab/>
        <w:t xml:space="preserve"> Determined residues of tefluthrin during cleaning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761"/>
        <w:gridCol w:w="761"/>
        <w:gridCol w:w="816"/>
        <w:gridCol w:w="816"/>
        <w:gridCol w:w="761"/>
        <w:gridCol w:w="761"/>
        <w:gridCol w:w="761"/>
        <w:gridCol w:w="761"/>
        <w:gridCol w:w="761"/>
        <w:gridCol w:w="762"/>
        <w:gridCol w:w="759"/>
      </w:tblGrid>
      <w:tr w:rsidR="00C40CCD" w14:paraId="4BA9043F" w14:textId="77777777" w:rsidTr="00C40CCD">
        <w:trPr>
          <w:trHeight w:hRule="exact" w:val="227"/>
        </w:trPr>
        <w:tc>
          <w:tcPr>
            <w:tcW w:w="470" w:type="pct"/>
            <w:tcBorders>
              <w:top w:val="single" w:sz="4" w:space="0" w:color="auto"/>
              <w:left w:val="single" w:sz="4" w:space="0" w:color="auto"/>
              <w:bottom w:val="single" w:sz="4" w:space="0" w:color="auto"/>
              <w:right w:val="single" w:sz="4" w:space="0" w:color="auto"/>
            </w:tcBorders>
            <w:vAlign w:val="center"/>
            <w:hideMark/>
          </w:tcPr>
          <w:p w14:paraId="3575089B" w14:textId="77777777" w:rsidR="00C40CCD" w:rsidRDefault="00C40CCD" w:rsidP="00C40CCD">
            <w:pPr>
              <w:tabs>
                <w:tab w:val="left" w:pos="720"/>
              </w:tabs>
              <w:spacing w:after="240"/>
              <w:rPr>
                <w:sz w:val="16"/>
                <w:szCs w:val="16"/>
                <w:lang w:val="en-GB"/>
              </w:rPr>
            </w:pPr>
            <w:r>
              <w:rPr>
                <w:sz w:val="16"/>
                <w:szCs w:val="16"/>
                <w:lang w:val="en-GB"/>
              </w:rPr>
              <w:t>Operator</w:t>
            </w:r>
          </w:p>
        </w:tc>
        <w:tc>
          <w:tcPr>
            <w:tcW w:w="412" w:type="pct"/>
            <w:tcBorders>
              <w:top w:val="single" w:sz="4" w:space="0" w:color="auto"/>
              <w:left w:val="single" w:sz="4" w:space="0" w:color="auto"/>
              <w:bottom w:val="single" w:sz="4" w:space="0" w:color="auto"/>
              <w:right w:val="single" w:sz="4" w:space="0" w:color="auto"/>
            </w:tcBorders>
            <w:hideMark/>
          </w:tcPr>
          <w:p w14:paraId="65D7E73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w:t>
            </w:r>
          </w:p>
        </w:tc>
        <w:tc>
          <w:tcPr>
            <w:tcW w:w="412" w:type="pct"/>
            <w:tcBorders>
              <w:top w:val="single" w:sz="4" w:space="0" w:color="auto"/>
              <w:left w:val="single" w:sz="4" w:space="0" w:color="auto"/>
              <w:bottom w:val="single" w:sz="4" w:space="0" w:color="auto"/>
              <w:right w:val="single" w:sz="4" w:space="0" w:color="auto"/>
            </w:tcBorders>
            <w:hideMark/>
          </w:tcPr>
          <w:p w14:paraId="26CF138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26</w:t>
            </w:r>
          </w:p>
        </w:tc>
        <w:tc>
          <w:tcPr>
            <w:tcW w:w="412" w:type="pct"/>
            <w:tcBorders>
              <w:top w:val="single" w:sz="4" w:space="0" w:color="auto"/>
              <w:left w:val="single" w:sz="4" w:space="0" w:color="auto"/>
              <w:bottom w:val="single" w:sz="4" w:space="0" w:color="auto"/>
              <w:right w:val="single" w:sz="4" w:space="0" w:color="auto"/>
            </w:tcBorders>
            <w:hideMark/>
          </w:tcPr>
          <w:p w14:paraId="712E2D3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27</w:t>
            </w:r>
          </w:p>
        </w:tc>
        <w:tc>
          <w:tcPr>
            <w:tcW w:w="412" w:type="pct"/>
            <w:tcBorders>
              <w:top w:val="single" w:sz="4" w:space="0" w:color="auto"/>
              <w:left w:val="single" w:sz="4" w:space="0" w:color="auto"/>
              <w:bottom w:val="single" w:sz="4" w:space="0" w:color="auto"/>
              <w:right w:val="single" w:sz="4" w:space="0" w:color="auto"/>
            </w:tcBorders>
            <w:hideMark/>
          </w:tcPr>
          <w:p w14:paraId="13896FC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28</w:t>
            </w:r>
          </w:p>
        </w:tc>
        <w:tc>
          <w:tcPr>
            <w:tcW w:w="412" w:type="pct"/>
            <w:tcBorders>
              <w:top w:val="single" w:sz="4" w:space="0" w:color="auto"/>
              <w:left w:val="single" w:sz="4" w:space="0" w:color="auto"/>
              <w:bottom w:val="single" w:sz="4" w:space="0" w:color="auto"/>
              <w:right w:val="single" w:sz="4" w:space="0" w:color="auto"/>
            </w:tcBorders>
            <w:hideMark/>
          </w:tcPr>
          <w:p w14:paraId="1A91BBD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29</w:t>
            </w:r>
          </w:p>
        </w:tc>
        <w:tc>
          <w:tcPr>
            <w:tcW w:w="412" w:type="pct"/>
            <w:tcBorders>
              <w:top w:val="single" w:sz="4" w:space="0" w:color="auto"/>
              <w:left w:val="single" w:sz="4" w:space="0" w:color="auto"/>
              <w:bottom w:val="single" w:sz="4" w:space="0" w:color="auto"/>
              <w:right w:val="single" w:sz="4" w:space="0" w:color="auto"/>
            </w:tcBorders>
            <w:hideMark/>
          </w:tcPr>
          <w:p w14:paraId="63E0412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w:t>
            </w:r>
          </w:p>
        </w:tc>
        <w:tc>
          <w:tcPr>
            <w:tcW w:w="412" w:type="pct"/>
            <w:tcBorders>
              <w:top w:val="single" w:sz="4" w:space="0" w:color="auto"/>
              <w:left w:val="single" w:sz="4" w:space="0" w:color="auto"/>
              <w:bottom w:val="single" w:sz="4" w:space="0" w:color="auto"/>
              <w:right w:val="single" w:sz="4" w:space="0" w:color="auto"/>
            </w:tcBorders>
            <w:hideMark/>
          </w:tcPr>
          <w:p w14:paraId="2D3086C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31</w:t>
            </w:r>
          </w:p>
        </w:tc>
        <w:tc>
          <w:tcPr>
            <w:tcW w:w="412" w:type="pct"/>
            <w:tcBorders>
              <w:top w:val="single" w:sz="4" w:space="0" w:color="auto"/>
              <w:left w:val="single" w:sz="4" w:space="0" w:color="auto"/>
              <w:bottom w:val="single" w:sz="4" w:space="0" w:color="auto"/>
              <w:right w:val="single" w:sz="4" w:space="0" w:color="auto"/>
            </w:tcBorders>
            <w:hideMark/>
          </w:tcPr>
          <w:p w14:paraId="39AE712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32</w:t>
            </w:r>
          </w:p>
        </w:tc>
        <w:tc>
          <w:tcPr>
            <w:tcW w:w="412" w:type="pct"/>
            <w:tcBorders>
              <w:top w:val="single" w:sz="4" w:space="0" w:color="auto"/>
              <w:left w:val="single" w:sz="4" w:space="0" w:color="auto"/>
              <w:bottom w:val="single" w:sz="4" w:space="0" w:color="auto"/>
              <w:right w:val="single" w:sz="4" w:space="0" w:color="auto"/>
            </w:tcBorders>
            <w:hideMark/>
          </w:tcPr>
          <w:p w14:paraId="7438CE1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33</w:t>
            </w:r>
          </w:p>
        </w:tc>
        <w:tc>
          <w:tcPr>
            <w:tcW w:w="412" w:type="pct"/>
            <w:tcBorders>
              <w:top w:val="single" w:sz="4" w:space="0" w:color="auto"/>
              <w:left w:val="single" w:sz="4" w:space="0" w:color="auto"/>
              <w:bottom w:val="single" w:sz="4" w:space="0" w:color="auto"/>
              <w:right w:val="single" w:sz="4" w:space="0" w:color="auto"/>
            </w:tcBorders>
            <w:hideMark/>
          </w:tcPr>
          <w:p w14:paraId="42476D7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34</w:t>
            </w:r>
          </w:p>
        </w:tc>
        <w:tc>
          <w:tcPr>
            <w:tcW w:w="412" w:type="pct"/>
            <w:tcBorders>
              <w:top w:val="single" w:sz="4" w:space="0" w:color="auto"/>
              <w:left w:val="single" w:sz="4" w:space="0" w:color="auto"/>
              <w:bottom w:val="single" w:sz="4" w:space="0" w:color="auto"/>
              <w:right w:val="single" w:sz="4" w:space="0" w:color="auto"/>
            </w:tcBorders>
            <w:hideMark/>
          </w:tcPr>
          <w:p w14:paraId="494087D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35</w:t>
            </w:r>
          </w:p>
        </w:tc>
      </w:tr>
      <w:tr w:rsidR="00C40CCD" w14:paraId="6FD6D55B"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14:paraId="2E14D25C" w14:textId="77777777" w:rsidR="00C40CCD" w:rsidRDefault="00C40CCD" w:rsidP="00C40CCD">
            <w:pPr>
              <w:tabs>
                <w:tab w:val="left" w:pos="720"/>
              </w:tabs>
              <w:spacing w:after="240"/>
              <w:jc w:val="center"/>
              <w:rPr>
                <w:sz w:val="16"/>
                <w:szCs w:val="16"/>
                <w:lang w:val="en-GB" w:eastAsia="en-US"/>
              </w:rPr>
            </w:pPr>
            <w:r>
              <w:rPr>
                <w:sz w:val="16"/>
                <w:szCs w:val="16"/>
                <w:lang w:val="en-GB"/>
              </w:rPr>
              <w:t>Inner dosimeter (µg/sample)</w:t>
            </w:r>
          </w:p>
        </w:tc>
      </w:tr>
      <w:tr w:rsidR="00C40CCD" w14:paraId="16B3DDB1" w14:textId="77777777" w:rsidTr="00C40CCD">
        <w:trPr>
          <w:trHeight w:hRule="exact" w:val="227"/>
        </w:trPr>
        <w:tc>
          <w:tcPr>
            <w:tcW w:w="470" w:type="pct"/>
            <w:tcBorders>
              <w:top w:val="single" w:sz="4" w:space="0" w:color="auto"/>
              <w:left w:val="single" w:sz="4" w:space="0" w:color="auto"/>
              <w:bottom w:val="nil"/>
              <w:right w:val="single" w:sz="4" w:space="0" w:color="auto"/>
            </w:tcBorders>
            <w:hideMark/>
          </w:tcPr>
          <w:p w14:paraId="1FC3FE4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412" w:type="pct"/>
            <w:tcBorders>
              <w:top w:val="single" w:sz="4" w:space="0" w:color="auto"/>
              <w:left w:val="single" w:sz="4" w:space="0" w:color="auto"/>
              <w:bottom w:val="nil"/>
              <w:right w:val="single" w:sz="4" w:space="0" w:color="auto"/>
            </w:tcBorders>
            <w:hideMark/>
          </w:tcPr>
          <w:p w14:paraId="3CFE5A6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single" w:sz="4" w:space="0" w:color="auto"/>
              <w:left w:val="single" w:sz="4" w:space="0" w:color="auto"/>
              <w:bottom w:val="nil"/>
              <w:right w:val="single" w:sz="4" w:space="0" w:color="auto"/>
            </w:tcBorders>
            <w:hideMark/>
          </w:tcPr>
          <w:p w14:paraId="04E0251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single" w:sz="4" w:space="0" w:color="auto"/>
              <w:left w:val="single" w:sz="4" w:space="0" w:color="auto"/>
              <w:bottom w:val="nil"/>
              <w:right w:val="single" w:sz="4" w:space="0" w:color="auto"/>
            </w:tcBorders>
            <w:hideMark/>
          </w:tcPr>
          <w:p w14:paraId="25FC029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2.12</w:t>
            </w:r>
          </w:p>
        </w:tc>
        <w:tc>
          <w:tcPr>
            <w:tcW w:w="412" w:type="pct"/>
            <w:tcBorders>
              <w:top w:val="single" w:sz="4" w:space="0" w:color="auto"/>
              <w:left w:val="single" w:sz="4" w:space="0" w:color="auto"/>
              <w:bottom w:val="nil"/>
              <w:right w:val="single" w:sz="4" w:space="0" w:color="auto"/>
            </w:tcBorders>
            <w:hideMark/>
          </w:tcPr>
          <w:p w14:paraId="4FFBC11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3.23</w:t>
            </w:r>
          </w:p>
        </w:tc>
        <w:tc>
          <w:tcPr>
            <w:tcW w:w="412" w:type="pct"/>
            <w:tcBorders>
              <w:top w:val="single" w:sz="4" w:space="0" w:color="auto"/>
              <w:left w:val="single" w:sz="4" w:space="0" w:color="auto"/>
              <w:bottom w:val="nil"/>
              <w:right w:val="single" w:sz="4" w:space="0" w:color="auto"/>
            </w:tcBorders>
            <w:hideMark/>
          </w:tcPr>
          <w:p w14:paraId="082B09E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2.74</w:t>
            </w:r>
          </w:p>
        </w:tc>
        <w:tc>
          <w:tcPr>
            <w:tcW w:w="412" w:type="pct"/>
            <w:tcBorders>
              <w:top w:val="single" w:sz="4" w:space="0" w:color="auto"/>
              <w:left w:val="single" w:sz="4" w:space="0" w:color="auto"/>
              <w:bottom w:val="nil"/>
              <w:right w:val="single" w:sz="4" w:space="0" w:color="auto"/>
            </w:tcBorders>
            <w:hideMark/>
          </w:tcPr>
          <w:p w14:paraId="7627195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1.84</w:t>
            </w:r>
          </w:p>
        </w:tc>
        <w:tc>
          <w:tcPr>
            <w:tcW w:w="412" w:type="pct"/>
            <w:tcBorders>
              <w:top w:val="single" w:sz="4" w:space="0" w:color="auto"/>
              <w:left w:val="single" w:sz="4" w:space="0" w:color="auto"/>
              <w:bottom w:val="nil"/>
              <w:right w:val="single" w:sz="4" w:space="0" w:color="auto"/>
            </w:tcBorders>
            <w:hideMark/>
          </w:tcPr>
          <w:p w14:paraId="5503EA3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9.16</w:t>
            </w:r>
          </w:p>
        </w:tc>
        <w:tc>
          <w:tcPr>
            <w:tcW w:w="412" w:type="pct"/>
            <w:tcBorders>
              <w:top w:val="single" w:sz="4" w:space="0" w:color="auto"/>
              <w:left w:val="single" w:sz="4" w:space="0" w:color="auto"/>
              <w:bottom w:val="nil"/>
              <w:right w:val="single" w:sz="4" w:space="0" w:color="auto"/>
            </w:tcBorders>
            <w:hideMark/>
          </w:tcPr>
          <w:p w14:paraId="123CD7B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2.61</w:t>
            </w:r>
          </w:p>
        </w:tc>
        <w:tc>
          <w:tcPr>
            <w:tcW w:w="412" w:type="pct"/>
            <w:tcBorders>
              <w:top w:val="single" w:sz="4" w:space="0" w:color="auto"/>
              <w:left w:val="single" w:sz="4" w:space="0" w:color="auto"/>
              <w:bottom w:val="nil"/>
              <w:right w:val="single" w:sz="4" w:space="0" w:color="auto"/>
            </w:tcBorders>
            <w:hideMark/>
          </w:tcPr>
          <w:p w14:paraId="432D110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single" w:sz="4" w:space="0" w:color="auto"/>
              <w:left w:val="single" w:sz="4" w:space="0" w:color="auto"/>
              <w:bottom w:val="nil"/>
              <w:right w:val="single" w:sz="4" w:space="0" w:color="auto"/>
            </w:tcBorders>
            <w:hideMark/>
          </w:tcPr>
          <w:p w14:paraId="32F3093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single" w:sz="4" w:space="0" w:color="auto"/>
              <w:left w:val="single" w:sz="4" w:space="0" w:color="auto"/>
              <w:bottom w:val="nil"/>
              <w:right w:val="single" w:sz="4" w:space="0" w:color="auto"/>
            </w:tcBorders>
            <w:hideMark/>
          </w:tcPr>
          <w:p w14:paraId="30B479D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56B3BD66" w14:textId="77777777" w:rsidTr="00C40CCD">
        <w:trPr>
          <w:trHeight w:hRule="exact" w:val="227"/>
        </w:trPr>
        <w:tc>
          <w:tcPr>
            <w:tcW w:w="470" w:type="pct"/>
            <w:tcBorders>
              <w:top w:val="nil"/>
              <w:left w:val="single" w:sz="4" w:space="0" w:color="auto"/>
              <w:bottom w:val="nil"/>
              <w:right w:val="single" w:sz="4" w:space="0" w:color="auto"/>
            </w:tcBorders>
            <w:hideMark/>
          </w:tcPr>
          <w:p w14:paraId="0D4C90F1"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412" w:type="pct"/>
            <w:tcBorders>
              <w:top w:val="nil"/>
              <w:left w:val="single" w:sz="4" w:space="0" w:color="auto"/>
              <w:bottom w:val="nil"/>
              <w:right w:val="single" w:sz="4" w:space="0" w:color="auto"/>
            </w:tcBorders>
            <w:hideMark/>
          </w:tcPr>
          <w:p w14:paraId="4D61258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22E9537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6C3377C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0D8824E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3AFC908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1.67</w:t>
            </w:r>
          </w:p>
        </w:tc>
        <w:tc>
          <w:tcPr>
            <w:tcW w:w="412" w:type="pct"/>
            <w:tcBorders>
              <w:top w:val="nil"/>
              <w:left w:val="single" w:sz="4" w:space="0" w:color="auto"/>
              <w:bottom w:val="nil"/>
              <w:right w:val="single" w:sz="4" w:space="0" w:color="auto"/>
            </w:tcBorders>
            <w:hideMark/>
          </w:tcPr>
          <w:p w14:paraId="06425AE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3AA4FB3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2.99</w:t>
            </w:r>
          </w:p>
        </w:tc>
        <w:tc>
          <w:tcPr>
            <w:tcW w:w="412" w:type="pct"/>
            <w:tcBorders>
              <w:top w:val="nil"/>
              <w:left w:val="single" w:sz="4" w:space="0" w:color="auto"/>
              <w:bottom w:val="nil"/>
              <w:right w:val="single" w:sz="4" w:space="0" w:color="auto"/>
            </w:tcBorders>
            <w:hideMark/>
          </w:tcPr>
          <w:p w14:paraId="6645935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16334DB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4938899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1904581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515FE8F9" w14:textId="77777777" w:rsidTr="00C40CCD">
        <w:trPr>
          <w:trHeight w:hRule="exact" w:val="227"/>
        </w:trPr>
        <w:tc>
          <w:tcPr>
            <w:tcW w:w="470" w:type="pct"/>
            <w:tcBorders>
              <w:top w:val="nil"/>
              <w:left w:val="single" w:sz="4" w:space="0" w:color="auto"/>
              <w:bottom w:val="nil"/>
              <w:right w:val="single" w:sz="4" w:space="0" w:color="auto"/>
            </w:tcBorders>
            <w:hideMark/>
          </w:tcPr>
          <w:p w14:paraId="4875CC7E"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412" w:type="pct"/>
            <w:tcBorders>
              <w:top w:val="nil"/>
              <w:left w:val="single" w:sz="4" w:space="0" w:color="auto"/>
              <w:bottom w:val="nil"/>
              <w:right w:val="single" w:sz="4" w:space="0" w:color="auto"/>
            </w:tcBorders>
            <w:hideMark/>
          </w:tcPr>
          <w:p w14:paraId="6A32E0D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3CE803C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2BE6A0B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4.71</w:t>
            </w:r>
          </w:p>
        </w:tc>
        <w:tc>
          <w:tcPr>
            <w:tcW w:w="412" w:type="pct"/>
            <w:tcBorders>
              <w:top w:val="nil"/>
              <w:left w:val="single" w:sz="4" w:space="0" w:color="auto"/>
              <w:bottom w:val="nil"/>
              <w:right w:val="single" w:sz="4" w:space="0" w:color="auto"/>
            </w:tcBorders>
            <w:hideMark/>
          </w:tcPr>
          <w:p w14:paraId="49AFA29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71FDFB4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5.32</w:t>
            </w:r>
          </w:p>
        </w:tc>
        <w:tc>
          <w:tcPr>
            <w:tcW w:w="412" w:type="pct"/>
            <w:tcBorders>
              <w:top w:val="nil"/>
              <w:left w:val="single" w:sz="4" w:space="0" w:color="auto"/>
              <w:bottom w:val="nil"/>
              <w:right w:val="single" w:sz="4" w:space="0" w:color="auto"/>
            </w:tcBorders>
            <w:hideMark/>
          </w:tcPr>
          <w:p w14:paraId="379D02D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1.30</w:t>
            </w:r>
          </w:p>
        </w:tc>
        <w:tc>
          <w:tcPr>
            <w:tcW w:w="412" w:type="pct"/>
            <w:tcBorders>
              <w:top w:val="nil"/>
              <w:left w:val="single" w:sz="4" w:space="0" w:color="auto"/>
              <w:bottom w:val="nil"/>
              <w:right w:val="single" w:sz="4" w:space="0" w:color="auto"/>
            </w:tcBorders>
            <w:hideMark/>
          </w:tcPr>
          <w:p w14:paraId="1D82F9A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44B045B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396EA93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655D630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4AAC5C5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6161424F" w14:textId="77777777" w:rsidTr="00C40CCD">
        <w:trPr>
          <w:trHeight w:hRule="exact" w:val="227"/>
        </w:trPr>
        <w:tc>
          <w:tcPr>
            <w:tcW w:w="470" w:type="pct"/>
            <w:tcBorders>
              <w:top w:val="nil"/>
              <w:left w:val="single" w:sz="4" w:space="0" w:color="auto"/>
              <w:bottom w:val="nil"/>
              <w:right w:val="single" w:sz="4" w:space="0" w:color="auto"/>
            </w:tcBorders>
            <w:hideMark/>
          </w:tcPr>
          <w:p w14:paraId="67797118"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412" w:type="pct"/>
            <w:tcBorders>
              <w:top w:val="nil"/>
              <w:left w:val="single" w:sz="4" w:space="0" w:color="auto"/>
              <w:bottom w:val="nil"/>
              <w:right w:val="single" w:sz="4" w:space="0" w:color="auto"/>
            </w:tcBorders>
            <w:hideMark/>
          </w:tcPr>
          <w:p w14:paraId="38F4A15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1BDEC84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1.03</w:t>
            </w:r>
          </w:p>
        </w:tc>
        <w:tc>
          <w:tcPr>
            <w:tcW w:w="412" w:type="pct"/>
            <w:tcBorders>
              <w:top w:val="nil"/>
              <w:left w:val="single" w:sz="4" w:space="0" w:color="auto"/>
              <w:bottom w:val="nil"/>
              <w:right w:val="single" w:sz="4" w:space="0" w:color="auto"/>
            </w:tcBorders>
            <w:hideMark/>
          </w:tcPr>
          <w:p w14:paraId="4CB6D3D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8.26</w:t>
            </w:r>
          </w:p>
        </w:tc>
        <w:tc>
          <w:tcPr>
            <w:tcW w:w="412" w:type="pct"/>
            <w:tcBorders>
              <w:top w:val="nil"/>
              <w:left w:val="single" w:sz="4" w:space="0" w:color="auto"/>
              <w:bottom w:val="nil"/>
              <w:right w:val="single" w:sz="4" w:space="0" w:color="auto"/>
            </w:tcBorders>
            <w:hideMark/>
          </w:tcPr>
          <w:p w14:paraId="1CE9BCD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4DFE66D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9.44</w:t>
            </w:r>
          </w:p>
        </w:tc>
        <w:tc>
          <w:tcPr>
            <w:tcW w:w="412" w:type="pct"/>
            <w:tcBorders>
              <w:top w:val="nil"/>
              <w:left w:val="single" w:sz="4" w:space="0" w:color="auto"/>
              <w:bottom w:val="nil"/>
              <w:right w:val="single" w:sz="4" w:space="0" w:color="auto"/>
            </w:tcBorders>
            <w:hideMark/>
          </w:tcPr>
          <w:p w14:paraId="33BCEF3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1.66</w:t>
            </w:r>
          </w:p>
        </w:tc>
        <w:tc>
          <w:tcPr>
            <w:tcW w:w="412" w:type="pct"/>
            <w:tcBorders>
              <w:top w:val="nil"/>
              <w:left w:val="single" w:sz="4" w:space="0" w:color="auto"/>
              <w:bottom w:val="nil"/>
              <w:right w:val="single" w:sz="4" w:space="0" w:color="auto"/>
            </w:tcBorders>
            <w:hideMark/>
          </w:tcPr>
          <w:p w14:paraId="723132D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1.02</w:t>
            </w:r>
          </w:p>
        </w:tc>
        <w:tc>
          <w:tcPr>
            <w:tcW w:w="412" w:type="pct"/>
            <w:tcBorders>
              <w:top w:val="nil"/>
              <w:left w:val="single" w:sz="4" w:space="0" w:color="auto"/>
              <w:bottom w:val="nil"/>
              <w:right w:val="single" w:sz="4" w:space="0" w:color="auto"/>
            </w:tcBorders>
            <w:hideMark/>
          </w:tcPr>
          <w:p w14:paraId="6479697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2.81</w:t>
            </w:r>
          </w:p>
        </w:tc>
        <w:tc>
          <w:tcPr>
            <w:tcW w:w="412" w:type="pct"/>
            <w:tcBorders>
              <w:top w:val="nil"/>
              <w:left w:val="single" w:sz="4" w:space="0" w:color="auto"/>
              <w:bottom w:val="nil"/>
              <w:right w:val="single" w:sz="4" w:space="0" w:color="auto"/>
            </w:tcBorders>
            <w:hideMark/>
          </w:tcPr>
          <w:p w14:paraId="20CF7C4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52DE9FC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41A4912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13C4AA0B" w14:textId="77777777" w:rsidTr="00C40CCD">
        <w:trPr>
          <w:trHeight w:hRule="exact" w:val="227"/>
        </w:trPr>
        <w:tc>
          <w:tcPr>
            <w:tcW w:w="470" w:type="pct"/>
            <w:tcBorders>
              <w:top w:val="nil"/>
              <w:left w:val="single" w:sz="4" w:space="0" w:color="auto"/>
              <w:bottom w:val="nil"/>
              <w:right w:val="single" w:sz="4" w:space="0" w:color="auto"/>
            </w:tcBorders>
            <w:hideMark/>
          </w:tcPr>
          <w:p w14:paraId="6B39B2EE"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412" w:type="pct"/>
            <w:tcBorders>
              <w:top w:val="nil"/>
              <w:left w:val="single" w:sz="4" w:space="0" w:color="auto"/>
              <w:bottom w:val="nil"/>
              <w:right w:val="single" w:sz="4" w:space="0" w:color="auto"/>
            </w:tcBorders>
            <w:hideMark/>
          </w:tcPr>
          <w:p w14:paraId="1F92335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46C7A92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3.29</w:t>
            </w:r>
          </w:p>
        </w:tc>
        <w:tc>
          <w:tcPr>
            <w:tcW w:w="412" w:type="pct"/>
            <w:tcBorders>
              <w:top w:val="nil"/>
              <w:left w:val="single" w:sz="4" w:space="0" w:color="auto"/>
              <w:bottom w:val="nil"/>
              <w:right w:val="single" w:sz="4" w:space="0" w:color="auto"/>
            </w:tcBorders>
            <w:hideMark/>
          </w:tcPr>
          <w:p w14:paraId="74B036B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13.88</w:t>
            </w:r>
          </w:p>
        </w:tc>
        <w:tc>
          <w:tcPr>
            <w:tcW w:w="412" w:type="pct"/>
            <w:tcBorders>
              <w:top w:val="nil"/>
              <w:left w:val="single" w:sz="4" w:space="0" w:color="auto"/>
              <w:bottom w:val="nil"/>
              <w:right w:val="single" w:sz="4" w:space="0" w:color="auto"/>
            </w:tcBorders>
            <w:hideMark/>
          </w:tcPr>
          <w:p w14:paraId="27311C7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1.62</w:t>
            </w:r>
          </w:p>
        </w:tc>
        <w:tc>
          <w:tcPr>
            <w:tcW w:w="412" w:type="pct"/>
            <w:tcBorders>
              <w:top w:val="nil"/>
              <w:left w:val="single" w:sz="4" w:space="0" w:color="auto"/>
              <w:bottom w:val="nil"/>
              <w:right w:val="single" w:sz="4" w:space="0" w:color="auto"/>
            </w:tcBorders>
            <w:hideMark/>
          </w:tcPr>
          <w:p w14:paraId="221E14C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29.62</w:t>
            </w:r>
          </w:p>
        </w:tc>
        <w:tc>
          <w:tcPr>
            <w:tcW w:w="412" w:type="pct"/>
            <w:tcBorders>
              <w:top w:val="nil"/>
              <w:left w:val="single" w:sz="4" w:space="0" w:color="auto"/>
              <w:bottom w:val="nil"/>
              <w:right w:val="single" w:sz="4" w:space="0" w:color="auto"/>
            </w:tcBorders>
            <w:hideMark/>
          </w:tcPr>
          <w:p w14:paraId="770F6FA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1.83</w:t>
            </w:r>
          </w:p>
        </w:tc>
        <w:tc>
          <w:tcPr>
            <w:tcW w:w="412" w:type="pct"/>
            <w:tcBorders>
              <w:top w:val="nil"/>
              <w:left w:val="single" w:sz="4" w:space="0" w:color="auto"/>
              <w:bottom w:val="nil"/>
              <w:right w:val="single" w:sz="4" w:space="0" w:color="auto"/>
            </w:tcBorders>
            <w:hideMark/>
          </w:tcPr>
          <w:p w14:paraId="263A57D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5.79</w:t>
            </w:r>
          </w:p>
        </w:tc>
        <w:tc>
          <w:tcPr>
            <w:tcW w:w="412" w:type="pct"/>
            <w:tcBorders>
              <w:top w:val="nil"/>
              <w:left w:val="single" w:sz="4" w:space="0" w:color="auto"/>
              <w:bottom w:val="nil"/>
              <w:right w:val="single" w:sz="4" w:space="0" w:color="auto"/>
            </w:tcBorders>
            <w:hideMark/>
          </w:tcPr>
          <w:p w14:paraId="2747CF2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8.48</w:t>
            </w:r>
          </w:p>
        </w:tc>
        <w:tc>
          <w:tcPr>
            <w:tcW w:w="412" w:type="pct"/>
            <w:tcBorders>
              <w:top w:val="nil"/>
              <w:left w:val="single" w:sz="4" w:space="0" w:color="auto"/>
              <w:bottom w:val="nil"/>
              <w:right w:val="single" w:sz="4" w:space="0" w:color="auto"/>
            </w:tcBorders>
            <w:hideMark/>
          </w:tcPr>
          <w:p w14:paraId="08E3106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nil"/>
              <w:left w:val="single" w:sz="4" w:space="0" w:color="auto"/>
              <w:bottom w:val="nil"/>
              <w:right w:val="single" w:sz="4" w:space="0" w:color="auto"/>
            </w:tcBorders>
            <w:hideMark/>
          </w:tcPr>
          <w:p w14:paraId="09F8A48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1.88</w:t>
            </w:r>
          </w:p>
        </w:tc>
        <w:tc>
          <w:tcPr>
            <w:tcW w:w="412" w:type="pct"/>
            <w:tcBorders>
              <w:top w:val="nil"/>
              <w:left w:val="single" w:sz="4" w:space="0" w:color="auto"/>
              <w:bottom w:val="nil"/>
              <w:right w:val="single" w:sz="4" w:space="0" w:color="auto"/>
            </w:tcBorders>
            <w:hideMark/>
          </w:tcPr>
          <w:p w14:paraId="22CC542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7C0544BF" w14:textId="77777777" w:rsidTr="00C40CCD">
        <w:trPr>
          <w:trHeight w:hRule="exact" w:val="227"/>
        </w:trPr>
        <w:tc>
          <w:tcPr>
            <w:tcW w:w="470" w:type="pct"/>
            <w:tcBorders>
              <w:top w:val="nil"/>
              <w:left w:val="single" w:sz="4" w:space="0" w:color="auto"/>
              <w:bottom w:val="single" w:sz="4" w:space="0" w:color="auto"/>
              <w:right w:val="single" w:sz="4" w:space="0" w:color="auto"/>
            </w:tcBorders>
            <w:hideMark/>
          </w:tcPr>
          <w:p w14:paraId="7ABC2DFA"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412" w:type="pct"/>
            <w:tcBorders>
              <w:top w:val="nil"/>
              <w:left w:val="single" w:sz="4" w:space="0" w:color="auto"/>
              <w:bottom w:val="single" w:sz="4" w:space="0" w:color="auto"/>
              <w:right w:val="single" w:sz="4" w:space="0" w:color="auto"/>
            </w:tcBorders>
            <w:hideMark/>
          </w:tcPr>
          <w:p w14:paraId="203CC2B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w:t>
            </w:r>
          </w:p>
        </w:tc>
        <w:tc>
          <w:tcPr>
            <w:tcW w:w="412" w:type="pct"/>
            <w:tcBorders>
              <w:top w:val="nil"/>
              <w:left w:val="single" w:sz="4" w:space="0" w:color="auto"/>
              <w:bottom w:val="single" w:sz="4" w:space="0" w:color="auto"/>
              <w:right w:val="single" w:sz="4" w:space="0" w:color="auto"/>
            </w:tcBorders>
            <w:hideMark/>
          </w:tcPr>
          <w:p w14:paraId="56059EF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5.82</w:t>
            </w:r>
          </w:p>
        </w:tc>
        <w:tc>
          <w:tcPr>
            <w:tcW w:w="412" w:type="pct"/>
            <w:tcBorders>
              <w:top w:val="nil"/>
              <w:left w:val="single" w:sz="4" w:space="0" w:color="auto"/>
              <w:bottom w:val="single" w:sz="4" w:space="0" w:color="auto"/>
              <w:right w:val="single" w:sz="4" w:space="0" w:color="auto"/>
            </w:tcBorders>
            <w:hideMark/>
          </w:tcPr>
          <w:p w14:paraId="30AF8EE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29.47</w:t>
            </w:r>
          </w:p>
        </w:tc>
        <w:tc>
          <w:tcPr>
            <w:tcW w:w="412" w:type="pct"/>
            <w:tcBorders>
              <w:top w:val="nil"/>
              <w:left w:val="single" w:sz="4" w:space="0" w:color="auto"/>
              <w:bottom w:val="single" w:sz="4" w:space="0" w:color="auto"/>
              <w:right w:val="single" w:sz="4" w:space="0" w:color="auto"/>
            </w:tcBorders>
            <w:hideMark/>
          </w:tcPr>
          <w:p w14:paraId="5A0AA18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6.35</w:t>
            </w:r>
          </w:p>
        </w:tc>
        <w:tc>
          <w:tcPr>
            <w:tcW w:w="412" w:type="pct"/>
            <w:tcBorders>
              <w:top w:val="nil"/>
              <w:left w:val="single" w:sz="4" w:space="0" w:color="auto"/>
              <w:bottom w:val="single" w:sz="4" w:space="0" w:color="auto"/>
              <w:right w:val="single" w:sz="4" w:space="0" w:color="auto"/>
            </w:tcBorders>
            <w:hideMark/>
          </w:tcPr>
          <w:p w14:paraId="64E31E1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48.79</w:t>
            </w:r>
          </w:p>
        </w:tc>
        <w:tc>
          <w:tcPr>
            <w:tcW w:w="412" w:type="pct"/>
            <w:tcBorders>
              <w:top w:val="nil"/>
              <w:left w:val="single" w:sz="4" w:space="0" w:color="auto"/>
              <w:bottom w:val="single" w:sz="4" w:space="0" w:color="auto"/>
              <w:right w:val="single" w:sz="4" w:space="0" w:color="auto"/>
            </w:tcBorders>
            <w:hideMark/>
          </w:tcPr>
          <w:p w14:paraId="7807449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7.12</w:t>
            </w:r>
          </w:p>
        </w:tc>
        <w:tc>
          <w:tcPr>
            <w:tcW w:w="412" w:type="pct"/>
            <w:tcBorders>
              <w:top w:val="nil"/>
              <w:left w:val="single" w:sz="4" w:space="0" w:color="auto"/>
              <w:bottom w:val="single" w:sz="4" w:space="0" w:color="auto"/>
              <w:right w:val="single" w:sz="4" w:space="0" w:color="auto"/>
            </w:tcBorders>
            <w:hideMark/>
          </w:tcPr>
          <w:p w14:paraId="49DEE03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19.46</w:t>
            </w:r>
          </w:p>
        </w:tc>
        <w:tc>
          <w:tcPr>
            <w:tcW w:w="412" w:type="pct"/>
            <w:tcBorders>
              <w:top w:val="nil"/>
              <w:left w:val="single" w:sz="4" w:space="0" w:color="auto"/>
              <w:bottom w:val="single" w:sz="4" w:space="0" w:color="auto"/>
              <w:right w:val="single" w:sz="4" w:space="0" w:color="auto"/>
            </w:tcBorders>
            <w:hideMark/>
          </w:tcPr>
          <w:p w14:paraId="064D9BB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14.90</w:t>
            </w:r>
          </w:p>
        </w:tc>
        <w:tc>
          <w:tcPr>
            <w:tcW w:w="412" w:type="pct"/>
            <w:tcBorders>
              <w:top w:val="nil"/>
              <w:left w:val="single" w:sz="4" w:space="0" w:color="auto"/>
              <w:bottom w:val="single" w:sz="4" w:space="0" w:color="auto"/>
              <w:right w:val="single" w:sz="4" w:space="0" w:color="auto"/>
            </w:tcBorders>
            <w:hideMark/>
          </w:tcPr>
          <w:p w14:paraId="6A5C8D1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w:t>
            </w:r>
          </w:p>
        </w:tc>
        <w:tc>
          <w:tcPr>
            <w:tcW w:w="412" w:type="pct"/>
            <w:tcBorders>
              <w:top w:val="nil"/>
              <w:left w:val="single" w:sz="4" w:space="0" w:color="auto"/>
              <w:bottom w:val="single" w:sz="4" w:space="0" w:color="auto"/>
              <w:right w:val="single" w:sz="4" w:space="0" w:color="auto"/>
            </w:tcBorders>
            <w:hideMark/>
          </w:tcPr>
          <w:p w14:paraId="7B9E30C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3.88</w:t>
            </w:r>
          </w:p>
        </w:tc>
        <w:tc>
          <w:tcPr>
            <w:tcW w:w="412" w:type="pct"/>
            <w:tcBorders>
              <w:top w:val="nil"/>
              <w:left w:val="single" w:sz="4" w:space="0" w:color="auto"/>
              <w:bottom w:val="single" w:sz="4" w:space="0" w:color="auto"/>
              <w:right w:val="single" w:sz="4" w:space="0" w:color="auto"/>
            </w:tcBorders>
            <w:hideMark/>
          </w:tcPr>
          <w:p w14:paraId="7EC238A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w:t>
            </w:r>
          </w:p>
        </w:tc>
      </w:tr>
      <w:tr w:rsidR="00C40CCD" w14:paraId="268E9577"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14:paraId="712B55FC" w14:textId="77777777" w:rsidR="00C40CCD" w:rsidRDefault="00C40CCD" w:rsidP="00C40CCD">
            <w:pPr>
              <w:tabs>
                <w:tab w:val="left" w:pos="720"/>
              </w:tabs>
              <w:spacing w:after="240"/>
              <w:jc w:val="center"/>
              <w:rPr>
                <w:sz w:val="16"/>
                <w:szCs w:val="16"/>
                <w:lang w:val="en-GB" w:eastAsia="en-US"/>
              </w:rPr>
            </w:pPr>
            <w:r>
              <w:rPr>
                <w:sz w:val="16"/>
                <w:szCs w:val="16"/>
                <w:lang w:val="en-GB"/>
              </w:rPr>
              <w:t>Outer 1 - sweatshirt (µg/sample)</w:t>
            </w:r>
          </w:p>
        </w:tc>
      </w:tr>
      <w:tr w:rsidR="00C40CCD" w14:paraId="57DF47A9" w14:textId="77777777" w:rsidTr="00C40CCD">
        <w:trPr>
          <w:trHeight w:hRule="exact" w:val="227"/>
        </w:trPr>
        <w:tc>
          <w:tcPr>
            <w:tcW w:w="470" w:type="pct"/>
            <w:tcBorders>
              <w:top w:val="single" w:sz="4" w:space="0" w:color="auto"/>
              <w:left w:val="single" w:sz="4" w:space="0" w:color="auto"/>
              <w:bottom w:val="nil"/>
              <w:right w:val="single" w:sz="4" w:space="0" w:color="auto"/>
            </w:tcBorders>
            <w:hideMark/>
          </w:tcPr>
          <w:p w14:paraId="4708C5E1"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412" w:type="pct"/>
            <w:tcBorders>
              <w:top w:val="single" w:sz="4" w:space="0" w:color="auto"/>
              <w:left w:val="single" w:sz="4" w:space="0" w:color="auto"/>
              <w:bottom w:val="nil"/>
              <w:right w:val="single" w:sz="4" w:space="0" w:color="auto"/>
            </w:tcBorders>
          </w:tcPr>
          <w:p w14:paraId="369C25CD"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single" w:sz="4" w:space="0" w:color="auto"/>
              <w:left w:val="single" w:sz="4" w:space="0" w:color="auto"/>
              <w:bottom w:val="nil"/>
              <w:right w:val="single" w:sz="4" w:space="0" w:color="auto"/>
            </w:tcBorders>
          </w:tcPr>
          <w:p w14:paraId="1F62F3E1"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single" w:sz="4" w:space="0" w:color="auto"/>
              <w:left w:val="single" w:sz="4" w:space="0" w:color="auto"/>
              <w:bottom w:val="nil"/>
              <w:right w:val="single" w:sz="4" w:space="0" w:color="auto"/>
            </w:tcBorders>
          </w:tcPr>
          <w:p w14:paraId="3232C060"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single" w:sz="4" w:space="0" w:color="auto"/>
              <w:left w:val="single" w:sz="4" w:space="0" w:color="auto"/>
              <w:bottom w:val="nil"/>
              <w:right w:val="single" w:sz="4" w:space="0" w:color="auto"/>
            </w:tcBorders>
          </w:tcPr>
          <w:p w14:paraId="600B0135"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single" w:sz="4" w:space="0" w:color="auto"/>
              <w:left w:val="single" w:sz="4" w:space="0" w:color="auto"/>
              <w:bottom w:val="nil"/>
              <w:right w:val="single" w:sz="4" w:space="0" w:color="auto"/>
            </w:tcBorders>
            <w:hideMark/>
          </w:tcPr>
          <w:p w14:paraId="213A426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2.422</w:t>
            </w:r>
          </w:p>
        </w:tc>
        <w:tc>
          <w:tcPr>
            <w:tcW w:w="412" w:type="pct"/>
            <w:tcBorders>
              <w:top w:val="single" w:sz="4" w:space="0" w:color="auto"/>
              <w:left w:val="single" w:sz="4" w:space="0" w:color="auto"/>
              <w:bottom w:val="nil"/>
              <w:right w:val="single" w:sz="4" w:space="0" w:color="auto"/>
            </w:tcBorders>
            <w:hideMark/>
          </w:tcPr>
          <w:p w14:paraId="5311E4F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w:t>
            </w:r>
          </w:p>
        </w:tc>
        <w:tc>
          <w:tcPr>
            <w:tcW w:w="412" w:type="pct"/>
            <w:tcBorders>
              <w:top w:val="single" w:sz="4" w:space="0" w:color="auto"/>
              <w:left w:val="single" w:sz="4" w:space="0" w:color="auto"/>
              <w:bottom w:val="nil"/>
              <w:right w:val="single" w:sz="4" w:space="0" w:color="auto"/>
            </w:tcBorders>
            <w:vAlign w:val="center"/>
          </w:tcPr>
          <w:p w14:paraId="708AEF56" w14:textId="77777777" w:rsidR="00C40CCD" w:rsidRDefault="00C40CCD" w:rsidP="00C40CCD">
            <w:pPr>
              <w:tabs>
                <w:tab w:val="left" w:pos="720"/>
              </w:tabs>
              <w:spacing w:after="240"/>
              <w:jc w:val="center"/>
              <w:rPr>
                <w:sz w:val="16"/>
                <w:szCs w:val="16"/>
                <w:lang w:val="en-GB" w:eastAsia="en-US"/>
              </w:rPr>
            </w:pPr>
          </w:p>
        </w:tc>
        <w:tc>
          <w:tcPr>
            <w:tcW w:w="412" w:type="pct"/>
            <w:tcBorders>
              <w:top w:val="single" w:sz="4" w:space="0" w:color="auto"/>
              <w:left w:val="single" w:sz="4" w:space="0" w:color="auto"/>
              <w:bottom w:val="nil"/>
              <w:right w:val="single" w:sz="4" w:space="0" w:color="auto"/>
            </w:tcBorders>
            <w:vAlign w:val="center"/>
          </w:tcPr>
          <w:p w14:paraId="1D0CBB3E" w14:textId="77777777" w:rsidR="00C40CCD" w:rsidRDefault="00C40CCD" w:rsidP="00C40CCD">
            <w:pPr>
              <w:tabs>
                <w:tab w:val="left" w:pos="720"/>
              </w:tabs>
              <w:spacing w:after="240"/>
              <w:jc w:val="center"/>
              <w:rPr>
                <w:sz w:val="16"/>
                <w:szCs w:val="16"/>
                <w:lang w:val="en-GB"/>
              </w:rPr>
            </w:pPr>
          </w:p>
        </w:tc>
        <w:tc>
          <w:tcPr>
            <w:tcW w:w="412" w:type="pct"/>
            <w:tcBorders>
              <w:top w:val="single" w:sz="4" w:space="0" w:color="auto"/>
              <w:left w:val="single" w:sz="4" w:space="0" w:color="auto"/>
              <w:bottom w:val="nil"/>
              <w:right w:val="single" w:sz="4" w:space="0" w:color="auto"/>
            </w:tcBorders>
            <w:vAlign w:val="center"/>
          </w:tcPr>
          <w:p w14:paraId="0C77FCE3" w14:textId="77777777" w:rsidR="00C40CCD" w:rsidRDefault="00C40CCD" w:rsidP="00C40CCD">
            <w:pPr>
              <w:tabs>
                <w:tab w:val="left" w:pos="720"/>
              </w:tabs>
              <w:spacing w:after="240"/>
              <w:jc w:val="center"/>
              <w:rPr>
                <w:sz w:val="16"/>
                <w:szCs w:val="16"/>
                <w:lang w:val="en-GB"/>
              </w:rPr>
            </w:pPr>
          </w:p>
        </w:tc>
        <w:tc>
          <w:tcPr>
            <w:tcW w:w="412" w:type="pct"/>
            <w:tcBorders>
              <w:top w:val="single" w:sz="4" w:space="0" w:color="auto"/>
              <w:left w:val="single" w:sz="4" w:space="0" w:color="auto"/>
              <w:bottom w:val="nil"/>
              <w:right w:val="single" w:sz="4" w:space="0" w:color="auto"/>
            </w:tcBorders>
            <w:vAlign w:val="center"/>
          </w:tcPr>
          <w:p w14:paraId="722D4F41" w14:textId="77777777" w:rsidR="00C40CCD" w:rsidRDefault="00C40CCD" w:rsidP="00C40CCD">
            <w:pPr>
              <w:tabs>
                <w:tab w:val="left" w:pos="720"/>
              </w:tabs>
              <w:spacing w:after="240"/>
              <w:jc w:val="center"/>
              <w:rPr>
                <w:sz w:val="16"/>
                <w:szCs w:val="16"/>
                <w:lang w:val="en-GB"/>
              </w:rPr>
            </w:pPr>
          </w:p>
        </w:tc>
        <w:tc>
          <w:tcPr>
            <w:tcW w:w="412" w:type="pct"/>
            <w:tcBorders>
              <w:top w:val="single" w:sz="4" w:space="0" w:color="auto"/>
              <w:left w:val="single" w:sz="4" w:space="0" w:color="auto"/>
              <w:bottom w:val="nil"/>
              <w:right w:val="single" w:sz="4" w:space="0" w:color="auto"/>
            </w:tcBorders>
            <w:vAlign w:val="center"/>
          </w:tcPr>
          <w:p w14:paraId="4F4652B2" w14:textId="77777777" w:rsidR="00C40CCD" w:rsidRDefault="00C40CCD" w:rsidP="00C40CCD">
            <w:pPr>
              <w:tabs>
                <w:tab w:val="left" w:pos="720"/>
              </w:tabs>
              <w:spacing w:after="240"/>
              <w:jc w:val="center"/>
              <w:rPr>
                <w:sz w:val="16"/>
                <w:szCs w:val="16"/>
                <w:lang w:val="en-GB"/>
              </w:rPr>
            </w:pPr>
          </w:p>
        </w:tc>
      </w:tr>
      <w:tr w:rsidR="00C40CCD" w14:paraId="6F7E71ED" w14:textId="77777777" w:rsidTr="00C40CCD">
        <w:trPr>
          <w:trHeight w:hRule="exact" w:val="227"/>
        </w:trPr>
        <w:tc>
          <w:tcPr>
            <w:tcW w:w="470" w:type="pct"/>
            <w:tcBorders>
              <w:top w:val="nil"/>
              <w:left w:val="single" w:sz="4" w:space="0" w:color="auto"/>
              <w:bottom w:val="nil"/>
              <w:right w:val="single" w:sz="4" w:space="0" w:color="auto"/>
            </w:tcBorders>
            <w:hideMark/>
          </w:tcPr>
          <w:p w14:paraId="2BCD05CC" w14:textId="77777777" w:rsidR="00C40CCD" w:rsidRDefault="00C40CCD" w:rsidP="00C40CCD">
            <w:pPr>
              <w:tabs>
                <w:tab w:val="left" w:pos="720"/>
              </w:tabs>
              <w:spacing w:after="120"/>
              <w:rPr>
                <w:sz w:val="16"/>
                <w:szCs w:val="16"/>
                <w:lang w:val="x-none"/>
              </w:rPr>
            </w:pPr>
            <w:r>
              <w:rPr>
                <w:sz w:val="16"/>
                <w:szCs w:val="16"/>
                <w:lang w:val="x-none"/>
              </w:rPr>
              <w:t xml:space="preserve">Upper </w:t>
            </w:r>
            <w:proofErr w:type="spellStart"/>
            <w:r>
              <w:rPr>
                <w:sz w:val="16"/>
                <w:szCs w:val="16"/>
                <w:lang w:val="x-none"/>
              </w:rPr>
              <w:t>arms</w:t>
            </w:r>
            <w:proofErr w:type="spellEnd"/>
            <w:r>
              <w:rPr>
                <w:sz w:val="16"/>
                <w:szCs w:val="16"/>
                <w:lang w:val="x-none"/>
              </w:rPr>
              <w:t xml:space="preserve"> </w:t>
            </w:r>
          </w:p>
        </w:tc>
        <w:tc>
          <w:tcPr>
            <w:tcW w:w="412" w:type="pct"/>
            <w:tcBorders>
              <w:top w:val="nil"/>
              <w:left w:val="single" w:sz="4" w:space="0" w:color="auto"/>
              <w:bottom w:val="nil"/>
              <w:right w:val="single" w:sz="4" w:space="0" w:color="auto"/>
            </w:tcBorders>
          </w:tcPr>
          <w:p w14:paraId="7364300F"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nil"/>
              <w:left w:val="single" w:sz="4" w:space="0" w:color="auto"/>
              <w:bottom w:val="nil"/>
              <w:right w:val="single" w:sz="4" w:space="0" w:color="auto"/>
            </w:tcBorders>
          </w:tcPr>
          <w:p w14:paraId="65949E31"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nil"/>
              <w:left w:val="single" w:sz="4" w:space="0" w:color="auto"/>
              <w:bottom w:val="nil"/>
              <w:right w:val="single" w:sz="4" w:space="0" w:color="auto"/>
            </w:tcBorders>
          </w:tcPr>
          <w:p w14:paraId="1185A9A0"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nil"/>
              <w:left w:val="single" w:sz="4" w:space="0" w:color="auto"/>
              <w:bottom w:val="nil"/>
              <w:right w:val="single" w:sz="4" w:space="0" w:color="auto"/>
            </w:tcBorders>
          </w:tcPr>
          <w:p w14:paraId="4FC92136" w14:textId="77777777" w:rsidR="00C40CCD" w:rsidRDefault="00C40CCD" w:rsidP="00C40CCD">
            <w:pPr>
              <w:tabs>
                <w:tab w:val="left" w:pos="720"/>
              </w:tabs>
              <w:spacing w:after="120"/>
              <w:rPr>
                <w:sz w:val="16"/>
                <w:szCs w:val="16"/>
                <w:lang w:val="x-none" w:eastAsia="en-US"/>
              </w:rPr>
            </w:pPr>
          </w:p>
        </w:tc>
        <w:tc>
          <w:tcPr>
            <w:tcW w:w="412" w:type="pct"/>
            <w:tcBorders>
              <w:top w:val="nil"/>
              <w:left w:val="single" w:sz="4" w:space="0" w:color="auto"/>
              <w:bottom w:val="nil"/>
              <w:right w:val="single" w:sz="4" w:space="0" w:color="auto"/>
            </w:tcBorders>
            <w:hideMark/>
          </w:tcPr>
          <w:p w14:paraId="720BF665" w14:textId="77777777" w:rsidR="00C40CCD" w:rsidRDefault="00C40CCD" w:rsidP="00C40CCD">
            <w:pPr>
              <w:tabs>
                <w:tab w:val="left" w:pos="720"/>
              </w:tabs>
              <w:spacing w:after="120"/>
              <w:jc w:val="center"/>
              <w:rPr>
                <w:sz w:val="16"/>
                <w:szCs w:val="16"/>
                <w:lang w:val="x-none"/>
              </w:rPr>
            </w:pPr>
            <w:r>
              <w:rPr>
                <w:i/>
                <w:iCs/>
                <w:sz w:val="16"/>
                <w:szCs w:val="16"/>
                <w:lang w:val="x-none"/>
              </w:rPr>
              <w:t>0.5</w:t>
            </w:r>
          </w:p>
        </w:tc>
        <w:tc>
          <w:tcPr>
            <w:tcW w:w="412" w:type="pct"/>
            <w:tcBorders>
              <w:top w:val="nil"/>
              <w:left w:val="single" w:sz="4" w:space="0" w:color="auto"/>
              <w:bottom w:val="nil"/>
              <w:right w:val="single" w:sz="4" w:space="0" w:color="auto"/>
            </w:tcBorders>
            <w:hideMark/>
          </w:tcPr>
          <w:p w14:paraId="4FF88277" w14:textId="77777777" w:rsidR="00C40CCD" w:rsidRDefault="00C40CCD" w:rsidP="00C40CCD">
            <w:pPr>
              <w:tabs>
                <w:tab w:val="left" w:pos="720"/>
              </w:tabs>
              <w:spacing w:after="120"/>
              <w:jc w:val="center"/>
              <w:rPr>
                <w:sz w:val="16"/>
                <w:szCs w:val="16"/>
                <w:lang w:val="x-none"/>
              </w:rPr>
            </w:pPr>
            <w:r>
              <w:rPr>
                <w:i/>
                <w:iCs/>
                <w:sz w:val="16"/>
                <w:szCs w:val="16"/>
                <w:lang w:val="x-none"/>
              </w:rPr>
              <w:t>0.5</w:t>
            </w:r>
          </w:p>
        </w:tc>
        <w:tc>
          <w:tcPr>
            <w:tcW w:w="412" w:type="pct"/>
            <w:tcBorders>
              <w:top w:val="nil"/>
              <w:left w:val="single" w:sz="4" w:space="0" w:color="auto"/>
              <w:bottom w:val="nil"/>
              <w:right w:val="single" w:sz="4" w:space="0" w:color="auto"/>
            </w:tcBorders>
            <w:vAlign w:val="center"/>
          </w:tcPr>
          <w:p w14:paraId="0BB20027"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nil"/>
              <w:right w:val="single" w:sz="4" w:space="0" w:color="auto"/>
            </w:tcBorders>
            <w:vAlign w:val="center"/>
          </w:tcPr>
          <w:p w14:paraId="46BC8161"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nil"/>
              <w:right w:val="single" w:sz="4" w:space="0" w:color="auto"/>
            </w:tcBorders>
            <w:vAlign w:val="center"/>
          </w:tcPr>
          <w:p w14:paraId="48BC3C55"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nil"/>
              <w:right w:val="single" w:sz="4" w:space="0" w:color="auto"/>
            </w:tcBorders>
            <w:vAlign w:val="center"/>
          </w:tcPr>
          <w:p w14:paraId="78635767"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nil"/>
              <w:right w:val="single" w:sz="4" w:space="0" w:color="auto"/>
            </w:tcBorders>
            <w:vAlign w:val="center"/>
          </w:tcPr>
          <w:p w14:paraId="161CF20C" w14:textId="77777777" w:rsidR="00C40CCD" w:rsidRDefault="00C40CCD" w:rsidP="00C40CCD">
            <w:pPr>
              <w:tabs>
                <w:tab w:val="left" w:pos="720"/>
              </w:tabs>
              <w:spacing w:after="240"/>
              <w:jc w:val="center"/>
              <w:rPr>
                <w:sz w:val="16"/>
                <w:szCs w:val="16"/>
                <w:lang w:val="en-GB"/>
              </w:rPr>
            </w:pPr>
          </w:p>
        </w:tc>
      </w:tr>
      <w:tr w:rsidR="00C40CCD" w14:paraId="5BC371FF" w14:textId="77777777" w:rsidTr="00C40CCD">
        <w:trPr>
          <w:trHeight w:hRule="exact" w:val="227"/>
        </w:trPr>
        <w:tc>
          <w:tcPr>
            <w:tcW w:w="470" w:type="pct"/>
            <w:tcBorders>
              <w:top w:val="nil"/>
              <w:left w:val="single" w:sz="4" w:space="0" w:color="auto"/>
              <w:bottom w:val="nil"/>
              <w:right w:val="single" w:sz="4" w:space="0" w:color="auto"/>
            </w:tcBorders>
            <w:hideMark/>
          </w:tcPr>
          <w:p w14:paraId="60E57A72"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412" w:type="pct"/>
            <w:tcBorders>
              <w:top w:val="nil"/>
              <w:left w:val="single" w:sz="4" w:space="0" w:color="auto"/>
              <w:bottom w:val="nil"/>
              <w:right w:val="single" w:sz="4" w:space="0" w:color="auto"/>
            </w:tcBorders>
          </w:tcPr>
          <w:p w14:paraId="5E97503D"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nil"/>
              <w:left w:val="single" w:sz="4" w:space="0" w:color="auto"/>
              <w:bottom w:val="nil"/>
              <w:right w:val="single" w:sz="4" w:space="0" w:color="auto"/>
            </w:tcBorders>
          </w:tcPr>
          <w:p w14:paraId="6DEE126B"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nil"/>
              <w:left w:val="single" w:sz="4" w:space="0" w:color="auto"/>
              <w:bottom w:val="nil"/>
              <w:right w:val="single" w:sz="4" w:space="0" w:color="auto"/>
            </w:tcBorders>
          </w:tcPr>
          <w:p w14:paraId="6145800A" w14:textId="77777777" w:rsidR="00C40CCD" w:rsidRDefault="00C40CCD" w:rsidP="00C40CCD">
            <w:pPr>
              <w:tabs>
                <w:tab w:val="left" w:pos="720"/>
              </w:tabs>
              <w:spacing w:after="120"/>
              <w:rPr>
                <w:sz w:val="16"/>
                <w:szCs w:val="16"/>
                <w:lang w:val="x-none" w:eastAsia="en-US"/>
              </w:rPr>
            </w:pPr>
          </w:p>
        </w:tc>
        <w:tc>
          <w:tcPr>
            <w:tcW w:w="412" w:type="pct"/>
            <w:tcBorders>
              <w:top w:val="nil"/>
              <w:left w:val="single" w:sz="4" w:space="0" w:color="auto"/>
              <w:bottom w:val="nil"/>
              <w:right w:val="single" w:sz="4" w:space="0" w:color="auto"/>
            </w:tcBorders>
          </w:tcPr>
          <w:p w14:paraId="424DF280" w14:textId="77777777" w:rsidR="00C40CCD" w:rsidRDefault="00C40CCD" w:rsidP="00C40CCD">
            <w:pPr>
              <w:tabs>
                <w:tab w:val="left" w:pos="720"/>
              </w:tabs>
              <w:spacing w:after="120"/>
              <w:rPr>
                <w:sz w:val="16"/>
                <w:szCs w:val="16"/>
                <w:lang w:val="x-none"/>
              </w:rPr>
            </w:pPr>
          </w:p>
        </w:tc>
        <w:tc>
          <w:tcPr>
            <w:tcW w:w="412" w:type="pct"/>
            <w:tcBorders>
              <w:top w:val="nil"/>
              <w:left w:val="single" w:sz="4" w:space="0" w:color="auto"/>
              <w:bottom w:val="nil"/>
              <w:right w:val="single" w:sz="4" w:space="0" w:color="auto"/>
            </w:tcBorders>
            <w:hideMark/>
          </w:tcPr>
          <w:p w14:paraId="435CDD6F" w14:textId="77777777" w:rsidR="00C40CCD" w:rsidRDefault="00C40CCD" w:rsidP="00C40CCD">
            <w:pPr>
              <w:tabs>
                <w:tab w:val="left" w:pos="720"/>
              </w:tabs>
              <w:spacing w:after="120"/>
              <w:jc w:val="center"/>
              <w:rPr>
                <w:sz w:val="16"/>
                <w:szCs w:val="16"/>
                <w:lang w:val="x-none"/>
              </w:rPr>
            </w:pPr>
            <w:r>
              <w:rPr>
                <w:sz w:val="16"/>
                <w:szCs w:val="16"/>
                <w:lang w:val="x-none"/>
              </w:rPr>
              <w:t>3.817</w:t>
            </w:r>
          </w:p>
        </w:tc>
        <w:tc>
          <w:tcPr>
            <w:tcW w:w="412" w:type="pct"/>
            <w:tcBorders>
              <w:top w:val="nil"/>
              <w:left w:val="single" w:sz="4" w:space="0" w:color="auto"/>
              <w:bottom w:val="nil"/>
              <w:right w:val="single" w:sz="4" w:space="0" w:color="auto"/>
            </w:tcBorders>
            <w:hideMark/>
          </w:tcPr>
          <w:p w14:paraId="5CA7C95C" w14:textId="77777777" w:rsidR="00C40CCD" w:rsidRDefault="00C40CCD" w:rsidP="00C40CCD">
            <w:pPr>
              <w:tabs>
                <w:tab w:val="left" w:pos="720"/>
              </w:tabs>
              <w:spacing w:after="120"/>
              <w:jc w:val="center"/>
              <w:rPr>
                <w:sz w:val="16"/>
                <w:szCs w:val="16"/>
                <w:lang w:val="x-none"/>
              </w:rPr>
            </w:pPr>
            <w:r>
              <w:rPr>
                <w:i/>
                <w:iCs/>
                <w:sz w:val="16"/>
                <w:szCs w:val="16"/>
                <w:lang w:val="x-none"/>
              </w:rPr>
              <w:t>0.5</w:t>
            </w:r>
          </w:p>
        </w:tc>
        <w:tc>
          <w:tcPr>
            <w:tcW w:w="412" w:type="pct"/>
            <w:tcBorders>
              <w:top w:val="nil"/>
              <w:left w:val="single" w:sz="4" w:space="0" w:color="auto"/>
              <w:bottom w:val="nil"/>
              <w:right w:val="single" w:sz="4" w:space="0" w:color="auto"/>
            </w:tcBorders>
            <w:vAlign w:val="center"/>
          </w:tcPr>
          <w:p w14:paraId="2BE4A6B0"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nil"/>
              <w:right w:val="single" w:sz="4" w:space="0" w:color="auto"/>
            </w:tcBorders>
            <w:vAlign w:val="center"/>
          </w:tcPr>
          <w:p w14:paraId="7DDB86B9"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nil"/>
              <w:right w:val="single" w:sz="4" w:space="0" w:color="auto"/>
            </w:tcBorders>
            <w:vAlign w:val="center"/>
          </w:tcPr>
          <w:p w14:paraId="69CC70C6"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nil"/>
              <w:right w:val="single" w:sz="4" w:space="0" w:color="auto"/>
            </w:tcBorders>
            <w:vAlign w:val="center"/>
          </w:tcPr>
          <w:p w14:paraId="630F48A6"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nil"/>
              <w:right w:val="single" w:sz="4" w:space="0" w:color="auto"/>
            </w:tcBorders>
            <w:vAlign w:val="center"/>
          </w:tcPr>
          <w:p w14:paraId="5C62F7A6" w14:textId="77777777" w:rsidR="00C40CCD" w:rsidRDefault="00C40CCD" w:rsidP="00C40CCD">
            <w:pPr>
              <w:tabs>
                <w:tab w:val="left" w:pos="720"/>
              </w:tabs>
              <w:spacing w:after="240"/>
              <w:jc w:val="center"/>
              <w:rPr>
                <w:sz w:val="16"/>
                <w:szCs w:val="16"/>
                <w:lang w:val="en-GB"/>
              </w:rPr>
            </w:pPr>
          </w:p>
        </w:tc>
      </w:tr>
      <w:tr w:rsidR="00C40CCD" w14:paraId="50132502" w14:textId="77777777" w:rsidTr="00C40CCD">
        <w:trPr>
          <w:trHeight w:hRule="exact" w:val="227"/>
        </w:trPr>
        <w:tc>
          <w:tcPr>
            <w:tcW w:w="470" w:type="pct"/>
            <w:tcBorders>
              <w:top w:val="nil"/>
              <w:left w:val="single" w:sz="4" w:space="0" w:color="auto"/>
              <w:bottom w:val="single" w:sz="4" w:space="0" w:color="auto"/>
              <w:right w:val="single" w:sz="4" w:space="0" w:color="auto"/>
            </w:tcBorders>
            <w:hideMark/>
          </w:tcPr>
          <w:p w14:paraId="73F9238B"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412" w:type="pct"/>
            <w:tcBorders>
              <w:top w:val="nil"/>
              <w:left w:val="single" w:sz="4" w:space="0" w:color="auto"/>
              <w:bottom w:val="single" w:sz="4" w:space="0" w:color="auto"/>
              <w:right w:val="single" w:sz="4" w:space="0" w:color="auto"/>
            </w:tcBorders>
          </w:tcPr>
          <w:p w14:paraId="37D57885"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nil"/>
              <w:left w:val="single" w:sz="4" w:space="0" w:color="auto"/>
              <w:bottom w:val="single" w:sz="4" w:space="0" w:color="auto"/>
              <w:right w:val="single" w:sz="4" w:space="0" w:color="auto"/>
            </w:tcBorders>
          </w:tcPr>
          <w:p w14:paraId="137D44E2" w14:textId="77777777" w:rsidR="00C40CCD" w:rsidRDefault="00C40CCD" w:rsidP="00C40CCD">
            <w:pPr>
              <w:tabs>
                <w:tab w:val="left" w:pos="720"/>
              </w:tabs>
              <w:autoSpaceDE w:val="0"/>
              <w:autoSpaceDN w:val="0"/>
              <w:adjustRightInd w:val="0"/>
              <w:spacing w:after="240"/>
              <w:rPr>
                <w:sz w:val="16"/>
                <w:szCs w:val="16"/>
                <w:lang w:val="en-GB" w:eastAsia="en-GB"/>
              </w:rPr>
            </w:pPr>
          </w:p>
        </w:tc>
        <w:tc>
          <w:tcPr>
            <w:tcW w:w="412" w:type="pct"/>
            <w:tcBorders>
              <w:top w:val="nil"/>
              <w:left w:val="single" w:sz="4" w:space="0" w:color="auto"/>
              <w:bottom w:val="single" w:sz="4" w:space="0" w:color="auto"/>
              <w:right w:val="single" w:sz="4" w:space="0" w:color="auto"/>
            </w:tcBorders>
          </w:tcPr>
          <w:p w14:paraId="47C85F47" w14:textId="77777777" w:rsidR="00C40CCD" w:rsidRDefault="00C40CCD" w:rsidP="00C40CCD">
            <w:pPr>
              <w:tabs>
                <w:tab w:val="left" w:pos="720"/>
              </w:tabs>
              <w:spacing w:after="120"/>
              <w:rPr>
                <w:sz w:val="16"/>
                <w:szCs w:val="16"/>
                <w:lang w:val="x-none" w:eastAsia="en-US"/>
              </w:rPr>
            </w:pPr>
          </w:p>
        </w:tc>
        <w:tc>
          <w:tcPr>
            <w:tcW w:w="412" w:type="pct"/>
            <w:tcBorders>
              <w:top w:val="nil"/>
              <w:left w:val="single" w:sz="4" w:space="0" w:color="auto"/>
              <w:bottom w:val="single" w:sz="4" w:space="0" w:color="auto"/>
              <w:right w:val="single" w:sz="4" w:space="0" w:color="auto"/>
            </w:tcBorders>
          </w:tcPr>
          <w:p w14:paraId="6CFC0414" w14:textId="77777777" w:rsidR="00C40CCD" w:rsidRDefault="00C40CCD" w:rsidP="00C40CCD">
            <w:pPr>
              <w:tabs>
                <w:tab w:val="left" w:pos="720"/>
              </w:tabs>
              <w:spacing w:after="120"/>
              <w:rPr>
                <w:sz w:val="16"/>
                <w:szCs w:val="16"/>
                <w:lang w:val="x-none"/>
              </w:rPr>
            </w:pPr>
          </w:p>
        </w:tc>
        <w:tc>
          <w:tcPr>
            <w:tcW w:w="412" w:type="pct"/>
            <w:tcBorders>
              <w:top w:val="nil"/>
              <w:left w:val="single" w:sz="4" w:space="0" w:color="auto"/>
              <w:bottom w:val="single" w:sz="4" w:space="0" w:color="auto"/>
              <w:right w:val="single" w:sz="4" w:space="0" w:color="auto"/>
            </w:tcBorders>
            <w:hideMark/>
          </w:tcPr>
          <w:p w14:paraId="1B355294" w14:textId="77777777" w:rsidR="00C40CCD" w:rsidRDefault="00C40CCD" w:rsidP="00C40CCD">
            <w:pPr>
              <w:tabs>
                <w:tab w:val="left" w:pos="720"/>
              </w:tabs>
              <w:spacing w:after="120"/>
              <w:jc w:val="center"/>
              <w:rPr>
                <w:sz w:val="16"/>
                <w:szCs w:val="16"/>
                <w:lang w:val="x-none"/>
              </w:rPr>
            </w:pPr>
            <w:r>
              <w:rPr>
                <w:sz w:val="16"/>
                <w:szCs w:val="16"/>
                <w:lang w:val="x-none"/>
              </w:rPr>
              <w:t>6.739</w:t>
            </w:r>
          </w:p>
        </w:tc>
        <w:tc>
          <w:tcPr>
            <w:tcW w:w="412" w:type="pct"/>
            <w:tcBorders>
              <w:top w:val="nil"/>
              <w:left w:val="single" w:sz="4" w:space="0" w:color="auto"/>
              <w:bottom w:val="single" w:sz="4" w:space="0" w:color="auto"/>
              <w:right w:val="single" w:sz="4" w:space="0" w:color="auto"/>
            </w:tcBorders>
            <w:hideMark/>
          </w:tcPr>
          <w:p w14:paraId="67ADAD0A" w14:textId="77777777" w:rsidR="00C40CCD" w:rsidRDefault="00C40CCD" w:rsidP="00C40CCD">
            <w:pPr>
              <w:tabs>
                <w:tab w:val="left" w:pos="720"/>
              </w:tabs>
              <w:spacing w:after="120"/>
              <w:jc w:val="center"/>
              <w:rPr>
                <w:sz w:val="16"/>
                <w:szCs w:val="16"/>
                <w:lang w:val="x-none"/>
              </w:rPr>
            </w:pPr>
            <w:r>
              <w:rPr>
                <w:sz w:val="16"/>
                <w:szCs w:val="16"/>
                <w:lang w:val="x-none"/>
              </w:rPr>
              <w:t>1.5</w:t>
            </w:r>
          </w:p>
        </w:tc>
        <w:tc>
          <w:tcPr>
            <w:tcW w:w="412" w:type="pct"/>
            <w:tcBorders>
              <w:top w:val="nil"/>
              <w:left w:val="single" w:sz="4" w:space="0" w:color="auto"/>
              <w:bottom w:val="single" w:sz="4" w:space="0" w:color="auto"/>
              <w:right w:val="single" w:sz="4" w:space="0" w:color="auto"/>
            </w:tcBorders>
            <w:vAlign w:val="center"/>
          </w:tcPr>
          <w:p w14:paraId="0CD43818"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single" w:sz="4" w:space="0" w:color="auto"/>
              <w:right w:val="single" w:sz="4" w:space="0" w:color="auto"/>
            </w:tcBorders>
            <w:vAlign w:val="center"/>
          </w:tcPr>
          <w:p w14:paraId="4478B3EE"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single" w:sz="4" w:space="0" w:color="auto"/>
              <w:right w:val="single" w:sz="4" w:space="0" w:color="auto"/>
            </w:tcBorders>
            <w:vAlign w:val="center"/>
          </w:tcPr>
          <w:p w14:paraId="659B88AD"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single" w:sz="4" w:space="0" w:color="auto"/>
              <w:right w:val="single" w:sz="4" w:space="0" w:color="auto"/>
            </w:tcBorders>
            <w:vAlign w:val="center"/>
          </w:tcPr>
          <w:p w14:paraId="1AD73F2C" w14:textId="77777777" w:rsidR="00C40CCD" w:rsidRDefault="00C40CCD" w:rsidP="00C40CCD">
            <w:pPr>
              <w:tabs>
                <w:tab w:val="left" w:pos="720"/>
              </w:tabs>
              <w:spacing w:after="240"/>
              <w:jc w:val="center"/>
              <w:rPr>
                <w:sz w:val="16"/>
                <w:szCs w:val="16"/>
                <w:lang w:val="en-GB"/>
              </w:rPr>
            </w:pPr>
          </w:p>
        </w:tc>
        <w:tc>
          <w:tcPr>
            <w:tcW w:w="412" w:type="pct"/>
            <w:tcBorders>
              <w:top w:val="nil"/>
              <w:left w:val="single" w:sz="4" w:space="0" w:color="auto"/>
              <w:bottom w:val="single" w:sz="4" w:space="0" w:color="auto"/>
              <w:right w:val="single" w:sz="4" w:space="0" w:color="auto"/>
            </w:tcBorders>
            <w:vAlign w:val="center"/>
          </w:tcPr>
          <w:p w14:paraId="4E9F4B28" w14:textId="77777777" w:rsidR="00C40CCD" w:rsidRDefault="00C40CCD" w:rsidP="00C40CCD">
            <w:pPr>
              <w:tabs>
                <w:tab w:val="left" w:pos="720"/>
              </w:tabs>
              <w:spacing w:after="240"/>
              <w:jc w:val="center"/>
              <w:rPr>
                <w:sz w:val="16"/>
                <w:szCs w:val="16"/>
                <w:lang w:val="en-GB"/>
              </w:rPr>
            </w:pPr>
          </w:p>
        </w:tc>
      </w:tr>
      <w:tr w:rsidR="00C40CCD" w14:paraId="7E035190"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14:paraId="097F91A6" w14:textId="77777777" w:rsidR="00C40CCD" w:rsidRDefault="00C40CCD" w:rsidP="00C40CCD">
            <w:pPr>
              <w:tabs>
                <w:tab w:val="left" w:pos="720"/>
              </w:tabs>
              <w:spacing w:after="240"/>
              <w:jc w:val="center"/>
              <w:rPr>
                <w:sz w:val="16"/>
                <w:szCs w:val="16"/>
                <w:lang w:val="en-GB"/>
              </w:rPr>
            </w:pPr>
            <w:r>
              <w:rPr>
                <w:sz w:val="16"/>
                <w:szCs w:val="16"/>
                <w:lang w:val="en-GB"/>
              </w:rPr>
              <w:t>Outer 2 - coverall (µg/sample)</w:t>
            </w:r>
          </w:p>
        </w:tc>
      </w:tr>
      <w:tr w:rsidR="00C40CCD" w14:paraId="4E5398B0" w14:textId="77777777" w:rsidTr="00C40CCD">
        <w:trPr>
          <w:trHeight w:hRule="exact" w:val="227"/>
        </w:trPr>
        <w:tc>
          <w:tcPr>
            <w:tcW w:w="470" w:type="pct"/>
            <w:tcBorders>
              <w:top w:val="single" w:sz="4" w:space="0" w:color="auto"/>
              <w:left w:val="single" w:sz="4" w:space="0" w:color="auto"/>
              <w:bottom w:val="nil"/>
              <w:right w:val="single" w:sz="4" w:space="0" w:color="auto"/>
            </w:tcBorders>
            <w:hideMark/>
          </w:tcPr>
          <w:p w14:paraId="605CED5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arms </w:t>
            </w:r>
          </w:p>
        </w:tc>
        <w:tc>
          <w:tcPr>
            <w:tcW w:w="412" w:type="pct"/>
            <w:tcBorders>
              <w:top w:val="single" w:sz="4" w:space="0" w:color="auto"/>
              <w:left w:val="single" w:sz="4" w:space="0" w:color="auto"/>
              <w:bottom w:val="nil"/>
              <w:right w:val="single" w:sz="4" w:space="0" w:color="auto"/>
            </w:tcBorders>
            <w:hideMark/>
          </w:tcPr>
          <w:p w14:paraId="680AB99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single" w:sz="4" w:space="0" w:color="auto"/>
              <w:left w:val="single" w:sz="4" w:space="0" w:color="auto"/>
              <w:bottom w:val="nil"/>
              <w:right w:val="single" w:sz="4" w:space="0" w:color="auto"/>
            </w:tcBorders>
            <w:hideMark/>
          </w:tcPr>
          <w:p w14:paraId="7E7DACA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single" w:sz="4" w:space="0" w:color="auto"/>
              <w:left w:val="single" w:sz="4" w:space="0" w:color="auto"/>
              <w:bottom w:val="nil"/>
              <w:right w:val="single" w:sz="4" w:space="0" w:color="auto"/>
            </w:tcBorders>
            <w:hideMark/>
          </w:tcPr>
          <w:p w14:paraId="3655F06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single" w:sz="4" w:space="0" w:color="auto"/>
              <w:left w:val="single" w:sz="4" w:space="0" w:color="auto"/>
              <w:bottom w:val="nil"/>
              <w:right w:val="single" w:sz="4" w:space="0" w:color="auto"/>
            </w:tcBorders>
            <w:hideMark/>
          </w:tcPr>
          <w:p w14:paraId="19F4F9B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22.35</w:t>
            </w:r>
          </w:p>
        </w:tc>
        <w:tc>
          <w:tcPr>
            <w:tcW w:w="412" w:type="pct"/>
            <w:tcBorders>
              <w:top w:val="single" w:sz="4" w:space="0" w:color="auto"/>
              <w:left w:val="single" w:sz="4" w:space="0" w:color="auto"/>
              <w:bottom w:val="nil"/>
              <w:right w:val="single" w:sz="4" w:space="0" w:color="auto"/>
            </w:tcBorders>
            <w:hideMark/>
          </w:tcPr>
          <w:p w14:paraId="661B8CF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single" w:sz="4" w:space="0" w:color="auto"/>
              <w:left w:val="single" w:sz="4" w:space="0" w:color="auto"/>
              <w:bottom w:val="nil"/>
              <w:right w:val="single" w:sz="4" w:space="0" w:color="auto"/>
            </w:tcBorders>
            <w:hideMark/>
          </w:tcPr>
          <w:p w14:paraId="49FC744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single" w:sz="4" w:space="0" w:color="auto"/>
              <w:left w:val="single" w:sz="4" w:space="0" w:color="auto"/>
              <w:bottom w:val="nil"/>
              <w:right w:val="single" w:sz="4" w:space="0" w:color="auto"/>
            </w:tcBorders>
            <w:hideMark/>
          </w:tcPr>
          <w:p w14:paraId="7506256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single" w:sz="4" w:space="0" w:color="auto"/>
              <w:left w:val="single" w:sz="4" w:space="0" w:color="auto"/>
              <w:bottom w:val="nil"/>
              <w:right w:val="single" w:sz="4" w:space="0" w:color="auto"/>
            </w:tcBorders>
            <w:hideMark/>
          </w:tcPr>
          <w:p w14:paraId="07D6D20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single" w:sz="4" w:space="0" w:color="auto"/>
              <w:left w:val="single" w:sz="4" w:space="0" w:color="auto"/>
              <w:bottom w:val="nil"/>
              <w:right w:val="single" w:sz="4" w:space="0" w:color="auto"/>
            </w:tcBorders>
            <w:hideMark/>
          </w:tcPr>
          <w:p w14:paraId="5744A4D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single" w:sz="4" w:space="0" w:color="auto"/>
              <w:left w:val="single" w:sz="4" w:space="0" w:color="auto"/>
              <w:bottom w:val="nil"/>
              <w:right w:val="single" w:sz="4" w:space="0" w:color="auto"/>
            </w:tcBorders>
            <w:hideMark/>
          </w:tcPr>
          <w:p w14:paraId="7F73E84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single" w:sz="4" w:space="0" w:color="auto"/>
              <w:left w:val="single" w:sz="4" w:space="0" w:color="auto"/>
              <w:bottom w:val="nil"/>
              <w:right w:val="single" w:sz="4" w:space="0" w:color="auto"/>
            </w:tcBorders>
            <w:hideMark/>
          </w:tcPr>
          <w:p w14:paraId="1CA3ADE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3F49A6A7" w14:textId="77777777" w:rsidTr="00C40CCD">
        <w:trPr>
          <w:trHeight w:hRule="exact" w:val="227"/>
        </w:trPr>
        <w:tc>
          <w:tcPr>
            <w:tcW w:w="470" w:type="pct"/>
            <w:tcBorders>
              <w:top w:val="nil"/>
              <w:left w:val="single" w:sz="4" w:space="0" w:color="auto"/>
              <w:bottom w:val="nil"/>
              <w:right w:val="single" w:sz="4" w:space="0" w:color="auto"/>
            </w:tcBorders>
            <w:hideMark/>
          </w:tcPr>
          <w:p w14:paraId="781577FE"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arms </w:t>
            </w:r>
          </w:p>
        </w:tc>
        <w:tc>
          <w:tcPr>
            <w:tcW w:w="412" w:type="pct"/>
            <w:tcBorders>
              <w:top w:val="nil"/>
              <w:left w:val="single" w:sz="4" w:space="0" w:color="auto"/>
              <w:bottom w:val="nil"/>
              <w:right w:val="single" w:sz="4" w:space="0" w:color="auto"/>
            </w:tcBorders>
            <w:hideMark/>
          </w:tcPr>
          <w:p w14:paraId="6AA9463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7AF8221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1C41CD3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236980A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217A6FA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711AF8D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32CA3F4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13E97BF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7F45033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15999BC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40F983F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702C78DE" w14:textId="77777777" w:rsidTr="00C40CCD">
        <w:trPr>
          <w:trHeight w:hRule="exact" w:val="227"/>
        </w:trPr>
        <w:tc>
          <w:tcPr>
            <w:tcW w:w="470" w:type="pct"/>
            <w:tcBorders>
              <w:top w:val="nil"/>
              <w:left w:val="single" w:sz="4" w:space="0" w:color="auto"/>
              <w:bottom w:val="nil"/>
              <w:right w:val="single" w:sz="4" w:space="0" w:color="auto"/>
            </w:tcBorders>
            <w:hideMark/>
          </w:tcPr>
          <w:p w14:paraId="078B266B"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Lower legs </w:t>
            </w:r>
          </w:p>
        </w:tc>
        <w:tc>
          <w:tcPr>
            <w:tcW w:w="412" w:type="pct"/>
            <w:tcBorders>
              <w:top w:val="nil"/>
              <w:left w:val="single" w:sz="4" w:space="0" w:color="auto"/>
              <w:bottom w:val="nil"/>
              <w:right w:val="single" w:sz="4" w:space="0" w:color="auto"/>
            </w:tcBorders>
            <w:hideMark/>
          </w:tcPr>
          <w:p w14:paraId="004D90D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3ABB5EC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412EDE3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3E10C75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13.86</w:t>
            </w:r>
          </w:p>
        </w:tc>
        <w:tc>
          <w:tcPr>
            <w:tcW w:w="412" w:type="pct"/>
            <w:tcBorders>
              <w:top w:val="nil"/>
              <w:left w:val="single" w:sz="4" w:space="0" w:color="auto"/>
              <w:bottom w:val="nil"/>
              <w:right w:val="single" w:sz="4" w:space="0" w:color="auto"/>
            </w:tcBorders>
            <w:hideMark/>
          </w:tcPr>
          <w:p w14:paraId="24BD28A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07CC8D4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4D544F4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367348D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7FBF24D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62F5552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78D0752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073FC578" w14:textId="77777777" w:rsidTr="00C40CCD">
        <w:trPr>
          <w:trHeight w:hRule="exact" w:val="227"/>
        </w:trPr>
        <w:tc>
          <w:tcPr>
            <w:tcW w:w="470" w:type="pct"/>
            <w:tcBorders>
              <w:top w:val="nil"/>
              <w:left w:val="single" w:sz="4" w:space="0" w:color="auto"/>
              <w:bottom w:val="nil"/>
              <w:right w:val="single" w:sz="4" w:space="0" w:color="auto"/>
            </w:tcBorders>
            <w:hideMark/>
          </w:tcPr>
          <w:p w14:paraId="7525D2F5"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Upper legs </w:t>
            </w:r>
          </w:p>
        </w:tc>
        <w:tc>
          <w:tcPr>
            <w:tcW w:w="412" w:type="pct"/>
            <w:tcBorders>
              <w:top w:val="nil"/>
              <w:left w:val="single" w:sz="4" w:space="0" w:color="auto"/>
              <w:bottom w:val="nil"/>
              <w:right w:val="single" w:sz="4" w:space="0" w:color="auto"/>
            </w:tcBorders>
            <w:hideMark/>
          </w:tcPr>
          <w:p w14:paraId="471AFA0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70F62C6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2F12CAD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7EFD003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4AFDEA7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0A19935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1236CAA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5B090BC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0516E54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5A67CAC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5ADA641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32B693F2" w14:textId="77777777" w:rsidTr="00C40CCD">
        <w:trPr>
          <w:trHeight w:hRule="exact" w:val="227"/>
        </w:trPr>
        <w:tc>
          <w:tcPr>
            <w:tcW w:w="470" w:type="pct"/>
            <w:tcBorders>
              <w:top w:val="nil"/>
              <w:left w:val="single" w:sz="4" w:space="0" w:color="auto"/>
              <w:bottom w:val="nil"/>
              <w:right w:val="single" w:sz="4" w:space="0" w:color="auto"/>
            </w:tcBorders>
            <w:hideMark/>
          </w:tcPr>
          <w:p w14:paraId="348735A8"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Torso </w:t>
            </w:r>
          </w:p>
        </w:tc>
        <w:tc>
          <w:tcPr>
            <w:tcW w:w="412" w:type="pct"/>
            <w:tcBorders>
              <w:top w:val="nil"/>
              <w:left w:val="single" w:sz="4" w:space="0" w:color="auto"/>
              <w:bottom w:val="nil"/>
              <w:right w:val="single" w:sz="4" w:space="0" w:color="auto"/>
            </w:tcBorders>
            <w:hideMark/>
          </w:tcPr>
          <w:p w14:paraId="4222363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3585A63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6345FFC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0F71EB1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205529A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16.25</w:t>
            </w:r>
          </w:p>
        </w:tc>
        <w:tc>
          <w:tcPr>
            <w:tcW w:w="412" w:type="pct"/>
            <w:tcBorders>
              <w:top w:val="nil"/>
              <w:left w:val="single" w:sz="4" w:space="0" w:color="auto"/>
              <w:bottom w:val="nil"/>
              <w:right w:val="single" w:sz="4" w:space="0" w:color="auto"/>
            </w:tcBorders>
            <w:hideMark/>
          </w:tcPr>
          <w:p w14:paraId="7E2C948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0F4B189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4EFA79E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7A24274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5802BE4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c>
          <w:tcPr>
            <w:tcW w:w="412" w:type="pct"/>
            <w:tcBorders>
              <w:top w:val="nil"/>
              <w:left w:val="single" w:sz="4" w:space="0" w:color="auto"/>
              <w:bottom w:val="nil"/>
              <w:right w:val="single" w:sz="4" w:space="0" w:color="auto"/>
            </w:tcBorders>
            <w:hideMark/>
          </w:tcPr>
          <w:p w14:paraId="7C49B52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w:t>
            </w:r>
          </w:p>
        </w:tc>
      </w:tr>
      <w:tr w:rsidR="00C40CCD" w14:paraId="3B5EE554" w14:textId="77777777" w:rsidTr="00C40CCD">
        <w:trPr>
          <w:trHeight w:hRule="exact" w:val="227"/>
        </w:trPr>
        <w:tc>
          <w:tcPr>
            <w:tcW w:w="470" w:type="pct"/>
            <w:tcBorders>
              <w:top w:val="nil"/>
              <w:left w:val="single" w:sz="4" w:space="0" w:color="auto"/>
              <w:bottom w:val="single" w:sz="4" w:space="0" w:color="auto"/>
              <w:right w:val="single" w:sz="4" w:space="0" w:color="auto"/>
            </w:tcBorders>
            <w:hideMark/>
          </w:tcPr>
          <w:p w14:paraId="2156868E"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 (</w:t>
            </w:r>
            <w:proofErr w:type="spellStart"/>
            <w:r>
              <w:rPr>
                <w:sz w:val="16"/>
                <w:szCs w:val="16"/>
                <w:lang w:val="en-GB" w:eastAsia="en-GB"/>
              </w:rPr>
              <w:t>μg</w:t>
            </w:r>
            <w:proofErr w:type="spellEnd"/>
            <w:r>
              <w:rPr>
                <w:sz w:val="16"/>
                <w:szCs w:val="16"/>
                <w:lang w:val="en-GB" w:eastAsia="en-GB"/>
              </w:rPr>
              <w:t xml:space="preserve">) </w:t>
            </w:r>
          </w:p>
        </w:tc>
        <w:tc>
          <w:tcPr>
            <w:tcW w:w="412" w:type="pct"/>
            <w:tcBorders>
              <w:top w:val="nil"/>
              <w:left w:val="single" w:sz="4" w:space="0" w:color="auto"/>
              <w:bottom w:val="single" w:sz="4" w:space="0" w:color="auto"/>
              <w:right w:val="single" w:sz="4" w:space="0" w:color="auto"/>
            </w:tcBorders>
            <w:hideMark/>
          </w:tcPr>
          <w:p w14:paraId="0F74AEA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12" w:type="pct"/>
            <w:tcBorders>
              <w:top w:val="nil"/>
              <w:left w:val="single" w:sz="4" w:space="0" w:color="auto"/>
              <w:bottom w:val="single" w:sz="4" w:space="0" w:color="auto"/>
              <w:right w:val="single" w:sz="4" w:space="0" w:color="auto"/>
            </w:tcBorders>
            <w:hideMark/>
          </w:tcPr>
          <w:p w14:paraId="0A5E32C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12" w:type="pct"/>
            <w:tcBorders>
              <w:top w:val="nil"/>
              <w:left w:val="single" w:sz="4" w:space="0" w:color="auto"/>
              <w:bottom w:val="single" w:sz="4" w:space="0" w:color="auto"/>
              <w:right w:val="single" w:sz="4" w:space="0" w:color="auto"/>
            </w:tcBorders>
            <w:hideMark/>
          </w:tcPr>
          <w:p w14:paraId="5ACF203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12" w:type="pct"/>
            <w:tcBorders>
              <w:top w:val="nil"/>
              <w:left w:val="single" w:sz="4" w:space="0" w:color="auto"/>
              <w:bottom w:val="single" w:sz="4" w:space="0" w:color="auto"/>
              <w:right w:val="single" w:sz="4" w:space="0" w:color="auto"/>
            </w:tcBorders>
            <w:hideMark/>
          </w:tcPr>
          <w:p w14:paraId="5714881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51.21</w:t>
            </w:r>
          </w:p>
        </w:tc>
        <w:tc>
          <w:tcPr>
            <w:tcW w:w="412" w:type="pct"/>
            <w:tcBorders>
              <w:top w:val="nil"/>
              <w:left w:val="single" w:sz="4" w:space="0" w:color="auto"/>
              <w:bottom w:val="single" w:sz="4" w:space="0" w:color="auto"/>
              <w:right w:val="single" w:sz="4" w:space="0" w:color="auto"/>
            </w:tcBorders>
            <w:hideMark/>
          </w:tcPr>
          <w:p w14:paraId="49B6DD6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36.25</w:t>
            </w:r>
          </w:p>
        </w:tc>
        <w:tc>
          <w:tcPr>
            <w:tcW w:w="412" w:type="pct"/>
            <w:tcBorders>
              <w:top w:val="nil"/>
              <w:left w:val="single" w:sz="4" w:space="0" w:color="auto"/>
              <w:bottom w:val="single" w:sz="4" w:space="0" w:color="auto"/>
              <w:right w:val="single" w:sz="4" w:space="0" w:color="auto"/>
            </w:tcBorders>
            <w:hideMark/>
          </w:tcPr>
          <w:p w14:paraId="0759D2C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12" w:type="pct"/>
            <w:tcBorders>
              <w:top w:val="nil"/>
              <w:left w:val="single" w:sz="4" w:space="0" w:color="auto"/>
              <w:bottom w:val="single" w:sz="4" w:space="0" w:color="auto"/>
              <w:right w:val="single" w:sz="4" w:space="0" w:color="auto"/>
            </w:tcBorders>
            <w:hideMark/>
          </w:tcPr>
          <w:p w14:paraId="1BF8D66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12" w:type="pct"/>
            <w:tcBorders>
              <w:top w:val="nil"/>
              <w:left w:val="single" w:sz="4" w:space="0" w:color="auto"/>
              <w:bottom w:val="single" w:sz="4" w:space="0" w:color="auto"/>
              <w:right w:val="single" w:sz="4" w:space="0" w:color="auto"/>
            </w:tcBorders>
            <w:hideMark/>
          </w:tcPr>
          <w:p w14:paraId="3445A4F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12" w:type="pct"/>
            <w:tcBorders>
              <w:top w:val="nil"/>
              <w:left w:val="single" w:sz="4" w:space="0" w:color="auto"/>
              <w:bottom w:val="single" w:sz="4" w:space="0" w:color="auto"/>
              <w:right w:val="single" w:sz="4" w:space="0" w:color="auto"/>
            </w:tcBorders>
            <w:hideMark/>
          </w:tcPr>
          <w:p w14:paraId="6ED5EA5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12" w:type="pct"/>
            <w:tcBorders>
              <w:top w:val="nil"/>
              <w:left w:val="single" w:sz="4" w:space="0" w:color="auto"/>
              <w:bottom w:val="single" w:sz="4" w:space="0" w:color="auto"/>
              <w:right w:val="single" w:sz="4" w:space="0" w:color="auto"/>
            </w:tcBorders>
            <w:hideMark/>
          </w:tcPr>
          <w:p w14:paraId="1F8B492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c>
          <w:tcPr>
            <w:tcW w:w="412" w:type="pct"/>
            <w:tcBorders>
              <w:top w:val="nil"/>
              <w:left w:val="single" w:sz="4" w:space="0" w:color="auto"/>
              <w:bottom w:val="single" w:sz="4" w:space="0" w:color="auto"/>
              <w:right w:val="single" w:sz="4" w:space="0" w:color="auto"/>
            </w:tcBorders>
            <w:hideMark/>
          </w:tcPr>
          <w:p w14:paraId="3D81E5E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25.00</w:t>
            </w:r>
          </w:p>
        </w:tc>
      </w:tr>
      <w:tr w:rsidR="00C40CCD" w14:paraId="42CCE33F"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14:paraId="4290A9BF" w14:textId="77777777" w:rsidR="00C40CCD" w:rsidRDefault="00C40CCD" w:rsidP="00C40CCD">
            <w:pPr>
              <w:tabs>
                <w:tab w:val="left" w:pos="720"/>
              </w:tabs>
              <w:spacing w:after="240"/>
              <w:jc w:val="center"/>
              <w:rPr>
                <w:sz w:val="16"/>
                <w:szCs w:val="16"/>
                <w:lang w:val="en-GB" w:eastAsia="en-US"/>
              </w:rPr>
            </w:pPr>
            <w:r>
              <w:rPr>
                <w:sz w:val="16"/>
                <w:szCs w:val="16"/>
                <w:lang w:val="en-GB"/>
              </w:rPr>
              <w:t>Outer 3 -Tyvek (µg/sample)</w:t>
            </w:r>
          </w:p>
        </w:tc>
      </w:tr>
      <w:tr w:rsidR="00C40CCD" w14:paraId="2CA0FC59" w14:textId="77777777" w:rsidTr="00C40CCD">
        <w:trPr>
          <w:trHeight w:hRule="exact" w:val="227"/>
        </w:trPr>
        <w:tc>
          <w:tcPr>
            <w:tcW w:w="470" w:type="pct"/>
            <w:tcBorders>
              <w:top w:val="single" w:sz="4" w:space="0" w:color="auto"/>
              <w:left w:val="single" w:sz="4" w:space="0" w:color="auto"/>
              <w:bottom w:val="nil"/>
              <w:right w:val="single" w:sz="4" w:space="0" w:color="auto"/>
            </w:tcBorders>
            <w:hideMark/>
          </w:tcPr>
          <w:p w14:paraId="4936C014"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Lower arms</w:t>
            </w:r>
          </w:p>
        </w:tc>
        <w:tc>
          <w:tcPr>
            <w:tcW w:w="412" w:type="pct"/>
            <w:tcBorders>
              <w:top w:val="single" w:sz="4" w:space="0" w:color="auto"/>
              <w:left w:val="single" w:sz="4" w:space="0" w:color="auto"/>
              <w:bottom w:val="nil"/>
              <w:right w:val="single" w:sz="4" w:space="0" w:color="auto"/>
            </w:tcBorders>
            <w:hideMark/>
          </w:tcPr>
          <w:p w14:paraId="54739116"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412.37</w:t>
            </w:r>
          </w:p>
        </w:tc>
        <w:tc>
          <w:tcPr>
            <w:tcW w:w="412" w:type="pct"/>
            <w:tcBorders>
              <w:top w:val="single" w:sz="4" w:space="0" w:color="auto"/>
              <w:left w:val="single" w:sz="4" w:space="0" w:color="auto"/>
              <w:bottom w:val="nil"/>
              <w:right w:val="single" w:sz="4" w:space="0" w:color="auto"/>
            </w:tcBorders>
            <w:hideMark/>
          </w:tcPr>
          <w:p w14:paraId="7091E05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single" w:sz="4" w:space="0" w:color="auto"/>
              <w:left w:val="single" w:sz="4" w:space="0" w:color="auto"/>
              <w:bottom w:val="nil"/>
              <w:right w:val="single" w:sz="4" w:space="0" w:color="auto"/>
            </w:tcBorders>
            <w:hideMark/>
          </w:tcPr>
          <w:p w14:paraId="27576FC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21469.60</w:t>
            </w:r>
          </w:p>
        </w:tc>
        <w:tc>
          <w:tcPr>
            <w:tcW w:w="412" w:type="pct"/>
            <w:tcBorders>
              <w:top w:val="single" w:sz="4" w:space="0" w:color="auto"/>
              <w:left w:val="single" w:sz="4" w:space="0" w:color="auto"/>
              <w:bottom w:val="nil"/>
              <w:right w:val="single" w:sz="4" w:space="0" w:color="auto"/>
            </w:tcBorders>
            <w:hideMark/>
          </w:tcPr>
          <w:p w14:paraId="6067CB94"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56600.03</w:t>
            </w:r>
          </w:p>
        </w:tc>
        <w:tc>
          <w:tcPr>
            <w:tcW w:w="412" w:type="pct"/>
            <w:tcBorders>
              <w:top w:val="single" w:sz="4" w:space="0" w:color="auto"/>
              <w:left w:val="single" w:sz="4" w:space="0" w:color="auto"/>
              <w:bottom w:val="nil"/>
              <w:right w:val="single" w:sz="4" w:space="0" w:color="auto"/>
            </w:tcBorders>
            <w:hideMark/>
          </w:tcPr>
          <w:p w14:paraId="08F9E60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5220.05</w:t>
            </w:r>
          </w:p>
        </w:tc>
        <w:tc>
          <w:tcPr>
            <w:tcW w:w="412" w:type="pct"/>
            <w:tcBorders>
              <w:top w:val="single" w:sz="4" w:space="0" w:color="auto"/>
              <w:left w:val="single" w:sz="4" w:space="0" w:color="auto"/>
              <w:bottom w:val="nil"/>
              <w:right w:val="single" w:sz="4" w:space="0" w:color="auto"/>
            </w:tcBorders>
            <w:hideMark/>
          </w:tcPr>
          <w:p w14:paraId="75F963C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single" w:sz="4" w:space="0" w:color="auto"/>
              <w:left w:val="single" w:sz="4" w:space="0" w:color="auto"/>
              <w:bottom w:val="nil"/>
              <w:right w:val="single" w:sz="4" w:space="0" w:color="auto"/>
            </w:tcBorders>
            <w:hideMark/>
          </w:tcPr>
          <w:p w14:paraId="7B763BC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235.33</w:t>
            </w:r>
          </w:p>
        </w:tc>
        <w:tc>
          <w:tcPr>
            <w:tcW w:w="412" w:type="pct"/>
            <w:tcBorders>
              <w:top w:val="single" w:sz="4" w:space="0" w:color="auto"/>
              <w:left w:val="single" w:sz="4" w:space="0" w:color="auto"/>
              <w:bottom w:val="nil"/>
              <w:right w:val="single" w:sz="4" w:space="0" w:color="auto"/>
            </w:tcBorders>
            <w:hideMark/>
          </w:tcPr>
          <w:p w14:paraId="01DF799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267.71</w:t>
            </w:r>
          </w:p>
        </w:tc>
        <w:tc>
          <w:tcPr>
            <w:tcW w:w="412" w:type="pct"/>
            <w:tcBorders>
              <w:top w:val="single" w:sz="4" w:space="0" w:color="auto"/>
              <w:left w:val="single" w:sz="4" w:space="0" w:color="auto"/>
              <w:bottom w:val="nil"/>
              <w:right w:val="single" w:sz="4" w:space="0" w:color="auto"/>
            </w:tcBorders>
            <w:hideMark/>
          </w:tcPr>
          <w:p w14:paraId="75484FE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1097.82</w:t>
            </w:r>
          </w:p>
        </w:tc>
        <w:tc>
          <w:tcPr>
            <w:tcW w:w="412" w:type="pct"/>
            <w:tcBorders>
              <w:top w:val="single" w:sz="4" w:space="0" w:color="auto"/>
              <w:left w:val="single" w:sz="4" w:space="0" w:color="auto"/>
              <w:bottom w:val="nil"/>
              <w:right w:val="single" w:sz="4" w:space="0" w:color="auto"/>
            </w:tcBorders>
            <w:hideMark/>
          </w:tcPr>
          <w:p w14:paraId="722F082B"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216.81</w:t>
            </w:r>
          </w:p>
        </w:tc>
        <w:tc>
          <w:tcPr>
            <w:tcW w:w="412" w:type="pct"/>
            <w:tcBorders>
              <w:top w:val="single" w:sz="4" w:space="0" w:color="auto"/>
              <w:left w:val="single" w:sz="4" w:space="0" w:color="auto"/>
              <w:bottom w:val="nil"/>
              <w:right w:val="single" w:sz="4" w:space="0" w:color="auto"/>
            </w:tcBorders>
            <w:hideMark/>
          </w:tcPr>
          <w:p w14:paraId="11595F1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174EC733" w14:textId="77777777" w:rsidTr="00C40CCD">
        <w:trPr>
          <w:trHeight w:hRule="exact" w:val="227"/>
        </w:trPr>
        <w:tc>
          <w:tcPr>
            <w:tcW w:w="470" w:type="pct"/>
            <w:tcBorders>
              <w:top w:val="nil"/>
              <w:left w:val="single" w:sz="4" w:space="0" w:color="auto"/>
              <w:bottom w:val="nil"/>
              <w:right w:val="single" w:sz="4" w:space="0" w:color="auto"/>
            </w:tcBorders>
            <w:hideMark/>
          </w:tcPr>
          <w:p w14:paraId="36FDAEC3"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Upper arms</w:t>
            </w:r>
          </w:p>
        </w:tc>
        <w:tc>
          <w:tcPr>
            <w:tcW w:w="412" w:type="pct"/>
            <w:tcBorders>
              <w:top w:val="nil"/>
              <w:left w:val="single" w:sz="4" w:space="0" w:color="auto"/>
              <w:bottom w:val="nil"/>
              <w:right w:val="single" w:sz="4" w:space="0" w:color="auto"/>
            </w:tcBorders>
            <w:hideMark/>
          </w:tcPr>
          <w:p w14:paraId="3D262CCE"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429.26</w:t>
            </w:r>
          </w:p>
        </w:tc>
        <w:tc>
          <w:tcPr>
            <w:tcW w:w="412" w:type="pct"/>
            <w:tcBorders>
              <w:top w:val="nil"/>
              <w:left w:val="single" w:sz="4" w:space="0" w:color="auto"/>
              <w:bottom w:val="nil"/>
              <w:right w:val="single" w:sz="4" w:space="0" w:color="auto"/>
            </w:tcBorders>
            <w:hideMark/>
          </w:tcPr>
          <w:p w14:paraId="7C91BCF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7E0C342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50304.65</w:t>
            </w:r>
          </w:p>
        </w:tc>
        <w:tc>
          <w:tcPr>
            <w:tcW w:w="412" w:type="pct"/>
            <w:tcBorders>
              <w:top w:val="nil"/>
              <w:left w:val="single" w:sz="4" w:space="0" w:color="auto"/>
              <w:bottom w:val="nil"/>
              <w:right w:val="single" w:sz="4" w:space="0" w:color="auto"/>
            </w:tcBorders>
            <w:hideMark/>
          </w:tcPr>
          <w:p w14:paraId="353A0BA5"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20493.49</w:t>
            </w:r>
          </w:p>
        </w:tc>
        <w:tc>
          <w:tcPr>
            <w:tcW w:w="412" w:type="pct"/>
            <w:tcBorders>
              <w:top w:val="nil"/>
              <w:left w:val="single" w:sz="4" w:space="0" w:color="auto"/>
              <w:bottom w:val="nil"/>
              <w:right w:val="single" w:sz="4" w:space="0" w:color="auto"/>
            </w:tcBorders>
            <w:hideMark/>
          </w:tcPr>
          <w:p w14:paraId="0EDD916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652116A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416F01E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1619.65</w:t>
            </w:r>
          </w:p>
        </w:tc>
        <w:tc>
          <w:tcPr>
            <w:tcW w:w="412" w:type="pct"/>
            <w:tcBorders>
              <w:top w:val="nil"/>
              <w:left w:val="single" w:sz="4" w:space="0" w:color="auto"/>
              <w:bottom w:val="nil"/>
              <w:right w:val="single" w:sz="4" w:space="0" w:color="auto"/>
            </w:tcBorders>
            <w:hideMark/>
          </w:tcPr>
          <w:p w14:paraId="5AA7B5D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239.97</w:t>
            </w:r>
          </w:p>
        </w:tc>
        <w:tc>
          <w:tcPr>
            <w:tcW w:w="412" w:type="pct"/>
            <w:tcBorders>
              <w:top w:val="nil"/>
              <w:left w:val="single" w:sz="4" w:space="0" w:color="auto"/>
              <w:bottom w:val="nil"/>
              <w:right w:val="single" w:sz="4" w:space="0" w:color="auto"/>
            </w:tcBorders>
            <w:hideMark/>
          </w:tcPr>
          <w:p w14:paraId="6EF8775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142.75</w:t>
            </w:r>
          </w:p>
        </w:tc>
        <w:tc>
          <w:tcPr>
            <w:tcW w:w="412" w:type="pct"/>
            <w:tcBorders>
              <w:top w:val="nil"/>
              <w:left w:val="single" w:sz="4" w:space="0" w:color="auto"/>
              <w:bottom w:val="nil"/>
              <w:right w:val="single" w:sz="4" w:space="0" w:color="auto"/>
            </w:tcBorders>
            <w:hideMark/>
          </w:tcPr>
          <w:p w14:paraId="4D0703D8"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412" w:type="pct"/>
            <w:tcBorders>
              <w:top w:val="nil"/>
              <w:left w:val="single" w:sz="4" w:space="0" w:color="auto"/>
              <w:bottom w:val="nil"/>
              <w:right w:val="single" w:sz="4" w:space="0" w:color="auto"/>
            </w:tcBorders>
            <w:hideMark/>
          </w:tcPr>
          <w:p w14:paraId="212B5B0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1775308C" w14:textId="77777777" w:rsidTr="00C40CCD">
        <w:trPr>
          <w:trHeight w:hRule="exact" w:val="227"/>
        </w:trPr>
        <w:tc>
          <w:tcPr>
            <w:tcW w:w="470" w:type="pct"/>
            <w:tcBorders>
              <w:top w:val="nil"/>
              <w:left w:val="single" w:sz="4" w:space="0" w:color="auto"/>
              <w:bottom w:val="nil"/>
              <w:right w:val="single" w:sz="4" w:space="0" w:color="auto"/>
            </w:tcBorders>
            <w:hideMark/>
          </w:tcPr>
          <w:p w14:paraId="443CABD8"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Lower legs</w:t>
            </w:r>
          </w:p>
        </w:tc>
        <w:tc>
          <w:tcPr>
            <w:tcW w:w="412" w:type="pct"/>
            <w:tcBorders>
              <w:top w:val="nil"/>
              <w:left w:val="single" w:sz="4" w:space="0" w:color="auto"/>
              <w:bottom w:val="nil"/>
              <w:right w:val="single" w:sz="4" w:space="0" w:color="auto"/>
            </w:tcBorders>
            <w:hideMark/>
          </w:tcPr>
          <w:p w14:paraId="66995FC6"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81.97</w:t>
            </w:r>
          </w:p>
        </w:tc>
        <w:tc>
          <w:tcPr>
            <w:tcW w:w="412" w:type="pct"/>
            <w:tcBorders>
              <w:top w:val="nil"/>
              <w:left w:val="single" w:sz="4" w:space="0" w:color="auto"/>
              <w:bottom w:val="nil"/>
              <w:right w:val="single" w:sz="4" w:space="0" w:color="auto"/>
            </w:tcBorders>
            <w:hideMark/>
          </w:tcPr>
          <w:p w14:paraId="24FC14C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75B52A8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422E0F0E"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72.46</w:t>
            </w:r>
          </w:p>
        </w:tc>
        <w:tc>
          <w:tcPr>
            <w:tcW w:w="412" w:type="pct"/>
            <w:tcBorders>
              <w:top w:val="nil"/>
              <w:left w:val="single" w:sz="4" w:space="0" w:color="auto"/>
              <w:bottom w:val="nil"/>
              <w:right w:val="single" w:sz="4" w:space="0" w:color="auto"/>
            </w:tcBorders>
            <w:hideMark/>
          </w:tcPr>
          <w:p w14:paraId="7C046FF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5148357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5A36FA4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0A2D5C6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093E9BA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41E562E1"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412" w:type="pct"/>
            <w:tcBorders>
              <w:top w:val="nil"/>
              <w:left w:val="single" w:sz="4" w:space="0" w:color="auto"/>
              <w:bottom w:val="nil"/>
              <w:right w:val="single" w:sz="4" w:space="0" w:color="auto"/>
            </w:tcBorders>
            <w:hideMark/>
          </w:tcPr>
          <w:p w14:paraId="180F211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568EE435" w14:textId="77777777" w:rsidTr="00C40CCD">
        <w:trPr>
          <w:trHeight w:hRule="exact" w:val="227"/>
        </w:trPr>
        <w:tc>
          <w:tcPr>
            <w:tcW w:w="470" w:type="pct"/>
            <w:tcBorders>
              <w:top w:val="nil"/>
              <w:left w:val="single" w:sz="4" w:space="0" w:color="auto"/>
              <w:bottom w:val="nil"/>
              <w:right w:val="single" w:sz="4" w:space="0" w:color="auto"/>
            </w:tcBorders>
            <w:hideMark/>
          </w:tcPr>
          <w:p w14:paraId="05D41F63"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Upper legs</w:t>
            </w:r>
          </w:p>
        </w:tc>
        <w:tc>
          <w:tcPr>
            <w:tcW w:w="412" w:type="pct"/>
            <w:tcBorders>
              <w:top w:val="nil"/>
              <w:left w:val="single" w:sz="4" w:space="0" w:color="auto"/>
              <w:bottom w:val="nil"/>
              <w:right w:val="single" w:sz="4" w:space="0" w:color="auto"/>
            </w:tcBorders>
            <w:hideMark/>
          </w:tcPr>
          <w:p w14:paraId="35C4D91B"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900.68</w:t>
            </w:r>
          </w:p>
        </w:tc>
        <w:tc>
          <w:tcPr>
            <w:tcW w:w="412" w:type="pct"/>
            <w:tcBorders>
              <w:top w:val="nil"/>
              <w:left w:val="single" w:sz="4" w:space="0" w:color="auto"/>
              <w:bottom w:val="nil"/>
              <w:right w:val="single" w:sz="4" w:space="0" w:color="auto"/>
            </w:tcBorders>
            <w:hideMark/>
          </w:tcPr>
          <w:p w14:paraId="5BC9A6D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6213661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1D417414"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72.46</w:t>
            </w:r>
          </w:p>
        </w:tc>
        <w:tc>
          <w:tcPr>
            <w:tcW w:w="412" w:type="pct"/>
            <w:tcBorders>
              <w:top w:val="nil"/>
              <w:left w:val="single" w:sz="4" w:space="0" w:color="auto"/>
              <w:bottom w:val="nil"/>
              <w:right w:val="single" w:sz="4" w:space="0" w:color="auto"/>
            </w:tcBorders>
            <w:hideMark/>
          </w:tcPr>
          <w:p w14:paraId="730EDB4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1C0060C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558EA97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5D07D98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1131CD3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3E9A8C66"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412" w:type="pct"/>
            <w:tcBorders>
              <w:top w:val="nil"/>
              <w:left w:val="single" w:sz="4" w:space="0" w:color="auto"/>
              <w:bottom w:val="nil"/>
              <w:right w:val="single" w:sz="4" w:space="0" w:color="auto"/>
            </w:tcBorders>
            <w:hideMark/>
          </w:tcPr>
          <w:p w14:paraId="4A09019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4209E5C8" w14:textId="77777777" w:rsidTr="00C40CCD">
        <w:trPr>
          <w:trHeight w:hRule="exact" w:val="227"/>
        </w:trPr>
        <w:tc>
          <w:tcPr>
            <w:tcW w:w="470" w:type="pct"/>
            <w:tcBorders>
              <w:top w:val="nil"/>
              <w:left w:val="single" w:sz="4" w:space="0" w:color="auto"/>
              <w:bottom w:val="nil"/>
              <w:right w:val="single" w:sz="4" w:space="0" w:color="auto"/>
            </w:tcBorders>
            <w:hideMark/>
          </w:tcPr>
          <w:p w14:paraId="42D5A3BD"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Torso</w:t>
            </w:r>
          </w:p>
        </w:tc>
        <w:tc>
          <w:tcPr>
            <w:tcW w:w="412" w:type="pct"/>
            <w:tcBorders>
              <w:top w:val="nil"/>
              <w:left w:val="single" w:sz="4" w:space="0" w:color="auto"/>
              <w:bottom w:val="nil"/>
              <w:right w:val="single" w:sz="4" w:space="0" w:color="auto"/>
            </w:tcBorders>
            <w:hideMark/>
          </w:tcPr>
          <w:p w14:paraId="18F76560"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183.19</w:t>
            </w:r>
          </w:p>
        </w:tc>
        <w:tc>
          <w:tcPr>
            <w:tcW w:w="412" w:type="pct"/>
            <w:tcBorders>
              <w:top w:val="nil"/>
              <w:left w:val="single" w:sz="4" w:space="0" w:color="auto"/>
              <w:bottom w:val="nil"/>
              <w:right w:val="single" w:sz="4" w:space="0" w:color="auto"/>
            </w:tcBorders>
            <w:hideMark/>
          </w:tcPr>
          <w:p w14:paraId="65F8D3F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15E783A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6734.88</w:t>
            </w:r>
          </w:p>
        </w:tc>
        <w:tc>
          <w:tcPr>
            <w:tcW w:w="412" w:type="pct"/>
            <w:tcBorders>
              <w:top w:val="nil"/>
              <w:left w:val="single" w:sz="4" w:space="0" w:color="auto"/>
              <w:bottom w:val="nil"/>
              <w:right w:val="single" w:sz="4" w:space="0" w:color="auto"/>
            </w:tcBorders>
            <w:hideMark/>
          </w:tcPr>
          <w:p w14:paraId="6DB2022B"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3241.25</w:t>
            </w:r>
          </w:p>
        </w:tc>
        <w:tc>
          <w:tcPr>
            <w:tcW w:w="412" w:type="pct"/>
            <w:tcBorders>
              <w:top w:val="nil"/>
              <w:left w:val="single" w:sz="4" w:space="0" w:color="auto"/>
              <w:bottom w:val="nil"/>
              <w:right w:val="single" w:sz="4" w:space="0" w:color="auto"/>
            </w:tcBorders>
            <w:hideMark/>
          </w:tcPr>
          <w:p w14:paraId="610A126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976.09</w:t>
            </w:r>
          </w:p>
        </w:tc>
        <w:tc>
          <w:tcPr>
            <w:tcW w:w="412" w:type="pct"/>
            <w:tcBorders>
              <w:top w:val="nil"/>
              <w:left w:val="single" w:sz="4" w:space="0" w:color="auto"/>
              <w:bottom w:val="nil"/>
              <w:right w:val="single" w:sz="4" w:space="0" w:color="auto"/>
            </w:tcBorders>
            <w:hideMark/>
          </w:tcPr>
          <w:p w14:paraId="5A719B2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535A839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396.38</w:t>
            </w:r>
          </w:p>
        </w:tc>
        <w:tc>
          <w:tcPr>
            <w:tcW w:w="412" w:type="pct"/>
            <w:tcBorders>
              <w:top w:val="nil"/>
              <w:left w:val="single" w:sz="4" w:space="0" w:color="auto"/>
              <w:bottom w:val="nil"/>
              <w:right w:val="single" w:sz="4" w:space="0" w:color="auto"/>
            </w:tcBorders>
            <w:hideMark/>
          </w:tcPr>
          <w:p w14:paraId="5277B9F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5626C8D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296.91</w:t>
            </w:r>
          </w:p>
        </w:tc>
        <w:tc>
          <w:tcPr>
            <w:tcW w:w="412" w:type="pct"/>
            <w:tcBorders>
              <w:top w:val="nil"/>
              <w:left w:val="single" w:sz="4" w:space="0" w:color="auto"/>
              <w:bottom w:val="nil"/>
              <w:right w:val="single" w:sz="4" w:space="0" w:color="auto"/>
            </w:tcBorders>
            <w:hideMark/>
          </w:tcPr>
          <w:p w14:paraId="28F4E210"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412" w:type="pct"/>
            <w:tcBorders>
              <w:top w:val="nil"/>
              <w:left w:val="single" w:sz="4" w:space="0" w:color="auto"/>
              <w:bottom w:val="nil"/>
              <w:right w:val="single" w:sz="4" w:space="0" w:color="auto"/>
            </w:tcBorders>
            <w:hideMark/>
          </w:tcPr>
          <w:p w14:paraId="55914B7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148B1AEA" w14:textId="77777777" w:rsidTr="00C40CCD">
        <w:trPr>
          <w:trHeight w:hRule="exact" w:val="227"/>
        </w:trPr>
        <w:tc>
          <w:tcPr>
            <w:tcW w:w="470" w:type="pct"/>
            <w:tcBorders>
              <w:top w:val="nil"/>
              <w:left w:val="single" w:sz="4" w:space="0" w:color="auto"/>
              <w:bottom w:val="nil"/>
              <w:right w:val="single" w:sz="4" w:space="0" w:color="auto"/>
            </w:tcBorders>
            <w:hideMark/>
          </w:tcPr>
          <w:p w14:paraId="10C10EAA"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Hood</w:t>
            </w:r>
          </w:p>
        </w:tc>
        <w:tc>
          <w:tcPr>
            <w:tcW w:w="412" w:type="pct"/>
            <w:tcBorders>
              <w:top w:val="nil"/>
              <w:left w:val="single" w:sz="4" w:space="0" w:color="auto"/>
              <w:bottom w:val="nil"/>
              <w:right w:val="single" w:sz="4" w:space="0" w:color="auto"/>
            </w:tcBorders>
            <w:hideMark/>
          </w:tcPr>
          <w:p w14:paraId="595C3D8A"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81.97</w:t>
            </w:r>
          </w:p>
        </w:tc>
        <w:tc>
          <w:tcPr>
            <w:tcW w:w="412" w:type="pct"/>
            <w:tcBorders>
              <w:top w:val="nil"/>
              <w:left w:val="single" w:sz="4" w:space="0" w:color="auto"/>
              <w:bottom w:val="nil"/>
              <w:right w:val="single" w:sz="4" w:space="0" w:color="auto"/>
            </w:tcBorders>
            <w:hideMark/>
          </w:tcPr>
          <w:p w14:paraId="42B1B04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35C5334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256.49</w:t>
            </w:r>
          </w:p>
        </w:tc>
        <w:tc>
          <w:tcPr>
            <w:tcW w:w="412" w:type="pct"/>
            <w:tcBorders>
              <w:top w:val="nil"/>
              <w:left w:val="single" w:sz="4" w:space="0" w:color="auto"/>
              <w:bottom w:val="nil"/>
              <w:right w:val="single" w:sz="4" w:space="0" w:color="auto"/>
            </w:tcBorders>
            <w:hideMark/>
          </w:tcPr>
          <w:p w14:paraId="694D9C5C"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sz w:val="16"/>
                <w:szCs w:val="16"/>
                <w:u w:val="single"/>
                <w:lang w:val="en-GB" w:eastAsia="en-GB"/>
              </w:rPr>
              <w:t>12075.41</w:t>
            </w:r>
          </w:p>
        </w:tc>
        <w:tc>
          <w:tcPr>
            <w:tcW w:w="412" w:type="pct"/>
            <w:tcBorders>
              <w:top w:val="nil"/>
              <w:left w:val="single" w:sz="4" w:space="0" w:color="auto"/>
              <w:bottom w:val="nil"/>
              <w:right w:val="single" w:sz="4" w:space="0" w:color="auto"/>
            </w:tcBorders>
            <w:hideMark/>
          </w:tcPr>
          <w:p w14:paraId="617466A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499266A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10794D5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1899DF2D"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6213748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c>
          <w:tcPr>
            <w:tcW w:w="412" w:type="pct"/>
            <w:tcBorders>
              <w:top w:val="nil"/>
              <w:left w:val="single" w:sz="4" w:space="0" w:color="auto"/>
              <w:bottom w:val="nil"/>
              <w:right w:val="single" w:sz="4" w:space="0" w:color="auto"/>
            </w:tcBorders>
            <w:hideMark/>
          </w:tcPr>
          <w:p w14:paraId="1F6A14D8" w14:textId="77777777" w:rsidR="00C40CCD" w:rsidRDefault="00C40CCD" w:rsidP="00C40CCD">
            <w:pPr>
              <w:tabs>
                <w:tab w:val="left" w:pos="720"/>
              </w:tabs>
              <w:autoSpaceDE w:val="0"/>
              <w:autoSpaceDN w:val="0"/>
              <w:adjustRightInd w:val="0"/>
              <w:spacing w:after="240"/>
              <w:jc w:val="center"/>
              <w:rPr>
                <w:sz w:val="16"/>
                <w:szCs w:val="16"/>
                <w:u w:val="single"/>
                <w:lang w:val="en-GB" w:eastAsia="en-GB"/>
              </w:rPr>
            </w:pPr>
            <w:r>
              <w:rPr>
                <w:i/>
                <w:iCs/>
                <w:sz w:val="16"/>
                <w:szCs w:val="16"/>
                <w:u w:val="single"/>
                <w:lang w:val="en-GB" w:eastAsia="en-GB"/>
              </w:rPr>
              <w:t>87.72</w:t>
            </w:r>
          </w:p>
        </w:tc>
        <w:tc>
          <w:tcPr>
            <w:tcW w:w="412" w:type="pct"/>
            <w:tcBorders>
              <w:top w:val="nil"/>
              <w:left w:val="single" w:sz="4" w:space="0" w:color="auto"/>
              <w:bottom w:val="nil"/>
              <w:right w:val="single" w:sz="4" w:space="0" w:color="auto"/>
            </w:tcBorders>
            <w:hideMark/>
          </w:tcPr>
          <w:p w14:paraId="43AE65F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50.00</w:t>
            </w:r>
          </w:p>
        </w:tc>
      </w:tr>
      <w:tr w:rsidR="00C40CCD" w14:paraId="14792681" w14:textId="77777777" w:rsidTr="00C40CCD">
        <w:trPr>
          <w:trHeight w:hRule="exact" w:val="227"/>
        </w:trPr>
        <w:tc>
          <w:tcPr>
            <w:tcW w:w="470" w:type="pct"/>
            <w:tcBorders>
              <w:top w:val="nil"/>
              <w:left w:val="single" w:sz="4" w:space="0" w:color="auto"/>
              <w:bottom w:val="single" w:sz="4" w:space="0" w:color="auto"/>
              <w:right w:val="single" w:sz="4" w:space="0" w:color="auto"/>
            </w:tcBorders>
            <w:hideMark/>
          </w:tcPr>
          <w:p w14:paraId="3794367C"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 (</w:t>
            </w:r>
            <w:proofErr w:type="spellStart"/>
            <w:r>
              <w:rPr>
                <w:sz w:val="16"/>
                <w:szCs w:val="16"/>
                <w:lang w:val="en-GB" w:eastAsia="en-GB"/>
              </w:rPr>
              <w:t>μg</w:t>
            </w:r>
            <w:proofErr w:type="spellEnd"/>
            <w:r>
              <w:rPr>
                <w:sz w:val="16"/>
                <w:szCs w:val="16"/>
                <w:lang w:val="en-GB" w:eastAsia="en-GB"/>
              </w:rPr>
              <w:t>)</w:t>
            </w:r>
          </w:p>
        </w:tc>
        <w:tc>
          <w:tcPr>
            <w:tcW w:w="412" w:type="pct"/>
            <w:tcBorders>
              <w:top w:val="nil"/>
              <w:left w:val="single" w:sz="4" w:space="0" w:color="auto"/>
              <w:bottom w:val="single" w:sz="4" w:space="0" w:color="auto"/>
              <w:right w:val="single" w:sz="4" w:space="0" w:color="auto"/>
            </w:tcBorders>
            <w:hideMark/>
          </w:tcPr>
          <w:p w14:paraId="4BFB04B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2089.43</w:t>
            </w:r>
          </w:p>
        </w:tc>
        <w:tc>
          <w:tcPr>
            <w:tcW w:w="412" w:type="pct"/>
            <w:tcBorders>
              <w:top w:val="nil"/>
              <w:left w:val="single" w:sz="4" w:space="0" w:color="auto"/>
              <w:bottom w:val="single" w:sz="4" w:space="0" w:color="auto"/>
              <w:right w:val="single" w:sz="4" w:space="0" w:color="auto"/>
            </w:tcBorders>
            <w:hideMark/>
          </w:tcPr>
          <w:p w14:paraId="77F0E03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412" w:type="pct"/>
            <w:tcBorders>
              <w:top w:val="nil"/>
              <w:left w:val="single" w:sz="4" w:space="0" w:color="auto"/>
              <w:bottom w:val="single" w:sz="4" w:space="0" w:color="auto"/>
              <w:right w:val="single" w:sz="4" w:space="0" w:color="auto"/>
            </w:tcBorders>
            <w:hideMark/>
          </w:tcPr>
          <w:p w14:paraId="6ED72C0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78865.62</w:t>
            </w:r>
          </w:p>
        </w:tc>
        <w:tc>
          <w:tcPr>
            <w:tcW w:w="412" w:type="pct"/>
            <w:tcBorders>
              <w:top w:val="nil"/>
              <w:left w:val="single" w:sz="4" w:space="0" w:color="auto"/>
              <w:bottom w:val="single" w:sz="4" w:space="0" w:color="auto"/>
              <w:right w:val="single" w:sz="4" w:space="0" w:color="auto"/>
            </w:tcBorders>
            <w:hideMark/>
          </w:tcPr>
          <w:p w14:paraId="4FC0ADE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92555.11</w:t>
            </w:r>
          </w:p>
        </w:tc>
        <w:tc>
          <w:tcPr>
            <w:tcW w:w="412" w:type="pct"/>
            <w:tcBorders>
              <w:top w:val="nil"/>
              <w:left w:val="single" w:sz="4" w:space="0" w:color="auto"/>
              <w:bottom w:val="single" w:sz="4" w:space="0" w:color="auto"/>
              <w:right w:val="single" w:sz="4" w:space="0" w:color="auto"/>
            </w:tcBorders>
            <w:hideMark/>
          </w:tcPr>
          <w:p w14:paraId="2DDD75E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6396.14</w:t>
            </w:r>
          </w:p>
        </w:tc>
        <w:tc>
          <w:tcPr>
            <w:tcW w:w="412" w:type="pct"/>
            <w:tcBorders>
              <w:top w:val="nil"/>
              <w:left w:val="single" w:sz="4" w:space="0" w:color="auto"/>
              <w:bottom w:val="single" w:sz="4" w:space="0" w:color="auto"/>
              <w:right w:val="single" w:sz="4" w:space="0" w:color="auto"/>
            </w:tcBorders>
            <w:hideMark/>
          </w:tcPr>
          <w:p w14:paraId="23FFFA3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c>
          <w:tcPr>
            <w:tcW w:w="412" w:type="pct"/>
            <w:tcBorders>
              <w:top w:val="nil"/>
              <w:left w:val="single" w:sz="4" w:space="0" w:color="auto"/>
              <w:bottom w:val="single" w:sz="4" w:space="0" w:color="auto"/>
              <w:right w:val="single" w:sz="4" w:space="0" w:color="auto"/>
            </w:tcBorders>
            <w:hideMark/>
          </w:tcPr>
          <w:p w14:paraId="2E2F537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2401.36</w:t>
            </w:r>
          </w:p>
        </w:tc>
        <w:tc>
          <w:tcPr>
            <w:tcW w:w="412" w:type="pct"/>
            <w:tcBorders>
              <w:top w:val="nil"/>
              <w:left w:val="single" w:sz="4" w:space="0" w:color="auto"/>
              <w:bottom w:val="single" w:sz="4" w:space="0" w:color="auto"/>
              <w:right w:val="single" w:sz="4" w:space="0" w:color="auto"/>
            </w:tcBorders>
            <w:hideMark/>
          </w:tcPr>
          <w:p w14:paraId="68A1F89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707.68</w:t>
            </w:r>
          </w:p>
        </w:tc>
        <w:tc>
          <w:tcPr>
            <w:tcW w:w="412" w:type="pct"/>
            <w:tcBorders>
              <w:top w:val="nil"/>
              <w:left w:val="single" w:sz="4" w:space="0" w:color="auto"/>
              <w:bottom w:val="single" w:sz="4" w:space="0" w:color="auto"/>
              <w:right w:val="single" w:sz="4" w:space="0" w:color="auto"/>
            </w:tcBorders>
            <w:hideMark/>
          </w:tcPr>
          <w:p w14:paraId="28CB669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1687.48</w:t>
            </w:r>
          </w:p>
        </w:tc>
        <w:tc>
          <w:tcPr>
            <w:tcW w:w="412" w:type="pct"/>
            <w:tcBorders>
              <w:top w:val="nil"/>
              <w:left w:val="single" w:sz="4" w:space="0" w:color="auto"/>
              <w:bottom w:val="single" w:sz="4" w:space="0" w:color="auto"/>
              <w:right w:val="single" w:sz="4" w:space="0" w:color="auto"/>
            </w:tcBorders>
            <w:hideMark/>
          </w:tcPr>
          <w:p w14:paraId="1E2B9A9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655.40</w:t>
            </w:r>
          </w:p>
        </w:tc>
        <w:tc>
          <w:tcPr>
            <w:tcW w:w="412" w:type="pct"/>
            <w:tcBorders>
              <w:top w:val="nil"/>
              <w:left w:val="single" w:sz="4" w:space="0" w:color="auto"/>
              <w:bottom w:val="single" w:sz="4" w:space="0" w:color="auto"/>
              <w:right w:val="single" w:sz="4" w:space="0" w:color="auto"/>
            </w:tcBorders>
            <w:hideMark/>
          </w:tcPr>
          <w:p w14:paraId="09D6E76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300.00</w:t>
            </w:r>
          </w:p>
        </w:tc>
      </w:tr>
      <w:tr w:rsidR="00C40CCD" w14:paraId="15479736"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hideMark/>
          </w:tcPr>
          <w:p w14:paraId="06C6D78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Gloves (µg/sample)</w:t>
            </w:r>
          </w:p>
        </w:tc>
      </w:tr>
      <w:tr w:rsidR="00C40CCD" w14:paraId="08BA0D8D" w14:textId="77777777" w:rsidTr="00C40CCD">
        <w:trPr>
          <w:trHeight w:hRule="exact" w:val="227"/>
        </w:trPr>
        <w:tc>
          <w:tcPr>
            <w:tcW w:w="470" w:type="pct"/>
            <w:tcBorders>
              <w:top w:val="single" w:sz="4" w:space="0" w:color="auto"/>
              <w:left w:val="single" w:sz="4" w:space="0" w:color="auto"/>
              <w:bottom w:val="single" w:sz="4" w:space="0" w:color="auto"/>
              <w:right w:val="single" w:sz="4" w:space="0" w:color="auto"/>
            </w:tcBorders>
            <w:hideMark/>
          </w:tcPr>
          <w:p w14:paraId="7680B06E"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 xml:space="preserve">TOTAL </w:t>
            </w:r>
          </w:p>
        </w:tc>
        <w:tc>
          <w:tcPr>
            <w:tcW w:w="412" w:type="pct"/>
            <w:tcBorders>
              <w:top w:val="single" w:sz="4" w:space="0" w:color="auto"/>
              <w:left w:val="single" w:sz="4" w:space="0" w:color="auto"/>
              <w:bottom w:val="single" w:sz="4" w:space="0" w:color="auto"/>
              <w:right w:val="single" w:sz="4" w:space="0" w:color="auto"/>
            </w:tcBorders>
            <w:hideMark/>
          </w:tcPr>
          <w:p w14:paraId="41FD668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3311.44</w:t>
            </w:r>
          </w:p>
        </w:tc>
        <w:tc>
          <w:tcPr>
            <w:tcW w:w="412" w:type="pct"/>
            <w:tcBorders>
              <w:top w:val="single" w:sz="4" w:space="0" w:color="auto"/>
              <w:left w:val="single" w:sz="4" w:space="0" w:color="auto"/>
              <w:bottom w:val="single" w:sz="4" w:space="0" w:color="auto"/>
              <w:right w:val="single" w:sz="4" w:space="0" w:color="auto"/>
            </w:tcBorders>
            <w:hideMark/>
          </w:tcPr>
          <w:p w14:paraId="3153C2A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684.34</w:t>
            </w:r>
          </w:p>
        </w:tc>
        <w:tc>
          <w:tcPr>
            <w:tcW w:w="412" w:type="pct"/>
            <w:tcBorders>
              <w:top w:val="single" w:sz="4" w:space="0" w:color="auto"/>
              <w:left w:val="single" w:sz="4" w:space="0" w:color="auto"/>
              <w:bottom w:val="single" w:sz="4" w:space="0" w:color="auto"/>
              <w:right w:val="single" w:sz="4" w:space="0" w:color="auto"/>
            </w:tcBorders>
            <w:hideMark/>
          </w:tcPr>
          <w:p w14:paraId="755E760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84640.72</w:t>
            </w:r>
          </w:p>
        </w:tc>
        <w:tc>
          <w:tcPr>
            <w:tcW w:w="412" w:type="pct"/>
            <w:tcBorders>
              <w:top w:val="single" w:sz="4" w:space="0" w:color="auto"/>
              <w:left w:val="single" w:sz="4" w:space="0" w:color="auto"/>
              <w:bottom w:val="single" w:sz="4" w:space="0" w:color="auto"/>
              <w:right w:val="single" w:sz="4" w:space="0" w:color="auto"/>
            </w:tcBorders>
            <w:hideMark/>
          </w:tcPr>
          <w:p w14:paraId="43E3A93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49306.83</w:t>
            </w:r>
          </w:p>
        </w:tc>
        <w:tc>
          <w:tcPr>
            <w:tcW w:w="412" w:type="pct"/>
            <w:tcBorders>
              <w:top w:val="single" w:sz="4" w:space="0" w:color="auto"/>
              <w:left w:val="single" w:sz="4" w:space="0" w:color="auto"/>
              <w:bottom w:val="single" w:sz="4" w:space="0" w:color="auto"/>
              <w:right w:val="single" w:sz="4" w:space="0" w:color="auto"/>
            </w:tcBorders>
            <w:hideMark/>
          </w:tcPr>
          <w:p w14:paraId="0FDF6A64"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1839.65</w:t>
            </w:r>
          </w:p>
        </w:tc>
        <w:tc>
          <w:tcPr>
            <w:tcW w:w="412" w:type="pct"/>
            <w:tcBorders>
              <w:top w:val="single" w:sz="4" w:space="0" w:color="auto"/>
              <w:left w:val="single" w:sz="4" w:space="0" w:color="auto"/>
              <w:bottom w:val="single" w:sz="4" w:space="0" w:color="auto"/>
              <w:right w:val="single" w:sz="4" w:space="0" w:color="auto"/>
            </w:tcBorders>
            <w:hideMark/>
          </w:tcPr>
          <w:p w14:paraId="090135C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271.10</w:t>
            </w:r>
          </w:p>
        </w:tc>
        <w:tc>
          <w:tcPr>
            <w:tcW w:w="412" w:type="pct"/>
            <w:tcBorders>
              <w:top w:val="single" w:sz="4" w:space="0" w:color="auto"/>
              <w:left w:val="single" w:sz="4" w:space="0" w:color="auto"/>
              <w:bottom w:val="single" w:sz="4" w:space="0" w:color="auto"/>
              <w:right w:val="single" w:sz="4" w:space="0" w:color="auto"/>
            </w:tcBorders>
            <w:hideMark/>
          </w:tcPr>
          <w:p w14:paraId="0E78D6A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4969.91</w:t>
            </w:r>
          </w:p>
        </w:tc>
        <w:tc>
          <w:tcPr>
            <w:tcW w:w="412" w:type="pct"/>
            <w:tcBorders>
              <w:top w:val="single" w:sz="4" w:space="0" w:color="auto"/>
              <w:left w:val="single" w:sz="4" w:space="0" w:color="auto"/>
              <w:bottom w:val="single" w:sz="4" w:space="0" w:color="auto"/>
              <w:right w:val="single" w:sz="4" w:space="0" w:color="auto"/>
            </w:tcBorders>
            <w:hideMark/>
          </w:tcPr>
          <w:p w14:paraId="4CCFA9D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987.95</w:t>
            </w:r>
          </w:p>
        </w:tc>
        <w:tc>
          <w:tcPr>
            <w:tcW w:w="412" w:type="pct"/>
            <w:tcBorders>
              <w:top w:val="single" w:sz="4" w:space="0" w:color="auto"/>
              <w:left w:val="single" w:sz="4" w:space="0" w:color="auto"/>
              <w:bottom w:val="single" w:sz="4" w:space="0" w:color="auto"/>
              <w:right w:val="single" w:sz="4" w:space="0" w:color="auto"/>
            </w:tcBorders>
            <w:hideMark/>
          </w:tcPr>
          <w:p w14:paraId="55B2BF5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3522.87</w:t>
            </w:r>
          </w:p>
        </w:tc>
        <w:tc>
          <w:tcPr>
            <w:tcW w:w="412" w:type="pct"/>
            <w:tcBorders>
              <w:top w:val="single" w:sz="4" w:space="0" w:color="auto"/>
              <w:left w:val="single" w:sz="4" w:space="0" w:color="auto"/>
              <w:bottom w:val="single" w:sz="4" w:space="0" w:color="auto"/>
              <w:right w:val="single" w:sz="4" w:space="0" w:color="auto"/>
            </w:tcBorders>
            <w:hideMark/>
          </w:tcPr>
          <w:p w14:paraId="4564706F"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789.19</w:t>
            </w:r>
          </w:p>
        </w:tc>
        <w:tc>
          <w:tcPr>
            <w:tcW w:w="412" w:type="pct"/>
            <w:tcBorders>
              <w:top w:val="single" w:sz="4" w:space="0" w:color="auto"/>
              <w:left w:val="single" w:sz="4" w:space="0" w:color="auto"/>
              <w:bottom w:val="single" w:sz="4" w:space="0" w:color="auto"/>
              <w:right w:val="single" w:sz="4" w:space="0" w:color="auto"/>
            </w:tcBorders>
            <w:hideMark/>
          </w:tcPr>
          <w:p w14:paraId="393A32C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135.91</w:t>
            </w:r>
          </w:p>
        </w:tc>
      </w:tr>
      <w:tr w:rsidR="00C40CCD" w14:paraId="67AA7A43"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hideMark/>
          </w:tcPr>
          <w:p w14:paraId="64A6A23A"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Face/neck wipes (µg/sample)</w:t>
            </w:r>
          </w:p>
        </w:tc>
      </w:tr>
      <w:tr w:rsidR="00C40CCD" w14:paraId="08AD98AC" w14:textId="77777777" w:rsidTr="00C40CCD">
        <w:trPr>
          <w:trHeight w:hRule="exact" w:val="227"/>
        </w:trPr>
        <w:tc>
          <w:tcPr>
            <w:tcW w:w="470" w:type="pct"/>
            <w:tcBorders>
              <w:top w:val="single" w:sz="4" w:space="0" w:color="auto"/>
              <w:left w:val="single" w:sz="4" w:space="0" w:color="auto"/>
              <w:bottom w:val="single" w:sz="4" w:space="0" w:color="auto"/>
              <w:right w:val="single" w:sz="4" w:space="0" w:color="auto"/>
            </w:tcBorders>
            <w:hideMark/>
          </w:tcPr>
          <w:p w14:paraId="12214B76"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412" w:type="pct"/>
            <w:tcBorders>
              <w:top w:val="single" w:sz="4" w:space="0" w:color="auto"/>
              <w:left w:val="single" w:sz="4" w:space="0" w:color="auto"/>
              <w:bottom w:val="single" w:sz="4" w:space="0" w:color="auto"/>
              <w:right w:val="single" w:sz="4" w:space="0" w:color="auto"/>
            </w:tcBorders>
            <w:hideMark/>
          </w:tcPr>
          <w:p w14:paraId="2258AFA8"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1.04</w:t>
            </w:r>
          </w:p>
        </w:tc>
        <w:tc>
          <w:tcPr>
            <w:tcW w:w="412" w:type="pct"/>
            <w:tcBorders>
              <w:top w:val="single" w:sz="4" w:space="0" w:color="auto"/>
              <w:left w:val="single" w:sz="4" w:space="0" w:color="auto"/>
              <w:bottom w:val="single" w:sz="4" w:space="0" w:color="auto"/>
              <w:right w:val="single" w:sz="4" w:space="0" w:color="auto"/>
            </w:tcBorders>
            <w:hideMark/>
          </w:tcPr>
          <w:p w14:paraId="3F5785F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11.19</w:t>
            </w:r>
          </w:p>
        </w:tc>
        <w:tc>
          <w:tcPr>
            <w:tcW w:w="412" w:type="pct"/>
            <w:tcBorders>
              <w:top w:val="single" w:sz="4" w:space="0" w:color="auto"/>
              <w:left w:val="single" w:sz="4" w:space="0" w:color="auto"/>
              <w:bottom w:val="single" w:sz="4" w:space="0" w:color="auto"/>
              <w:right w:val="single" w:sz="4" w:space="0" w:color="auto"/>
            </w:tcBorders>
            <w:hideMark/>
          </w:tcPr>
          <w:p w14:paraId="1BBA341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single" w:sz="4" w:space="0" w:color="auto"/>
              <w:left w:val="single" w:sz="4" w:space="0" w:color="auto"/>
              <w:bottom w:val="single" w:sz="4" w:space="0" w:color="auto"/>
              <w:right w:val="single" w:sz="4" w:space="0" w:color="auto"/>
            </w:tcBorders>
            <w:hideMark/>
          </w:tcPr>
          <w:p w14:paraId="516CF90C"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2.84</w:t>
            </w:r>
          </w:p>
        </w:tc>
        <w:tc>
          <w:tcPr>
            <w:tcW w:w="412" w:type="pct"/>
            <w:tcBorders>
              <w:top w:val="single" w:sz="4" w:space="0" w:color="auto"/>
              <w:left w:val="single" w:sz="4" w:space="0" w:color="auto"/>
              <w:bottom w:val="single" w:sz="4" w:space="0" w:color="auto"/>
              <w:right w:val="single" w:sz="4" w:space="0" w:color="auto"/>
            </w:tcBorders>
            <w:hideMark/>
          </w:tcPr>
          <w:p w14:paraId="5C9B1F05"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1.72</w:t>
            </w:r>
          </w:p>
        </w:tc>
        <w:tc>
          <w:tcPr>
            <w:tcW w:w="412" w:type="pct"/>
            <w:tcBorders>
              <w:top w:val="single" w:sz="4" w:space="0" w:color="auto"/>
              <w:left w:val="single" w:sz="4" w:space="0" w:color="auto"/>
              <w:bottom w:val="single" w:sz="4" w:space="0" w:color="auto"/>
              <w:right w:val="single" w:sz="4" w:space="0" w:color="auto"/>
            </w:tcBorders>
            <w:hideMark/>
          </w:tcPr>
          <w:p w14:paraId="4601DE9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single" w:sz="4" w:space="0" w:color="auto"/>
              <w:left w:val="single" w:sz="4" w:space="0" w:color="auto"/>
              <w:bottom w:val="single" w:sz="4" w:space="0" w:color="auto"/>
              <w:right w:val="single" w:sz="4" w:space="0" w:color="auto"/>
            </w:tcBorders>
            <w:hideMark/>
          </w:tcPr>
          <w:p w14:paraId="50C5A75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6.83</w:t>
            </w:r>
          </w:p>
        </w:tc>
        <w:tc>
          <w:tcPr>
            <w:tcW w:w="412" w:type="pct"/>
            <w:tcBorders>
              <w:top w:val="single" w:sz="4" w:space="0" w:color="auto"/>
              <w:left w:val="single" w:sz="4" w:space="0" w:color="auto"/>
              <w:bottom w:val="single" w:sz="4" w:space="0" w:color="auto"/>
              <w:right w:val="single" w:sz="4" w:space="0" w:color="auto"/>
            </w:tcBorders>
            <w:hideMark/>
          </w:tcPr>
          <w:p w14:paraId="49B195F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1.15</w:t>
            </w:r>
          </w:p>
        </w:tc>
        <w:tc>
          <w:tcPr>
            <w:tcW w:w="412" w:type="pct"/>
            <w:tcBorders>
              <w:top w:val="single" w:sz="4" w:space="0" w:color="auto"/>
              <w:left w:val="single" w:sz="4" w:space="0" w:color="auto"/>
              <w:bottom w:val="single" w:sz="4" w:space="0" w:color="auto"/>
              <w:right w:val="single" w:sz="4" w:space="0" w:color="auto"/>
            </w:tcBorders>
            <w:hideMark/>
          </w:tcPr>
          <w:p w14:paraId="3CD1F02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2.96</w:t>
            </w:r>
          </w:p>
        </w:tc>
        <w:tc>
          <w:tcPr>
            <w:tcW w:w="412" w:type="pct"/>
            <w:tcBorders>
              <w:top w:val="single" w:sz="4" w:space="0" w:color="auto"/>
              <w:left w:val="single" w:sz="4" w:space="0" w:color="auto"/>
              <w:bottom w:val="single" w:sz="4" w:space="0" w:color="auto"/>
              <w:right w:val="single" w:sz="4" w:space="0" w:color="auto"/>
            </w:tcBorders>
            <w:hideMark/>
          </w:tcPr>
          <w:p w14:paraId="5CF6EB7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c>
          <w:tcPr>
            <w:tcW w:w="412" w:type="pct"/>
            <w:tcBorders>
              <w:top w:val="single" w:sz="4" w:space="0" w:color="auto"/>
              <w:left w:val="single" w:sz="4" w:space="0" w:color="auto"/>
              <w:bottom w:val="single" w:sz="4" w:space="0" w:color="auto"/>
              <w:right w:val="single" w:sz="4" w:space="0" w:color="auto"/>
            </w:tcBorders>
            <w:hideMark/>
          </w:tcPr>
          <w:p w14:paraId="07B3681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i/>
                <w:iCs/>
                <w:sz w:val="16"/>
                <w:szCs w:val="16"/>
                <w:lang w:val="en-GB" w:eastAsia="en-GB"/>
              </w:rPr>
              <w:t>0.50</w:t>
            </w:r>
          </w:p>
        </w:tc>
      </w:tr>
      <w:tr w:rsidR="00C40CCD" w14:paraId="0F3BA0D4"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hideMark/>
          </w:tcPr>
          <w:p w14:paraId="06C6AF31"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Hand wash (µg /sample)</w:t>
            </w:r>
          </w:p>
        </w:tc>
      </w:tr>
      <w:tr w:rsidR="00C40CCD" w14:paraId="6B8235FF" w14:textId="77777777" w:rsidTr="00C40CCD">
        <w:trPr>
          <w:trHeight w:hRule="exact" w:val="227"/>
        </w:trPr>
        <w:tc>
          <w:tcPr>
            <w:tcW w:w="470" w:type="pct"/>
            <w:tcBorders>
              <w:top w:val="single" w:sz="4" w:space="0" w:color="auto"/>
              <w:left w:val="single" w:sz="4" w:space="0" w:color="auto"/>
              <w:bottom w:val="single" w:sz="4" w:space="0" w:color="auto"/>
              <w:right w:val="single" w:sz="4" w:space="0" w:color="auto"/>
            </w:tcBorders>
            <w:hideMark/>
          </w:tcPr>
          <w:p w14:paraId="7D959710"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412" w:type="pct"/>
            <w:tcBorders>
              <w:top w:val="single" w:sz="4" w:space="0" w:color="auto"/>
              <w:left w:val="single" w:sz="4" w:space="0" w:color="auto"/>
              <w:bottom w:val="single" w:sz="4" w:space="0" w:color="auto"/>
              <w:right w:val="single" w:sz="4" w:space="0" w:color="auto"/>
            </w:tcBorders>
            <w:hideMark/>
          </w:tcPr>
          <w:p w14:paraId="6ED14DE6"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5.00</w:t>
            </w:r>
          </w:p>
        </w:tc>
        <w:tc>
          <w:tcPr>
            <w:tcW w:w="412" w:type="pct"/>
            <w:tcBorders>
              <w:top w:val="single" w:sz="4" w:space="0" w:color="auto"/>
              <w:left w:val="single" w:sz="4" w:space="0" w:color="auto"/>
              <w:bottom w:val="single" w:sz="4" w:space="0" w:color="auto"/>
              <w:right w:val="single" w:sz="4" w:space="0" w:color="auto"/>
            </w:tcBorders>
            <w:hideMark/>
          </w:tcPr>
          <w:p w14:paraId="6EA671F4" w14:textId="77777777" w:rsidR="00C40CCD" w:rsidRDefault="00C40CCD" w:rsidP="00C40CCD">
            <w:pPr>
              <w:tabs>
                <w:tab w:val="left" w:pos="720"/>
              </w:tabs>
              <w:autoSpaceDE w:val="0"/>
              <w:autoSpaceDN w:val="0"/>
              <w:adjustRightInd w:val="0"/>
              <w:spacing w:after="240"/>
              <w:jc w:val="center"/>
              <w:rPr>
                <w:i/>
                <w:sz w:val="16"/>
                <w:szCs w:val="16"/>
                <w:u w:val="single"/>
                <w:lang w:val="en-GB" w:eastAsia="en-GB"/>
              </w:rPr>
            </w:pPr>
            <w:r>
              <w:rPr>
                <w:i/>
                <w:sz w:val="16"/>
                <w:szCs w:val="16"/>
                <w:u w:val="single"/>
                <w:lang w:val="en-GB" w:eastAsia="en-GB"/>
              </w:rPr>
              <w:t>23.26</w:t>
            </w:r>
          </w:p>
        </w:tc>
        <w:tc>
          <w:tcPr>
            <w:tcW w:w="412" w:type="pct"/>
            <w:tcBorders>
              <w:top w:val="single" w:sz="4" w:space="0" w:color="auto"/>
              <w:left w:val="single" w:sz="4" w:space="0" w:color="auto"/>
              <w:bottom w:val="single" w:sz="4" w:space="0" w:color="auto"/>
              <w:right w:val="single" w:sz="4" w:space="0" w:color="auto"/>
            </w:tcBorders>
            <w:hideMark/>
          </w:tcPr>
          <w:p w14:paraId="026E9229"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89.46</w:t>
            </w:r>
          </w:p>
        </w:tc>
        <w:tc>
          <w:tcPr>
            <w:tcW w:w="412" w:type="pct"/>
            <w:tcBorders>
              <w:top w:val="single" w:sz="4" w:space="0" w:color="auto"/>
              <w:left w:val="single" w:sz="4" w:space="0" w:color="auto"/>
              <w:bottom w:val="single" w:sz="4" w:space="0" w:color="auto"/>
              <w:right w:val="single" w:sz="4" w:space="0" w:color="auto"/>
            </w:tcBorders>
            <w:hideMark/>
          </w:tcPr>
          <w:p w14:paraId="66E9CD63"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64.40</w:t>
            </w:r>
          </w:p>
        </w:tc>
        <w:tc>
          <w:tcPr>
            <w:tcW w:w="412" w:type="pct"/>
            <w:tcBorders>
              <w:top w:val="single" w:sz="4" w:space="0" w:color="auto"/>
              <w:left w:val="single" w:sz="4" w:space="0" w:color="auto"/>
              <w:bottom w:val="single" w:sz="4" w:space="0" w:color="auto"/>
              <w:right w:val="single" w:sz="4" w:space="0" w:color="auto"/>
            </w:tcBorders>
            <w:hideMark/>
          </w:tcPr>
          <w:p w14:paraId="32794C6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10.25</w:t>
            </w:r>
          </w:p>
        </w:tc>
        <w:tc>
          <w:tcPr>
            <w:tcW w:w="412" w:type="pct"/>
            <w:tcBorders>
              <w:top w:val="single" w:sz="4" w:space="0" w:color="auto"/>
              <w:left w:val="single" w:sz="4" w:space="0" w:color="auto"/>
              <w:bottom w:val="single" w:sz="4" w:space="0" w:color="auto"/>
              <w:right w:val="single" w:sz="4" w:space="0" w:color="auto"/>
            </w:tcBorders>
            <w:hideMark/>
          </w:tcPr>
          <w:p w14:paraId="7274B214"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5.00</w:t>
            </w:r>
          </w:p>
        </w:tc>
        <w:tc>
          <w:tcPr>
            <w:tcW w:w="412" w:type="pct"/>
            <w:tcBorders>
              <w:top w:val="single" w:sz="4" w:space="0" w:color="auto"/>
              <w:left w:val="single" w:sz="4" w:space="0" w:color="auto"/>
              <w:bottom w:val="single" w:sz="4" w:space="0" w:color="auto"/>
              <w:right w:val="single" w:sz="4" w:space="0" w:color="auto"/>
            </w:tcBorders>
            <w:hideMark/>
          </w:tcPr>
          <w:p w14:paraId="01E09EFB"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50.83</w:t>
            </w:r>
          </w:p>
        </w:tc>
        <w:tc>
          <w:tcPr>
            <w:tcW w:w="412" w:type="pct"/>
            <w:tcBorders>
              <w:top w:val="single" w:sz="4" w:space="0" w:color="auto"/>
              <w:left w:val="single" w:sz="4" w:space="0" w:color="auto"/>
              <w:bottom w:val="single" w:sz="4" w:space="0" w:color="auto"/>
              <w:right w:val="single" w:sz="4" w:space="0" w:color="auto"/>
            </w:tcBorders>
            <w:hideMark/>
          </w:tcPr>
          <w:p w14:paraId="213FC473"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5.00</w:t>
            </w:r>
          </w:p>
        </w:tc>
        <w:tc>
          <w:tcPr>
            <w:tcW w:w="412" w:type="pct"/>
            <w:tcBorders>
              <w:top w:val="single" w:sz="4" w:space="0" w:color="auto"/>
              <w:left w:val="single" w:sz="4" w:space="0" w:color="auto"/>
              <w:bottom w:val="single" w:sz="4" w:space="0" w:color="auto"/>
              <w:right w:val="single" w:sz="4" w:space="0" w:color="auto"/>
            </w:tcBorders>
            <w:hideMark/>
          </w:tcPr>
          <w:p w14:paraId="26602B46"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27.62</w:t>
            </w:r>
          </w:p>
        </w:tc>
        <w:tc>
          <w:tcPr>
            <w:tcW w:w="412" w:type="pct"/>
            <w:tcBorders>
              <w:top w:val="single" w:sz="4" w:space="0" w:color="auto"/>
              <w:left w:val="single" w:sz="4" w:space="0" w:color="auto"/>
              <w:bottom w:val="single" w:sz="4" w:space="0" w:color="auto"/>
              <w:right w:val="single" w:sz="4" w:space="0" w:color="auto"/>
            </w:tcBorders>
            <w:hideMark/>
          </w:tcPr>
          <w:p w14:paraId="5268EF73"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15.00</w:t>
            </w:r>
          </w:p>
        </w:tc>
        <w:tc>
          <w:tcPr>
            <w:tcW w:w="412" w:type="pct"/>
            <w:tcBorders>
              <w:top w:val="single" w:sz="4" w:space="0" w:color="auto"/>
              <w:left w:val="single" w:sz="4" w:space="0" w:color="auto"/>
              <w:bottom w:val="single" w:sz="4" w:space="0" w:color="auto"/>
              <w:right w:val="single" w:sz="4" w:space="0" w:color="auto"/>
            </w:tcBorders>
            <w:hideMark/>
          </w:tcPr>
          <w:p w14:paraId="1EB6F282" w14:textId="77777777" w:rsidR="00C40CCD" w:rsidRDefault="00C40CCD" w:rsidP="00C40CCD">
            <w:pPr>
              <w:tabs>
                <w:tab w:val="left" w:pos="720"/>
              </w:tabs>
              <w:autoSpaceDE w:val="0"/>
              <w:autoSpaceDN w:val="0"/>
              <w:adjustRightInd w:val="0"/>
              <w:spacing w:after="240"/>
              <w:jc w:val="center"/>
              <w:rPr>
                <w:i/>
                <w:sz w:val="16"/>
                <w:szCs w:val="16"/>
                <w:lang w:val="en-GB" w:eastAsia="en-GB"/>
              </w:rPr>
            </w:pPr>
            <w:r>
              <w:rPr>
                <w:i/>
                <w:sz w:val="16"/>
                <w:szCs w:val="16"/>
                <w:lang w:val="en-GB" w:eastAsia="en-GB"/>
              </w:rPr>
              <w:t>5.00</w:t>
            </w:r>
          </w:p>
        </w:tc>
      </w:tr>
      <w:tr w:rsidR="00C40CCD" w14:paraId="2B0E9187" w14:textId="77777777" w:rsidTr="00C40CCD">
        <w:trPr>
          <w:trHeight w:val="227"/>
        </w:trPr>
        <w:tc>
          <w:tcPr>
            <w:tcW w:w="5000" w:type="pct"/>
            <w:gridSpan w:val="12"/>
            <w:tcBorders>
              <w:top w:val="single" w:sz="4" w:space="0" w:color="auto"/>
              <w:left w:val="single" w:sz="4" w:space="0" w:color="auto"/>
              <w:bottom w:val="single" w:sz="4" w:space="0" w:color="auto"/>
              <w:right w:val="single" w:sz="4" w:space="0" w:color="auto"/>
            </w:tcBorders>
            <w:hideMark/>
          </w:tcPr>
          <w:p w14:paraId="7D5E707E"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Air sampling filter (µg /sample)</w:t>
            </w:r>
          </w:p>
        </w:tc>
      </w:tr>
      <w:tr w:rsidR="00C40CCD" w14:paraId="129FE28E" w14:textId="77777777" w:rsidTr="00C40CCD">
        <w:trPr>
          <w:trHeight w:hRule="exact" w:val="227"/>
        </w:trPr>
        <w:tc>
          <w:tcPr>
            <w:tcW w:w="470" w:type="pct"/>
            <w:tcBorders>
              <w:top w:val="single" w:sz="4" w:space="0" w:color="auto"/>
              <w:left w:val="single" w:sz="4" w:space="0" w:color="auto"/>
              <w:bottom w:val="single" w:sz="4" w:space="0" w:color="auto"/>
              <w:right w:val="single" w:sz="4" w:space="0" w:color="auto"/>
            </w:tcBorders>
            <w:hideMark/>
          </w:tcPr>
          <w:p w14:paraId="68F1B657" w14:textId="77777777" w:rsidR="00C40CCD" w:rsidRDefault="00C40CCD" w:rsidP="00C40CCD">
            <w:pPr>
              <w:tabs>
                <w:tab w:val="left" w:pos="720"/>
              </w:tabs>
              <w:autoSpaceDE w:val="0"/>
              <w:autoSpaceDN w:val="0"/>
              <w:adjustRightInd w:val="0"/>
              <w:spacing w:after="240"/>
              <w:rPr>
                <w:sz w:val="16"/>
                <w:szCs w:val="16"/>
                <w:lang w:val="en-GB" w:eastAsia="en-GB"/>
              </w:rPr>
            </w:pPr>
            <w:r>
              <w:rPr>
                <w:sz w:val="16"/>
                <w:szCs w:val="16"/>
                <w:lang w:val="en-GB" w:eastAsia="en-GB"/>
              </w:rPr>
              <w:t>TOTAL</w:t>
            </w:r>
          </w:p>
        </w:tc>
        <w:tc>
          <w:tcPr>
            <w:tcW w:w="412" w:type="pct"/>
            <w:tcBorders>
              <w:top w:val="single" w:sz="4" w:space="0" w:color="auto"/>
              <w:left w:val="single" w:sz="4" w:space="0" w:color="auto"/>
              <w:bottom w:val="single" w:sz="4" w:space="0" w:color="auto"/>
              <w:right w:val="single" w:sz="4" w:space="0" w:color="auto"/>
            </w:tcBorders>
            <w:hideMark/>
          </w:tcPr>
          <w:p w14:paraId="1BED20B1" w14:textId="77777777" w:rsidR="00C40CCD" w:rsidRDefault="00C40CCD" w:rsidP="00C40CCD">
            <w:pPr>
              <w:autoSpaceDE w:val="0"/>
              <w:autoSpaceDN w:val="0"/>
              <w:adjustRightInd w:val="0"/>
              <w:spacing w:after="240"/>
              <w:jc w:val="center"/>
              <w:rPr>
                <w:sz w:val="16"/>
                <w:szCs w:val="16"/>
                <w:lang w:val="en-GB" w:eastAsia="en-GB"/>
              </w:rPr>
            </w:pPr>
            <w:r>
              <w:rPr>
                <w:i/>
                <w:iCs/>
                <w:sz w:val="16"/>
                <w:szCs w:val="16"/>
                <w:lang w:val="en-GB" w:eastAsia="en-GB"/>
              </w:rPr>
              <w:t>0.0375</w:t>
            </w:r>
          </w:p>
        </w:tc>
        <w:tc>
          <w:tcPr>
            <w:tcW w:w="412" w:type="pct"/>
            <w:tcBorders>
              <w:top w:val="single" w:sz="4" w:space="0" w:color="auto"/>
              <w:left w:val="single" w:sz="4" w:space="0" w:color="auto"/>
              <w:bottom w:val="single" w:sz="4" w:space="0" w:color="auto"/>
              <w:right w:val="single" w:sz="4" w:space="0" w:color="auto"/>
            </w:tcBorders>
            <w:hideMark/>
          </w:tcPr>
          <w:p w14:paraId="730BEE2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0.358</w:t>
            </w:r>
          </w:p>
        </w:tc>
        <w:tc>
          <w:tcPr>
            <w:tcW w:w="412" w:type="pct"/>
            <w:tcBorders>
              <w:top w:val="single" w:sz="4" w:space="0" w:color="auto"/>
              <w:left w:val="single" w:sz="4" w:space="0" w:color="auto"/>
              <w:bottom w:val="single" w:sz="4" w:space="0" w:color="auto"/>
              <w:right w:val="single" w:sz="4" w:space="0" w:color="auto"/>
            </w:tcBorders>
            <w:hideMark/>
          </w:tcPr>
          <w:p w14:paraId="2BBC55CA" w14:textId="77777777" w:rsidR="00C40CCD" w:rsidRDefault="00C40CCD" w:rsidP="00C40CCD">
            <w:pPr>
              <w:autoSpaceDE w:val="0"/>
              <w:autoSpaceDN w:val="0"/>
              <w:adjustRightInd w:val="0"/>
              <w:spacing w:after="240"/>
              <w:jc w:val="center"/>
              <w:rPr>
                <w:sz w:val="16"/>
                <w:szCs w:val="16"/>
                <w:lang w:val="en-GB" w:eastAsia="en-GB"/>
              </w:rPr>
            </w:pPr>
            <w:r>
              <w:rPr>
                <w:i/>
                <w:iCs/>
                <w:sz w:val="16"/>
                <w:szCs w:val="16"/>
                <w:lang w:val="en-GB" w:eastAsia="en-GB"/>
              </w:rPr>
              <w:t>0.0375</w:t>
            </w:r>
          </w:p>
        </w:tc>
        <w:tc>
          <w:tcPr>
            <w:tcW w:w="412" w:type="pct"/>
            <w:tcBorders>
              <w:top w:val="single" w:sz="4" w:space="0" w:color="auto"/>
              <w:left w:val="single" w:sz="4" w:space="0" w:color="auto"/>
              <w:bottom w:val="single" w:sz="4" w:space="0" w:color="auto"/>
              <w:right w:val="single" w:sz="4" w:space="0" w:color="auto"/>
            </w:tcBorders>
            <w:hideMark/>
          </w:tcPr>
          <w:p w14:paraId="7333F787"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0.138</w:t>
            </w:r>
          </w:p>
        </w:tc>
        <w:tc>
          <w:tcPr>
            <w:tcW w:w="412" w:type="pct"/>
            <w:tcBorders>
              <w:top w:val="single" w:sz="4" w:space="0" w:color="auto"/>
              <w:left w:val="single" w:sz="4" w:space="0" w:color="auto"/>
              <w:bottom w:val="single" w:sz="4" w:space="0" w:color="auto"/>
              <w:right w:val="single" w:sz="4" w:space="0" w:color="auto"/>
            </w:tcBorders>
            <w:hideMark/>
          </w:tcPr>
          <w:p w14:paraId="2BABEB62"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0.271</w:t>
            </w:r>
          </w:p>
        </w:tc>
        <w:tc>
          <w:tcPr>
            <w:tcW w:w="412" w:type="pct"/>
            <w:tcBorders>
              <w:top w:val="single" w:sz="4" w:space="0" w:color="auto"/>
              <w:left w:val="single" w:sz="4" w:space="0" w:color="auto"/>
              <w:bottom w:val="single" w:sz="4" w:space="0" w:color="auto"/>
              <w:right w:val="single" w:sz="4" w:space="0" w:color="auto"/>
            </w:tcBorders>
            <w:hideMark/>
          </w:tcPr>
          <w:p w14:paraId="7D71D375" w14:textId="77777777" w:rsidR="00C40CCD" w:rsidRDefault="00C40CCD" w:rsidP="00C40CCD">
            <w:pPr>
              <w:autoSpaceDE w:val="0"/>
              <w:autoSpaceDN w:val="0"/>
              <w:adjustRightInd w:val="0"/>
              <w:spacing w:after="240"/>
              <w:jc w:val="center"/>
              <w:rPr>
                <w:sz w:val="16"/>
                <w:szCs w:val="16"/>
                <w:lang w:val="en-GB" w:eastAsia="en-GB"/>
              </w:rPr>
            </w:pPr>
            <w:r>
              <w:rPr>
                <w:i/>
                <w:iCs/>
                <w:sz w:val="16"/>
                <w:szCs w:val="16"/>
                <w:lang w:val="en-GB" w:eastAsia="en-GB"/>
              </w:rPr>
              <w:t>0.0375</w:t>
            </w:r>
          </w:p>
        </w:tc>
        <w:tc>
          <w:tcPr>
            <w:tcW w:w="412" w:type="pct"/>
            <w:tcBorders>
              <w:top w:val="single" w:sz="4" w:space="0" w:color="auto"/>
              <w:left w:val="single" w:sz="4" w:space="0" w:color="auto"/>
              <w:bottom w:val="single" w:sz="4" w:space="0" w:color="auto"/>
              <w:right w:val="single" w:sz="4" w:space="0" w:color="auto"/>
            </w:tcBorders>
            <w:hideMark/>
          </w:tcPr>
          <w:p w14:paraId="12CA2CF0" w14:textId="77777777" w:rsidR="00C40CCD" w:rsidRDefault="00C40CCD" w:rsidP="00C40CCD">
            <w:pPr>
              <w:autoSpaceDE w:val="0"/>
              <w:autoSpaceDN w:val="0"/>
              <w:adjustRightInd w:val="0"/>
              <w:spacing w:after="240"/>
              <w:jc w:val="center"/>
              <w:rPr>
                <w:sz w:val="16"/>
                <w:szCs w:val="16"/>
                <w:lang w:val="en-GB" w:eastAsia="en-GB"/>
              </w:rPr>
            </w:pPr>
            <w:r>
              <w:rPr>
                <w:i/>
                <w:iCs/>
                <w:sz w:val="16"/>
                <w:szCs w:val="16"/>
                <w:lang w:val="en-GB" w:eastAsia="en-GB"/>
              </w:rPr>
              <w:t>0.0375</w:t>
            </w:r>
          </w:p>
        </w:tc>
        <w:tc>
          <w:tcPr>
            <w:tcW w:w="412" w:type="pct"/>
            <w:tcBorders>
              <w:top w:val="single" w:sz="4" w:space="0" w:color="auto"/>
              <w:left w:val="single" w:sz="4" w:space="0" w:color="auto"/>
              <w:bottom w:val="single" w:sz="4" w:space="0" w:color="auto"/>
              <w:right w:val="single" w:sz="4" w:space="0" w:color="auto"/>
            </w:tcBorders>
            <w:hideMark/>
          </w:tcPr>
          <w:p w14:paraId="712AA95C" w14:textId="77777777" w:rsidR="00C40CCD" w:rsidRDefault="00C40CCD" w:rsidP="00C40CCD">
            <w:pPr>
              <w:autoSpaceDE w:val="0"/>
              <w:autoSpaceDN w:val="0"/>
              <w:adjustRightInd w:val="0"/>
              <w:spacing w:after="240"/>
              <w:jc w:val="center"/>
              <w:rPr>
                <w:sz w:val="16"/>
                <w:szCs w:val="16"/>
                <w:lang w:val="en-GB" w:eastAsia="en-GB"/>
              </w:rPr>
            </w:pPr>
            <w:r>
              <w:rPr>
                <w:i/>
                <w:iCs/>
                <w:sz w:val="16"/>
                <w:szCs w:val="16"/>
                <w:lang w:val="en-GB" w:eastAsia="en-GB"/>
              </w:rPr>
              <w:t>0.0375</w:t>
            </w:r>
          </w:p>
        </w:tc>
        <w:tc>
          <w:tcPr>
            <w:tcW w:w="412" w:type="pct"/>
            <w:tcBorders>
              <w:top w:val="single" w:sz="4" w:space="0" w:color="auto"/>
              <w:left w:val="single" w:sz="4" w:space="0" w:color="auto"/>
              <w:bottom w:val="single" w:sz="4" w:space="0" w:color="auto"/>
              <w:right w:val="single" w:sz="4" w:space="0" w:color="auto"/>
            </w:tcBorders>
            <w:hideMark/>
          </w:tcPr>
          <w:p w14:paraId="0CB014C7" w14:textId="77777777" w:rsidR="00C40CCD" w:rsidRDefault="00C40CCD" w:rsidP="00C40CCD">
            <w:pPr>
              <w:autoSpaceDE w:val="0"/>
              <w:autoSpaceDN w:val="0"/>
              <w:adjustRightInd w:val="0"/>
              <w:spacing w:after="240"/>
              <w:jc w:val="center"/>
              <w:rPr>
                <w:sz w:val="16"/>
                <w:szCs w:val="16"/>
                <w:lang w:val="en-GB" w:eastAsia="en-GB"/>
              </w:rPr>
            </w:pPr>
            <w:r>
              <w:rPr>
                <w:i/>
                <w:iCs/>
                <w:sz w:val="16"/>
                <w:szCs w:val="16"/>
                <w:lang w:val="en-GB" w:eastAsia="en-GB"/>
              </w:rPr>
              <w:t>0.0375</w:t>
            </w:r>
          </w:p>
        </w:tc>
        <w:tc>
          <w:tcPr>
            <w:tcW w:w="412" w:type="pct"/>
            <w:tcBorders>
              <w:top w:val="single" w:sz="4" w:space="0" w:color="auto"/>
              <w:left w:val="single" w:sz="4" w:space="0" w:color="auto"/>
              <w:bottom w:val="single" w:sz="4" w:space="0" w:color="auto"/>
              <w:right w:val="single" w:sz="4" w:space="0" w:color="auto"/>
            </w:tcBorders>
            <w:hideMark/>
          </w:tcPr>
          <w:p w14:paraId="5A19CE90" w14:textId="77777777" w:rsidR="00C40CCD" w:rsidRDefault="00C40CCD" w:rsidP="00C40CCD">
            <w:pPr>
              <w:tabs>
                <w:tab w:val="left" w:pos="720"/>
              </w:tabs>
              <w:autoSpaceDE w:val="0"/>
              <w:autoSpaceDN w:val="0"/>
              <w:adjustRightInd w:val="0"/>
              <w:spacing w:after="240"/>
              <w:jc w:val="center"/>
              <w:rPr>
                <w:sz w:val="16"/>
                <w:szCs w:val="16"/>
                <w:lang w:val="en-GB" w:eastAsia="en-GB"/>
              </w:rPr>
            </w:pPr>
            <w:r>
              <w:rPr>
                <w:sz w:val="16"/>
                <w:szCs w:val="16"/>
                <w:lang w:val="en-GB" w:eastAsia="en-GB"/>
              </w:rPr>
              <w:t>0.104</w:t>
            </w:r>
          </w:p>
        </w:tc>
        <w:tc>
          <w:tcPr>
            <w:tcW w:w="412" w:type="pct"/>
            <w:tcBorders>
              <w:top w:val="single" w:sz="4" w:space="0" w:color="auto"/>
              <w:left w:val="single" w:sz="4" w:space="0" w:color="auto"/>
              <w:bottom w:val="single" w:sz="4" w:space="0" w:color="auto"/>
              <w:right w:val="single" w:sz="4" w:space="0" w:color="auto"/>
            </w:tcBorders>
            <w:hideMark/>
          </w:tcPr>
          <w:p w14:paraId="2B1653F7" w14:textId="77777777" w:rsidR="00C40CCD" w:rsidRDefault="00C40CCD" w:rsidP="00C40CCD">
            <w:pPr>
              <w:autoSpaceDE w:val="0"/>
              <w:autoSpaceDN w:val="0"/>
              <w:adjustRightInd w:val="0"/>
              <w:spacing w:after="240"/>
              <w:jc w:val="center"/>
              <w:rPr>
                <w:sz w:val="16"/>
                <w:szCs w:val="16"/>
                <w:lang w:val="en-GB" w:eastAsia="en-GB"/>
              </w:rPr>
            </w:pPr>
            <w:r>
              <w:rPr>
                <w:i/>
                <w:iCs/>
                <w:sz w:val="16"/>
                <w:szCs w:val="16"/>
                <w:lang w:val="en-GB" w:eastAsia="en-GB"/>
              </w:rPr>
              <w:t>0.0375</w:t>
            </w:r>
          </w:p>
        </w:tc>
      </w:tr>
    </w:tbl>
    <w:p w14:paraId="1AC3216D" w14:textId="77777777" w:rsidR="00C40CCD" w:rsidRDefault="00C40CCD" w:rsidP="00C40CCD">
      <w:pPr>
        <w:tabs>
          <w:tab w:val="left" w:pos="720"/>
        </w:tabs>
        <w:spacing w:after="240"/>
        <w:rPr>
          <w:sz w:val="24"/>
          <w:szCs w:val="24"/>
          <w:lang w:val="en-GB" w:eastAsia="en-US"/>
        </w:rPr>
      </w:pPr>
    </w:p>
    <w:p w14:paraId="4AE62325" w14:textId="77777777" w:rsidR="00C40CCD" w:rsidRPr="004137B6" w:rsidRDefault="00C40CCD" w:rsidP="00BC4B7E">
      <w:pPr>
        <w:rPr>
          <w:lang w:val="en-AU"/>
        </w:rPr>
      </w:pPr>
      <w:r>
        <w:rPr>
          <w:sz w:val="24"/>
          <w:szCs w:val="24"/>
          <w:lang w:val="en-AU"/>
        </w:rPr>
        <w:br w:type="page"/>
      </w:r>
      <w:r w:rsidRPr="004137B6">
        <w:rPr>
          <w:lang w:val="en-AU"/>
        </w:rPr>
        <w:lastRenderedPageBreak/>
        <w:t>Definitions and formulae for the calculation of exposure:</w:t>
      </w:r>
    </w:p>
    <w:p w14:paraId="79DF2664" w14:textId="77777777" w:rsidR="00C40CCD" w:rsidRPr="004137B6" w:rsidRDefault="00C40CCD" w:rsidP="00C40CCD">
      <w:pPr>
        <w:jc w:val="both"/>
        <w:rPr>
          <w:lang w:val="en-AU"/>
        </w:rPr>
      </w:pPr>
    </w:p>
    <w:p w14:paraId="00D0D660" w14:textId="77777777" w:rsidR="00C40CCD" w:rsidRPr="004137B6" w:rsidRDefault="00C40CCD" w:rsidP="00C40CCD">
      <w:pPr>
        <w:jc w:val="both"/>
        <w:rPr>
          <w:lang w:val="en-AU"/>
        </w:rPr>
      </w:pPr>
      <w:r w:rsidRPr="004137B6">
        <w:rPr>
          <w:b/>
          <w:lang w:val="en-AU"/>
        </w:rPr>
        <w:t>Potential Dermal Exposure (PDE)</w:t>
      </w:r>
      <w:r w:rsidRPr="004137B6">
        <w:rPr>
          <w:lang w:val="en-AU"/>
        </w:rPr>
        <w:t xml:space="preserve"> is the sum of the residues detected on all outer dosimeters, inner dosimeter, gloves, hand wash and face/neck wipes.</w:t>
      </w:r>
    </w:p>
    <w:p w14:paraId="66BCC0B8" w14:textId="77777777" w:rsidR="00C40CCD" w:rsidRPr="004137B6" w:rsidRDefault="00C40CCD" w:rsidP="00C40CCD">
      <w:pPr>
        <w:jc w:val="both"/>
        <w:rPr>
          <w:b/>
          <w:lang w:val="en-AU"/>
        </w:rPr>
      </w:pPr>
    </w:p>
    <w:p w14:paraId="723A3440" w14:textId="77777777" w:rsidR="00C40CCD" w:rsidRPr="004137B6" w:rsidRDefault="00C40CCD" w:rsidP="00C40CCD">
      <w:pPr>
        <w:jc w:val="both"/>
        <w:rPr>
          <w:lang w:val="en-AU"/>
        </w:rPr>
      </w:pPr>
      <w:r w:rsidRPr="004137B6">
        <w:rPr>
          <w:b/>
          <w:lang w:val="en-AU"/>
        </w:rPr>
        <w:t>Actual Dermal Exposure (ADE)</w:t>
      </w:r>
      <w:r w:rsidRPr="004137B6">
        <w:rPr>
          <w:lang w:val="en-AU"/>
        </w:rPr>
        <w:t xml:space="preserve"> is the sum of the residues detected on the inner dosimeter, sweatshirt, hand wash and face/neck wipes. Although the sweatshirt has been termed an outer dosimeter, it is included in the ADE for the risk assessment as the measured residues could otherwise have been deposited on the inner dosimeter. This is considered to be a precautionary measure as, in practice, operators may well wear additional layers of clothing at the time when maize seed is being treated.</w:t>
      </w:r>
    </w:p>
    <w:p w14:paraId="3DF365A6" w14:textId="77777777" w:rsidR="00C40CCD" w:rsidRPr="004137B6" w:rsidRDefault="00C40CCD" w:rsidP="00C40CCD">
      <w:pPr>
        <w:jc w:val="both"/>
        <w:rPr>
          <w:rFonts w:eastAsia="SimSun"/>
          <w:b/>
          <w:lang w:val="en-AU" w:eastAsia="zh-CN"/>
        </w:rPr>
      </w:pPr>
    </w:p>
    <w:p w14:paraId="3D8F6872" w14:textId="77777777" w:rsidR="00C40CCD" w:rsidRPr="00BC4B7E" w:rsidRDefault="00C40CCD" w:rsidP="00C40CCD">
      <w:pPr>
        <w:keepNext/>
        <w:keepLines/>
        <w:jc w:val="both"/>
        <w:rPr>
          <w:rFonts w:eastAsia="SimSun"/>
          <w:b/>
          <w:lang w:eastAsia="zh-CN"/>
        </w:rPr>
      </w:pPr>
      <w:r w:rsidRPr="00BC4B7E">
        <w:rPr>
          <w:rFonts w:eastAsia="SimSun"/>
          <w:b/>
          <w:lang w:eastAsia="zh-CN"/>
        </w:rPr>
        <w:t xml:space="preserve">Potential Inhalation Exposure </w:t>
      </w:r>
      <w:r w:rsidRPr="00BC4B7E">
        <w:rPr>
          <w:rFonts w:eastAsia="SimSun"/>
          <w:lang w:eastAsia="zh-CN"/>
        </w:rPr>
        <w:t>is calculated as follows:</w:t>
      </w:r>
    </w:p>
    <w:p w14:paraId="41A6C0C5" w14:textId="77777777" w:rsidR="00C40CCD" w:rsidRPr="00BC4B7E" w:rsidRDefault="00C40CCD" w:rsidP="00C40CCD">
      <w:pPr>
        <w:keepNext/>
        <w:keepLines/>
        <w:jc w:val="both"/>
        <w:rPr>
          <w:rFonts w:eastAsia="SimSun"/>
          <w:b/>
          <w:lang w:eastAsia="zh-CN"/>
        </w:rPr>
      </w:pPr>
    </w:p>
    <w:tbl>
      <w:tblPr>
        <w:tblW w:w="0" w:type="auto"/>
        <w:jc w:val="center"/>
        <w:tblBorders>
          <w:insideH w:val="single" w:sz="4" w:space="0" w:color="auto"/>
          <w:insideV w:val="single" w:sz="4" w:space="0" w:color="auto"/>
        </w:tblBorders>
        <w:tblLook w:val="01E0" w:firstRow="1" w:lastRow="1" w:firstColumn="1" w:lastColumn="1" w:noHBand="0" w:noVBand="0"/>
      </w:tblPr>
      <w:tblGrid>
        <w:gridCol w:w="5920"/>
      </w:tblGrid>
      <w:tr w:rsidR="00C40CCD" w:rsidRPr="00BC4B7E" w14:paraId="2A72F406" w14:textId="77777777" w:rsidTr="00C40CCD">
        <w:trPr>
          <w:jc w:val="center"/>
        </w:trPr>
        <w:tc>
          <w:tcPr>
            <w:tcW w:w="5920" w:type="dxa"/>
            <w:tcBorders>
              <w:top w:val="nil"/>
              <w:left w:val="nil"/>
              <w:bottom w:val="single" w:sz="4" w:space="0" w:color="auto"/>
              <w:right w:val="nil"/>
            </w:tcBorders>
            <w:vAlign w:val="center"/>
            <w:hideMark/>
          </w:tcPr>
          <w:p w14:paraId="353E19DD" w14:textId="77777777" w:rsidR="00C40CCD" w:rsidRPr="00BC4B7E" w:rsidRDefault="00C40CCD" w:rsidP="00C40CCD">
            <w:pPr>
              <w:keepNext/>
              <w:keepLines/>
              <w:spacing w:after="120"/>
              <w:jc w:val="both"/>
              <w:rPr>
                <w:rFonts w:eastAsia="SimSun"/>
                <w:lang w:eastAsia="zh-CN"/>
              </w:rPr>
            </w:pPr>
            <w:r w:rsidRPr="00BC4B7E">
              <w:rPr>
                <w:rFonts w:eastAsia="SimSun"/>
                <w:lang w:eastAsia="zh-CN"/>
              </w:rPr>
              <w:t>residues on filter [µg] x average ventilation rate [L/min]</w:t>
            </w:r>
          </w:p>
        </w:tc>
      </w:tr>
      <w:tr w:rsidR="00C40CCD" w:rsidRPr="00BC4B7E" w14:paraId="3795E9A1" w14:textId="77777777" w:rsidTr="00C40CCD">
        <w:trPr>
          <w:trHeight w:val="753"/>
          <w:jc w:val="center"/>
        </w:trPr>
        <w:tc>
          <w:tcPr>
            <w:tcW w:w="5920" w:type="dxa"/>
            <w:tcBorders>
              <w:top w:val="single" w:sz="4" w:space="0" w:color="auto"/>
              <w:left w:val="nil"/>
              <w:bottom w:val="nil"/>
              <w:right w:val="nil"/>
            </w:tcBorders>
            <w:vAlign w:val="center"/>
            <w:hideMark/>
          </w:tcPr>
          <w:p w14:paraId="170861A0" w14:textId="77777777" w:rsidR="00C40CCD" w:rsidRPr="00BC4B7E" w:rsidRDefault="00C40CCD" w:rsidP="00C40CCD">
            <w:pPr>
              <w:keepNext/>
              <w:keepLines/>
              <w:spacing w:after="120"/>
              <w:jc w:val="both"/>
              <w:rPr>
                <w:rFonts w:eastAsia="SimSun"/>
                <w:lang w:eastAsia="zh-CN"/>
              </w:rPr>
            </w:pPr>
            <w:r w:rsidRPr="00BC4B7E">
              <w:rPr>
                <w:rFonts w:eastAsia="SimSun"/>
                <w:lang w:eastAsia="zh-CN"/>
              </w:rPr>
              <w:t>average pump air flow rate [L/min]</w:t>
            </w:r>
          </w:p>
        </w:tc>
      </w:tr>
    </w:tbl>
    <w:p w14:paraId="0D30894D" w14:textId="77777777" w:rsidR="00C40CCD" w:rsidRPr="004137B6" w:rsidRDefault="00C40CCD" w:rsidP="00C40CCD">
      <w:pPr>
        <w:jc w:val="both"/>
        <w:rPr>
          <w:lang w:val="en-AU" w:eastAsia="en-US"/>
        </w:rPr>
      </w:pPr>
      <w:r w:rsidRPr="004137B6">
        <w:rPr>
          <w:lang w:val="en-AU"/>
        </w:rPr>
        <w:t>The nominal average flow rate of the pumps was 1.5 L/min. A ventilation rate of 20.83333 L/min (equivalent to 1.25 m</w:t>
      </w:r>
      <w:r w:rsidRPr="004137B6">
        <w:rPr>
          <w:vertAlign w:val="superscript"/>
          <w:lang w:val="en-AU"/>
        </w:rPr>
        <w:t>3</w:t>
      </w:r>
      <w:r w:rsidRPr="004137B6">
        <w:rPr>
          <w:lang w:val="en-AU"/>
        </w:rPr>
        <w:t>/hour) has been used which is thought to be protective for activities associated with seed treatment and in line with the EFSA guidance.</w:t>
      </w:r>
    </w:p>
    <w:p w14:paraId="1A101136" w14:textId="77777777" w:rsidR="00BC4B7E" w:rsidRDefault="00BC4B7E" w:rsidP="00BC4B7E">
      <w:pPr>
        <w:tabs>
          <w:tab w:val="left" w:pos="720"/>
        </w:tabs>
        <w:jc w:val="both"/>
        <w:rPr>
          <w:lang w:val="en-AU"/>
        </w:rPr>
      </w:pPr>
    </w:p>
    <w:p w14:paraId="75710DF8" w14:textId="77777777" w:rsidR="00C40CCD" w:rsidRPr="004137B6" w:rsidRDefault="00C40CCD" w:rsidP="00C40CCD">
      <w:pPr>
        <w:tabs>
          <w:tab w:val="left" w:pos="720"/>
        </w:tabs>
        <w:spacing w:after="240"/>
        <w:jc w:val="both"/>
        <w:rPr>
          <w:lang w:val="en-AU"/>
        </w:rPr>
      </w:pPr>
      <w:r w:rsidRPr="004137B6">
        <w:rPr>
          <w:lang w:val="en-AU"/>
        </w:rPr>
        <w:t>The following tables summarise the measured exposures for each activity and each operator assuming a standard bodyweight of 60 kg:</w:t>
      </w:r>
    </w:p>
    <w:p w14:paraId="0D31DCA2" w14:textId="77777777" w:rsidR="00C40CCD" w:rsidRPr="004137B6" w:rsidRDefault="00C40CCD" w:rsidP="00C40CCD">
      <w:pPr>
        <w:tabs>
          <w:tab w:val="left" w:pos="720"/>
        </w:tabs>
        <w:spacing w:after="240"/>
        <w:jc w:val="both"/>
        <w:rPr>
          <w:lang w:val="en-AU"/>
        </w:rPr>
      </w:pPr>
    </w:p>
    <w:p w14:paraId="4CE9D7F1" w14:textId="77777777" w:rsidR="00C40CCD" w:rsidRDefault="00C40CCD" w:rsidP="00C40CCD">
      <w:pPr>
        <w:rPr>
          <w:sz w:val="24"/>
          <w:szCs w:val="24"/>
          <w:lang w:val="en-AU"/>
        </w:rPr>
        <w:sectPr w:rsidR="00C40CCD">
          <w:pgSz w:w="12240" w:h="15840"/>
          <w:pgMar w:top="1440" w:right="1440" w:bottom="1440" w:left="1440" w:header="454" w:footer="720" w:gutter="0"/>
          <w:cols w:space="720"/>
        </w:sectPr>
      </w:pPr>
    </w:p>
    <w:p w14:paraId="420E0F05" w14:textId="77777777" w:rsidR="00C40CCD" w:rsidRPr="00BC4B7E" w:rsidRDefault="00C40CCD" w:rsidP="00BC4B7E">
      <w:pPr>
        <w:tabs>
          <w:tab w:val="left" w:pos="720"/>
        </w:tabs>
        <w:rPr>
          <w:b/>
          <w:bCs/>
          <w:sz w:val="20"/>
          <w:szCs w:val="20"/>
          <w:lang w:val="en-GB"/>
        </w:rPr>
      </w:pPr>
      <w:r w:rsidRPr="00BC4B7E">
        <w:rPr>
          <w:b/>
          <w:sz w:val="20"/>
          <w:szCs w:val="20"/>
        </w:rPr>
        <w:lastRenderedPageBreak/>
        <w:t>Table A </w:t>
      </w:r>
      <w:r w:rsidRPr="00BC4B7E">
        <w:rPr>
          <w:b/>
          <w:sz w:val="20"/>
          <w:szCs w:val="20"/>
        </w:rPr>
        <w:fldChar w:fldCharType="begin"/>
      </w:r>
      <w:r w:rsidRPr="00BC4B7E">
        <w:rPr>
          <w:b/>
          <w:sz w:val="20"/>
          <w:szCs w:val="20"/>
        </w:rPr>
        <w:instrText xml:space="preserve"> SEQ Table_A \* ARABIC </w:instrText>
      </w:r>
      <w:r w:rsidRPr="00BC4B7E">
        <w:rPr>
          <w:b/>
          <w:sz w:val="20"/>
          <w:szCs w:val="20"/>
        </w:rPr>
        <w:fldChar w:fldCharType="separate"/>
      </w:r>
      <w:r w:rsidR="003C2813">
        <w:rPr>
          <w:b/>
          <w:noProof/>
          <w:sz w:val="20"/>
          <w:szCs w:val="20"/>
        </w:rPr>
        <w:t>21</w:t>
      </w:r>
      <w:r w:rsidRPr="00BC4B7E">
        <w:rPr>
          <w:b/>
          <w:sz w:val="20"/>
          <w:szCs w:val="20"/>
        </w:rPr>
        <w:fldChar w:fldCharType="end"/>
      </w:r>
      <w:r w:rsidRPr="00BC4B7E">
        <w:rPr>
          <w:b/>
          <w:bCs/>
          <w:sz w:val="20"/>
          <w:szCs w:val="20"/>
          <w:lang w:val="en-GB"/>
        </w:rPr>
        <w:t xml:space="preserve">: </w:t>
      </w:r>
      <w:r w:rsidRPr="00BC4B7E">
        <w:rPr>
          <w:b/>
          <w:bCs/>
          <w:sz w:val="20"/>
          <w:szCs w:val="20"/>
          <w:lang w:val="en-GB"/>
        </w:rPr>
        <w:tab/>
        <w:t>Measured exposures to tefluthrin for slurry preparation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779"/>
        <w:gridCol w:w="776"/>
        <w:gridCol w:w="777"/>
        <w:gridCol w:w="780"/>
        <w:gridCol w:w="780"/>
        <w:gridCol w:w="780"/>
        <w:gridCol w:w="780"/>
        <w:gridCol w:w="780"/>
        <w:gridCol w:w="774"/>
        <w:gridCol w:w="780"/>
        <w:gridCol w:w="780"/>
        <w:gridCol w:w="795"/>
        <w:gridCol w:w="1160"/>
        <w:gridCol w:w="956"/>
      </w:tblGrid>
      <w:tr w:rsidR="00C40CCD" w14:paraId="1B7C6794" w14:textId="77777777" w:rsidTr="00BC4B7E">
        <w:trPr>
          <w:gridAfter w:val="3"/>
          <w:wAfter w:w="1127" w:type="pct"/>
          <w:trHeight w:val="210"/>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3062FDD2" w14:textId="77777777" w:rsidR="00C40CCD" w:rsidRDefault="00C40CCD" w:rsidP="00C40CCD">
            <w:pPr>
              <w:tabs>
                <w:tab w:val="left" w:pos="720"/>
              </w:tabs>
              <w:spacing w:after="240"/>
              <w:rPr>
                <w:b/>
                <w:sz w:val="18"/>
                <w:szCs w:val="18"/>
                <w:lang w:val="en-GB"/>
              </w:rPr>
            </w:pPr>
            <w:r>
              <w:rPr>
                <w:b/>
                <w:sz w:val="18"/>
                <w:szCs w:val="18"/>
                <w:lang w:val="en-GB"/>
              </w:rPr>
              <w:t>Operator</w:t>
            </w:r>
          </w:p>
        </w:tc>
        <w:tc>
          <w:tcPr>
            <w:tcW w:w="301" w:type="pct"/>
            <w:tcBorders>
              <w:top w:val="single" w:sz="4" w:space="0" w:color="auto"/>
              <w:left w:val="single" w:sz="4" w:space="0" w:color="auto"/>
              <w:bottom w:val="single" w:sz="4" w:space="0" w:color="auto"/>
              <w:right w:val="single" w:sz="4" w:space="0" w:color="auto"/>
            </w:tcBorders>
            <w:vAlign w:val="center"/>
            <w:hideMark/>
          </w:tcPr>
          <w:p w14:paraId="60B0344F" w14:textId="77777777" w:rsidR="00C40CCD" w:rsidRDefault="00C40CCD" w:rsidP="00C40CCD">
            <w:pPr>
              <w:tabs>
                <w:tab w:val="left" w:pos="720"/>
              </w:tabs>
              <w:spacing w:after="240"/>
              <w:jc w:val="center"/>
              <w:rPr>
                <w:b/>
                <w:sz w:val="18"/>
                <w:szCs w:val="18"/>
                <w:lang w:val="en-GB"/>
              </w:rPr>
            </w:pPr>
            <w:r>
              <w:rPr>
                <w:b/>
                <w:sz w:val="18"/>
                <w:szCs w:val="18"/>
                <w:lang w:val="en-GB"/>
              </w:rPr>
              <w:t>13</w:t>
            </w:r>
          </w:p>
        </w:tc>
        <w:tc>
          <w:tcPr>
            <w:tcW w:w="300" w:type="pct"/>
            <w:tcBorders>
              <w:top w:val="single" w:sz="4" w:space="0" w:color="auto"/>
              <w:left w:val="single" w:sz="4" w:space="0" w:color="auto"/>
              <w:bottom w:val="single" w:sz="4" w:space="0" w:color="auto"/>
              <w:right w:val="single" w:sz="4" w:space="0" w:color="auto"/>
            </w:tcBorders>
            <w:vAlign w:val="center"/>
            <w:hideMark/>
          </w:tcPr>
          <w:p w14:paraId="62D39E6D" w14:textId="77777777" w:rsidR="00C40CCD" w:rsidRDefault="00C40CCD" w:rsidP="00C40CCD">
            <w:pPr>
              <w:tabs>
                <w:tab w:val="left" w:pos="720"/>
              </w:tabs>
              <w:spacing w:after="240"/>
              <w:jc w:val="center"/>
              <w:rPr>
                <w:b/>
                <w:sz w:val="18"/>
                <w:szCs w:val="18"/>
                <w:lang w:val="en-GB"/>
              </w:rPr>
            </w:pPr>
            <w:r>
              <w:rPr>
                <w:b/>
                <w:sz w:val="18"/>
                <w:szCs w:val="18"/>
                <w:lang w:val="en-GB"/>
              </w:rPr>
              <w:t>14</w:t>
            </w:r>
          </w:p>
        </w:tc>
        <w:tc>
          <w:tcPr>
            <w:tcW w:w="300" w:type="pct"/>
            <w:tcBorders>
              <w:top w:val="single" w:sz="4" w:space="0" w:color="auto"/>
              <w:left w:val="single" w:sz="4" w:space="0" w:color="auto"/>
              <w:bottom w:val="single" w:sz="4" w:space="0" w:color="auto"/>
              <w:right w:val="single" w:sz="4" w:space="0" w:color="auto"/>
            </w:tcBorders>
            <w:vAlign w:val="center"/>
            <w:hideMark/>
          </w:tcPr>
          <w:p w14:paraId="6B71B2BB" w14:textId="77777777" w:rsidR="00C40CCD" w:rsidRDefault="00C40CCD" w:rsidP="00C40CCD">
            <w:pPr>
              <w:tabs>
                <w:tab w:val="left" w:pos="720"/>
              </w:tabs>
              <w:spacing w:after="240"/>
              <w:jc w:val="center"/>
              <w:rPr>
                <w:b/>
                <w:sz w:val="18"/>
                <w:szCs w:val="18"/>
                <w:lang w:val="en-GB"/>
              </w:rPr>
            </w:pPr>
            <w:r>
              <w:rPr>
                <w:b/>
                <w:sz w:val="18"/>
                <w:szCs w:val="18"/>
                <w:lang w:val="en-GB"/>
              </w:rPr>
              <w:t>15</w:t>
            </w:r>
          </w:p>
        </w:tc>
        <w:tc>
          <w:tcPr>
            <w:tcW w:w="301" w:type="pct"/>
            <w:tcBorders>
              <w:top w:val="single" w:sz="4" w:space="0" w:color="auto"/>
              <w:left w:val="single" w:sz="4" w:space="0" w:color="auto"/>
              <w:bottom w:val="single" w:sz="4" w:space="0" w:color="auto"/>
              <w:right w:val="single" w:sz="4" w:space="0" w:color="auto"/>
            </w:tcBorders>
            <w:vAlign w:val="center"/>
            <w:hideMark/>
          </w:tcPr>
          <w:p w14:paraId="03E2A8CC" w14:textId="77777777" w:rsidR="00C40CCD" w:rsidRDefault="00C40CCD" w:rsidP="00C40CCD">
            <w:pPr>
              <w:tabs>
                <w:tab w:val="left" w:pos="720"/>
              </w:tabs>
              <w:spacing w:after="240"/>
              <w:jc w:val="center"/>
              <w:rPr>
                <w:b/>
                <w:sz w:val="18"/>
                <w:szCs w:val="18"/>
                <w:lang w:val="en-GB"/>
              </w:rPr>
            </w:pPr>
            <w:r>
              <w:rPr>
                <w:b/>
                <w:sz w:val="18"/>
                <w:szCs w:val="18"/>
                <w:lang w:val="en-GB"/>
              </w:rPr>
              <w:t>16</w:t>
            </w:r>
          </w:p>
        </w:tc>
        <w:tc>
          <w:tcPr>
            <w:tcW w:w="301" w:type="pct"/>
            <w:tcBorders>
              <w:top w:val="single" w:sz="4" w:space="0" w:color="auto"/>
              <w:left w:val="single" w:sz="4" w:space="0" w:color="auto"/>
              <w:bottom w:val="single" w:sz="4" w:space="0" w:color="auto"/>
              <w:right w:val="single" w:sz="4" w:space="0" w:color="auto"/>
            </w:tcBorders>
            <w:vAlign w:val="center"/>
            <w:hideMark/>
          </w:tcPr>
          <w:p w14:paraId="29724D23" w14:textId="77777777" w:rsidR="00C40CCD" w:rsidRDefault="00C40CCD" w:rsidP="00C40CCD">
            <w:pPr>
              <w:tabs>
                <w:tab w:val="left" w:pos="720"/>
              </w:tabs>
              <w:spacing w:after="240"/>
              <w:jc w:val="center"/>
              <w:rPr>
                <w:b/>
                <w:sz w:val="18"/>
                <w:szCs w:val="18"/>
                <w:lang w:val="en-GB"/>
              </w:rPr>
            </w:pPr>
            <w:r>
              <w:rPr>
                <w:b/>
                <w:sz w:val="18"/>
                <w:szCs w:val="18"/>
                <w:lang w:val="en-GB"/>
              </w:rPr>
              <w:t>17</w:t>
            </w:r>
          </w:p>
        </w:tc>
        <w:tc>
          <w:tcPr>
            <w:tcW w:w="301" w:type="pct"/>
            <w:tcBorders>
              <w:top w:val="single" w:sz="4" w:space="0" w:color="auto"/>
              <w:left w:val="single" w:sz="4" w:space="0" w:color="auto"/>
              <w:bottom w:val="single" w:sz="4" w:space="0" w:color="auto"/>
              <w:right w:val="single" w:sz="4" w:space="0" w:color="auto"/>
            </w:tcBorders>
            <w:vAlign w:val="center"/>
            <w:hideMark/>
          </w:tcPr>
          <w:p w14:paraId="210605F1" w14:textId="77777777" w:rsidR="00C40CCD" w:rsidRDefault="00C40CCD" w:rsidP="00C40CCD">
            <w:pPr>
              <w:tabs>
                <w:tab w:val="left" w:pos="720"/>
              </w:tabs>
              <w:spacing w:after="240"/>
              <w:jc w:val="center"/>
              <w:rPr>
                <w:b/>
                <w:sz w:val="18"/>
                <w:szCs w:val="18"/>
                <w:lang w:val="en-GB"/>
              </w:rPr>
            </w:pPr>
            <w:r>
              <w:rPr>
                <w:b/>
                <w:sz w:val="18"/>
                <w:szCs w:val="18"/>
                <w:lang w:val="en-GB"/>
              </w:rPr>
              <w:t>18</w:t>
            </w:r>
          </w:p>
        </w:tc>
        <w:tc>
          <w:tcPr>
            <w:tcW w:w="301" w:type="pct"/>
            <w:tcBorders>
              <w:top w:val="single" w:sz="4" w:space="0" w:color="auto"/>
              <w:left w:val="single" w:sz="4" w:space="0" w:color="auto"/>
              <w:bottom w:val="single" w:sz="4" w:space="0" w:color="auto"/>
              <w:right w:val="single" w:sz="4" w:space="0" w:color="auto"/>
            </w:tcBorders>
            <w:vAlign w:val="center"/>
            <w:hideMark/>
          </w:tcPr>
          <w:p w14:paraId="7F1EBA4D" w14:textId="77777777" w:rsidR="00C40CCD" w:rsidRDefault="00C40CCD" w:rsidP="00C40CCD">
            <w:pPr>
              <w:tabs>
                <w:tab w:val="left" w:pos="720"/>
              </w:tabs>
              <w:spacing w:after="240"/>
              <w:jc w:val="center"/>
              <w:rPr>
                <w:b/>
                <w:sz w:val="18"/>
                <w:szCs w:val="18"/>
                <w:lang w:val="en-GB"/>
              </w:rPr>
            </w:pPr>
            <w:r>
              <w:rPr>
                <w:b/>
                <w:sz w:val="18"/>
                <w:szCs w:val="18"/>
                <w:lang w:val="en-GB"/>
              </w:rPr>
              <w:t>19</w:t>
            </w:r>
          </w:p>
        </w:tc>
        <w:tc>
          <w:tcPr>
            <w:tcW w:w="301" w:type="pct"/>
            <w:tcBorders>
              <w:top w:val="single" w:sz="4" w:space="0" w:color="auto"/>
              <w:left w:val="single" w:sz="4" w:space="0" w:color="auto"/>
              <w:bottom w:val="single" w:sz="4" w:space="0" w:color="auto"/>
              <w:right w:val="single" w:sz="4" w:space="0" w:color="auto"/>
            </w:tcBorders>
            <w:vAlign w:val="center"/>
            <w:hideMark/>
          </w:tcPr>
          <w:p w14:paraId="58DE0E50" w14:textId="77777777" w:rsidR="00C40CCD" w:rsidRDefault="00C40CCD" w:rsidP="00C40CCD">
            <w:pPr>
              <w:tabs>
                <w:tab w:val="left" w:pos="720"/>
              </w:tabs>
              <w:spacing w:after="240"/>
              <w:jc w:val="center"/>
              <w:rPr>
                <w:b/>
                <w:sz w:val="18"/>
                <w:szCs w:val="18"/>
                <w:lang w:val="en-GB"/>
              </w:rPr>
            </w:pPr>
            <w:r>
              <w:rPr>
                <w:b/>
                <w:sz w:val="18"/>
                <w:szCs w:val="18"/>
                <w:lang w:val="en-GB"/>
              </w:rPr>
              <w:t>20</w:t>
            </w:r>
          </w:p>
        </w:tc>
        <w:tc>
          <w:tcPr>
            <w:tcW w:w="299" w:type="pct"/>
            <w:tcBorders>
              <w:top w:val="single" w:sz="4" w:space="0" w:color="auto"/>
              <w:left w:val="single" w:sz="4" w:space="0" w:color="auto"/>
              <w:bottom w:val="single" w:sz="4" w:space="0" w:color="auto"/>
              <w:right w:val="single" w:sz="4" w:space="0" w:color="auto"/>
            </w:tcBorders>
            <w:vAlign w:val="center"/>
            <w:hideMark/>
          </w:tcPr>
          <w:p w14:paraId="59D7F418" w14:textId="77777777" w:rsidR="00C40CCD" w:rsidRDefault="00C40CCD" w:rsidP="00C40CCD">
            <w:pPr>
              <w:tabs>
                <w:tab w:val="left" w:pos="720"/>
              </w:tabs>
              <w:spacing w:after="240"/>
              <w:jc w:val="center"/>
              <w:rPr>
                <w:b/>
                <w:sz w:val="18"/>
                <w:szCs w:val="18"/>
                <w:lang w:val="en-GB"/>
              </w:rPr>
            </w:pPr>
            <w:r>
              <w:rPr>
                <w:b/>
                <w:sz w:val="18"/>
                <w:szCs w:val="18"/>
                <w:lang w:val="en-GB"/>
              </w:rPr>
              <w:t>21</w:t>
            </w:r>
          </w:p>
        </w:tc>
        <w:tc>
          <w:tcPr>
            <w:tcW w:w="301" w:type="pct"/>
            <w:tcBorders>
              <w:top w:val="single" w:sz="4" w:space="0" w:color="auto"/>
              <w:left w:val="single" w:sz="4" w:space="0" w:color="auto"/>
              <w:bottom w:val="single" w:sz="4" w:space="0" w:color="auto"/>
              <w:right w:val="single" w:sz="4" w:space="0" w:color="auto"/>
            </w:tcBorders>
            <w:vAlign w:val="center"/>
            <w:hideMark/>
          </w:tcPr>
          <w:p w14:paraId="4CBC1F2D" w14:textId="77777777" w:rsidR="00C40CCD" w:rsidRDefault="00C40CCD" w:rsidP="00C40CCD">
            <w:pPr>
              <w:tabs>
                <w:tab w:val="left" w:pos="720"/>
              </w:tabs>
              <w:spacing w:after="240"/>
              <w:jc w:val="center"/>
              <w:rPr>
                <w:b/>
                <w:sz w:val="18"/>
                <w:szCs w:val="18"/>
                <w:lang w:val="en-GB"/>
              </w:rPr>
            </w:pPr>
            <w:r>
              <w:rPr>
                <w:b/>
                <w:sz w:val="18"/>
                <w:szCs w:val="18"/>
                <w:lang w:val="en-GB"/>
              </w:rPr>
              <w:t>22</w:t>
            </w:r>
          </w:p>
        </w:tc>
        <w:tc>
          <w:tcPr>
            <w:tcW w:w="301" w:type="pct"/>
            <w:tcBorders>
              <w:top w:val="single" w:sz="4" w:space="0" w:color="auto"/>
              <w:left w:val="single" w:sz="4" w:space="0" w:color="auto"/>
              <w:bottom w:val="single" w:sz="4" w:space="0" w:color="auto"/>
              <w:right w:val="single" w:sz="4" w:space="0" w:color="auto"/>
            </w:tcBorders>
            <w:vAlign w:val="center"/>
            <w:hideMark/>
          </w:tcPr>
          <w:p w14:paraId="6804CEBF" w14:textId="77777777" w:rsidR="00C40CCD" w:rsidRDefault="00C40CCD" w:rsidP="00C40CCD">
            <w:pPr>
              <w:tabs>
                <w:tab w:val="left" w:pos="720"/>
              </w:tabs>
              <w:spacing w:after="240"/>
              <w:jc w:val="center"/>
              <w:rPr>
                <w:b/>
                <w:sz w:val="18"/>
                <w:szCs w:val="18"/>
                <w:lang w:val="en-GB"/>
              </w:rPr>
            </w:pPr>
            <w:r>
              <w:rPr>
                <w:b/>
                <w:sz w:val="18"/>
                <w:szCs w:val="18"/>
                <w:lang w:val="en-GB"/>
              </w:rPr>
              <w:t>23</w:t>
            </w:r>
          </w:p>
        </w:tc>
      </w:tr>
      <w:tr w:rsidR="00C40CCD" w:rsidRPr="00FC1174" w14:paraId="6D546B50" w14:textId="77777777" w:rsidTr="00BC4B7E">
        <w:trPr>
          <w:gridAfter w:val="3"/>
          <w:wAfter w:w="1127" w:type="pct"/>
          <w:trHeight w:val="654"/>
          <w:jc w:val="center"/>
        </w:trPr>
        <w:tc>
          <w:tcPr>
            <w:tcW w:w="569" w:type="pct"/>
            <w:tcBorders>
              <w:top w:val="single" w:sz="4" w:space="0" w:color="auto"/>
              <w:left w:val="single" w:sz="4" w:space="0" w:color="auto"/>
              <w:bottom w:val="nil"/>
              <w:right w:val="single" w:sz="4" w:space="0" w:color="auto"/>
            </w:tcBorders>
            <w:vAlign w:val="center"/>
            <w:hideMark/>
          </w:tcPr>
          <w:p w14:paraId="0E9E6BB7" w14:textId="77777777" w:rsidR="00C40CCD" w:rsidRPr="00FC1174" w:rsidRDefault="00C40CCD" w:rsidP="00C40CCD">
            <w:pPr>
              <w:tabs>
                <w:tab w:val="left" w:pos="720"/>
              </w:tabs>
              <w:spacing w:after="240"/>
              <w:rPr>
                <w:b/>
                <w:sz w:val="16"/>
                <w:szCs w:val="16"/>
                <w:lang w:val="en-GB"/>
              </w:rPr>
            </w:pPr>
            <w:r w:rsidRPr="00FC1174">
              <w:rPr>
                <w:b/>
                <w:sz w:val="16"/>
                <w:szCs w:val="16"/>
                <w:lang w:val="en-GB"/>
              </w:rPr>
              <w:t>Protective coverall (µg)</w:t>
            </w:r>
          </w:p>
        </w:tc>
        <w:tc>
          <w:tcPr>
            <w:tcW w:w="301" w:type="pct"/>
            <w:tcBorders>
              <w:top w:val="single" w:sz="4" w:space="0" w:color="auto"/>
              <w:left w:val="single" w:sz="4" w:space="0" w:color="auto"/>
              <w:bottom w:val="nil"/>
              <w:right w:val="single" w:sz="4" w:space="0" w:color="auto"/>
            </w:tcBorders>
            <w:vAlign w:val="center"/>
            <w:hideMark/>
          </w:tcPr>
          <w:p w14:paraId="6E9701E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6439</w:t>
            </w:r>
          </w:p>
        </w:tc>
        <w:tc>
          <w:tcPr>
            <w:tcW w:w="300" w:type="pct"/>
            <w:tcBorders>
              <w:top w:val="single" w:sz="4" w:space="0" w:color="auto"/>
              <w:left w:val="single" w:sz="4" w:space="0" w:color="auto"/>
              <w:bottom w:val="nil"/>
              <w:right w:val="single" w:sz="4" w:space="0" w:color="auto"/>
            </w:tcBorders>
            <w:vAlign w:val="center"/>
            <w:hideMark/>
          </w:tcPr>
          <w:p w14:paraId="322FE9A2"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145922</w:t>
            </w:r>
          </w:p>
        </w:tc>
        <w:tc>
          <w:tcPr>
            <w:tcW w:w="300" w:type="pct"/>
            <w:tcBorders>
              <w:top w:val="single" w:sz="4" w:space="0" w:color="auto"/>
              <w:left w:val="single" w:sz="4" w:space="0" w:color="auto"/>
              <w:bottom w:val="nil"/>
              <w:right w:val="single" w:sz="4" w:space="0" w:color="auto"/>
            </w:tcBorders>
            <w:vAlign w:val="center"/>
            <w:hideMark/>
          </w:tcPr>
          <w:p w14:paraId="7322BE0C"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25459</w:t>
            </w:r>
          </w:p>
        </w:tc>
        <w:tc>
          <w:tcPr>
            <w:tcW w:w="301" w:type="pct"/>
            <w:tcBorders>
              <w:top w:val="single" w:sz="4" w:space="0" w:color="auto"/>
              <w:left w:val="single" w:sz="4" w:space="0" w:color="auto"/>
              <w:bottom w:val="nil"/>
              <w:right w:val="single" w:sz="4" w:space="0" w:color="auto"/>
            </w:tcBorders>
            <w:vAlign w:val="center"/>
            <w:hideMark/>
          </w:tcPr>
          <w:p w14:paraId="16E1B62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300.0</w:t>
            </w:r>
          </w:p>
        </w:tc>
        <w:tc>
          <w:tcPr>
            <w:tcW w:w="301" w:type="pct"/>
            <w:tcBorders>
              <w:top w:val="single" w:sz="4" w:space="0" w:color="auto"/>
              <w:left w:val="single" w:sz="4" w:space="0" w:color="auto"/>
              <w:bottom w:val="nil"/>
              <w:right w:val="single" w:sz="4" w:space="0" w:color="auto"/>
            </w:tcBorders>
            <w:vAlign w:val="center"/>
            <w:hideMark/>
          </w:tcPr>
          <w:p w14:paraId="6C1640FF"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442.8</w:t>
            </w:r>
          </w:p>
        </w:tc>
        <w:tc>
          <w:tcPr>
            <w:tcW w:w="301" w:type="pct"/>
            <w:tcBorders>
              <w:top w:val="single" w:sz="4" w:space="0" w:color="auto"/>
              <w:left w:val="single" w:sz="4" w:space="0" w:color="auto"/>
              <w:bottom w:val="nil"/>
              <w:right w:val="single" w:sz="4" w:space="0" w:color="auto"/>
            </w:tcBorders>
            <w:vAlign w:val="center"/>
            <w:hideMark/>
          </w:tcPr>
          <w:p w14:paraId="2CC86B6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1407.4</w:t>
            </w:r>
          </w:p>
        </w:tc>
        <w:tc>
          <w:tcPr>
            <w:tcW w:w="301" w:type="pct"/>
            <w:tcBorders>
              <w:top w:val="single" w:sz="4" w:space="0" w:color="auto"/>
              <w:left w:val="single" w:sz="4" w:space="0" w:color="auto"/>
              <w:bottom w:val="nil"/>
              <w:right w:val="single" w:sz="4" w:space="0" w:color="auto"/>
            </w:tcBorders>
            <w:vAlign w:val="center"/>
            <w:hideMark/>
          </w:tcPr>
          <w:p w14:paraId="1FCC1BB7"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300.0</w:t>
            </w:r>
          </w:p>
        </w:tc>
        <w:tc>
          <w:tcPr>
            <w:tcW w:w="301" w:type="pct"/>
            <w:tcBorders>
              <w:top w:val="single" w:sz="4" w:space="0" w:color="auto"/>
              <w:left w:val="single" w:sz="4" w:space="0" w:color="auto"/>
              <w:bottom w:val="nil"/>
              <w:right w:val="single" w:sz="4" w:space="0" w:color="auto"/>
            </w:tcBorders>
            <w:vAlign w:val="center"/>
            <w:hideMark/>
          </w:tcPr>
          <w:p w14:paraId="74500D26"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300.0</w:t>
            </w:r>
          </w:p>
        </w:tc>
        <w:tc>
          <w:tcPr>
            <w:tcW w:w="299" w:type="pct"/>
            <w:tcBorders>
              <w:top w:val="single" w:sz="4" w:space="0" w:color="auto"/>
              <w:left w:val="single" w:sz="4" w:space="0" w:color="auto"/>
              <w:bottom w:val="nil"/>
              <w:right w:val="single" w:sz="4" w:space="0" w:color="auto"/>
            </w:tcBorders>
            <w:vAlign w:val="center"/>
            <w:hideMark/>
          </w:tcPr>
          <w:p w14:paraId="3E156A8F"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300.0</w:t>
            </w:r>
          </w:p>
        </w:tc>
        <w:tc>
          <w:tcPr>
            <w:tcW w:w="301" w:type="pct"/>
            <w:tcBorders>
              <w:top w:val="single" w:sz="4" w:space="0" w:color="auto"/>
              <w:left w:val="single" w:sz="4" w:space="0" w:color="auto"/>
              <w:bottom w:val="nil"/>
              <w:right w:val="single" w:sz="4" w:space="0" w:color="auto"/>
            </w:tcBorders>
            <w:vAlign w:val="center"/>
            <w:hideMark/>
          </w:tcPr>
          <w:p w14:paraId="56A5BE4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526.3</w:t>
            </w:r>
          </w:p>
        </w:tc>
        <w:tc>
          <w:tcPr>
            <w:tcW w:w="301" w:type="pct"/>
            <w:tcBorders>
              <w:top w:val="single" w:sz="4" w:space="0" w:color="auto"/>
              <w:left w:val="single" w:sz="4" w:space="0" w:color="auto"/>
              <w:bottom w:val="nil"/>
              <w:right w:val="single" w:sz="4" w:space="0" w:color="auto"/>
            </w:tcBorders>
            <w:vAlign w:val="center"/>
            <w:hideMark/>
          </w:tcPr>
          <w:p w14:paraId="2F806FF9"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300.0</w:t>
            </w:r>
          </w:p>
        </w:tc>
      </w:tr>
      <w:tr w:rsidR="00C40CCD" w:rsidRPr="00FC1174" w14:paraId="7A1CDAB4" w14:textId="77777777" w:rsidTr="00BC4B7E">
        <w:trPr>
          <w:gridAfter w:val="3"/>
          <w:wAfter w:w="1127" w:type="pct"/>
          <w:trHeight w:val="654"/>
          <w:jc w:val="center"/>
        </w:trPr>
        <w:tc>
          <w:tcPr>
            <w:tcW w:w="569" w:type="pct"/>
            <w:tcBorders>
              <w:top w:val="nil"/>
              <w:left w:val="single" w:sz="4" w:space="0" w:color="auto"/>
              <w:bottom w:val="nil"/>
              <w:right w:val="single" w:sz="4" w:space="0" w:color="auto"/>
            </w:tcBorders>
            <w:vAlign w:val="center"/>
            <w:hideMark/>
          </w:tcPr>
          <w:p w14:paraId="5AA5BD51" w14:textId="77777777" w:rsidR="00C40CCD" w:rsidRPr="00FC1174" w:rsidRDefault="00C40CCD" w:rsidP="00C40CCD">
            <w:pPr>
              <w:tabs>
                <w:tab w:val="left" w:pos="720"/>
              </w:tabs>
              <w:spacing w:after="240"/>
              <w:rPr>
                <w:b/>
                <w:sz w:val="16"/>
                <w:szCs w:val="16"/>
                <w:lang w:val="en-GB"/>
              </w:rPr>
            </w:pPr>
            <w:r w:rsidRPr="00FC1174">
              <w:rPr>
                <w:b/>
                <w:sz w:val="16"/>
                <w:szCs w:val="16"/>
                <w:lang w:val="en-GB"/>
              </w:rPr>
              <w:t>Outer dosimeter (µg)</w:t>
            </w:r>
          </w:p>
        </w:tc>
        <w:tc>
          <w:tcPr>
            <w:tcW w:w="301" w:type="pct"/>
            <w:tcBorders>
              <w:top w:val="nil"/>
              <w:left w:val="single" w:sz="4" w:space="0" w:color="auto"/>
              <w:bottom w:val="nil"/>
              <w:right w:val="single" w:sz="4" w:space="0" w:color="auto"/>
            </w:tcBorders>
            <w:vAlign w:val="center"/>
            <w:hideMark/>
          </w:tcPr>
          <w:p w14:paraId="235CC3F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c>
          <w:tcPr>
            <w:tcW w:w="300" w:type="pct"/>
            <w:tcBorders>
              <w:top w:val="nil"/>
              <w:left w:val="single" w:sz="4" w:space="0" w:color="auto"/>
              <w:bottom w:val="nil"/>
              <w:right w:val="single" w:sz="4" w:space="0" w:color="auto"/>
            </w:tcBorders>
            <w:vAlign w:val="center"/>
            <w:hideMark/>
          </w:tcPr>
          <w:p w14:paraId="38D59D2A"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1225.5</w:t>
            </w:r>
          </w:p>
        </w:tc>
        <w:tc>
          <w:tcPr>
            <w:tcW w:w="300" w:type="pct"/>
            <w:tcBorders>
              <w:top w:val="nil"/>
              <w:left w:val="single" w:sz="4" w:space="0" w:color="auto"/>
              <w:bottom w:val="nil"/>
              <w:right w:val="single" w:sz="4" w:space="0" w:color="auto"/>
            </w:tcBorders>
            <w:vAlign w:val="center"/>
            <w:hideMark/>
          </w:tcPr>
          <w:p w14:paraId="75FB18F7"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90.70</w:t>
            </w:r>
          </w:p>
        </w:tc>
        <w:tc>
          <w:tcPr>
            <w:tcW w:w="301" w:type="pct"/>
            <w:tcBorders>
              <w:top w:val="nil"/>
              <w:left w:val="single" w:sz="4" w:space="0" w:color="auto"/>
              <w:bottom w:val="nil"/>
              <w:right w:val="single" w:sz="4" w:space="0" w:color="auto"/>
            </w:tcBorders>
            <w:vAlign w:val="center"/>
            <w:hideMark/>
          </w:tcPr>
          <w:p w14:paraId="3CF9AB39"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c>
          <w:tcPr>
            <w:tcW w:w="301" w:type="pct"/>
            <w:tcBorders>
              <w:top w:val="nil"/>
              <w:left w:val="single" w:sz="4" w:space="0" w:color="auto"/>
              <w:bottom w:val="nil"/>
              <w:right w:val="single" w:sz="4" w:space="0" w:color="auto"/>
            </w:tcBorders>
            <w:vAlign w:val="center"/>
            <w:hideMark/>
          </w:tcPr>
          <w:p w14:paraId="512A8E56"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c>
          <w:tcPr>
            <w:tcW w:w="301" w:type="pct"/>
            <w:tcBorders>
              <w:top w:val="nil"/>
              <w:left w:val="single" w:sz="4" w:space="0" w:color="auto"/>
              <w:bottom w:val="nil"/>
              <w:right w:val="single" w:sz="4" w:space="0" w:color="auto"/>
            </w:tcBorders>
            <w:vAlign w:val="center"/>
            <w:hideMark/>
          </w:tcPr>
          <w:p w14:paraId="68A350E8"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c>
          <w:tcPr>
            <w:tcW w:w="301" w:type="pct"/>
            <w:tcBorders>
              <w:top w:val="nil"/>
              <w:left w:val="single" w:sz="4" w:space="0" w:color="auto"/>
              <w:bottom w:val="nil"/>
              <w:right w:val="single" w:sz="4" w:space="0" w:color="auto"/>
            </w:tcBorders>
            <w:vAlign w:val="center"/>
            <w:hideMark/>
          </w:tcPr>
          <w:p w14:paraId="5C63C20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c>
          <w:tcPr>
            <w:tcW w:w="301" w:type="pct"/>
            <w:tcBorders>
              <w:top w:val="nil"/>
              <w:left w:val="single" w:sz="4" w:space="0" w:color="auto"/>
              <w:bottom w:val="nil"/>
              <w:right w:val="single" w:sz="4" w:space="0" w:color="auto"/>
            </w:tcBorders>
            <w:vAlign w:val="center"/>
            <w:hideMark/>
          </w:tcPr>
          <w:p w14:paraId="7A184A88"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c>
          <w:tcPr>
            <w:tcW w:w="299" w:type="pct"/>
            <w:tcBorders>
              <w:top w:val="nil"/>
              <w:left w:val="single" w:sz="4" w:space="0" w:color="auto"/>
              <w:bottom w:val="nil"/>
              <w:right w:val="single" w:sz="4" w:space="0" w:color="auto"/>
            </w:tcBorders>
            <w:vAlign w:val="center"/>
            <w:hideMark/>
          </w:tcPr>
          <w:p w14:paraId="10F02D22"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c>
          <w:tcPr>
            <w:tcW w:w="301" w:type="pct"/>
            <w:tcBorders>
              <w:top w:val="nil"/>
              <w:left w:val="single" w:sz="4" w:space="0" w:color="auto"/>
              <w:bottom w:val="nil"/>
              <w:right w:val="single" w:sz="4" w:space="0" w:color="auto"/>
            </w:tcBorders>
            <w:vAlign w:val="center"/>
            <w:hideMark/>
          </w:tcPr>
          <w:p w14:paraId="69003037"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c>
          <w:tcPr>
            <w:tcW w:w="301" w:type="pct"/>
            <w:tcBorders>
              <w:top w:val="nil"/>
              <w:left w:val="single" w:sz="4" w:space="0" w:color="auto"/>
              <w:bottom w:val="nil"/>
              <w:right w:val="single" w:sz="4" w:space="0" w:color="auto"/>
            </w:tcBorders>
            <w:vAlign w:val="center"/>
            <w:hideMark/>
          </w:tcPr>
          <w:p w14:paraId="47469708"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r>
      <w:tr w:rsidR="00C40CCD" w:rsidRPr="00FC1174" w14:paraId="5249EE1C" w14:textId="77777777" w:rsidTr="00BC4B7E">
        <w:trPr>
          <w:gridAfter w:val="3"/>
          <w:wAfter w:w="1127" w:type="pct"/>
          <w:trHeight w:val="654"/>
          <w:jc w:val="center"/>
        </w:trPr>
        <w:tc>
          <w:tcPr>
            <w:tcW w:w="569" w:type="pct"/>
            <w:tcBorders>
              <w:top w:val="nil"/>
              <w:left w:val="single" w:sz="4" w:space="0" w:color="auto"/>
              <w:bottom w:val="nil"/>
              <w:right w:val="single" w:sz="4" w:space="0" w:color="auto"/>
            </w:tcBorders>
            <w:vAlign w:val="center"/>
            <w:hideMark/>
          </w:tcPr>
          <w:p w14:paraId="3FFF3290" w14:textId="77777777" w:rsidR="00C40CCD" w:rsidRPr="00FC1174" w:rsidRDefault="00C40CCD" w:rsidP="00C40CCD">
            <w:pPr>
              <w:tabs>
                <w:tab w:val="left" w:pos="720"/>
              </w:tabs>
              <w:spacing w:after="240"/>
              <w:rPr>
                <w:b/>
                <w:sz w:val="16"/>
                <w:szCs w:val="16"/>
                <w:lang w:val="en-GB"/>
              </w:rPr>
            </w:pPr>
            <w:r w:rsidRPr="00FC1174">
              <w:rPr>
                <w:b/>
                <w:sz w:val="16"/>
                <w:szCs w:val="16"/>
                <w:lang w:val="en-GB"/>
              </w:rPr>
              <w:t>Inner dosimeter (µg)</w:t>
            </w:r>
          </w:p>
        </w:tc>
        <w:tc>
          <w:tcPr>
            <w:tcW w:w="301" w:type="pct"/>
            <w:tcBorders>
              <w:top w:val="nil"/>
              <w:left w:val="single" w:sz="4" w:space="0" w:color="auto"/>
              <w:bottom w:val="nil"/>
              <w:right w:val="single" w:sz="4" w:space="0" w:color="auto"/>
            </w:tcBorders>
            <w:vAlign w:val="center"/>
            <w:hideMark/>
          </w:tcPr>
          <w:p w14:paraId="3C438BD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27.38</w:t>
            </w:r>
          </w:p>
        </w:tc>
        <w:tc>
          <w:tcPr>
            <w:tcW w:w="300" w:type="pct"/>
            <w:tcBorders>
              <w:top w:val="nil"/>
              <w:left w:val="single" w:sz="4" w:space="0" w:color="auto"/>
              <w:bottom w:val="nil"/>
              <w:right w:val="single" w:sz="4" w:space="0" w:color="auto"/>
            </w:tcBorders>
            <w:vAlign w:val="center"/>
            <w:hideMark/>
          </w:tcPr>
          <w:p w14:paraId="0659770E"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134.7</w:t>
            </w:r>
          </w:p>
        </w:tc>
        <w:tc>
          <w:tcPr>
            <w:tcW w:w="300" w:type="pct"/>
            <w:tcBorders>
              <w:top w:val="nil"/>
              <w:left w:val="single" w:sz="4" w:space="0" w:color="auto"/>
              <w:bottom w:val="nil"/>
              <w:right w:val="single" w:sz="4" w:space="0" w:color="auto"/>
            </w:tcBorders>
            <w:vAlign w:val="center"/>
            <w:hideMark/>
          </w:tcPr>
          <w:p w14:paraId="3138F86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32.95</w:t>
            </w:r>
          </w:p>
        </w:tc>
        <w:tc>
          <w:tcPr>
            <w:tcW w:w="301" w:type="pct"/>
            <w:tcBorders>
              <w:top w:val="nil"/>
              <w:left w:val="single" w:sz="4" w:space="0" w:color="auto"/>
              <w:bottom w:val="nil"/>
              <w:right w:val="single" w:sz="4" w:space="0" w:color="auto"/>
            </w:tcBorders>
            <w:vAlign w:val="center"/>
            <w:hideMark/>
          </w:tcPr>
          <w:p w14:paraId="719F4B1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3.037</w:t>
            </w:r>
          </w:p>
        </w:tc>
        <w:tc>
          <w:tcPr>
            <w:tcW w:w="301" w:type="pct"/>
            <w:tcBorders>
              <w:top w:val="nil"/>
              <w:left w:val="single" w:sz="4" w:space="0" w:color="auto"/>
              <w:bottom w:val="nil"/>
              <w:right w:val="single" w:sz="4" w:space="0" w:color="auto"/>
            </w:tcBorders>
            <w:vAlign w:val="center"/>
            <w:hideMark/>
          </w:tcPr>
          <w:p w14:paraId="07113F07" w14:textId="77777777" w:rsidR="00C40CCD" w:rsidRPr="00FC1174" w:rsidRDefault="00C40CCD" w:rsidP="00C40CCD">
            <w:pPr>
              <w:tabs>
                <w:tab w:val="left" w:pos="720"/>
              </w:tabs>
              <w:spacing w:after="240"/>
              <w:jc w:val="center"/>
              <w:rPr>
                <w:sz w:val="16"/>
                <w:szCs w:val="16"/>
                <w:vertAlign w:val="superscript"/>
                <w:lang w:val="en-GB"/>
              </w:rPr>
            </w:pPr>
            <w:r w:rsidRPr="00FC1174">
              <w:rPr>
                <w:sz w:val="16"/>
                <w:szCs w:val="16"/>
                <w:lang w:val="en-GB"/>
              </w:rPr>
              <w:t>19.46</w:t>
            </w:r>
            <w:r w:rsidRPr="00FC1174">
              <w:rPr>
                <w:sz w:val="16"/>
                <w:szCs w:val="16"/>
                <w:vertAlign w:val="superscript"/>
                <w:lang w:val="en-GB"/>
              </w:rPr>
              <w:t>$</w:t>
            </w:r>
          </w:p>
        </w:tc>
        <w:tc>
          <w:tcPr>
            <w:tcW w:w="301" w:type="pct"/>
            <w:tcBorders>
              <w:top w:val="nil"/>
              <w:left w:val="single" w:sz="4" w:space="0" w:color="auto"/>
              <w:bottom w:val="nil"/>
              <w:right w:val="single" w:sz="4" w:space="0" w:color="auto"/>
            </w:tcBorders>
            <w:vAlign w:val="center"/>
            <w:hideMark/>
          </w:tcPr>
          <w:p w14:paraId="3BAB9888" w14:textId="77777777" w:rsidR="00C40CCD" w:rsidRPr="00FC1174" w:rsidRDefault="00C40CCD" w:rsidP="00C40CCD">
            <w:pPr>
              <w:tabs>
                <w:tab w:val="left" w:pos="720"/>
              </w:tabs>
              <w:spacing w:after="240"/>
              <w:jc w:val="center"/>
              <w:rPr>
                <w:sz w:val="16"/>
                <w:szCs w:val="16"/>
                <w:vertAlign w:val="superscript"/>
                <w:lang w:val="en-GB"/>
              </w:rPr>
            </w:pPr>
            <w:r w:rsidRPr="00FC1174">
              <w:rPr>
                <w:sz w:val="16"/>
                <w:szCs w:val="16"/>
                <w:lang w:val="en-GB"/>
              </w:rPr>
              <w:t>12.32</w:t>
            </w:r>
            <w:r w:rsidRPr="00FC1174">
              <w:rPr>
                <w:sz w:val="16"/>
                <w:szCs w:val="16"/>
                <w:vertAlign w:val="superscript"/>
                <w:lang w:val="en-GB"/>
              </w:rPr>
              <w:t>a</w:t>
            </w:r>
          </w:p>
        </w:tc>
        <w:tc>
          <w:tcPr>
            <w:tcW w:w="301" w:type="pct"/>
            <w:tcBorders>
              <w:top w:val="nil"/>
              <w:left w:val="single" w:sz="4" w:space="0" w:color="auto"/>
              <w:bottom w:val="nil"/>
              <w:right w:val="single" w:sz="4" w:space="0" w:color="auto"/>
            </w:tcBorders>
            <w:vAlign w:val="center"/>
            <w:hideMark/>
          </w:tcPr>
          <w:p w14:paraId="41075A98"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25.78</w:t>
            </w:r>
          </w:p>
        </w:tc>
        <w:tc>
          <w:tcPr>
            <w:tcW w:w="301" w:type="pct"/>
            <w:tcBorders>
              <w:top w:val="nil"/>
              <w:left w:val="single" w:sz="4" w:space="0" w:color="auto"/>
              <w:bottom w:val="nil"/>
              <w:right w:val="single" w:sz="4" w:space="0" w:color="auto"/>
            </w:tcBorders>
            <w:vAlign w:val="center"/>
            <w:hideMark/>
          </w:tcPr>
          <w:p w14:paraId="522B541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9.318</w:t>
            </w:r>
          </w:p>
        </w:tc>
        <w:tc>
          <w:tcPr>
            <w:tcW w:w="299" w:type="pct"/>
            <w:tcBorders>
              <w:top w:val="nil"/>
              <w:left w:val="single" w:sz="4" w:space="0" w:color="auto"/>
              <w:bottom w:val="nil"/>
              <w:right w:val="single" w:sz="4" w:space="0" w:color="auto"/>
            </w:tcBorders>
            <w:vAlign w:val="center"/>
            <w:hideMark/>
          </w:tcPr>
          <w:p w14:paraId="6346764F"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c>
          <w:tcPr>
            <w:tcW w:w="301" w:type="pct"/>
            <w:tcBorders>
              <w:top w:val="nil"/>
              <w:left w:val="single" w:sz="4" w:space="0" w:color="auto"/>
              <w:bottom w:val="nil"/>
              <w:right w:val="single" w:sz="4" w:space="0" w:color="auto"/>
            </w:tcBorders>
            <w:vAlign w:val="center"/>
            <w:hideMark/>
          </w:tcPr>
          <w:p w14:paraId="2135A11F"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9.669</w:t>
            </w:r>
          </w:p>
        </w:tc>
        <w:tc>
          <w:tcPr>
            <w:tcW w:w="301" w:type="pct"/>
            <w:tcBorders>
              <w:top w:val="nil"/>
              <w:left w:val="single" w:sz="4" w:space="0" w:color="auto"/>
              <w:bottom w:val="nil"/>
              <w:right w:val="single" w:sz="4" w:space="0" w:color="auto"/>
            </w:tcBorders>
            <w:vAlign w:val="center"/>
            <w:hideMark/>
          </w:tcPr>
          <w:p w14:paraId="2172F5BC"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2.500</w:t>
            </w:r>
          </w:p>
        </w:tc>
      </w:tr>
      <w:tr w:rsidR="00C40CCD" w:rsidRPr="00FC1174" w14:paraId="6EE41138" w14:textId="77777777" w:rsidTr="00BC4B7E">
        <w:trPr>
          <w:gridAfter w:val="3"/>
          <w:wAfter w:w="1127" w:type="pct"/>
          <w:trHeight w:val="654"/>
          <w:jc w:val="center"/>
        </w:trPr>
        <w:tc>
          <w:tcPr>
            <w:tcW w:w="569" w:type="pct"/>
            <w:tcBorders>
              <w:top w:val="nil"/>
              <w:left w:val="single" w:sz="4" w:space="0" w:color="auto"/>
              <w:bottom w:val="nil"/>
              <w:right w:val="single" w:sz="4" w:space="0" w:color="auto"/>
            </w:tcBorders>
            <w:vAlign w:val="center"/>
            <w:hideMark/>
          </w:tcPr>
          <w:p w14:paraId="79408694" w14:textId="77777777" w:rsidR="00C40CCD" w:rsidRPr="00FC1174" w:rsidRDefault="00C40CCD" w:rsidP="00C40CCD">
            <w:pPr>
              <w:tabs>
                <w:tab w:val="left" w:pos="720"/>
              </w:tabs>
              <w:spacing w:after="240"/>
              <w:rPr>
                <w:b/>
                <w:sz w:val="16"/>
                <w:szCs w:val="16"/>
                <w:lang w:val="en-GB"/>
              </w:rPr>
            </w:pPr>
            <w:r w:rsidRPr="00FC1174">
              <w:rPr>
                <w:b/>
                <w:sz w:val="16"/>
                <w:szCs w:val="16"/>
                <w:lang w:val="en-GB"/>
              </w:rPr>
              <w:t>Head (µg)</w:t>
            </w:r>
          </w:p>
        </w:tc>
        <w:tc>
          <w:tcPr>
            <w:tcW w:w="301" w:type="pct"/>
            <w:tcBorders>
              <w:top w:val="nil"/>
              <w:left w:val="single" w:sz="4" w:space="0" w:color="auto"/>
              <w:bottom w:val="nil"/>
              <w:right w:val="single" w:sz="4" w:space="0" w:color="auto"/>
            </w:tcBorders>
            <w:vAlign w:val="center"/>
            <w:hideMark/>
          </w:tcPr>
          <w:p w14:paraId="3B77D6E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2.486</w:t>
            </w:r>
          </w:p>
        </w:tc>
        <w:tc>
          <w:tcPr>
            <w:tcW w:w="300" w:type="pct"/>
            <w:tcBorders>
              <w:top w:val="nil"/>
              <w:left w:val="single" w:sz="4" w:space="0" w:color="auto"/>
              <w:bottom w:val="nil"/>
              <w:right w:val="single" w:sz="4" w:space="0" w:color="auto"/>
            </w:tcBorders>
            <w:vAlign w:val="center"/>
            <w:hideMark/>
          </w:tcPr>
          <w:p w14:paraId="7F7B13A2"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5.974</w:t>
            </w:r>
          </w:p>
        </w:tc>
        <w:tc>
          <w:tcPr>
            <w:tcW w:w="300" w:type="pct"/>
            <w:tcBorders>
              <w:top w:val="nil"/>
              <w:left w:val="single" w:sz="4" w:space="0" w:color="auto"/>
              <w:bottom w:val="nil"/>
              <w:right w:val="single" w:sz="4" w:space="0" w:color="auto"/>
            </w:tcBorders>
            <w:vAlign w:val="center"/>
            <w:hideMark/>
          </w:tcPr>
          <w:p w14:paraId="2FAD19E6"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1.561</w:t>
            </w:r>
          </w:p>
        </w:tc>
        <w:tc>
          <w:tcPr>
            <w:tcW w:w="301" w:type="pct"/>
            <w:tcBorders>
              <w:top w:val="nil"/>
              <w:left w:val="single" w:sz="4" w:space="0" w:color="auto"/>
              <w:bottom w:val="nil"/>
              <w:right w:val="single" w:sz="4" w:space="0" w:color="auto"/>
            </w:tcBorders>
            <w:vAlign w:val="center"/>
            <w:hideMark/>
          </w:tcPr>
          <w:p w14:paraId="1EC763B3"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0.500</w:t>
            </w:r>
          </w:p>
        </w:tc>
        <w:tc>
          <w:tcPr>
            <w:tcW w:w="301" w:type="pct"/>
            <w:tcBorders>
              <w:top w:val="nil"/>
              <w:left w:val="single" w:sz="4" w:space="0" w:color="auto"/>
              <w:bottom w:val="nil"/>
              <w:right w:val="single" w:sz="4" w:space="0" w:color="auto"/>
            </w:tcBorders>
            <w:vAlign w:val="center"/>
            <w:hideMark/>
          </w:tcPr>
          <w:p w14:paraId="62488704"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1.198</w:t>
            </w:r>
          </w:p>
        </w:tc>
        <w:tc>
          <w:tcPr>
            <w:tcW w:w="301" w:type="pct"/>
            <w:tcBorders>
              <w:top w:val="nil"/>
              <w:left w:val="single" w:sz="4" w:space="0" w:color="auto"/>
              <w:bottom w:val="nil"/>
              <w:right w:val="single" w:sz="4" w:space="0" w:color="auto"/>
            </w:tcBorders>
            <w:vAlign w:val="center"/>
            <w:hideMark/>
          </w:tcPr>
          <w:p w14:paraId="13709F1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0.500</w:t>
            </w:r>
          </w:p>
        </w:tc>
        <w:tc>
          <w:tcPr>
            <w:tcW w:w="301" w:type="pct"/>
            <w:tcBorders>
              <w:top w:val="nil"/>
              <w:left w:val="single" w:sz="4" w:space="0" w:color="auto"/>
              <w:bottom w:val="nil"/>
              <w:right w:val="single" w:sz="4" w:space="0" w:color="auto"/>
            </w:tcBorders>
            <w:vAlign w:val="center"/>
            <w:hideMark/>
          </w:tcPr>
          <w:p w14:paraId="6294DC45"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1.694</w:t>
            </w:r>
          </w:p>
        </w:tc>
        <w:tc>
          <w:tcPr>
            <w:tcW w:w="301" w:type="pct"/>
            <w:tcBorders>
              <w:top w:val="nil"/>
              <w:left w:val="single" w:sz="4" w:space="0" w:color="auto"/>
              <w:bottom w:val="nil"/>
              <w:right w:val="single" w:sz="4" w:space="0" w:color="auto"/>
            </w:tcBorders>
            <w:vAlign w:val="center"/>
            <w:hideMark/>
          </w:tcPr>
          <w:p w14:paraId="03D340E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0.500</w:t>
            </w:r>
          </w:p>
        </w:tc>
        <w:tc>
          <w:tcPr>
            <w:tcW w:w="299" w:type="pct"/>
            <w:tcBorders>
              <w:top w:val="nil"/>
              <w:left w:val="single" w:sz="4" w:space="0" w:color="auto"/>
              <w:bottom w:val="nil"/>
              <w:right w:val="single" w:sz="4" w:space="0" w:color="auto"/>
            </w:tcBorders>
            <w:vAlign w:val="center"/>
            <w:hideMark/>
          </w:tcPr>
          <w:p w14:paraId="5A6C83E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0.500</w:t>
            </w:r>
          </w:p>
        </w:tc>
        <w:tc>
          <w:tcPr>
            <w:tcW w:w="301" w:type="pct"/>
            <w:tcBorders>
              <w:top w:val="nil"/>
              <w:left w:val="single" w:sz="4" w:space="0" w:color="auto"/>
              <w:bottom w:val="nil"/>
              <w:right w:val="single" w:sz="4" w:space="0" w:color="auto"/>
            </w:tcBorders>
            <w:vAlign w:val="center"/>
            <w:hideMark/>
          </w:tcPr>
          <w:p w14:paraId="100C128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0.500</w:t>
            </w:r>
          </w:p>
        </w:tc>
        <w:tc>
          <w:tcPr>
            <w:tcW w:w="301" w:type="pct"/>
            <w:tcBorders>
              <w:top w:val="nil"/>
              <w:left w:val="single" w:sz="4" w:space="0" w:color="auto"/>
              <w:bottom w:val="nil"/>
              <w:right w:val="single" w:sz="4" w:space="0" w:color="auto"/>
            </w:tcBorders>
            <w:vAlign w:val="center"/>
            <w:hideMark/>
          </w:tcPr>
          <w:p w14:paraId="3A306D76"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0.500</w:t>
            </w:r>
          </w:p>
        </w:tc>
      </w:tr>
      <w:tr w:rsidR="00C40CCD" w:rsidRPr="00FC1174" w14:paraId="4ADB86D3" w14:textId="77777777" w:rsidTr="00BC4B7E">
        <w:trPr>
          <w:gridAfter w:val="3"/>
          <w:wAfter w:w="1127" w:type="pct"/>
          <w:trHeight w:val="654"/>
          <w:jc w:val="center"/>
        </w:trPr>
        <w:tc>
          <w:tcPr>
            <w:tcW w:w="569" w:type="pct"/>
            <w:tcBorders>
              <w:top w:val="nil"/>
              <w:left w:val="single" w:sz="4" w:space="0" w:color="auto"/>
              <w:bottom w:val="nil"/>
              <w:right w:val="single" w:sz="4" w:space="0" w:color="auto"/>
            </w:tcBorders>
            <w:vAlign w:val="center"/>
            <w:hideMark/>
          </w:tcPr>
          <w:p w14:paraId="3E758AE1" w14:textId="77777777" w:rsidR="00C40CCD" w:rsidRPr="00FC1174" w:rsidRDefault="00C40CCD" w:rsidP="00C40CCD">
            <w:pPr>
              <w:tabs>
                <w:tab w:val="left" w:pos="720"/>
              </w:tabs>
              <w:spacing w:after="240"/>
              <w:rPr>
                <w:b/>
                <w:sz w:val="16"/>
                <w:szCs w:val="16"/>
                <w:lang w:val="en-GB"/>
              </w:rPr>
            </w:pPr>
            <w:r w:rsidRPr="00FC1174">
              <w:rPr>
                <w:b/>
                <w:sz w:val="16"/>
                <w:szCs w:val="16"/>
                <w:lang w:val="en-GB"/>
              </w:rPr>
              <w:t>Gloves (µg)</w:t>
            </w:r>
          </w:p>
        </w:tc>
        <w:tc>
          <w:tcPr>
            <w:tcW w:w="301" w:type="pct"/>
            <w:tcBorders>
              <w:top w:val="nil"/>
              <w:left w:val="single" w:sz="4" w:space="0" w:color="auto"/>
              <w:bottom w:val="nil"/>
              <w:right w:val="single" w:sz="4" w:space="0" w:color="auto"/>
            </w:tcBorders>
            <w:vAlign w:val="center"/>
            <w:hideMark/>
          </w:tcPr>
          <w:p w14:paraId="3E5DA531"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3396</w:t>
            </w:r>
          </w:p>
        </w:tc>
        <w:tc>
          <w:tcPr>
            <w:tcW w:w="300" w:type="pct"/>
            <w:tcBorders>
              <w:top w:val="nil"/>
              <w:left w:val="single" w:sz="4" w:space="0" w:color="auto"/>
              <w:bottom w:val="nil"/>
              <w:right w:val="single" w:sz="4" w:space="0" w:color="auto"/>
            </w:tcBorders>
            <w:vAlign w:val="center"/>
            <w:hideMark/>
          </w:tcPr>
          <w:p w14:paraId="29971F45"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30215</w:t>
            </w:r>
          </w:p>
        </w:tc>
        <w:tc>
          <w:tcPr>
            <w:tcW w:w="300" w:type="pct"/>
            <w:tcBorders>
              <w:top w:val="nil"/>
              <w:left w:val="single" w:sz="4" w:space="0" w:color="auto"/>
              <w:bottom w:val="nil"/>
              <w:right w:val="single" w:sz="4" w:space="0" w:color="auto"/>
            </w:tcBorders>
            <w:vAlign w:val="center"/>
            <w:hideMark/>
          </w:tcPr>
          <w:p w14:paraId="25976512"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135766</w:t>
            </w:r>
          </w:p>
        </w:tc>
        <w:tc>
          <w:tcPr>
            <w:tcW w:w="301" w:type="pct"/>
            <w:tcBorders>
              <w:top w:val="nil"/>
              <w:left w:val="single" w:sz="4" w:space="0" w:color="auto"/>
              <w:bottom w:val="nil"/>
              <w:right w:val="single" w:sz="4" w:space="0" w:color="auto"/>
            </w:tcBorders>
            <w:vAlign w:val="center"/>
            <w:hideMark/>
          </w:tcPr>
          <w:p w14:paraId="3C0D368F"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123.8</w:t>
            </w:r>
          </w:p>
        </w:tc>
        <w:tc>
          <w:tcPr>
            <w:tcW w:w="301" w:type="pct"/>
            <w:tcBorders>
              <w:top w:val="nil"/>
              <w:left w:val="single" w:sz="4" w:space="0" w:color="auto"/>
              <w:bottom w:val="nil"/>
              <w:right w:val="single" w:sz="4" w:space="0" w:color="auto"/>
            </w:tcBorders>
            <w:vAlign w:val="center"/>
            <w:hideMark/>
          </w:tcPr>
          <w:p w14:paraId="61F2EFA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757177</w:t>
            </w:r>
          </w:p>
        </w:tc>
        <w:tc>
          <w:tcPr>
            <w:tcW w:w="301" w:type="pct"/>
            <w:tcBorders>
              <w:top w:val="nil"/>
              <w:left w:val="single" w:sz="4" w:space="0" w:color="auto"/>
              <w:bottom w:val="nil"/>
              <w:right w:val="single" w:sz="4" w:space="0" w:color="auto"/>
            </w:tcBorders>
            <w:vAlign w:val="center"/>
            <w:hideMark/>
          </w:tcPr>
          <w:p w14:paraId="3FE1B6FC"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310506</w:t>
            </w:r>
          </w:p>
        </w:tc>
        <w:tc>
          <w:tcPr>
            <w:tcW w:w="301" w:type="pct"/>
            <w:tcBorders>
              <w:top w:val="nil"/>
              <w:left w:val="single" w:sz="4" w:space="0" w:color="auto"/>
              <w:bottom w:val="nil"/>
              <w:right w:val="single" w:sz="4" w:space="0" w:color="auto"/>
            </w:tcBorders>
            <w:vAlign w:val="center"/>
            <w:hideMark/>
          </w:tcPr>
          <w:p w14:paraId="5135B40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3583</w:t>
            </w:r>
          </w:p>
        </w:tc>
        <w:tc>
          <w:tcPr>
            <w:tcW w:w="301" w:type="pct"/>
            <w:tcBorders>
              <w:top w:val="nil"/>
              <w:left w:val="single" w:sz="4" w:space="0" w:color="auto"/>
              <w:bottom w:val="nil"/>
              <w:right w:val="single" w:sz="4" w:space="0" w:color="auto"/>
            </w:tcBorders>
            <w:vAlign w:val="center"/>
            <w:hideMark/>
          </w:tcPr>
          <w:p w14:paraId="1448E35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757.7</w:t>
            </w:r>
          </w:p>
        </w:tc>
        <w:tc>
          <w:tcPr>
            <w:tcW w:w="299" w:type="pct"/>
            <w:tcBorders>
              <w:top w:val="nil"/>
              <w:left w:val="single" w:sz="4" w:space="0" w:color="auto"/>
              <w:bottom w:val="nil"/>
              <w:right w:val="single" w:sz="4" w:space="0" w:color="auto"/>
            </w:tcBorders>
            <w:vAlign w:val="center"/>
            <w:hideMark/>
          </w:tcPr>
          <w:p w14:paraId="4B453B52"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1998</w:t>
            </w:r>
          </w:p>
        </w:tc>
        <w:tc>
          <w:tcPr>
            <w:tcW w:w="301" w:type="pct"/>
            <w:tcBorders>
              <w:top w:val="nil"/>
              <w:left w:val="single" w:sz="4" w:space="0" w:color="auto"/>
              <w:bottom w:val="nil"/>
              <w:right w:val="single" w:sz="4" w:space="0" w:color="auto"/>
            </w:tcBorders>
            <w:vAlign w:val="center"/>
            <w:hideMark/>
          </w:tcPr>
          <w:p w14:paraId="3A0188AA"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10.92</w:t>
            </w:r>
          </w:p>
        </w:tc>
        <w:tc>
          <w:tcPr>
            <w:tcW w:w="301" w:type="pct"/>
            <w:tcBorders>
              <w:top w:val="nil"/>
              <w:left w:val="single" w:sz="4" w:space="0" w:color="auto"/>
              <w:bottom w:val="nil"/>
              <w:right w:val="single" w:sz="4" w:space="0" w:color="auto"/>
            </w:tcBorders>
            <w:vAlign w:val="center"/>
            <w:hideMark/>
          </w:tcPr>
          <w:p w14:paraId="67E4AD5C"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314.6</w:t>
            </w:r>
          </w:p>
        </w:tc>
      </w:tr>
      <w:tr w:rsidR="00C40CCD" w:rsidRPr="00FC1174" w14:paraId="32F0D4C5" w14:textId="77777777" w:rsidTr="00BC4B7E">
        <w:trPr>
          <w:gridAfter w:val="3"/>
          <w:wAfter w:w="1127" w:type="pct"/>
          <w:trHeight w:val="654"/>
          <w:jc w:val="center"/>
        </w:trPr>
        <w:tc>
          <w:tcPr>
            <w:tcW w:w="569" w:type="pct"/>
            <w:tcBorders>
              <w:top w:val="nil"/>
              <w:left w:val="single" w:sz="4" w:space="0" w:color="auto"/>
              <w:bottom w:val="nil"/>
              <w:right w:val="single" w:sz="4" w:space="0" w:color="auto"/>
            </w:tcBorders>
            <w:vAlign w:val="center"/>
            <w:hideMark/>
          </w:tcPr>
          <w:p w14:paraId="62D035C6" w14:textId="77777777" w:rsidR="00C40CCD" w:rsidRPr="00FC1174" w:rsidRDefault="00C40CCD" w:rsidP="00C40CCD">
            <w:pPr>
              <w:tabs>
                <w:tab w:val="left" w:pos="720"/>
              </w:tabs>
              <w:spacing w:after="240"/>
              <w:rPr>
                <w:b/>
                <w:sz w:val="16"/>
                <w:szCs w:val="16"/>
                <w:lang w:val="en-GB"/>
              </w:rPr>
            </w:pPr>
            <w:r w:rsidRPr="00FC1174">
              <w:rPr>
                <w:b/>
                <w:sz w:val="16"/>
                <w:szCs w:val="16"/>
                <w:lang w:val="en-GB"/>
              </w:rPr>
              <w:t>Hand wash (µg)</w:t>
            </w:r>
          </w:p>
        </w:tc>
        <w:tc>
          <w:tcPr>
            <w:tcW w:w="301" w:type="pct"/>
            <w:tcBorders>
              <w:top w:val="nil"/>
              <w:left w:val="single" w:sz="4" w:space="0" w:color="auto"/>
              <w:bottom w:val="nil"/>
              <w:right w:val="single" w:sz="4" w:space="0" w:color="auto"/>
            </w:tcBorders>
            <w:vAlign w:val="center"/>
            <w:hideMark/>
          </w:tcPr>
          <w:p w14:paraId="68ABE71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19.46</w:t>
            </w:r>
          </w:p>
        </w:tc>
        <w:tc>
          <w:tcPr>
            <w:tcW w:w="300" w:type="pct"/>
            <w:tcBorders>
              <w:top w:val="nil"/>
              <w:left w:val="single" w:sz="4" w:space="0" w:color="auto"/>
              <w:bottom w:val="nil"/>
              <w:right w:val="single" w:sz="4" w:space="0" w:color="auto"/>
            </w:tcBorders>
            <w:vAlign w:val="center"/>
            <w:hideMark/>
          </w:tcPr>
          <w:p w14:paraId="25CC2D8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666.8</w:t>
            </w:r>
          </w:p>
        </w:tc>
        <w:tc>
          <w:tcPr>
            <w:tcW w:w="300" w:type="pct"/>
            <w:tcBorders>
              <w:top w:val="nil"/>
              <w:left w:val="single" w:sz="4" w:space="0" w:color="auto"/>
              <w:bottom w:val="nil"/>
              <w:right w:val="single" w:sz="4" w:space="0" w:color="auto"/>
            </w:tcBorders>
            <w:vAlign w:val="center"/>
            <w:hideMark/>
          </w:tcPr>
          <w:p w14:paraId="24FA556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4312</w:t>
            </w:r>
          </w:p>
        </w:tc>
        <w:tc>
          <w:tcPr>
            <w:tcW w:w="301" w:type="pct"/>
            <w:tcBorders>
              <w:top w:val="nil"/>
              <w:left w:val="single" w:sz="4" w:space="0" w:color="auto"/>
              <w:bottom w:val="nil"/>
              <w:right w:val="single" w:sz="4" w:space="0" w:color="auto"/>
            </w:tcBorders>
            <w:vAlign w:val="center"/>
            <w:hideMark/>
          </w:tcPr>
          <w:p w14:paraId="32AC0CD7"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14.710</w:t>
            </w:r>
          </w:p>
        </w:tc>
        <w:tc>
          <w:tcPr>
            <w:tcW w:w="301" w:type="pct"/>
            <w:tcBorders>
              <w:top w:val="nil"/>
              <w:left w:val="single" w:sz="4" w:space="0" w:color="auto"/>
              <w:bottom w:val="nil"/>
              <w:right w:val="single" w:sz="4" w:space="0" w:color="auto"/>
            </w:tcBorders>
            <w:vAlign w:val="center"/>
            <w:hideMark/>
          </w:tcPr>
          <w:p w14:paraId="0D757092"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5.000</w:t>
            </w:r>
          </w:p>
        </w:tc>
        <w:tc>
          <w:tcPr>
            <w:tcW w:w="301" w:type="pct"/>
            <w:tcBorders>
              <w:top w:val="nil"/>
              <w:left w:val="single" w:sz="4" w:space="0" w:color="auto"/>
              <w:bottom w:val="nil"/>
              <w:right w:val="single" w:sz="4" w:space="0" w:color="auto"/>
            </w:tcBorders>
            <w:vAlign w:val="center"/>
            <w:hideMark/>
          </w:tcPr>
          <w:p w14:paraId="6D6C4A0F"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5.000</w:t>
            </w:r>
          </w:p>
        </w:tc>
        <w:tc>
          <w:tcPr>
            <w:tcW w:w="301" w:type="pct"/>
            <w:tcBorders>
              <w:top w:val="nil"/>
              <w:left w:val="single" w:sz="4" w:space="0" w:color="auto"/>
              <w:bottom w:val="nil"/>
              <w:right w:val="single" w:sz="4" w:space="0" w:color="auto"/>
            </w:tcBorders>
            <w:vAlign w:val="center"/>
            <w:hideMark/>
          </w:tcPr>
          <w:p w14:paraId="6E62040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23.50</w:t>
            </w:r>
          </w:p>
        </w:tc>
        <w:tc>
          <w:tcPr>
            <w:tcW w:w="301" w:type="pct"/>
            <w:tcBorders>
              <w:top w:val="nil"/>
              <w:left w:val="single" w:sz="4" w:space="0" w:color="auto"/>
              <w:bottom w:val="nil"/>
              <w:right w:val="single" w:sz="4" w:space="0" w:color="auto"/>
            </w:tcBorders>
            <w:vAlign w:val="center"/>
            <w:hideMark/>
          </w:tcPr>
          <w:p w14:paraId="4142686C"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5.000</w:t>
            </w:r>
          </w:p>
        </w:tc>
        <w:tc>
          <w:tcPr>
            <w:tcW w:w="299" w:type="pct"/>
            <w:tcBorders>
              <w:top w:val="nil"/>
              <w:left w:val="single" w:sz="4" w:space="0" w:color="auto"/>
              <w:bottom w:val="nil"/>
              <w:right w:val="single" w:sz="4" w:space="0" w:color="auto"/>
            </w:tcBorders>
            <w:vAlign w:val="center"/>
            <w:hideMark/>
          </w:tcPr>
          <w:p w14:paraId="2BACE142"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5.000</w:t>
            </w:r>
          </w:p>
        </w:tc>
        <w:tc>
          <w:tcPr>
            <w:tcW w:w="301" w:type="pct"/>
            <w:tcBorders>
              <w:top w:val="nil"/>
              <w:left w:val="single" w:sz="4" w:space="0" w:color="auto"/>
              <w:bottom w:val="nil"/>
              <w:right w:val="single" w:sz="4" w:space="0" w:color="auto"/>
            </w:tcBorders>
            <w:vAlign w:val="center"/>
            <w:hideMark/>
          </w:tcPr>
          <w:p w14:paraId="224A7BA4"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5.000</w:t>
            </w:r>
          </w:p>
        </w:tc>
        <w:tc>
          <w:tcPr>
            <w:tcW w:w="301" w:type="pct"/>
            <w:tcBorders>
              <w:top w:val="nil"/>
              <w:left w:val="single" w:sz="4" w:space="0" w:color="auto"/>
              <w:bottom w:val="nil"/>
              <w:right w:val="single" w:sz="4" w:space="0" w:color="auto"/>
            </w:tcBorders>
            <w:vAlign w:val="center"/>
            <w:hideMark/>
          </w:tcPr>
          <w:p w14:paraId="1E76142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5.000</w:t>
            </w:r>
          </w:p>
        </w:tc>
      </w:tr>
      <w:tr w:rsidR="00C40CCD" w14:paraId="651D3C3E" w14:textId="77777777" w:rsidTr="00BC4B7E">
        <w:trPr>
          <w:trHeight w:val="357"/>
          <w:jc w:val="center"/>
        </w:trPr>
        <w:tc>
          <w:tcPr>
            <w:tcW w:w="569" w:type="pct"/>
            <w:tcBorders>
              <w:top w:val="nil"/>
              <w:left w:val="single" w:sz="4" w:space="0" w:color="auto"/>
              <w:bottom w:val="nil"/>
              <w:right w:val="single" w:sz="4" w:space="0" w:color="auto"/>
            </w:tcBorders>
            <w:vAlign w:val="center"/>
            <w:hideMark/>
          </w:tcPr>
          <w:p w14:paraId="5C1F5BE9" w14:textId="77777777" w:rsidR="00C40CCD" w:rsidRPr="00FC1174" w:rsidRDefault="00C40CCD" w:rsidP="00C40CCD">
            <w:pPr>
              <w:tabs>
                <w:tab w:val="left" w:pos="720"/>
              </w:tabs>
              <w:spacing w:after="240"/>
              <w:rPr>
                <w:b/>
                <w:sz w:val="16"/>
                <w:szCs w:val="16"/>
                <w:lang w:val="en-GB"/>
              </w:rPr>
            </w:pPr>
            <w:r w:rsidRPr="00FC1174">
              <w:rPr>
                <w:b/>
                <w:sz w:val="16"/>
                <w:szCs w:val="16"/>
                <w:lang w:val="en-GB"/>
              </w:rPr>
              <w:t>Air filter (µg)</w:t>
            </w:r>
          </w:p>
        </w:tc>
        <w:tc>
          <w:tcPr>
            <w:tcW w:w="301" w:type="pct"/>
            <w:tcBorders>
              <w:top w:val="nil"/>
              <w:left w:val="single" w:sz="4" w:space="0" w:color="auto"/>
              <w:bottom w:val="nil"/>
              <w:right w:val="single" w:sz="4" w:space="0" w:color="auto"/>
            </w:tcBorders>
            <w:vAlign w:val="center"/>
            <w:hideMark/>
          </w:tcPr>
          <w:p w14:paraId="3A15EB63"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0.080</w:t>
            </w:r>
          </w:p>
        </w:tc>
        <w:tc>
          <w:tcPr>
            <w:tcW w:w="300" w:type="pct"/>
            <w:tcBorders>
              <w:top w:val="nil"/>
              <w:left w:val="single" w:sz="4" w:space="0" w:color="auto"/>
              <w:bottom w:val="nil"/>
              <w:right w:val="single" w:sz="4" w:space="0" w:color="auto"/>
            </w:tcBorders>
            <w:vAlign w:val="center"/>
            <w:hideMark/>
          </w:tcPr>
          <w:p w14:paraId="75F40476"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1.019</w:t>
            </w:r>
          </w:p>
        </w:tc>
        <w:tc>
          <w:tcPr>
            <w:tcW w:w="300" w:type="pct"/>
            <w:tcBorders>
              <w:top w:val="nil"/>
              <w:left w:val="single" w:sz="4" w:space="0" w:color="auto"/>
              <w:bottom w:val="nil"/>
              <w:right w:val="single" w:sz="4" w:space="0" w:color="auto"/>
            </w:tcBorders>
            <w:vAlign w:val="center"/>
            <w:hideMark/>
          </w:tcPr>
          <w:p w14:paraId="2D5C185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0.151</w:t>
            </w:r>
          </w:p>
        </w:tc>
        <w:tc>
          <w:tcPr>
            <w:tcW w:w="301" w:type="pct"/>
            <w:tcBorders>
              <w:top w:val="nil"/>
              <w:left w:val="single" w:sz="4" w:space="0" w:color="auto"/>
              <w:bottom w:val="nil"/>
              <w:right w:val="single" w:sz="4" w:space="0" w:color="auto"/>
            </w:tcBorders>
            <w:vAlign w:val="center"/>
            <w:hideMark/>
          </w:tcPr>
          <w:p w14:paraId="411F2DB4"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0.0375</w:t>
            </w:r>
          </w:p>
        </w:tc>
        <w:tc>
          <w:tcPr>
            <w:tcW w:w="301" w:type="pct"/>
            <w:tcBorders>
              <w:top w:val="nil"/>
              <w:left w:val="single" w:sz="4" w:space="0" w:color="auto"/>
              <w:bottom w:val="nil"/>
              <w:right w:val="single" w:sz="4" w:space="0" w:color="auto"/>
            </w:tcBorders>
            <w:vAlign w:val="center"/>
            <w:hideMark/>
          </w:tcPr>
          <w:p w14:paraId="642939A4"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0.0375</w:t>
            </w:r>
          </w:p>
        </w:tc>
        <w:tc>
          <w:tcPr>
            <w:tcW w:w="301" w:type="pct"/>
            <w:tcBorders>
              <w:top w:val="nil"/>
              <w:left w:val="single" w:sz="4" w:space="0" w:color="auto"/>
              <w:bottom w:val="nil"/>
              <w:right w:val="single" w:sz="4" w:space="0" w:color="auto"/>
            </w:tcBorders>
            <w:vAlign w:val="center"/>
            <w:hideMark/>
          </w:tcPr>
          <w:p w14:paraId="1C952DF5"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0.0375</w:t>
            </w:r>
          </w:p>
        </w:tc>
        <w:tc>
          <w:tcPr>
            <w:tcW w:w="301" w:type="pct"/>
            <w:tcBorders>
              <w:top w:val="nil"/>
              <w:left w:val="single" w:sz="4" w:space="0" w:color="auto"/>
              <w:bottom w:val="nil"/>
              <w:right w:val="single" w:sz="4" w:space="0" w:color="auto"/>
            </w:tcBorders>
            <w:vAlign w:val="center"/>
            <w:hideMark/>
          </w:tcPr>
          <w:p w14:paraId="2210E0A1"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0.0375</w:t>
            </w:r>
          </w:p>
        </w:tc>
        <w:tc>
          <w:tcPr>
            <w:tcW w:w="301" w:type="pct"/>
            <w:tcBorders>
              <w:top w:val="nil"/>
              <w:left w:val="single" w:sz="4" w:space="0" w:color="auto"/>
              <w:bottom w:val="nil"/>
              <w:right w:val="single" w:sz="4" w:space="0" w:color="auto"/>
            </w:tcBorders>
            <w:vAlign w:val="center"/>
            <w:hideMark/>
          </w:tcPr>
          <w:p w14:paraId="7C86450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0.0375</w:t>
            </w:r>
          </w:p>
        </w:tc>
        <w:tc>
          <w:tcPr>
            <w:tcW w:w="299" w:type="pct"/>
            <w:tcBorders>
              <w:top w:val="nil"/>
              <w:left w:val="single" w:sz="4" w:space="0" w:color="auto"/>
              <w:bottom w:val="nil"/>
              <w:right w:val="single" w:sz="4" w:space="0" w:color="auto"/>
            </w:tcBorders>
            <w:vAlign w:val="center"/>
            <w:hideMark/>
          </w:tcPr>
          <w:p w14:paraId="4613BEEA"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0.0375</w:t>
            </w:r>
          </w:p>
        </w:tc>
        <w:tc>
          <w:tcPr>
            <w:tcW w:w="301" w:type="pct"/>
            <w:tcBorders>
              <w:top w:val="nil"/>
              <w:left w:val="single" w:sz="4" w:space="0" w:color="auto"/>
              <w:bottom w:val="nil"/>
              <w:right w:val="single" w:sz="4" w:space="0" w:color="auto"/>
            </w:tcBorders>
            <w:vAlign w:val="center"/>
            <w:hideMark/>
          </w:tcPr>
          <w:p w14:paraId="7E900406"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0.0375</w:t>
            </w:r>
          </w:p>
        </w:tc>
        <w:tc>
          <w:tcPr>
            <w:tcW w:w="301" w:type="pct"/>
            <w:tcBorders>
              <w:top w:val="nil"/>
              <w:left w:val="single" w:sz="4" w:space="0" w:color="auto"/>
              <w:bottom w:val="nil"/>
              <w:right w:val="single" w:sz="4" w:space="0" w:color="auto"/>
            </w:tcBorders>
            <w:vAlign w:val="center"/>
            <w:hideMark/>
          </w:tcPr>
          <w:p w14:paraId="75F76565"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0.0375</w:t>
            </w:r>
          </w:p>
        </w:tc>
        <w:tc>
          <w:tcPr>
            <w:tcW w:w="307" w:type="pct"/>
            <w:tcBorders>
              <w:top w:val="single" w:sz="4" w:space="0" w:color="auto"/>
              <w:left w:val="single" w:sz="4" w:space="0" w:color="auto"/>
              <w:bottom w:val="nil"/>
              <w:right w:val="single" w:sz="4" w:space="0" w:color="auto"/>
            </w:tcBorders>
            <w:vAlign w:val="center"/>
            <w:hideMark/>
          </w:tcPr>
          <w:p w14:paraId="2EF9C06A" w14:textId="77777777" w:rsidR="00C40CCD" w:rsidRPr="00FC1174" w:rsidRDefault="00C40CCD" w:rsidP="00C40CCD">
            <w:pPr>
              <w:tabs>
                <w:tab w:val="left" w:pos="720"/>
              </w:tabs>
              <w:spacing w:after="240"/>
              <w:jc w:val="center"/>
              <w:rPr>
                <w:sz w:val="16"/>
                <w:szCs w:val="16"/>
                <w:lang w:val="en-AU"/>
              </w:rPr>
            </w:pPr>
            <w:r w:rsidRPr="00FC1174">
              <w:rPr>
                <w:sz w:val="16"/>
                <w:szCs w:val="16"/>
                <w:lang w:val="en-AU"/>
              </w:rPr>
              <w:t>Log normal?</w:t>
            </w:r>
          </w:p>
        </w:tc>
        <w:tc>
          <w:tcPr>
            <w:tcW w:w="448" w:type="pct"/>
            <w:tcBorders>
              <w:top w:val="single" w:sz="4" w:space="0" w:color="auto"/>
              <w:left w:val="single" w:sz="4" w:space="0" w:color="auto"/>
              <w:bottom w:val="nil"/>
              <w:right w:val="single" w:sz="4" w:space="0" w:color="auto"/>
            </w:tcBorders>
            <w:vAlign w:val="center"/>
            <w:hideMark/>
          </w:tcPr>
          <w:p w14:paraId="3E576B90" w14:textId="77777777" w:rsidR="00C40CCD" w:rsidRPr="00FC1174" w:rsidRDefault="00C40CCD" w:rsidP="00C40CCD">
            <w:pPr>
              <w:tabs>
                <w:tab w:val="left" w:pos="720"/>
              </w:tabs>
              <w:spacing w:after="240"/>
              <w:jc w:val="center"/>
              <w:rPr>
                <w:sz w:val="16"/>
                <w:szCs w:val="16"/>
                <w:lang w:val="en-AU"/>
              </w:rPr>
            </w:pPr>
            <w:r w:rsidRPr="00FC1174">
              <w:rPr>
                <w:sz w:val="16"/>
                <w:szCs w:val="16"/>
                <w:lang w:val="en-AU"/>
              </w:rPr>
              <w:t>Empirical 75</w:t>
            </w:r>
            <w:r w:rsidRPr="00FC1174">
              <w:rPr>
                <w:sz w:val="16"/>
                <w:szCs w:val="16"/>
                <w:vertAlign w:val="superscript"/>
                <w:lang w:val="en-AU"/>
              </w:rPr>
              <w:t>th</w:t>
            </w:r>
            <w:r w:rsidRPr="00FC1174">
              <w:rPr>
                <w:sz w:val="16"/>
                <w:szCs w:val="16"/>
                <w:lang w:val="en-AU"/>
              </w:rPr>
              <w:t xml:space="preserve"> percentile</w:t>
            </w:r>
          </w:p>
        </w:tc>
        <w:tc>
          <w:tcPr>
            <w:tcW w:w="372" w:type="pct"/>
            <w:tcBorders>
              <w:top w:val="single" w:sz="4" w:space="0" w:color="auto"/>
              <w:left w:val="single" w:sz="4" w:space="0" w:color="auto"/>
              <w:bottom w:val="nil"/>
              <w:right w:val="single" w:sz="4" w:space="0" w:color="auto"/>
            </w:tcBorders>
            <w:vAlign w:val="center"/>
            <w:hideMark/>
          </w:tcPr>
          <w:p w14:paraId="3AC650F9" w14:textId="77777777" w:rsidR="00C40CCD" w:rsidRPr="00FC1174" w:rsidRDefault="00C40CCD" w:rsidP="00C40CCD">
            <w:pPr>
              <w:tabs>
                <w:tab w:val="left" w:pos="720"/>
              </w:tabs>
              <w:spacing w:after="240"/>
              <w:jc w:val="center"/>
              <w:rPr>
                <w:sz w:val="16"/>
                <w:szCs w:val="16"/>
                <w:lang w:val="en-AU"/>
              </w:rPr>
            </w:pPr>
            <w:r w:rsidRPr="00FC1174">
              <w:rPr>
                <w:sz w:val="16"/>
                <w:szCs w:val="16"/>
                <w:lang w:val="en-AU"/>
              </w:rPr>
              <w:t>Parametric 75</w:t>
            </w:r>
            <w:r w:rsidRPr="00FC1174">
              <w:rPr>
                <w:sz w:val="16"/>
                <w:szCs w:val="16"/>
                <w:vertAlign w:val="superscript"/>
                <w:lang w:val="en-AU"/>
              </w:rPr>
              <w:t>th</w:t>
            </w:r>
            <w:r w:rsidRPr="00FC1174">
              <w:rPr>
                <w:sz w:val="16"/>
                <w:szCs w:val="16"/>
                <w:lang w:val="en-AU"/>
              </w:rPr>
              <w:t xml:space="preserve"> percentile</w:t>
            </w:r>
          </w:p>
        </w:tc>
      </w:tr>
      <w:tr w:rsidR="00C40CCD" w14:paraId="1C7EA885" w14:textId="77777777" w:rsidTr="00BC4B7E">
        <w:trPr>
          <w:trHeight w:val="397"/>
          <w:jc w:val="center"/>
        </w:trPr>
        <w:tc>
          <w:tcPr>
            <w:tcW w:w="569" w:type="pct"/>
            <w:tcBorders>
              <w:top w:val="nil"/>
              <w:left w:val="single" w:sz="4" w:space="0" w:color="auto"/>
              <w:bottom w:val="nil"/>
              <w:right w:val="single" w:sz="4" w:space="0" w:color="auto"/>
            </w:tcBorders>
            <w:vAlign w:val="center"/>
            <w:hideMark/>
          </w:tcPr>
          <w:p w14:paraId="2D9D03EC" w14:textId="77777777" w:rsidR="00C40CCD" w:rsidRPr="00FC1174" w:rsidRDefault="00C40CCD" w:rsidP="00C40CCD">
            <w:pPr>
              <w:tabs>
                <w:tab w:val="left" w:pos="720"/>
              </w:tabs>
              <w:spacing w:after="240"/>
              <w:rPr>
                <w:rFonts w:eastAsia="Calibri"/>
                <w:b/>
                <w:sz w:val="16"/>
                <w:szCs w:val="16"/>
                <w:lang w:val="de-CH"/>
              </w:rPr>
            </w:pPr>
            <w:r w:rsidRPr="00FC1174">
              <w:rPr>
                <w:b/>
                <w:sz w:val="16"/>
                <w:szCs w:val="16"/>
                <w:lang w:val="de-CH"/>
              </w:rPr>
              <w:t xml:space="preserve">PDE (µg/kg </w:t>
            </w:r>
            <w:proofErr w:type="spellStart"/>
            <w:r w:rsidRPr="00FC1174">
              <w:rPr>
                <w:b/>
                <w:sz w:val="16"/>
                <w:szCs w:val="16"/>
                <w:lang w:val="de-CH"/>
              </w:rPr>
              <w:t>bw</w:t>
            </w:r>
            <w:proofErr w:type="spellEnd"/>
            <w:r w:rsidRPr="00FC1174">
              <w:rPr>
                <w:b/>
                <w:sz w:val="16"/>
                <w:szCs w:val="16"/>
                <w:lang w:val="de-CH"/>
              </w:rPr>
              <w:t>/d)</w:t>
            </w:r>
          </w:p>
        </w:tc>
        <w:tc>
          <w:tcPr>
            <w:tcW w:w="301" w:type="pct"/>
            <w:tcBorders>
              <w:top w:val="nil"/>
              <w:left w:val="single" w:sz="4" w:space="0" w:color="auto"/>
              <w:bottom w:val="nil"/>
              <w:right w:val="single" w:sz="4" w:space="0" w:color="auto"/>
            </w:tcBorders>
            <w:vAlign w:val="center"/>
            <w:hideMark/>
          </w:tcPr>
          <w:p w14:paraId="7BAC2FB3"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165.17</w:t>
            </w:r>
          </w:p>
        </w:tc>
        <w:tc>
          <w:tcPr>
            <w:tcW w:w="300" w:type="pct"/>
            <w:tcBorders>
              <w:top w:val="nil"/>
              <w:left w:val="single" w:sz="4" w:space="0" w:color="auto"/>
              <w:bottom w:val="nil"/>
              <w:right w:val="single" w:sz="4" w:space="0" w:color="auto"/>
            </w:tcBorders>
            <w:vAlign w:val="center"/>
            <w:hideMark/>
          </w:tcPr>
          <w:p w14:paraId="17AEE45C"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2969</w:t>
            </w:r>
          </w:p>
        </w:tc>
        <w:tc>
          <w:tcPr>
            <w:tcW w:w="300" w:type="pct"/>
            <w:tcBorders>
              <w:top w:val="nil"/>
              <w:left w:val="single" w:sz="4" w:space="0" w:color="auto"/>
              <w:bottom w:val="nil"/>
              <w:right w:val="single" w:sz="4" w:space="0" w:color="auto"/>
            </w:tcBorders>
            <w:vAlign w:val="center"/>
            <w:hideMark/>
          </w:tcPr>
          <w:p w14:paraId="2B7B5A7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2761</w:t>
            </w:r>
          </w:p>
        </w:tc>
        <w:tc>
          <w:tcPr>
            <w:tcW w:w="301" w:type="pct"/>
            <w:tcBorders>
              <w:top w:val="nil"/>
              <w:left w:val="single" w:sz="4" w:space="0" w:color="auto"/>
              <w:bottom w:val="nil"/>
              <w:right w:val="single" w:sz="4" w:space="0" w:color="auto"/>
            </w:tcBorders>
            <w:vAlign w:val="center"/>
            <w:hideMark/>
          </w:tcPr>
          <w:p w14:paraId="364B48AC"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7.784</w:t>
            </w:r>
          </w:p>
        </w:tc>
        <w:tc>
          <w:tcPr>
            <w:tcW w:w="301" w:type="pct"/>
            <w:tcBorders>
              <w:top w:val="nil"/>
              <w:left w:val="single" w:sz="4" w:space="0" w:color="auto"/>
              <w:bottom w:val="nil"/>
              <w:right w:val="single" w:sz="4" w:space="0" w:color="auto"/>
            </w:tcBorders>
            <w:vAlign w:val="center"/>
            <w:hideMark/>
          </w:tcPr>
          <w:p w14:paraId="012FD178"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12628</w:t>
            </w:r>
          </w:p>
        </w:tc>
        <w:tc>
          <w:tcPr>
            <w:tcW w:w="301" w:type="pct"/>
            <w:tcBorders>
              <w:top w:val="nil"/>
              <w:left w:val="single" w:sz="4" w:space="0" w:color="auto"/>
              <w:bottom w:val="nil"/>
              <w:right w:val="single" w:sz="4" w:space="0" w:color="auto"/>
            </w:tcBorders>
            <w:vAlign w:val="center"/>
            <w:hideMark/>
          </w:tcPr>
          <w:p w14:paraId="22839A0C"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5199</w:t>
            </w:r>
          </w:p>
        </w:tc>
        <w:tc>
          <w:tcPr>
            <w:tcW w:w="301" w:type="pct"/>
            <w:tcBorders>
              <w:top w:val="nil"/>
              <w:left w:val="single" w:sz="4" w:space="0" w:color="auto"/>
              <w:bottom w:val="nil"/>
              <w:right w:val="single" w:sz="4" w:space="0" w:color="auto"/>
            </w:tcBorders>
            <w:vAlign w:val="center"/>
            <w:hideMark/>
          </w:tcPr>
          <w:p w14:paraId="2DB993B5"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65.98</w:t>
            </w:r>
          </w:p>
        </w:tc>
        <w:tc>
          <w:tcPr>
            <w:tcW w:w="301" w:type="pct"/>
            <w:tcBorders>
              <w:top w:val="nil"/>
              <w:left w:val="single" w:sz="4" w:space="0" w:color="auto"/>
              <w:bottom w:val="nil"/>
              <w:right w:val="single" w:sz="4" w:space="0" w:color="auto"/>
            </w:tcBorders>
            <w:vAlign w:val="center"/>
            <w:hideMark/>
          </w:tcPr>
          <w:p w14:paraId="43644176"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18.29</w:t>
            </w:r>
          </w:p>
        </w:tc>
        <w:tc>
          <w:tcPr>
            <w:tcW w:w="299" w:type="pct"/>
            <w:tcBorders>
              <w:top w:val="nil"/>
              <w:left w:val="single" w:sz="4" w:space="0" w:color="auto"/>
              <w:bottom w:val="nil"/>
              <w:right w:val="single" w:sz="4" w:space="0" w:color="auto"/>
            </w:tcBorders>
            <w:vAlign w:val="center"/>
            <w:hideMark/>
          </w:tcPr>
          <w:p w14:paraId="78301E9F"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38.84</w:t>
            </w:r>
          </w:p>
        </w:tc>
        <w:tc>
          <w:tcPr>
            <w:tcW w:w="301" w:type="pct"/>
            <w:tcBorders>
              <w:top w:val="nil"/>
              <w:left w:val="single" w:sz="4" w:space="0" w:color="auto"/>
              <w:bottom w:val="nil"/>
              <w:right w:val="single" w:sz="4" w:space="0" w:color="auto"/>
            </w:tcBorders>
            <w:vAlign w:val="center"/>
            <w:hideMark/>
          </w:tcPr>
          <w:p w14:paraId="6913BEAF"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9.624</w:t>
            </w:r>
          </w:p>
        </w:tc>
        <w:tc>
          <w:tcPr>
            <w:tcW w:w="301" w:type="pct"/>
            <w:tcBorders>
              <w:top w:val="nil"/>
              <w:left w:val="single" w:sz="4" w:space="0" w:color="auto"/>
              <w:bottom w:val="nil"/>
              <w:right w:val="single" w:sz="4" w:space="0" w:color="auto"/>
            </w:tcBorders>
            <w:vAlign w:val="center"/>
            <w:hideMark/>
          </w:tcPr>
          <w:p w14:paraId="35872268"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10.793</w:t>
            </w:r>
          </w:p>
        </w:tc>
        <w:tc>
          <w:tcPr>
            <w:tcW w:w="307" w:type="pct"/>
            <w:tcBorders>
              <w:top w:val="nil"/>
              <w:left w:val="single" w:sz="4" w:space="0" w:color="auto"/>
              <w:bottom w:val="nil"/>
              <w:right w:val="single" w:sz="4" w:space="0" w:color="auto"/>
            </w:tcBorders>
            <w:vAlign w:val="center"/>
            <w:hideMark/>
          </w:tcPr>
          <w:p w14:paraId="1C3FB9AA"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yes</w:t>
            </w:r>
          </w:p>
        </w:tc>
        <w:tc>
          <w:tcPr>
            <w:tcW w:w="448" w:type="pct"/>
            <w:tcBorders>
              <w:top w:val="nil"/>
              <w:left w:val="single" w:sz="4" w:space="0" w:color="auto"/>
              <w:bottom w:val="nil"/>
              <w:right w:val="single" w:sz="4" w:space="0" w:color="auto"/>
            </w:tcBorders>
            <w:vAlign w:val="center"/>
            <w:hideMark/>
          </w:tcPr>
          <w:p w14:paraId="53C265F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2865</w:t>
            </w:r>
          </w:p>
        </w:tc>
        <w:tc>
          <w:tcPr>
            <w:tcW w:w="372" w:type="pct"/>
            <w:tcBorders>
              <w:top w:val="nil"/>
              <w:left w:val="single" w:sz="4" w:space="0" w:color="auto"/>
              <w:bottom w:val="nil"/>
              <w:right w:val="single" w:sz="4" w:space="0" w:color="auto"/>
            </w:tcBorders>
            <w:vAlign w:val="center"/>
            <w:hideMark/>
          </w:tcPr>
          <w:p w14:paraId="63CF230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1335</w:t>
            </w:r>
          </w:p>
        </w:tc>
      </w:tr>
      <w:tr w:rsidR="00C40CCD" w14:paraId="120CA59A" w14:textId="77777777" w:rsidTr="00BC4B7E">
        <w:trPr>
          <w:trHeight w:val="449"/>
          <w:jc w:val="center"/>
        </w:trPr>
        <w:tc>
          <w:tcPr>
            <w:tcW w:w="569" w:type="pct"/>
            <w:tcBorders>
              <w:top w:val="nil"/>
              <w:left w:val="single" w:sz="4" w:space="0" w:color="auto"/>
              <w:bottom w:val="nil"/>
              <w:right w:val="single" w:sz="4" w:space="0" w:color="auto"/>
            </w:tcBorders>
            <w:vAlign w:val="center"/>
            <w:hideMark/>
          </w:tcPr>
          <w:p w14:paraId="4213B0E9" w14:textId="77777777" w:rsidR="00C40CCD" w:rsidRPr="00FC1174" w:rsidRDefault="00C40CCD" w:rsidP="00C40CCD">
            <w:pPr>
              <w:tabs>
                <w:tab w:val="left" w:pos="720"/>
              </w:tabs>
              <w:spacing w:after="240"/>
              <w:rPr>
                <w:rFonts w:eastAsia="Calibri"/>
                <w:b/>
                <w:sz w:val="16"/>
                <w:szCs w:val="16"/>
                <w:lang w:val="de-CH"/>
              </w:rPr>
            </w:pPr>
            <w:r w:rsidRPr="00FC1174">
              <w:rPr>
                <w:b/>
                <w:sz w:val="16"/>
                <w:szCs w:val="16"/>
                <w:lang w:val="de-CH"/>
              </w:rPr>
              <w:t xml:space="preserve">ADE (µg/kg </w:t>
            </w:r>
            <w:proofErr w:type="spellStart"/>
            <w:r w:rsidRPr="00FC1174">
              <w:rPr>
                <w:b/>
                <w:sz w:val="16"/>
                <w:szCs w:val="16"/>
                <w:lang w:val="de-CH"/>
              </w:rPr>
              <w:t>bw</w:t>
            </w:r>
            <w:proofErr w:type="spellEnd"/>
            <w:r w:rsidRPr="00FC1174">
              <w:rPr>
                <w:b/>
                <w:sz w:val="16"/>
                <w:szCs w:val="16"/>
                <w:lang w:val="de-CH"/>
              </w:rPr>
              <w:t>/d)</w:t>
            </w:r>
          </w:p>
        </w:tc>
        <w:tc>
          <w:tcPr>
            <w:tcW w:w="301" w:type="pct"/>
            <w:tcBorders>
              <w:top w:val="nil"/>
              <w:left w:val="single" w:sz="4" w:space="0" w:color="auto"/>
              <w:bottom w:val="nil"/>
              <w:right w:val="single" w:sz="4" w:space="0" w:color="auto"/>
            </w:tcBorders>
            <w:vAlign w:val="center"/>
            <w:hideMark/>
          </w:tcPr>
          <w:p w14:paraId="0876B623"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0.822</w:t>
            </w:r>
          </w:p>
        </w:tc>
        <w:tc>
          <w:tcPr>
            <w:tcW w:w="300" w:type="pct"/>
            <w:tcBorders>
              <w:top w:val="nil"/>
              <w:left w:val="single" w:sz="4" w:space="0" w:color="auto"/>
              <w:bottom w:val="nil"/>
              <w:right w:val="single" w:sz="4" w:space="0" w:color="auto"/>
            </w:tcBorders>
            <w:vAlign w:val="center"/>
            <w:hideMark/>
          </w:tcPr>
          <w:p w14:paraId="4D3607E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13.459</w:t>
            </w:r>
          </w:p>
        </w:tc>
        <w:tc>
          <w:tcPr>
            <w:tcW w:w="300" w:type="pct"/>
            <w:tcBorders>
              <w:top w:val="nil"/>
              <w:left w:val="single" w:sz="4" w:space="0" w:color="auto"/>
              <w:bottom w:val="nil"/>
              <w:right w:val="single" w:sz="4" w:space="0" w:color="auto"/>
            </w:tcBorders>
            <w:vAlign w:val="center"/>
            <w:hideMark/>
          </w:tcPr>
          <w:p w14:paraId="2CD8E7D4"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72.440</w:t>
            </w:r>
          </w:p>
        </w:tc>
        <w:tc>
          <w:tcPr>
            <w:tcW w:w="301" w:type="pct"/>
            <w:tcBorders>
              <w:top w:val="nil"/>
              <w:left w:val="single" w:sz="4" w:space="0" w:color="auto"/>
              <w:bottom w:val="nil"/>
              <w:right w:val="single" w:sz="4" w:space="0" w:color="auto"/>
            </w:tcBorders>
            <w:vAlign w:val="center"/>
            <w:hideMark/>
          </w:tcPr>
          <w:p w14:paraId="1842867C"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0.304</w:t>
            </w:r>
          </w:p>
        </w:tc>
        <w:tc>
          <w:tcPr>
            <w:tcW w:w="301" w:type="pct"/>
            <w:tcBorders>
              <w:top w:val="nil"/>
              <w:left w:val="single" w:sz="4" w:space="0" w:color="auto"/>
              <w:bottom w:val="nil"/>
              <w:right w:val="single" w:sz="4" w:space="0" w:color="auto"/>
            </w:tcBorders>
            <w:vAlign w:val="center"/>
            <w:hideMark/>
          </w:tcPr>
          <w:p w14:paraId="4B2E0E0D"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0.428</w:t>
            </w:r>
          </w:p>
        </w:tc>
        <w:tc>
          <w:tcPr>
            <w:tcW w:w="301" w:type="pct"/>
            <w:tcBorders>
              <w:top w:val="nil"/>
              <w:left w:val="single" w:sz="4" w:space="0" w:color="auto"/>
              <w:bottom w:val="nil"/>
              <w:right w:val="single" w:sz="4" w:space="0" w:color="auto"/>
            </w:tcBorders>
            <w:vAlign w:val="center"/>
            <w:hideMark/>
          </w:tcPr>
          <w:p w14:paraId="40DDDBBE"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0.297</w:t>
            </w:r>
          </w:p>
        </w:tc>
        <w:tc>
          <w:tcPr>
            <w:tcW w:w="301" w:type="pct"/>
            <w:tcBorders>
              <w:top w:val="nil"/>
              <w:left w:val="single" w:sz="4" w:space="0" w:color="auto"/>
              <w:bottom w:val="nil"/>
              <w:right w:val="single" w:sz="4" w:space="0" w:color="auto"/>
            </w:tcBorders>
            <w:vAlign w:val="center"/>
            <w:hideMark/>
          </w:tcPr>
          <w:p w14:paraId="1A43EBC1"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0.849</w:t>
            </w:r>
          </w:p>
        </w:tc>
        <w:tc>
          <w:tcPr>
            <w:tcW w:w="301" w:type="pct"/>
            <w:tcBorders>
              <w:top w:val="nil"/>
              <w:left w:val="single" w:sz="4" w:space="0" w:color="auto"/>
              <w:bottom w:val="nil"/>
              <w:right w:val="single" w:sz="4" w:space="0" w:color="auto"/>
            </w:tcBorders>
            <w:vAlign w:val="center"/>
            <w:hideMark/>
          </w:tcPr>
          <w:p w14:paraId="3AB81BE3"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0.247</w:t>
            </w:r>
          </w:p>
        </w:tc>
        <w:tc>
          <w:tcPr>
            <w:tcW w:w="299" w:type="pct"/>
            <w:tcBorders>
              <w:top w:val="nil"/>
              <w:left w:val="single" w:sz="4" w:space="0" w:color="auto"/>
              <w:bottom w:val="nil"/>
              <w:right w:val="single" w:sz="4" w:space="0" w:color="auto"/>
            </w:tcBorders>
            <w:vAlign w:val="center"/>
            <w:hideMark/>
          </w:tcPr>
          <w:p w14:paraId="4412A5F6"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0.133</w:t>
            </w:r>
          </w:p>
        </w:tc>
        <w:tc>
          <w:tcPr>
            <w:tcW w:w="301" w:type="pct"/>
            <w:tcBorders>
              <w:top w:val="nil"/>
              <w:left w:val="single" w:sz="4" w:space="0" w:color="auto"/>
              <w:bottom w:val="nil"/>
              <w:right w:val="single" w:sz="4" w:space="0" w:color="auto"/>
            </w:tcBorders>
            <w:vAlign w:val="center"/>
            <w:hideMark/>
          </w:tcPr>
          <w:p w14:paraId="1A75A7AF"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0.253</w:t>
            </w:r>
          </w:p>
        </w:tc>
        <w:tc>
          <w:tcPr>
            <w:tcW w:w="301" w:type="pct"/>
            <w:tcBorders>
              <w:top w:val="nil"/>
              <w:left w:val="single" w:sz="4" w:space="0" w:color="auto"/>
              <w:bottom w:val="nil"/>
              <w:right w:val="single" w:sz="4" w:space="0" w:color="auto"/>
            </w:tcBorders>
            <w:vAlign w:val="center"/>
            <w:hideMark/>
          </w:tcPr>
          <w:p w14:paraId="2EAEABD5"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0.133</w:t>
            </w:r>
          </w:p>
        </w:tc>
        <w:tc>
          <w:tcPr>
            <w:tcW w:w="307" w:type="pct"/>
            <w:tcBorders>
              <w:top w:val="nil"/>
              <w:left w:val="single" w:sz="4" w:space="0" w:color="auto"/>
              <w:bottom w:val="nil"/>
              <w:right w:val="single" w:sz="4" w:space="0" w:color="auto"/>
            </w:tcBorders>
            <w:vAlign w:val="center"/>
            <w:hideMark/>
          </w:tcPr>
          <w:p w14:paraId="7E02DA4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no</w:t>
            </w:r>
          </w:p>
        </w:tc>
        <w:tc>
          <w:tcPr>
            <w:tcW w:w="448" w:type="pct"/>
            <w:tcBorders>
              <w:top w:val="nil"/>
              <w:left w:val="single" w:sz="4" w:space="0" w:color="auto"/>
              <w:bottom w:val="nil"/>
              <w:right w:val="single" w:sz="4" w:space="0" w:color="auto"/>
            </w:tcBorders>
            <w:vAlign w:val="center"/>
            <w:hideMark/>
          </w:tcPr>
          <w:p w14:paraId="4E7BBB37"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0.836</w:t>
            </w:r>
          </w:p>
        </w:tc>
        <w:tc>
          <w:tcPr>
            <w:tcW w:w="372" w:type="pct"/>
            <w:tcBorders>
              <w:top w:val="nil"/>
              <w:left w:val="single" w:sz="4" w:space="0" w:color="auto"/>
              <w:bottom w:val="nil"/>
              <w:right w:val="single" w:sz="4" w:space="0" w:color="auto"/>
            </w:tcBorders>
            <w:vAlign w:val="center"/>
            <w:hideMark/>
          </w:tcPr>
          <w:p w14:paraId="7BCA1175"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3.106</w:t>
            </w:r>
          </w:p>
        </w:tc>
      </w:tr>
      <w:tr w:rsidR="00FC1174" w14:paraId="42B9B7A1" w14:textId="77777777" w:rsidTr="00BC4B7E">
        <w:trPr>
          <w:trHeight w:val="509"/>
          <w:jc w:val="center"/>
        </w:trPr>
        <w:tc>
          <w:tcPr>
            <w:tcW w:w="569" w:type="pct"/>
            <w:tcBorders>
              <w:top w:val="nil"/>
              <w:left w:val="single" w:sz="4" w:space="0" w:color="auto"/>
              <w:bottom w:val="nil"/>
              <w:right w:val="single" w:sz="4" w:space="0" w:color="auto"/>
            </w:tcBorders>
            <w:vAlign w:val="center"/>
            <w:hideMark/>
          </w:tcPr>
          <w:p w14:paraId="0A39AE3C" w14:textId="77777777" w:rsidR="00C40CCD" w:rsidRPr="00FC1174" w:rsidRDefault="00C40CCD" w:rsidP="00C40CCD">
            <w:pPr>
              <w:tabs>
                <w:tab w:val="left" w:pos="720"/>
              </w:tabs>
              <w:spacing w:after="240"/>
              <w:rPr>
                <w:rFonts w:eastAsia="Calibri"/>
                <w:b/>
                <w:sz w:val="16"/>
                <w:szCs w:val="16"/>
                <w:lang w:val="de-CH"/>
              </w:rPr>
            </w:pPr>
            <w:proofErr w:type="spellStart"/>
            <w:r w:rsidRPr="00FC1174">
              <w:rPr>
                <w:b/>
                <w:sz w:val="16"/>
                <w:szCs w:val="16"/>
                <w:lang w:val="de-CH"/>
              </w:rPr>
              <w:t>PIE</w:t>
            </w:r>
            <w:r w:rsidRPr="00FC1174">
              <w:rPr>
                <w:b/>
                <w:sz w:val="16"/>
                <w:szCs w:val="16"/>
                <w:vertAlign w:val="superscript"/>
                <w:lang w:val="de-CH"/>
              </w:rPr>
              <w:t>b</w:t>
            </w:r>
            <w:proofErr w:type="spellEnd"/>
            <w:r w:rsidRPr="00FC1174">
              <w:rPr>
                <w:b/>
                <w:sz w:val="16"/>
                <w:szCs w:val="16"/>
                <w:lang w:val="de-CH"/>
              </w:rPr>
              <w:t xml:space="preserve"> (µg/kg </w:t>
            </w:r>
            <w:proofErr w:type="spellStart"/>
            <w:r w:rsidRPr="00FC1174">
              <w:rPr>
                <w:b/>
                <w:sz w:val="16"/>
                <w:szCs w:val="16"/>
                <w:lang w:val="de-CH"/>
              </w:rPr>
              <w:t>bw</w:t>
            </w:r>
            <w:proofErr w:type="spellEnd"/>
            <w:r w:rsidRPr="00FC1174">
              <w:rPr>
                <w:b/>
                <w:sz w:val="16"/>
                <w:szCs w:val="16"/>
                <w:lang w:val="de-CH"/>
              </w:rPr>
              <w:t>/d)</w:t>
            </w:r>
          </w:p>
        </w:tc>
        <w:tc>
          <w:tcPr>
            <w:tcW w:w="301" w:type="pct"/>
            <w:tcBorders>
              <w:top w:val="nil"/>
              <w:left w:val="single" w:sz="4" w:space="0" w:color="auto"/>
              <w:bottom w:val="nil"/>
              <w:right w:val="single" w:sz="4" w:space="0" w:color="auto"/>
            </w:tcBorders>
            <w:vAlign w:val="center"/>
            <w:hideMark/>
          </w:tcPr>
          <w:p w14:paraId="61DDEA7E"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0.01852</w:t>
            </w:r>
          </w:p>
        </w:tc>
        <w:tc>
          <w:tcPr>
            <w:tcW w:w="300" w:type="pct"/>
            <w:tcBorders>
              <w:top w:val="nil"/>
              <w:left w:val="single" w:sz="4" w:space="0" w:color="auto"/>
              <w:bottom w:val="nil"/>
              <w:right w:val="single" w:sz="4" w:space="0" w:color="auto"/>
            </w:tcBorders>
            <w:vAlign w:val="center"/>
            <w:hideMark/>
          </w:tcPr>
          <w:p w14:paraId="1979D48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0.236</w:t>
            </w:r>
          </w:p>
        </w:tc>
        <w:tc>
          <w:tcPr>
            <w:tcW w:w="300" w:type="pct"/>
            <w:tcBorders>
              <w:top w:val="nil"/>
              <w:left w:val="single" w:sz="4" w:space="0" w:color="auto"/>
              <w:bottom w:val="nil"/>
              <w:right w:val="single" w:sz="4" w:space="0" w:color="auto"/>
            </w:tcBorders>
            <w:vAlign w:val="center"/>
            <w:hideMark/>
          </w:tcPr>
          <w:p w14:paraId="71DB9A21"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0.0350</w:t>
            </w:r>
          </w:p>
        </w:tc>
        <w:tc>
          <w:tcPr>
            <w:tcW w:w="301" w:type="pct"/>
            <w:tcBorders>
              <w:top w:val="nil"/>
              <w:left w:val="single" w:sz="4" w:space="0" w:color="auto"/>
              <w:bottom w:val="nil"/>
              <w:right w:val="single" w:sz="4" w:space="0" w:color="auto"/>
            </w:tcBorders>
            <w:vAlign w:val="center"/>
            <w:hideMark/>
          </w:tcPr>
          <w:p w14:paraId="10B4E8B1"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0.00868</w:t>
            </w:r>
          </w:p>
        </w:tc>
        <w:tc>
          <w:tcPr>
            <w:tcW w:w="301" w:type="pct"/>
            <w:tcBorders>
              <w:top w:val="nil"/>
              <w:left w:val="single" w:sz="4" w:space="0" w:color="auto"/>
              <w:bottom w:val="nil"/>
              <w:right w:val="single" w:sz="4" w:space="0" w:color="auto"/>
            </w:tcBorders>
            <w:vAlign w:val="center"/>
            <w:hideMark/>
          </w:tcPr>
          <w:p w14:paraId="074F75C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0.00868</w:t>
            </w:r>
          </w:p>
        </w:tc>
        <w:tc>
          <w:tcPr>
            <w:tcW w:w="301" w:type="pct"/>
            <w:tcBorders>
              <w:top w:val="nil"/>
              <w:left w:val="single" w:sz="4" w:space="0" w:color="auto"/>
              <w:bottom w:val="nil"/>
              <w:right w:val="single" w:sz="4" w:space="0" w:color="auto"/>
            </w:tcBorders>
            <w:vAlign w:val="center"/>
            <w:hideMark/>
          </w:tcPr>
          <w:p w14:paraId="0E6695A9"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0.00868</w:t>
            </w:r>
          </w:p>
        </w:tc>
        <w:tc>
          <w:tcPr>
            <w:tcW w:w="301" w:type="pct"/>
            <w:tcBorders>
              <w:top w:val="nil"/>
              <w:left w:val="single" w:sz="4" w:space="0" w:color="auto"/>
              <w:bottom w:val="nil"/>
              <w:right w:val="single" w:sz="4" w:space="0" w:color="auto"/>
            </w:tcBorders>
            <w:vAlign w:val="center"/>
            <w:hideMark/>
          </w:tcPr>
          <w:p w14:paraId="10882E9E"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0.00868</w:t>
            </w:r>
          </w:p>
        </w:tc>
        <w:tc>
          <w:tcPr>
            <w:tcW w:w="301" w:type="pct"/>
            <w:tcBorders>
              <w:top w:val="nil"/>
              <w:left w:val="single" w:sz="4" w:space="0" w:color="auto"/>
              <w:bottom w:val="nil"/>
              <w:right w:val="single" w:sz="4" w:space="0" w:color="auto"/>
            </w:tcBorders>
            <w:vAlign w:val="center"/>
            <w:hideMark/>
          </w:tcPr>
          <w:p w14:paraId="53711C0B"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0.00868</w:t>
            </w:r>
          </w:p>
        </w:tc>
        <w:tc>
          <w:tcPr>
            <w:tcW w:w="299" w:type="pct"/>
            <w:tcBorders>
              <w:top w:val="nil"/>
              <w:left w:val="single" w:sz="4" w:space="0" w:color="auto"/>
              <w:bottom w:val="nil"/>
              <w:right w:val="single" w:sz="4" w:space="0" w:color="auto"/>
            </w:tcBorders>
            <w:vAlign w:val="center"/>
            <w:hideMark/>
          </w:tcPr>
          <w:p w14:paraId="354DB820"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0.0087</w:t>
            </w:r>
          </w:p>
        </w:tc>
        <w:tc>
          <w:tcPr>
            <w:tcW w:w="301" w:type="pct"/>
            <w:tcBorders>
              <w:top w:val="nil"/>
              <w:left w:val="single" w:sz="4" w:space="0" w:color="auto"/>
              <w:bottom w:val="nil"/>
              <w:right w:val="single" w:sz="4" w:space="0" w:color="auto"/>
            </w:tcBorders>
            <w:vAlign w:val="center"/>
            <w:hideMark/>
          </w:tcPr>
          <w:p w14:paraId="019D6D35"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0.00868</w:t>
            </w:r>
          </w:p>
        </w:tc>
        <w:tc>
          <w:tcPr>
            <w:tcW w:w="301" w:type="pct"/>
            <w:tcBorders>
              <w:top w:val="nil"/>
              <w:left w:val="single" w:sz="4" w:space="0" w:color="auto"/>
              <w:bottom w:val="nil"/>
              <w:right w:val="single" w:sz="4" w:space="0" w:color="auto"/>
            </w:tcBorders>
            <w:vAlign w:val="center"/>
            <w:hideMark/>
          </w:tcPr>
          <w:p w14:paraId="0F734BF8"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0.00868</w:t>
            </w:r>
          </w:p>
        </w:tc>
        <w:tc>
          <w:tcPr>
            <w:tcW w:w="307" w:type="pct"/>
            <w:tcBorders>
              <w:top w:val="nil"/>
              <w:left w:val="single" w:sz="4" w:space="0" w:color="auto"/>
              <w:bottom w:val="nil"/>
              <w:right w:val="single" w:sz="4" w:space="0" w:color="auto"/>
            </w:tcBorders>
            <w:vAlign w:val="center"/>
            <w:hideMark/>
          </w:tcPr>
          <w:p w14:paraId="55362809"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no</w:t>
            </w:r>
          </w:p>
        </w:tc>
        <w:tc>
          <w:tcPr>
            <w:tcW w:w="448" w:type="pct"/>
            <w:tcBorders>
              <w:top w:val="nil"/>
              <w:left w:val="single" w:sz="4" w:space="0" w:color="auto"/>
              <w:bottom w:val="nil"/>
              <w:right w:val="single" w:sz="4" w:space="0" w:color="auto"/>
            </w:tcBorders>
            <w:vAlign w:val="center"/>
            <w:hideMark/>
          </w:tcPr>
          <w:p w14:paraId="19AAB66E"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0.01360</w:t>
            </w:r>
          </w:p>
        </w:tc>
        <w:tc>
          <w:tcPr>
            <w:tcW w:w="372" w:type="pct"/>
            <w:tcBorders>
              <w:top w:val="nil"/>
              <w:left w:val="single" w:sz="4" w:space="0" w:color="auto"/>
              <w:bottom w:val="nil"/>
              <w:right w:val="single" w:sz="4" w:space="0" w:color="auto"/>
            </w:tcBorders>
            <w:vAlign w:val="center"/>
            <w:hideMark/>
          </w:tcPr>
          <w:p w14:paraId="45254AF7" w14:textId="77777777" w:rsidR="00C40CCD" w:rsidRPr="00FC1174" w:rsidRDefault="00C40CCD" w:rsidP="00C40CCD">
            <w:pPr>
              <w:tabs>
                <w:tab w:val="left" w:pos="720"/>
              </w:tabs>
              <w:spacing w:after="240"/>
              <w:jc w:val="center"/>
              <w:rPr>
                <w:sz w:val="16"/>
                <w:szCs w:val="16"/>
                <w:lang w:val="en-GB"/>
              </w:rPr>
            </w:pPr>
            <w:r w:rsidRPr="00FC1174">
              <w:rPr>
                <w:sz w:val="16"/>
                <w:szCs w:val="16"/>
                <w:lang w:val="en-GB"/>
              </w:rPr>
              <w:t>0.0304</w:t>
            </w:r>
          </w:p>
        </w:tc>
      </w:tr>
      <w:tr w:rsidR="00FC1174" w14:paraId="101E32DB" w14:textId="77777777" w:rsidTr="00BC4B7E">
        <w:trPr>
          <w:trHeight w:val="416"/>
          <w:jc w:val="center"/>
        </w:trPr>
        <w:tc>
          <w:tcPr>
            <w:tcW w:w="569" w:type="pct"/>
            <w:tcBorders>
              <w:top w:val="nil"/>
              <w:left w:val="single" w:sz="4" w:space="0" w:color="auto"/>
              <w:bottom w:val="nil"/>
              <w:right w:val="single" w:sz="4" w:space="0" w:color="auto"/>
            </w:tcBorders>
            <w:vAlign w:val="center"/>
          </w:tcPr>
          <w:p w14:paraId="69C6636B" w14:textId="77777777" w:rsidR="00FC1174" w:rsidRDefault="00FC1174" w:rsidP="00FC1174">
            <w:pPr>
              <w:rPr>
                <w:rFonts w:ascii="Calibri" w:hAnsi="Calibri" w:cs="Calibri"/>
                <w:lang w:val="en-GB" w:eastAsia="en-GB"/>
              </w:rPr>
            </w:pPr>
            <w:proofErr w:type="spellStart"/>
            <w:r w:rsidRPr="002B0C33">
              <w:rPr>
                <w:b/>
                <w:sz w:val="16"/>
                <w:szCs w:val="16"/>
                <w:lang w:val="en-GB"/>
              </w:rPr>
              <w:t>Amounf</w:t>
            </w:r>
            <w:proofErr w:type="spellEnd"/>
            <w:r w:rsidRPr="002B0C33">
              <w:rPr>
                <w:b/>
                <w:sz w:val="16"/>
                <w:szCs w:val="16"/>
                <w:lang w:val="en-GB"/>
              </w:rPr>
              <w:t xml:space="preserve"> of tefluthrin handled (kg)</w:t>
            </w:r>
            <w:r w:rsidR="00EE6564" w:rsidRPr="002B0C33">
              <w:rPr>
                <w:b/>
                <w:sz w:val="16"/>
                <w:szCs w:val="16"/>
                <w:lang w:val="en-GB"/>
              </w:rPr>
              <w:t xml:space="preserve"> </w:t>
            </w:r>
            <w:r w:rsidR="00EE6564" w:rsidRPr="002B0C33">
              <w:rPr>
                <w:b/>
                <w:sz w:val="16"/>
                <w:szCs w:val="16"/>
                <w:vertAlign w:val="superscript"/>
                <w:lang w:val="en-GB"/>
              </w:rPr>
              <w:t>c</w:t>
            </w:r>
          </w:p>
        </w:tc>
        <w:tc>
          <w:tcPr>
            <w:tcW w:w="301" w:type="pct"/>
            <w:tcBorders>
              <w:top w:val="nil"/>
              <w:left w:val="single" w:sz="4" w:space="0" w:color="auto"/>
              <w:bottom w:val="nil"/>
              <w:right w:val="single" w:sz="4" w:space="0" w:color="auto"/>
            </w:tcBorders>
            <w:vAlign w:val="center"/>
          </w:tcPr>
          <w:p w14:paraId="7AE0E818" w14:textId="77777777" w:rsidR="00FC1174" w:rsidRPr="00FC1174" w:rsidRDefault="00FC1174" w:rsidP="00FC1174">
            <w:pPr>
              <w:jc w:val="center"/>
              <w:rPr>
                <w:sz w:val="16"/>
                <w:szCs w:val="16"/>
                <w:lang w:val="en-GB"/>
              </w:rPr>
            </w:pPr>
            <w:r>
              <w:rPr>
                <w:sz w:val="16"/>
                <w:szCs w:val="16"/>
                <w:lang w:val="en-GB"/>
              </w:rPr>
              <w:t>/</w:t>
            </w:r>
          </w:p>
        </w:tc>
        <w:tc>
          <w:tcPr>
            <w:tcW w:w="300" w:type="pct"/>
            <w:tcBorders>
              <w:top w:val="nil"/>
              <w:left w:val="single" w:sz="4" w:space="0" w:color="auto"/>
              <w:bottom w:val="nil"/>
              <w:right w:val="single" w:sz="4" w:space="0" w:color="auto"/>
            </w:tcBorders>
            <w:vAlign w:val="center"/>
          </w:tcPr>
          <w:p w14:paraId="2134D3F6" w14:textId="77777777" w:rsidR="00FC1174" w:rsidRPr="00FC1174" w:rsidRDefault="00FC1174" w:rsidP="00FC1174">
            <w:pPr>
              <w:jc w:val="center"/>
              <w:rPr>
                <w:sz w:val="16"/>
                <w:szCs w:val="16"/>
                <w:lang w:val="en-GB"/>
              </w:rPr>
            </w:pPr>
            <w:r w:rsidRPr="00FC1174">
              <w:rPr>
                <w:sz w:val="16"/>
                <w:szCs w:val="16"/>
                <w:lang w:val="en-GB"/>
              </w:rPr>
              <w:t>9.760</w:t>
            </w:r>
          </w:p>
        </w:tc>
        <w:tc>
          <w:tcPr>
            <w:tcW w:w="300" w:type="pct"/>
            <w:tcBorders>
              <w:top w:val="nil"/>
              <w:left w:val="single" w:sz="4" w:space="0" w:color="auto"/>
              <w:bottom w:val="nil"/>
              <w:right w:val="single" w:sz="4" w:space="0" w:color="auto"/>
            </w:tcBorders>
            <w:vAlign w:val="center"/>
          </w:tcPr>
          <w:p w14:paraId="02B445EF" w14:textId="77777777" w:rsidR="00FC1174" w:rsidRPr="00FC1174" w:rsidRDefault="00FC1174" w:rsidP="00FC1174">
            <w:pPr>
              <w:jc w:val="center"/>
              <w:rPr>
                <w:sz w:val="16"/>
                <w:szCs w:val="16"/>
                <w:lang w:val="en-GB"/>
              </w:rPr>
            </w:pPr>
            <w:r w:rsidRPr="00FC1174">
              <w:rPr>
                <w:sz w:val="16"/>
                <w:szCs w:val="16"/>
                <w:lang w:val="en-GB"/>
              </w:rPr>
              <w:t>13.700</w:t>
            </w:r>
          </w:p>
        </w:tc>
        <w:tc>
          <w:tcPr>
            <w:tcW w:w="301" w:type="pct"/>
            <w:tcBorders>
              <w:top w:val="nil"/>
              <w:left w:val="single" w:sz="4" w:space="0" w:color="auto"/>
              <w:bottom w:val="nil"/>
              <w:right w:val="single" w:sz="4" w:space="0" w:color="auto"/>
            </w:tcBorders>
            <w:vAlign w:val="center"/>
          </w:tcPr>
          <w:p w14:paraId="58EB92D3" w14:textId="77777777" w:rsidR="00FC1174" w:rsidRPr="00FC1174" w:rsidRDefault="00FC1174" w:rsidP="00FC1174">
            <w:pPr>
              <w:jc w:val="center"/>
              <w:rPr>
                <w:sz w:val="16"/>
                <w:szCs w:val="16"/>
                <w:lang w:val="en-GB"/>
              </w:rPr>
            </w:pPr>
            <w:r w:rsidRPr="00FC1174">
              <w:rPr>
                <w:sz w:val="16"/>
                <w:szCs w:val="16"/>
                <w:lang w:val="en-GB"/>
              </w:rPr>
              <w:t>48.040</w:t>
            </w:r>
          </w:p>
        </w:tc>
        <w:tc>
          <w:tcPr>
            <w:tcW w:w="301" w:type="pct"/>
            <w:tcBorders>
              <w:top w:val="nil"/>
              <w:left w:val="single" w:sz="4" w:space="0" w:color="auto"/>
              <w:bottom w:val="nil"/>
              <w:right w:val="single" w:sz="4" w:space="0" w:color="auto"/>
            </w:tcBorders>
            <w:vAlign w:val="center"/>
          </w:tcPr>
          <w:p w14:paraId="606CA0EA" w14:textId="77777777" w:rsidR="00FC1174" w:rsidRPr="00FC1174" w:rsidRDefault="00FC1174" w:rsidP="00FC1174">
            <w:pPr>
              <w:jc w:val="center"/>
              <w:rPr>
                <w:sz w:val="16"/>
                <w:szCs w:val="16"/>
                <w:lang w:val="en-GB"/>
              </w:rPr>
            </w:pPr>
            <w:r>
              <w:rPr>
                <w:sz w:val="16"/>
                <w:szCs w:val="16"/>
                <w:lang w:val="en-GB"/>
              </w:rPr>
              <w:t>/</w:t>
            </w:r>
          </w:p>
        </w:tc>
        <w:tc>
          <w:tcPr>
            <w:tcW w:w="301" w:type="pct"/>
            <w:tcBorders>
              <w:top w:val="nil"/>
              <w:left w:val="single" w:sz="4" w:space="0" w:color="auto"/>
              <w:bottom w:val="nil"/>
              <w:right w:val="single" w:sz="4" w:space="0" w:color="auto"/>
            </w:tcBorders>
            <w:vAlign w:val="center"/>
          </w:tcPr>
          <w:p w14:paraId="42660FF1" w14:textId="77777777" w:rsidR="00FC1174" w:rsidRPr="00FC1174" w:rsidRDefault="00FC1174" w:rsidP="00FC1174">
            <w:pPr>
              <w:jc w:val="center"/>
              <w:rPr>
                <w:sz w:val="16"/>
                <w:szCs w:val="16"/>
                <w:lang w:val="en-GB"/>
              </w:rPr>
            </w:pPr>
            <w:r>
              <w:rPr>
                <w:sz w:val="16"/>
                <w:szCs w:val="16"/>
                <w:lang w:val="en-GB"/>
              </w:rPr>
              <w:t>/</w:t>
            </w:r>
          </w:p>
        </w:tc>
        <w:tc>
          <w:tcPr>
            <w:tcW w:w="301" w:type="pct"/>
            <w:tcBorders>
              <w:top w:val="nil"/>
              <w:left w:val="single" w:sz="4" w:space="0" w:color="auto"/>
              <w:bottom w:val="nil"/>
              <w:right w:val="single" w:sz="4" w:space="0" w:color="auto"/>
            </w:tcBorders>
            <w:vAlign w:val="center"/>
          </w:tcPr>
          <w:p w14:paraId="607E6FB5" w14:textId="77777777" w:rsidR="00FC1174" w:rsidRPr="00FC1174" w:rsidRDefault="00FC1174" w:rsidP="00FC1174">
            <w:pPr>
              <w:jc w:val="center"/>
              <w:rPr>
                <w:sz w:val="16"/>
                <w:szCs w:val="16"/>
                <w:lang w:val="en-GB"/>
              </w:rPr>
            </w:pPr>
            <w:r w:rsidRPr="00FC1174">
              <w:rPr>
                <w:sz w:val="16"/>
                <w:szCs w:val="16"/>
                <w:lang w:val="en-GB"/>
              </w:rPr>
              <w:t>13.900</w:t>
            </w:r>
          </w:p>
        </w:tc>
        <w:tc>
          <w:tcPr>
            <w:tcW w:w="301" w:type="pct"/>
            <w:tcBorders>
              <w:top w:val="nil"/>
              <w:left w:val="single" w:sz="4" w:space="0" w:color="auto"/>
              <w:bottom w:val="nil"/>
              <w:right w:val="single" w:sz="4" w:space="0" w:color="auto"/>
            </w:tcBorders>
            <w:vAlign w:val="center"/>
          </w:tcPr>
          <w:p w14:paraId="6D9066D1" w14:textId="77777777" w:rsidR="00FC1174" w:rsidRPr="00FC1174" w:rsidRDefault="00FC1174" w:rsidP="00FC1174">
            <w:pPr>
              <w:jc w:val="center"/>
              <w:rPr>
                <w:sz w:val="16"/>
                <w:szCs w:val="16"/>
                <w:lang w:val="en-GB"/>
              </w:rPr>
            </w:pPr>
            <w:r w:rsidRPr="00FC1174">
              <w:rPr>
                <w:sz w:val="16"/>
                <w:szCs w:val="16"/>
                <w:lang w:val="en-GB"/>
              </w:rPr>
              <w:t>6.960</w:t>
            </w:r>
          </w:p>
        </w:tc>
        <w:tc>
          <w:tcPr>
            <w:tcW w:w="299" w:type="pct"/>
            <w:tcBorders>
              <w:top w:val="nil"/>
              <w:left w:val="single" w:sz="4" w:space="0" w:color="auto"/>
              <w:bottom w:val="nil"/>
              <w:right w:val="single" w:sz="4" w:space="0" w:color="auto"/>
            </w:tcBorders>
            <w:vAlign w:val="center"/>
          </w:tcPr>
          <w:p w14:paraId="57C547A0" w14:textId="77777777" w:rsidR="00FC1174" w:rsidRPr="00FC1174" w:rsidRDefault="00FC1174" w:rsidP="00FC1174">
            <w:pPr>
              <w:jc w:val="center"/>
              <w:rPr>
                <w:sz w:val="16"/>
                <w:szCs w:val="16"/>
                <w:lang w:val="en-GB"/>
              </w:rPr>
            </w:pPr>
            <w:r>
              <w:rPr>
                <w:sz w:val="16"/>
                <w:szCs w:val="16"/>
                <w:lang w:val="en-GB"/>
              </w:rPr>
              <w:t>/</w:t>
            </w:r>
          </w:p>
        </w:tc>
        <w:tc>
          <w:tcPr>
            <w:tcW w:w="301" w:type="pct"/>
            <w:tcBorders>
              <w:top w:val="nil"/>
              <w:left w:val="single" w:sz="4" w:space="0" w:color="auto"/>
              <w:bottom w:val="nil"/>
              <w:right w:val="single" w:sz="4" w:space="0" w:color="auto"/>
            </w:tcBorders>
            <w:vAlign w:val="center"/>
          </w:tcPr>
          <w:p w14:paraId="4659ADF3" w14:textId="77777777" w:rsidR="00FC1174" w:rsidRPr="00FC1174" w:rsidRDefault="00FC1174" w:rsidP="00FC1174">
            <w:pPr>
              <w:jc w:val="center"/>
              <w:rPr>
                <w:sz w:val="16"/>
                <w:szCs w:val="16"/>
                <w:lang w:val="en-GB"/>
              </w:rPr>
            </w:pPr>
            <w:r w:rsidRPr="00FC1174">
              <w:rPr>
                <w:sz w:val="16"/>
                <w:szCs w:val="16"/>
                <w:lang w:val="en-GB"/>
              </w:rPr>
              <w:t>24.480</w:t>
            </w:r>
          </w:p>
        </w:tc>
        <w:tc>
          <w:tcPr>
            <w:tcW w:w="301" w:type="pct"/>
            <w:tcBorders>
              <w:top w:val="nil"/>
              <w:left w:val="single" w:sz="4" w:space="0" w:color="auto"/>
              <w:bottom w:val="nil"/>
              <w:right w:val="single" w:sz="4" w:space="0" w:color="auto"/>
            </w:tcBorders>
            <w:vAlign w:val="center"/>
          </w:tcPr>
          <w:p w14:paraId="79732189" w14:textId="77777777" w:rsidR="00FC1174" w:rsidRPr="00FC1174" w:rsidRDefault="00FC1174" w:rsidP="00FC1174">
            <w:pPr>
              <w:jc w:val="center"/>
              <w:rPr>
                <w:sz w:val="16"/>
                <w:szCs w:val="16"/>
                <w:lang w:val="en-GB"/>
              </w:rPr>
            </w:pPr>
            <w:r w:rsidRPr="00FC1174">
              <w:rPr>
                <w:sz w:val="16"/>
                <w:szCs w:val="16"/>
                <w:lang w:val="en-GB"/>
              </w:rPr>
              <w:t>17.700</w:t>
            </w:r>
          </w:p>
        </w:tc>
        <w:tc>
          <w:tcPr>
            <w:tcW w:w="307" w:type="pct"/>
            <w:tcBorders>
              <w:top w:val="nil"/>
              <w:left w:val="single" w:sz="4" w:space="0" w:color="auto"/>
              <w:bottom w:val="nil"/>
              <w:right w:val="single" w:sz="4" w:space="0" w:color="auto"/>
            </w:tcBorders>
            <w:vAlign w:val="center"/>
          </w:tcPr>
          <w:p w14:paraId="50DA71F0" w14:textId="77777777" w:rsidR="00FC1174" w:rsidRPr="00FC1174" w:rsidRDefault="00EE6564" w:rsidP="00FC1174">
            <w:pPr>
              <w:jc w:val="center"/>
              <w:rPr>
                <w:sz w:val="16"/>
                <w:szCs w:val="16"/>
                <w:lang w:val="en-GB"/>
              </w:rPr>
            </w:pPr>
            <w:r>
              <w:rPr>
                <w:sz w:val="16"/>
                <w:szCs w:val="16"/>
                <w:lang w:val="en-GB"/>
              </w:rPr>
              <w:t>/</w:t>
            </w:r>
          </w:p>
        </w:tc>
        <w:tc>
          <w:tcPr>
            <w:tcW w:w="448" w:type="pct"/>
            <w:tcBorders>
              <w:top w:val="nil"/>
              <w:left w:val="single" w:sz="4" w:space="0" w:color="auto"/>
              <w:bottom w:val="nil"/>
              <w:right w:val="single" w:sz="4" w:space="0" w:color="auto"/>
            </w:tcBorders>
            <w:vAlign w:val="center"/>
          </w:tcPr>
          <w:p w14:paraId="6751F70D" w14:textId="77777777" w:rsidR="00FC1174" w:rsidRPr="00FC1174" w:rsidRDefault="00FC1174" w:rsidP="00FC1174">
            <w:pPr>
              <w:jc w:val="center"/>
              <w:rPr>
                <w:sz w:val="16"/>
                <w:szCs w:val="16"/>
                <w:lang w:val="en-GB"/>
              </w:rPr>
            </w:pPr>
            <w:r w:rsidRPr="00FC1174">
              <w:rPr>
                <w:sz w:val="16"/>
                <w:szCs w:val="16"/>
                <w:lang w:val="en-GB"/>
              </w:rPr>
              <w:t>6188</w:t>
            </w:r>
          </w:p>
        </w:tc>
        <w:tc>
          <w:tcPr>
            <w:tcW w:w="372" w:type="pct"/>
            <w:tcBorders>
              <w:top w:val="nil"/>
              <w:left w:val="single" w:sz="4" w:space="0" w:color="auto"/>
              <w:bottom w:val="nil"/>
              <w:right w:val="single" w:sz="4" w:space="0" w:color="auto"/>
            </w:tcBorders>
            <w:vAlign w:val="center"/>
          </w:tcPr>
          <w:p w14:paraId="4E7F9905" w14:textId="77777777" w:rsidR="00FC1174" w:rsidRPr="00FC1174" w:rsidRDefault="00FC1174" w:rsidP="00FC1174">
            <w:pPr>
              <w:jc w:val="center"/>
              <w:rPr>
                <w:sz w:val="16"/>
                <w:szCs w:val="16"/>
                <w:lang w:val="en-GB"/>
              </w:rPr>
            </w:pPr>
            <w:r w:rsidRPr="00FC1174">
              <w:rPr>
                <w:sz w:val="16"/>
                <w:szCs w:val="16"/>
                <w:lang w:val="en-GB"/>
              </w:rPr>
              <w:t>2581</w:t>
            </w:r>
          </w:p>
        </w:tc>
      </w:tr>
      <w:tr w:rsidR="00FC1174" w14:paraId="5329CD87" w14:textId="77777777" w:rsidTr="00BC4B7E">
        <w:trPr>
          <w:trHeight w:val="424"/>
          <w:jc w:val="center"/>
        </w:trPr>
        <w:tc>
          <w:tcPr>
            <w:tcW w:w="569" w:type="pct"/>
            <w:tcBorders>
              <w:top w:val="nil"/>
              <w:left w:val="single" w:sz="4" w:space="0" w:color="auto"/>
              <w:bottom w:val="nil"/>
              <w:right w:val="single" w:sz="4" w:space="0" w:color="auto"/>
            </w:tcBorders>
            <w:vAlign w:val="center"/>
          </w:tcPr>
          <w:p w14:paraId="7191AD75" w14:textId="77777777" w:rsidR="00FC1174" w:rsidRDefault="00FC1174" w:rsidP="00FC1174">
            <w:pPr>
              <w:rPr>
                <w:rFonts w:ascii="Calibri" w:hAnsi="Calibri" w:cs="Calibri"/>
              </w:rPr>
            </w:pPr>
            <w:r w:rsidRPr="002B0C33">
              <w:rPr>
                <w:b/>
                <w:sz w:val="16"/>
                <w:szCs w:val="16"/>
              </w:rPr>
              <w:t xml:space="preserve">PDE (µg/kg </w:t>
            </w:r>
            <w:proofErr w:type="spellStart"/>
            <w:r w:rsidRPr="002B0C33">
              <w:rPr>
                <w:b/>
                <w:sz w:val="16"/>
                <w:szCs w:val="16"/>
              </w:rPr>
              <w:t>a.i</w:t>
            </w:r>
            <w:proofErr w:type="spellEnd"/>
            <w:r w:rsidRPr="002B0C33">
              <w:rPr>
                <w:b/>
                <w:sz w:val="16"/>
                <w:szCs w:val="16"/>
              </w:rPr>
              <w:t xml:space="preserve">/kg </w:t>
            </w:r>
            <w:proofErr w:type="spellStart"/>
            <w:r w:rsidRPr="002B0C33">
              <w:rPr>
                <w:b/>
                <w:sz w:val="16"/>
                <w:szCs w:val="16"/>
              </w:rPr>
              <w:t>bw</w:t>
            </w:r>
            <w:proofErr w:type="spellEnd"/>
            <w:r w:rsidRPr="002B0C33">
              <w:rPr>
                <w:b/>
                <w:sz w:val="16"/>
                <w:szCs w:val="16"/>
              </w:rPr>
              <w:t>/d)</w:t>
            </w:r>
          </w:p>
        </w:tc>
        <w:tc>
          <w:tcPr>
            <w:tcW w:w="301" w:type="pct"/>
            <w:tcBorders>
              <w:top w:val="nil"/>
              <w:left w:val="single" w:sz="4" w:space="0" w:color="auto"/>
              <w:bottom w:val="nil"/>
              <w:right w:val="single" w:sz="4" w:space="0" w:color="auto"/>
            </w:tcBorders>
            <w:vAlign w:val="center"/>
          </w:tcPr>
          <w:p w14:paraId="7CB860A7" w14:textId="77777777" w:rsidR="00FC1174" w:rsidRPr="00FC1174" w:rsidRDefault="00FC1174" w:rsidP="00FC1174">
            <w:pPr>
              <w:jc w:val="center"/>
              <w:rPr>
                <w:sz w:val="16"/>
                <w:szCs w:val="16"/>
                <w:lang w:val="en-GB"/>
              </w:rPr>
            </w:pPr>
            <w:r>
              <w:rPr>
                <w:sz w:val="16"/>
                <w:szCs w:val="16"/>
                <w:lang w:val="en-GB"/>
              </w:rPr>
              <w:t>/</w:t>
            </w:r>
          </w:p>
        </w:tc>
        <w:tc>
          <w:tcPr>
            <w:tcW w:w="300" w:type="pct"/>
            <w:tcBorders>
              <w:top w:val="nil"/>
              <w:left w:val="single" w:sz="4" w:space="0" w:color="auto"/>
              <w:bottom w:val="nil"/>
              <w:right w:val="single" w:sz="4" w:space="0" w:color="auto"/>
            </w:tcBorders>
            <w:vAlign w:val="center"/>
          </w:tcPr>
          <w:p w14:paraId="4860F050" w14:textId="77777777" w:rsidR="00FC1174" w:rsidRPr="00FC1174" w:rsidRDefault="00FC1174" w:rsidP="00FC1174">
            <w:pPr>
              <w:jc w:val="center"/>
              <w:rPr>
                <w:sz w:val="16"/>
                <w:szCs w:val="16"/>
                <w:lang w:val="en-GB"/>
              </w:rPr>
            </w:pPr>
            <w:r w:rsidRPr="00FC1174">
              <w:rPr>
                <w:sz w:val="16"/>
                <w:szCs w:val="16"/>
                <w:lang w:val="en-GB"/>
              </w:rPr>
              <w:t>304.252</w:t>
            </w:r>
          </w:p>
        </w:tc>
        <w:tc>
          <w:tcPr>
            <w:tcW w:w="300" w:type="pct"/>
            <w:tcBorders>
              <w:top w:val="nil"/>
              <w:left w:val="single" w:sz="4" w:space="0" w:color="auto"/>
              <w:bottom w:val="nil"/>
              <w:right w:val="single" w:sz="4" w:space="0" w:color="auto"/>
            </w:tcBorders>
            <w:vAlign w:val="center"/>
          </w:tcPr>
          <w:p w14:paraId="49EFFA77" w14:textId="77777777" w:rsidR="00FC1174" w:rsidRPr="00FC1174" w:rsidRDefault="00FC1174" w:rsidP="00FC1174">
            <w:pPr>
              <w:jc w:val="center"/>
              <w:rPr>
                <w:sz w:val="16"/>
                <w:szCs w:val="16"/>
                <w:lang w:val="en-GB"/>
              </w:rPr>
            </w:pPr>
            <w:r w:rsidRPr="00FC1174">
              <w:rPr>
                <w:sz w:val="16"/>
                <w:szCs w:val="16"/>
                <w:lang w:val="en-GB"/>
              </w:rPr>
              <w:t>201.535</w:t>
            </w:r>
          </w:p>
        </w:tc>
        <w:tc>
          <w:tcPr>
            <w:tcW w:w="301" w:type="pct"/>
            <w:tcBorders>
              <w:top w:val="nil"/>
              <w:left w:val="single" w:sz="4" w:space="0" w:color="auto"/>
              <w:bottom w:val="nil"/>
              <w:right w:val="single" w:sz="4" w:space="0" w:color="auto"/>
            </w:tcBorders>
            <w:vAlign w:val="center"/>
          </w:tcPr>
          <w:p w14:paraId="16687310" w14:textId="77777777" w:rsidR="00FC1174" w:rsidRPr="00FC1174" w:rsidRDefault="00FC1174" w:rsidP="00FC1174">
            <w:pPr>
              <w:jc w:val="center"/>
              <w:rPr>
                <w:sz w:val="16"/>
                <w:szCs w:val="16"/>
                <w:lang w:val="en-GB"/>
              </w:rPr>
            </w:pPr>
            <w:r w:rsidRPr="00FC1174">
              <w:rPr>
                <w:sz w:val="16"/>
                <w:szCs w:val="16"/>
                <w:lang w:val="en-GB"/>
              </w:rPr>
              <w:t>0.162</w:t>
            </w:r>
          </w:p>
        </w:tc>
        <w:tc>
          <w:tcPr>
            <w:tcW w:w="301" w:type="pct"/>
            <w:tcBorders>
              <w:top w:val="nil"/>
              <w:left w:val="single" w:sz="4" w:space="0" w:color="auto"/>
              <w:bottom w:val="nil"/>
              <w:right w:val="single" w:sz="4" w:space="0" w:color="auto"/>
            </w:tcBorders>
            <w:vAlign w:val="center"/>
          </w:tcPr>
          <w:p w14:paraId="4012D965" w14:textId="77777777" w:rsidR="00FC1174" w:rsidRPr="00FC1174" w:rsidRDefault="00FC1174" w:rsidP="00FC1174">
            <w:pPr>
              <w:jc w:val="center"/>
              <w:rPr>
                <w:sz w:val="16"/>
                <w:szCs w:val="16"/>
                <w:lang w:val="en-GB"/>
              </w:rPr>
            </w:pPr>
            <w:r>
              <w:rPr>
                <w:sz w:val="16"/>
                <w:szCs w:val="16"/>
                <w:lang w:val="en-GB"/>
              </w:rPr>
              <w:t>/</w:t>
            </w:r>
          </w:p>
        </w:tc>
        <w:tc>
          <w:tcPr>
            <w:tcW w:w="301" w:type="pct"/>
            <w:tcBorders>
              <w:top w:val="nil"/>
              <w:left w:val="single" w:sz="4" w:space="0" w:color="auto"/>
              <w:bottom w:val="nil"/>
              <w:right w:val="single" w:sz="4" w:space="0" w:color="auto"/>
            </w:tcBorders>
            <w:vAlign w:val="center"/>
          </w:tcPr>
          <w:p w14:paraId="2E2AD474" w14:textId="77777777" w:rsidR="00FC1174" w:rsidRPr="00FC1174" w:rsidRDefault="00FC1174" w:rsidP="00FC1174">
            <w:pPr>
              <w:jc w:val="center"/>
              <w:rPr>
                <w:sz w:val="16"/>
                <w:szCs w:val="16"/>
                <w:lang w:val="en-GB"/>
              </w:rPr>
            </w:pPr>
            <w:r>
              <w:rPr>
                <w:sz w:val="16"/>
                <w:szCs w:val="16"/>
                <w:lang w:val="en-GB"/>
              </w:rPr>
              <w:t>/</w:t>
            </w:r>
          </w:p>
        </w:tc>
        <w:tc>
          <w:tcPr>
            <w:tcW w:w="301" w:type="pct"/>
            <w:tcBorders>
              <w:top w:val="nil"/>
              <w:left w:val="single" w:sz="4" w:space="0" w:color="auto"/>
              <w:bottom w:val="nil"/>
              <w:right w:val="single" w:sz="4" w:space="0" w:color="auto"/>
            </w:tcBorders>
            <w:vAlign w:val="center"/>
          </w:tcPr>
          <w:p w14:paraId="3C253B09" w14:textId="77777777" w:rsidR="00FC1174" w:rsidRPr="00FC1174" w:rsidRDefault="00FC1174" w:rsidP="00FC1174">
            <w:pPr>
              <w:jc w:val="center"/>
              <w:rPr>
                <w:sz w:val="16"/>
                <w:szCs w:val="16"/>
                <w:lang w:val="en-GB"/>
              </w:rPr>
            </w:pPr>
            <w:r w:rsidRPr="00FC1174">
              <w:rPr>
                <w:sz w:val="16"/>
                <w:szCs w:val="16"/>
                <w:lang w:val="en-GB"/>
              </w:rPr>
              <w:t>4.747</w:t>
            </w:r>
          </w:p>
        </w:tc>
        <w:tc>
          <w:tcPr>
            <w:tcW w:w="301" w:type="pct"/>
            <w:tcBorders>
              <w:top w:val="nil"/>
              <w:left w:val="single" w:sz="4" w:space="0" w:color="auto"/>
              <w:bottom w:val="nil"/>
              <w:right w:val="single" w:sz="4" w:space="0" w:color="auto"/>
            </w:tcBorders>
            <w:vAlign w:val="center"/>
          </w:tcPr>
          <w:p w14:paraId="7B569A63" w14:textId="77777777" w:rsidR="00FC1174" w:rsidRPr="00FC1174" w:rsidRDefault="00FC1174" w:rsidP="00FC1174">
            <w:pPr>
              <w:jc w:val="center"/>
              <w:rPr>
                <w:sz w:val="16"/>
                <w:szCs w:val="16"/>
                <w:lang w:val="en-GB"/>
              </w:rPr>
            </w:pPr>
            <w:r w:rsidRPr="00FC1174">
              <w:rPr>
                <w:sz w:val="16"/>
                <w:szCs w:val="16"/>
                <w:lang w:val="en-GB"/>
              </w:rPr>
              <w:t>2.628</w:t>
            </w:r>
          </w:p>
        </w:tc>
        <w:tc>
          <w:tcPr>
            <w:tcW w:w="299" w:type="pct"/>
            <w:tcBorders>
              <w:top w:val="nil"/>
              <w:left w:val="single" w:sz="4" w:space="0" w:color="auto"/>
              <w:bottom w:val="nil"/>
              <w:right w:val="single" w:sz="4" w:space="0" w:color="auto"/>
            </w:tcBorders>
            <w:vAlign w:val="center"/>
          </w:tcPr>
          <w:p w14:paraId="446DCB2A" w14:textId="77777777" w:rsidR="00FC1174" w:rsidRPr="00FC1174" w:rsidRDefault="00FC1174" w:rsidP="00FC1174">
            <w:pPr>
              <w:jc w:val="center"/>
              <w:rPr>
                <w:sz w:val="16"/>
                <w:szCs w:val="16"/>
                <w:lang w:val="en-GB"/>
              </w:rPr>
            </w:pPr>
            <w:r>
              <w:rPr>
                <w:sz w:val="16"/>
                <w:szCs w:val="16"/>
                <w:lang w:val="en-GB"/>
              </w:rPr>
              <w:t>/</w:t>
            </w:r>
          </w:p>
        </w:tc>
        <w:tc>
          <w:tcPr>
            <w:tcW w:w="301" w:type="pct"/>
            <w:tcBorders>
              <w:top w:val="nil"/>
              <w:left w:val="single" w:sz="4" w:space="0" w:color="auto"/>
              <w:bottom w:val="nil"/>
              <w:right w:val="single" w:sz="4" w:space="0" w:color="auto"/>
            </w:tcBorders>
            <w:vAlign w:val="center"/>
          </w:tcPr>
          <w:p w14:paraId="4317E632" w14:textId="77777777" w:rsidR="00FC1174" w:rsidRPr="00FC1174" w:rsidRDefault="00FC1174" w:rsidP="00FC1174">
            <w:pPr>
              <w:jc w:val="center"/>
              <w:rPr>
                <w:sz w:val="16"/>
                <w:szCs w:val="16"/>
                <w:lang w:val="en-GB"/>
              </w:rPr>
            </w:pPr>
            <w:r w:rsidRPr="00FC1174">
              <w:rPr>
                <w:sz w:val="16"/>
                <w:szCs w:val="16"/>
                <w:lang w:val="en-GB"/>
              </w:rPr>
              <w:t>0.393</w:t>
            </w:r>
          </w:p>
        </w:tc>
        <w:tc>
          <w:tcPr>
            <w:tcW w:w="301" w:type="pct"/>
            <w:tcBorders>
              <w:top w:val="nil"/>
              <w:left w:val="single" w:sz="4" w:space="0" w:color="auto"/>
              <w:bottom w:val="nil"/>
              <w:right w:val="single" w:sz="4" w:space="0" w:color="auto"/>
            </w:tcBorders>
            <w:vAlign w:val="center"/>
          </w:tcPr>
          <w:p w14:paraId="06E6E123" w14:textId="77777777" w:rsidR="00FC1174" w:rsidRPr="00FC1174" w:rsidRDefault="00FC1174" w:rsidP="00FC1174">
            <w:pPr>
              <w:jc w:val="center"/>
              <w:rPr>
                <w:sz w:val="16"/>
                <w:szCs w:val="16"/>
                <w:lang w:val="en-GB"/>
              </w:rPr>
            </w:pPr>
            <w:r w:rsidRPr="00FC1174">
              <w:rPr>
                <w:sz w:val="16"/>
                <w:szCs w:val="16"/>
                <w:lang w:val="en-GB"/>
              </w:rPr>
              <w:t>0.610</w:t>
            </w:r>
          </w:p>
        </w:tc>
        <w:tc>
          <w:tcPr>
            <w:tcW w:w="307" w:type="pct"/>
            <w:tcBorders>
              <w:top w:val="nil"/>
              <w:left w:val="single" w:sz="4" w:space="0" w:color="auto"/>
              <w:bottom w:val="nil"/>
              <w:right w:val="single" w:sz="4" w:space="0" w:color="auto"/>
            </w:tcBorders>
            <w:vAlign w:val="center"/>
          </w:tcPr>
          <w:p w14:paraId="6257AE71" w14:textId="77777777" w:rsidR="00FC1174" w:rsidRPr="00FC1174" w:rsidRDefault="00EE6564" w:rsidP="00FC1174">
            <w:pPr>
              <w:jc w:val="center"/>
              <w:rPr>
                <w:sz w:val="16"/>
                <w:szCs w:val="16"/>
                <w:lang w:val="en-GB"/>
              </w:rPr>
            </w:pPr>
            <w:r>
              <w:rPr>
                <w:sz w:val="16"/>
                <w:szCs w:val="16"/>
                <w:lang w:val="en-GB"/>
              </w:rPr>
              <w:t>/</w:t>
            </w:r>
          </w:p>
        </w:tc>
        <w:tc>
          <w:tcPr>
            <w:tcW w:w="448" w:type="pct"/>
            <w:tcBorders>
              <w:top w:val="nil"/>
              <w:left w:val="single" w:sz="4" w:space="0" w:color="auto"/>
              <w:bottom w:val="nil"/>
              <w:right w:val="single" w:sz="4" w:space="0" w:color="auto"/>
            </w:tcBorders>
            <w:vAlign w:val="center"/>
          </w:tcPr>
          <w:p w14:paraId="58CBFDC4" w14:textId="77777777" w:rsidR="00FC1174" w:rsidRPr="00FC1174" w:rsidRDefault="00FC1174" w:rsidP="00FC1174">
            <w:pPr>
              <w:jc w:val="center"/>
              <w:rPr>
                <w:sz w:val="16"/>
                <w:szCs w:val="16"/>
                <w:lang w:val="en-GB"/>
              </w:rPr>
            </w:pPr>
            <w:r w:rsidRPr="00FC1174">
              <w:rPr>
                <w:sz w:val="16"/>
                <w:szCs w:val="16"/>
                <w:lang w:val="en-GB"/>
              </w:rPr>
              <w:t>43.202</w:t>
            </w:r>
          </w:p>
        </w:tc>
        <w:tc>
          <w:tcPr>
            <w:tcW w:w="372" w:type="pct"/>
            <w:tcBorders>
              <w:top w:val="nil"/>
              <w:left w:val="single" w:sz="4" w:space="0" w:color="auto"/>
              <w:bottom w:val="nil"/>
              <w:right w:val="single" w:sz="4" w:space="0" w:color="auto"/>
            </w:tcBorders>
            <w:vAlign w:val="center"/>
          </w:tcPr>
          <w:p w14:paraId="24D32471" w14:textId="77777777" w:rsidR="00FC1174" w:rsidRPr="00FC1174" w:rsidRDefault="00FC1174" w:rsidP="00FC1174">
            <w:pPr>
              <w:jc w:val="center"/>
              <w:rPr>
                <w:sz w:val="16"/>
                <w:szCs w:val="16"/>
                <w:lang w:val="en-GB"/>
              </w:rPr>
            </w:pPr>
            <w:r w:rsidRPr="00FC1174">
              <w:rPr>
                <w:sz w:val="16"/>
                <w:szCs w:val="16"/>
                <w:lang w:val="en-GB"/>
              </w:rPr>
              <w:t>32.073</w:t>
            </w:r>
          </w:p>
        </w:tc>
      </w:tr>
      <w:tr w:rsidR="00FC1174" w14:paraId="5B181C72" w14:textId="77777777" w:rsidTr="00BC4B7E">
        <w:trPr>
          <w:trHeight w:val="654"/>
          <w:jc w:val="center"/>
        </w:trPr>
        <w:tc>
          <w:tcPr>
            <w:tcW w:w="569" w:type="pct"/>
            <w:tcBorders>
              <w:top w:val="nil"/>
              <w:left w:val="single" w:sz="4" w:space="0" w:color="auto"/>
              <w:bottom w:val="single" w:sz="4" w:space="0" w:color="auto"/>
              <w:right w:val="single" w:sz="4" w:space="0" w:color="auto"/>
            </w:tcBorders>
            <w:vAlign w:val="center"/>
          </w:tcPr>
          <w:p w14:paraId="05BEA304" w14:textId="77777777" w:rsidR="00FC1174" w:rsidRPr="002B0C33" w:rsidRDefault="00FC1174" w:rsidP="00FC1174">
            <w:pPr>
              <w:rPr>
                <w:rFonts w:ascii="Calibri" w:hAnsi="Calibri" w:cs="Calibri"/>
                <w:lang w:val="de-CH" w:eastAsia="en-GB"/>
              </w:rPr>
            </w:pPr>
            <w:r w:rsidRPr="00FC1174">
              <w:rPr>
                <w:b/>
                <w:sz w:val="16"/>
                <w:szCs w:val="16"/>
                <w:lang w:val="de-CH"/>
              </w:rPr>
              <w:t xml:space="preserve">ADE (µg/kg </w:t>
            </w:r>
            <w:proofErr w:type="spellStart"/>
            <w:r w:rsidRPr="00FC1174">
              <w:rPr>
                <w:b/>
                <w:sz w:val="16"/>
                <w:szCs w:val="16"/>
                <w:lang w:val="de-CH"/>
              </w:rPr>
              <w:t>a.i</w:t>
            </w:r>
            <w:proofErr w:type="spellEnd"/>
            <w:r w:rsidRPr="00FC1174">
              <w:rPr>
                <w:b/>
                <w:sz w:val="16"/>
                <w:szCs w:val="16"/>
                <w:lang w:val="de-CH"/>
              </w:rPr>
              <w:t xml:space="preserve">/kg </w:t>
            </w:r>
            <w:proofErr w:type="spellStart"/>
            <w:r w:rsidRPr="00FC1174">
              <w:rPr>
                <w:b/>
                <w:sz w:val="16"/>
                <w:szCs w:val="16"/>
                <w:lang w:val="de-CH"/>
              </w:rPr>
              <w:t>bw</w:t>
            </w:r>
            <w:proofErr w:type="spellEnd"/>
            <w:r w:rsidRPr="00FC1174">
              <w:rPr>
                <w:b/>
                <w:sz w:val="16"/>
                <w:szCs w:val="16"/>
                <w:lang w:val="de-CH"/>
              </w:rPr>
              <w:t>/d)</w:t>
            </w:r>
          </w:p>
        </w:tc>
        <w:tc>
          <w:tcPr>
            <w:tcW w:w="301" w:type="pct"/>
            <w:tcBorders>
              <w:top w:val="nil"/>
              <w:left w:val="single" w:sz="4" w:space="0" w:color="auto"/>
              <w:bottom w:val="single" w:sz="4" w:space="0" w:color="auto"/>
              <w:right w:val="single" w:sz="4" w:space="0" w:color="auto"/>
            </w:tcBorders>
            <w:vAlign w:val="center"/>
          </w:tcPr>
          <w:p w14:paraId="7D80844D" w14:textId="77777777" w:rsidR="00FC1174" w:rsidRPr="00FC1174" w:rsidRDefault="00FC1174" w:rsidP="00FC1174">
            <w:pPr>
              <w:jc w:val="center"/>
              <w:rPr>
                <w:sz w:val="16"/>
                <w:szCs w:val="16"/>
                <w:lang w:val="en-GB"/>
              </w:rPr>
            </w:pPr>
            <w:r>
              <w:rPr>
                <w:sz w:val="16"/>
                <w:szCs w:val="16"/>
                <w:lang w:val="en-GB"/>
              </w:rPr>
              <w:t>/</w:t>
            </w:r>
          </w:p>
        </w:tc>
        <w:tc>
          <w:tcPr>
            <w:tcW w:w="300" w:type="pct"/>
            <w:tcBorders>
              <w:top w:val="nil"/>
              <w:left w:val="single" w:sz="4" w:space="0" w:color="auto"/>
              <w:bottom w:val="single" w:sz="4" w:space="0" w:color="auto"/>
              <w:right w:val="single" w:sz="4" w:space="0" w:color="auto"/>
            </w:tcBorders>
            <w:vAlign w:val="center"/>
          </w:tcPr>
          <w:p w14:paraId="4660727C" w14:textId="77777777" w:rsidR="00FC1174" w:rsidRPr="00FC1174" w:rsidRDefault="00FC1174" w:rsidP="00FC1174">
            <w:pPr>
              <w:jc w:val="center"/>
              <w:rPr>
                <w:sz w:val="16"/>
                <w:szCs w:val="16"/>
                <w:lang w:val="en-GB"/>
              </w:rPr>
            </w:pPr>
            <w:r w:rsidRPr="00FC1174">
              <w:rPr>
                <w:sz w:val="16"/>
                <w:szCs w:val="16"/>
                <w:lang w:val="en-GB"/>
              </w:rPr>
              <w:t>1.379</w:t>
            </w:r>
          </w:p>
        </w:tc>
        <w:tc>
          <w:tcPr>
            <w:tcW w:w="300" w:type="pct"/>
            <w:tcBorders>
              <w:top w:val="nil"/>
              <w:left w:val="single" w:sz="4" w:space="0" w:color="auto"/>
              <w:bottom w:val="single" w:sz="4" w:space="0" w:color="auto"/>
              <w:right w:val="single" w:sz="4" w:space="0" w:color="auto"/>
            </w:tcBorders>
            <w:vAlign w:val="center"/>
          </w:tcPr>
          <w:p w14:paraId="7D14EA44" w14:textId="77777777" w:rsidR="00FC1174" w:rsidRPr="00FC1174" w:rsidRDefault="00FC1174" w:rsidP="00FC1174">
            <w:pPr>
              <w:jc w:val="center"/>
              <w:rPr>
                <w:sz w:val="16"/>
                <w:szCs w:val="16"/>
                <w:lang w:val="en-GB"/>
              </w:rPr>
            </w:pPr>
            <w:r w:rsidRPr="00FC1174">
              <w:rPr>
                <w:sz w:val="16"/>
                <w:szCs w:val="16"/>
                <w:lang w:val="en-GB"/>
              </w:rPr>
              <w:t>5.288</w:t>
            </w:r>
          </w:p>
        </w:tc>
        <w:tc>
          <w:tcPr>
            <w:tcW w:w="301" w:type="pct"/>
            <w:tcBorders>
              <w:top w:val="nil"/>
              <w:left w:val="single" w:sz="4" w:space="0" w:color="auto"/>
              <w:bottom w:val="single" w:sz="4" w:space="0" w:color="auto"/>
              <w:right w:val="single" w:sz="4" w:space="0" w:color="auto"/>
            </w:tcBorders>
            <w:vAlign w:val="center"/>
          </w:tcPr>
          <w:p w14:paraId="266C3023" w14:textId="77777777" w:rsidR="00FC1174" w:rsidRPr="00FC1174" w:rsidRDefault="00FC1174" w:rsidP="00FC1174">
            <w:pPr>
              <w:jc w:val="center"/>
              <w:rPr>
                <w:sz w:val="16"/>
                <w:szCs w:val="16"/>
                <w:lang w:val="en-GB"/>
              </w:rPr>
            </w:pPr>
            <w:r w:rsidRPr="00FC1174">
              <w:rPr>
                <w:sz w:val="16"/>
                <w:szCs w:val="16"/>
                <w:lang w:val="en-GB"/>
              </w:rPr>
              <w:t>0.006</w:t>
            </w:r>
          </w:p>
        </w:tc>
        <w:tc>
          <w:tcPr>
            <w:tcW w:w="301" w:type="pct"/>
            <w:tcBorders>
              <w:top w:val="nil"/>
              <w:left w:val="single" w:sz="4" w:space="0" w:color="auto"/>
              <w:bottom w:val="single" w:sz="4" w:space="0" w:color="auto"/>
              <w:right w:val="single" w:sz="4" w:space="0" w:color="auto"/>
            </w:tcBorders>
            <w:vAlign w:val="center"/>
          </w:tcPr>
          <w:p w14:paraId="1F7F64E4" w14:textId="77777777" w:rsidR="00FC1174" w:rsidRPr="00FC1174" w:rsidRDefault="00FC1174" w:rsidP="00FC1174">
            <w:pPr>
              <w:jc w:val="center"/>
              <w:rPr>
                <w:sz w:val="16"/>
                <w:szCs w:val="16"/>
                <w:lang w:val="en-GB"/>
              </w:rPr>
            </w:pPr>
            <w:r>
              <w:rPr>
                <w:sz w:val="16"/>
                <w:szCs w:val="16"/>
                <w:lang w:val="en-GB"/>
              </w:rPr>
              <w:t>/</w:t>
            </w:r>
          </w:p>
        </w:tc>
        <w:tc>
          <w:tcPr>
            <w:tcW w:w="301" w:type="pct"/>
            <w:tcBorders>
              <w:top w:val="nil"/>
              <w:left w:val="single" w:sz="4" w:space="0" w:color="auto"/>
              <w:bottom w:val="single" w:sz="4" w:space="0" w:color="auto"/>
              <w:right w:val="single" w:sz="4" w:space="0" w:color="auto"/>
            </w:tcBorders>
            <w:vAlign w:val="center"/>
          </w:tcPr>
          <w:p w14:paraId="754E3ED0" w14:textId="77777777" w:rsidR="00FC1174" w:rsidRPr="00FC1174" w:rsidRDefault="00FC1174" w:rsidP="00FC1174">
            <w:pPr>
              <w:jc w:val="center"/>
              <w:rPr>
                <w:sz w:val="16"/>
                <w:szCs w:val="16"/>
                <w:lang w:val="en-GB"/>
              </w:rPr>
            </w:pPr>
            <w:r>
              <w:rPr>
                <w:sz w:val="16"/>
                <w:szCs w:val="16"/>
                <w:lang w:val="en-GB"/>
              </w:rPr>
              <w:t>/</w:t>
            </w:r>
          </w:p>
        </w:tc>
        <w:tc>
          <w:tcPr>
            <w:tcW w:w="301" w:type="pct"/>
            <w:tcBorders>
              <w:top w:val="nil"/>
              <w:left w:val="single" w:sz="4" w:space="0" w:color="auto"/>
              <w:bottom w:val="single" w:sz="4" w:space="0" w:color="auto"/>
              <w:right w:val="single" w:sz="4" w:space="0" w:color="auto"/>
            </w:tcBorders>
            <w:vAlign w:val="center"/>
          </w:tcPr>
          <w:p w14:paraId="55CCB669" w14:textId="77777777" w:rsidR="00FC1174" w:rsidRPr="00FC1174" w:rsidRDefault="00FC1174" w:rsidP="00FC1174">
            <w:pPr>
              <w:jc w:val="center"/>
              <w:rPr>
                <w:sz w:val="16"/>
                <w:szCs w:val="16"/>
                <w:lang w:val="en-GB"/>
              </w:rPr>
            </w:pPr>
            <w:r w:rsidRPr="00FC1174">
              <w:rPr>
                <w:sz w:val="16"/>
                <w:szCs w:val="16"/>
                <w:lang w:val="en-GB"/>
              </w:rPr>
              <w:t>0.061</w:t>
            </w:r>
          </w:p>
        </w:tc>
        <w:tc>
          <w:tcPr>
            <w:tcW w:w="301" w:type="pct"/>
            <w:tcBorders>
              <w:top w:val="nil"/>
              <w:left w:val="single" w:sz="4" w:space="0" w:color="auto"/>
              <w:bottom w:val="single" w:sz="4" w:space="0" w:color="auto"/>
              <w:right w:val="single" w:sz="4" w:space="0" w:color="auto"/>
            </w:tcBorders>
            <w:vAlign w:val="center"/>
          </w:tcPr>
          <w:p w14:paraId="297EB5EF" w14:textId="77777777" w:rsidR="00FC1174" w:rsidRPr="00FC1174" w:rsidRDefault="00FC1174" w:rsidP="00FC1174">
            <w:pPr>
              <w:jc w:val="center"/>
              <w:rPr>
                <w:sz w:val="16"/>
                <w:szCs w:val="16"/>
                <w:lang w:val="en-GB"/>
              </w:rPr>
            </w:pPr>
            <w:r w:rsidRPr="00FC1174">
              <w:rPr>
                <w:sz w:val="16"/>
                <w:szCs w:val="16"/>
                <w:lang w:val="en-GB"/>
              </w:rPr>
              <w:t>0.035</w:t>
            </w:r>
          </w:p>
        </w:tc>
        <w:tc>
          <w:tcPr>
            <w:tcW w:w="299" w:type="pct"/>
            <w:tcBorders>
              <w:top w:val="nil"/>
              <w:left w:val="single" w:sz="4" w:space="0" w:color="auto"/>
              <w:bottom w:val="single" w:sz="4" w:space="0" w:color="auto"/>
              <w:right w:val="single" w:sz="4" w:space="0" w:color="auto"/>
            </w:tcBorders>
            <w:vAlign w:val="center"/>
          </w:tcPr>
          <w:p w14:paraId="7D1658DA" w14:textId="77777777" w:rsidR="00FC1174" w:rsidRPr="00FC1174" w:rsidRDefault="00FC1174" w:rsidP="00FC1174">
            <w:pPr>
              <w:jc w:val="center"/>
              <w:rPr>
                <w:sz w:val="16"/>
                <w:szCs w:val="16"/>
                <w:lang w:val="en-GB"/>
              </w:rPr>
            </w:pPr>
            <w:r>
              <w:rPr>
                <w:sz w:val="16"/>
                <w:szCs w:val="16"/>
                <w:lang w:val="en-GB"/>
              </w:rPr>
              <w:t>/</w:t>
            </w:r>
          </w:p>
        </w:tc>
        <w:tc>
          <w:tcPr>
            <w:tcW w:w="301" w:type="pct"/>
            <w:tcBorders>
              <w:top w:val="nil"/>
              <w:left w:val="single" w:sz="4" w:space="0" w:color="auto"/>
              <w:bottom w:val="single" w:sz="4" w:space="0" w:color="auto"/>
              <w:right w:val="single" w:sz="4" w:space="0" w:color="auto"/>
            </w:tcBorders>
            <w:vAlign w:val="center"/>
          </w:tcPr>
          <w:p w14:paraId="5D5BAAE4" w14:textId="77777777" w:rsidR="00FC1174" w:rsidRPr="00FC1174" w:rsidRDefault="00FC1174" w:rsidP="00FC1174">
            <w:pPr>
              <w:jc w:val="center"/>
              <w:rPr>
                <w:sz w:val="16"/>
                <w:szCs w:val="16"/>
                <w:lang w:val="en-GB"/>
              </w:rPr>
            </w:pPr>
            <w:r w:rsidRPr="00FC1174">
              <w:rPr>
                <w:sz w:val="16"/>
                <w:szCs w:val="16"/>
                <w:lang w:val="en-GB"/>
              </w:rPr>
              <w:t>0.010</w:t>
            </w:r>
          </w:p>
        </w:tc>
        <w:tc>
          <w:tcPr>
            <w:tcW w:w="301" w:type="pct"/>
            <w:tcBorders>
              <w:top w:val="nil"/>
              <w:left w:val="single" w:sz="4" w:space="0" w:color="auto"/>
              <w:bottom w:val="single" w:sz="4" w:space="0" w:color="auto"/>
              <w:right w:val="single" w:sz="4" w:space="0" w:color="auto"/>
            </w:tcBorders>
            <w:vAlign w:val="center"/>
          </w:tcPr>
          <w:p w14:paraId="20B7C4DF" w14:textId="77777777" w:rsidR="00FC1174" w:rsidRPr="00FC1174" w:rsidRDefault="00FC1174" w:rsidP="00FC1174">
            <w:pPr>
              <w:jc w:val="center"/>
              <w:rPr>
                <w:sz w:val="16"/>
                <w:szCs w:val="16"/>
                <w:lang w:val="en-GB"/>
              </w:rPr>
            </w:pPr>
            <w:r w:rsidRPr="00FC1174">
              <w:rPr>
                <w:sz w:val="16"/>
                <w:szCs w:val="16"/>
                <w:lang w:val="en-GB"/>
              </w:rPr>
              <w:t>0.008</w:t>
            </w:r>
          </w:p>
        </w:tc>
        <w:tc>
          <w:tcPr>
            <w:tcW w:w="307" w:type="pct"/>
            <w:tcBorders>
              <w:top w:val="nil"/>
              <w:left w:val="single" w:sz="4" w:space="0" w:color="auto"/>
              <w:bottom w:val="single" w:sz="4" w:space="0" w:color="auto"/>
              <w:right w:val="single" w:sz="4" w:space="0" w:color="auto"/>
            </w:tcBorders>
            <w:vAlign w:val="center"/>
          </w:tcPr>
          <w:p w14:paraId="450862E6" w14:textId="77777777" w:rsidR="00FC1174" w:rsidRPr="00FC1174" w:rsidRDefault="00EE6564" w:rsidP="00FC1174">
            <w:pPr>
              <w:tabs>
                <w:tab w:val="left" w:pos="720"/>
              </w:tabs>
              <w:spacing w:after="240"/>
              <w:jc w:val="center"/>
              <w:rPr>
                <w:sz w:val="16"/>
                <w:szCs w:val="16"/>
                <w:lang w:val="en-GB"/>
              </w:rPr>
            </w:pPr>
            <w:r>
              <w:rPr>
                <w:sz w:val="16"/>
                <w:szCs w:val="16"/>
                <w:lang w:val="en-GB"/>
              </w:rPr>
              <w:t>/</w:t>
            </w:r>
          </w:p>
        </w:tc>
        <w:tc>
          <w:tcPr>
            <w:tcW w:w="448" w:type="pct"/>
            <w:tcBorders>
              <w:top w:val="nil"/>
              <w:left w:val="single" w:sz="4" w:space="0" w:color="auto"/>
              <w:bottom w:val="single" w:sz="4" w:space="0" w:color="auto"/>
              <w:right w:val="single" w:sz="4" w:space="0" w:color="auto"/>
            </w:tcBorders>
            <w:vAlign w:val="center"/>
          </w:tcPr>
          <w:p w14:paraId="6DC6DAC2" w14:textId="77777777" w:rsidR="00FC1174" w:rsidRPr="00FC1174" w:rsidRDefault="00FC1174" w:rsidP="00FC1174">
            <w:pPr>
              <w:jc w:val="center"/>
              <w:rPr>
                <w:sz w:val="16"/>
                <w:szCs w:val="16"/>
                <w:lang w:val="en-GB"/>
              </w:rPr>
            </w:pPr>
            <w:r w:rsidRPr="00FC1174">
              <w:rPr>
                <w:sz w:val="16"/>
                <w:szCs w:val="16"/>
                <w:lang w:val="en-GB"/>
              </w:rPr>
              <w:t>0.11396</w:t>
            </w:r>
          </w:p>
        </w:tc>
        <w:tc>
          <w:tcPr>
            <w:tcW w:w="372" w:type="pct"/>
            <w:tcBorders>
              <w:top w:val="nil"/>
              <w:left w:val="single" w:sz="4" w:space="0" w:color="auto"/>
              <w:bottom w:val="single" w:sz="4" w:space="0" w:color="auto"/>
              <w:right w:val="single" w:sz="4" w:space="0" w:color="auto"/>
            </w:tcBorders>
            <w:vAlign w:val="center"/>
          </w:tcPr>
          <w:p w14:paraId="00C33014" w14:textId="77777777" w:rsidR="00FC1174" w:rsidRPr="00FC1174" w:rsidRDefault="00FC1174" w:rsidP="00FC1174">
            <w:pPr>
              <w:jc w:val="center"/>
              <w:rPr>
                <w:sz w:val="16"/>
                <w:szCs w:val="16"/>
                <w:lang w:val="en-GB"/>
              </w:rPr>
            </w:pPr>
            <w:r w:rsidRPr="00FC1174">
              <w:rPr>
                <w:sz w:val="16"/>
                <w:szCs w:val="16"/>
                <w:lang w:val="en-GB"/>
              </w:rPr>
              <w:t>0.2208</w:t>
            </w:r>
          </w:p>
        </w:tc>
      </w:tr>
      <w:tr w:rsidR="00FC1174" w14:paraId="7A2236AA" w14:textId="77777777" w:rsidTr="00BC4B7E">
        <w:trPr>
          <w:trHeight w:val="654"/>
          <w:jc w:val="center"/>
        </w:trPr>
        <w:tc>
          <w:tcPr>
            <w:tcW w:w="569" w:type="pct"/>
            <w:tcBorders>
              <w:top w:val="single" w:sz="4" w:space="0" w:color="auto"/>
              <w:left w:val="single" w:sz="4" w:space="0" w:color="auto"/>
              <w:bottom w:val="single" w:sz="4" w:space="0" w:color="auto"/>
              <w:right w:val="single" w:sz="4" w:space="0" w:color="auto"/>
            </w:tcBorders>
            <w:vAlign w:val="center"/>
          </w:tcPr>
          <w:p w14:paraId="47082F8F" w14:textId="77777777" w:rsidR="00FC1174" w:rsidRDefault="00FC1174" w:rsidP="00FC1174">
            <w:pPr>
              <w:rPr>
                <w:rFonts w:ascii="Calibri" w:hAnsi="Calibri" w:cs="Calibri"/>
                <w:lang w:val="en-GB" w:eastAsia="en-GB"/>
              </w:rPr>
            </w:pPr>
            <w:r w:rsidRPr="002B0C33">
              <w:rPr>
                <w:b/>
                <w:sz w:val="16"/>
                <w:szCs w:val="16"/>
              </w:rPr>
              <w:t xml:space="preserve">PIE (µg/kg </w:t>
            </w:r>
            <w:proofErr w:type="spellStart"/>
            <w:r w:rsidRPr="002B0C33">
              <w:rPr>
                <w:b/>
                <w:sz w:val="16"/>
                <w:szCs w:val="16"/>
              </w:rPr>
              <w:t>a.i</w:t>
            </w:r>
            <w:proofErr w:type="spellEnd"/>
            <w:r w:rsidRPr="002B0C33">
              <w:rPr>
                <w:b/>
                <w:sz w:val="16"/>
                <w:szCs w:val="16"/>
              </w:rPr>
              <w:t xml:space="preserve">/kg </w:t>
            </w:r>
            <w:proofErr w:type="spellStart"/>
            <w:r w:rsidRPr="002B0C33">
              <w:rPr>
                <w:b/>
                <w:sz w:val="16"/>
                <w:szCs w:val="16"/>
              </w:rPr>
              <w:t>bw</w:t>
            </w:r>
            <w:proofErr w:type="spellEnd"/>
            <w:r w:rsidRPr="002B0C33">
              <w:rPr>
                <w:b/>
                <w:sz w:val="16"/>
                <w:szCs w:val="16"/>
              </w:rPr>
              <w:t>/d)</w:t>
            </w:r>
          </w:p>
        </w:tc>
        <w:tc>
          <w:tcPr>
            <w:tcW w:w="301" w:type="pct"/>
            <w:tcBorders>
              <w:top w:val="single" w:sz="4" w:space="0" w:color="auto"/>
              <w:left w:val="single" w:sz="4" w:space="0" w:color="auto"/>
              <w:bottom w:val="single" w:sz="4" w:space="0" w:color="auto"/>
              <w:right w:val="single" w:sz="4" w:space="0" w:color="auto"/>
            </w:tcBorders>
            <w:vAlign w:val="center"/>
          </w:tcPr>
          <w:p w14:paraId="201566B4" w14:textId="77777777" w:rsidR="00FC1174" w:rsidRDefault="00FC1174" w:rsidP="00FC1174">
            <w:pPr>
              <w:rPr>
                <w:rFonts w:ascii="Calibri" w:hAnsi="Calibri" w:cs="Calibri"/>
              </w:rPr>
            </w:pPr>
            <w:r>
              <w:rPr>
                <w:rFonts w:ascii="Calibri" w:hAnsi="Calibri" w:cs="Calibri"/>
              </w:rPr>
              <w:t> </w:t>
            </w:r>
          </w:p>
        </w:tc>
        <w:tc>
          <w:tcPr>
            <w:tcW w:w="300" w:type="pct"/>
            <w:tcBorders>
              <w:top w:val="single" w:sz="4" w:space="0" w:color="auto"/>
              <w:left w:val="single" w:sz="4" w:space="0" w:color="auto"/>
              <w:bottom w:val="single" w:sz="4" w:space="0" w:color="auto"/>
              <w:right w:val="single" w:sz="4" w:space="0" w:color="auto"/>
            </w:tcBorders>
            <w:vAlign w:val="center"/>
          </w:tcPr>
          <w:p w14:paraId="7011D47D" w14:textId="77777777" w:rsidR="00FC1174" w:rsidRPr="00FC1174" w:rsidRDefault="00FC1174" w:rsidP="00FC1174">
            <w:pPr>
              <w:jc w:val="right"/>
              <w:rPr>
                <w:sz w:val="16"/>
                <w:szCs w:val="16"/>
                <w:lang w:val="en-GB"/>
              </w:rPr>
            </w:pPr>
            <w:r w:rsidRPr="00FC1174">
              <w:rPr>
                <w:sz w:val="16"/>
                <w:szCs w:val="16"/>
                <w:lang w:val="en-GB"/>
              </w:rPr>
              <w:t>0.024</w:t>
            </w:r>
          </w:p>
        </w:tc>
        <w:tc>
          <w:tcPr>
            <w:tcW w:w="300" w:type="pct"/>
            <w:tcBorders>
              <w:top w:val="single" w:sz="4" w:space="0" w:color="auto"/>
              <w:left w:val="single" w:sz="4" w:space="0" w:color="auto"/>
              <w:bottom w:val="single" w:sz="4" w:space="0" w:color="auto"/>
              <w:right w:val="single" w:sz="4" w:space="0" w:color="auto"/>
            </w:tcBorders>
            <w:vAlign w:val="center"/>
          </w:tcPr>
          <w:p w14:paraId="7711BC16" w14:textId="77777777" w:rsidR="00FC1174" w:rsidRPr="00FC1174" w:rsidRDefault="00FC1174" w:rsidP="00FC1174">
            <w:pPr>
              <w:jc w:val="right"/>
              <w:rPr>
                <w:sz w:val="16"/>
                <w:szCs w:val="16"/>
                <w:lang w:val="en-GB"/>
              </w:rPr>
            </w:pPr>
            <w:r w:rsidRPr="00FC1174">
              <w:rPr>
                <w:sz w:val="16"/>
                <w:szCs w:val="16"/>
                <w:lang w:val="en-GB"/>
              </w:rPr>
              <w:t>0.0026</w:t>
            </w:r>
          </w:p>
        </w:tc>
        <w:tc>
          <w:tcPr>
            <w:tcW w:w="301" w:type="pct"/>
            <w:tcBorders>
              <w:top w:val="single" w:sz="4" w:space="0" w:color="auto"/>
              <w:left w:val="single" w:sz="4" w:space="0" w:color="auto"/>
              <w:bottom w:val="single" w:sz="4" w:space="0" w:color="auto"/>
              <w:right w:val="single" w:sz="4" w:space="0" w:color="auto"/>
            </w:tcBorders>
            <w:vAlign w:val="center"/>
          </w:tcPr>
          <w:p w14:paraId="7E69A1C8" w14:textId="77777777" w:rsidR="00FC1174" w:rsidRPr="00FC1174" w:rsidRDefault="00FC1174" w:rsidP="00FC1174">
            <w:pPr>
              <w:jc w:val="right"/>
              <w:rPr>
                <w:sz w:val="16"/>
                <w:szCs w:val="16"/>
                <w:lang w:val="en-GB"/>
              </w:rPr>
            </w:pPr>
            <w:r w:rsidRPr="00FC1174">
              <w:rPr>
                <w:sz w:val="16"/>
                <w:szCs w:val="16"/>
                <w:lang w:val="en-GB"/>
              </w:rPr>
              <w:t>0.00018</w:t>
            </w:r>
          </w:p>
        </w:tc>
        <w:tc>
          <w:tcPr>
            <w:tcW w:w="301" w:type="pct"/>
            <w:tcBorders>
              <w:top w:val="single" w:sz="4" w:space="0" w:color="auto"/>
              <w:left w:val="single" w:sz="4" w:space="0" w:color="auto"/>
              <w:bottom w:val="single" w:sz="4" w:space="0" w:color="auto"/>
              <w:right w:val="single" w:sz="4" w:space="0" w:color="auto"/>
            </w:tcBorders>
            <w:vAlign w:val="center"/>
          </w:tcPr>
          <w:p w14:paraId="3570775C" w14:textId="77777777" w:rsidR="00FC1174" w:rsidRPr="00FC1174" w:rsidRDefault="00FC1174" w:rsidP="00FC1174">
            <w:pPr>
              <w:rPr>
                <w:sz w:val="16"/>
                <w:szCs w:val="16"/>
                <w:lang w:val="en-GB"/>
              </w:rPr>
            </w:pPr>
            <w:r w:rsidRPr="00FC1174">
              <w:rPr>
                <w:sz w:val="16"/>
                <w:szCs w:val="16"/>
                <w:lang w:val="en-GB"/>
              </w:rPr>
              <w:t> </w:t>
            </w:r>
          </w:p>
        </w:tc>
        <w:tc>
          <w:tcPr>
            <w:tcW w:w="301" w:type="pct"/>
            <w:tcBorders>
              <w:top w:val="single" w:sz="4" w:space="0" w:color="auto"/>
              <w:left w:val="single" w:sz="4" w:space="0" w:color="auto"/>
              <w:bottom w:val="single" w:sz="4" w:space="0" w:color="auto"/>
              <w:right w:val="single" w:sz="4" w:space="0" w:color="auto"/>
            </w:tcBorders>
            <w:vAlign w:val="center"/>
          </w:tcPr>
          <w:p w14:paraId="369FC815" w14:textId="77777777" w:rsidR="00FC1174" w:rsidRPr="00FC1174" w:rsidRDefault="00FC1174" w:rsidP="00FC1174">
            <w:pPr>
              <w:rPr>
                <w:sz w:val="16"/>
                <w:szCs w:val="16"/>
                <w:lang w:val="en-GB"/>
              </w:rPr>
            </w:pPr>
            <w:r w:rsidRPr="00FC1174">
              <w:rPr>
                <w:sz w:val="16"/>
                <w:szCs w:val="16"/>
                <w:lang w:val="en-GB"/>
              </w:rPr>
              <w:t> </w:t>
            </w:r>
          </w:p>
        </w:tc>
        <w:tc>
          <w:tcPr>
            <w:tcW w:w="301" w:type="pct"/>
            <w:tcBorders>
              <w:top w:val="single" w:sz="4" w:space="0" w:color="auto"/>
              <w:left w:val="single" w:sz="4" w:space="0" w:color="auto"/>
              <w:bottom w:val="single" w:sz="4" w:space="0" w:color="auto"/>
              <w:right w:val="single" w:sz="4" w:space="0" w:color="auto"/>
            </w:tcBorders>
            <w:vAlign w:val="center"/>
          </w:tcPr>
          <w:p w14:paraId="2ACBA84B" w14:textId="77777777" w:rsidR="00FC1174" w:rsidRPr="00FC1174" w:rsidRDefault="00FC1174" w:rsidP="00FC1174">
            <w:pPr>
              <w:jc w:val="right"/>
              <w:rPr>
                <w:sz w:val="16"/>
                <w:szCs w:val="16"/>
                <w:lang w:val="en-GB"/>
              </w:rPr>
            </w:pPr>
            <w:r w:rsidRPr="00FC1174">
              <w:rPr>
                <w:sz w:val="16"/>
                <w:szCs w:val="16"/>
                <w:lang w:val="en-GB"/>
              </w:rPr>
              <w:t>0.00062</w:t>
            </w:r>
          </w:p>
        </w:tc>
        <w:tc>
          <w:tcPr>
            <w:tcW w:w="301" w:type="pct"/>
            <w:tcBorders>
              <w:top w:val="single" w:sz="4" w:space="0" w:color="auto"/>
              <w:left w:val="single" w:sz="4" w:space="0" w:color="auto"/>
              <w:bottom w:val="single" w:sz="4" w:space="0" w:color="auto"/>
              <w:right w:val="single" w:sz="4" w:space="0" w:color="auto"/>
            </w:tcBorders>
            <w:vAlign w:val="center"/>
          </w:tcPr>
          <w:p w14:paraId="620416D7" w14:textId="77777777" w:rsidR="00FC1174" w:rsidRPr="00FC1174" w:rsidRDefault="00FC1174" w:rsidP="00FC1174">
            <w:pPr>
              <w:jc w:val="right"/>
              <w:rPr>
                <w:sz w:val="16"/>
                <w:szCs w:val="16"/>
                <w:lang w:val="en-GB"/>
              </w:rPr>
            </w:pPr>
            <w:r w:rsidRPr="00FC1174">
              <w:rPr>
                <w:sz w:val="16"/>
                <w:szCs w:val="16"/>
                <w:lang w:val="en-GB"/>
              </w:rPr>
              <w:t>0.00125</w:t>
            </w:r>
          </w:p>
        </w:tc>
        <w:tc>
          <w:tcPr>
            <w:tcW w:w="299" w:type="pct"/>
            <w:tcBorders>
              <w:top w:val="single" w:sz="4" w:space="0" w:color="auto"/>
              <w:left w:val="single" w:sz="4" w:space="0" w:color="auto"/>
              <w:bottom w:val="single" w:sz="4" w:space="0" w:color="auto"/>
              <w:right w:val="single" w:sz="4" w:space="0" w:color="auto"/>
            </w:tcBorders>
            <w:vAlign w:val="center"/>
          </w:tcPr>
          <w:p w14:paraId="51ED2EE4" w14:textId="77777777" w:rsidR="00FC1174" w:rsidRPr="00FC1174" w:rsidRDefault="00FC1174" w:rsidP="00FC1174">
            <w:pPr>
              <w:rPr>
                <w:sz w:val="16"/>
                <w:szCs w:val="16"/>
                <w:lang w:val="en-GB"/>
              </w:rPr>
            </w:pPr>
            <w:r w:rsidRPr="00FC1174">
              <w:rPr>
                <w:sz w:val="16"/>
                <w:szCs w:val="16"/>
                <w:lang w:val="en-GB"/>
              </w:rPr>
              <w:t> </w:t>
            </w:r>
          </w:p>
        </w:tc>
        <w:tc>
          <w:tcPr>
            <w:tcW w:w="301" w:type="pct"/>
            <w:tcBorders>
              <w:top w:val="single" w:sz="4" w:space="0" w:color="auto"/>
              <w:left w:val="single" w:sz="4" w:space="0" w:color="auto"/>
              <w:bottom w:val="single" w:sz="4" w:space="0" w:color="auto"/>
              <w:right w:val="single" w:sz="4" w:space="0" w:color="auto"/>
            </w:tcBorders>
            <w:vAlign w:val="center"/>
          </w:tcPr>
          <w:p w14:paraId="132CB32D" w14:textId="77777777" w:rsidR="00FC1174" w:rsidRPr="00FC1174" w:rsidRDefault="00FC1174" w:rsidP="00FC1174">
            <w:pPr>
              <w:jc w:val="right"/>
              <w:rPr>
                <w:sz w:val="16"/>
                <w:szCs w:val="16"/>
                <w:lang w:val="en-GB"/>
              </w:rPr>
            </w:pPr>
            <w:r w:rsidRPr="00FC1174">
              <w:rPr>
                <w:sz w:val="16"/>
                <w:szCs w:val="16"/>
                <w:lang w:val="en-GB"/>
              </w:rPr>
              <w:t>0.00035</w:t>
            </w:r>
          </w:p>
        </w:tc>
        <w:tc>
          <w:tcPr>
            <w:tcW w:w="301" w:type="pct"/>
            <w:tcBorders>
              <w:top w:val="single" w:sz="4" w:space="0" w:color="auto"/>
              <w:left w:val="single" w:sz="4" w:space="0" w:color="auto"/>
              <w:bottom w:val="single" w:sz="4" w:space="0" w:color="auto"/>
              <w:right w:val="single" w:sz="4" w:space="0" w:color="auto"/>
            </w:tcBorders>
            <w:vAlign w:val="center"/>
          </w:tcPr>
          <w:p w14:paraId="34E290BA" w14:textId="77777777" w:rsidR="00FC1174" w:rsidRPr="00FC1174" w:rsidRDefault="00FC1174" w:rsidP="00FC1174">
            <w:pPr>
              <w:jc w:val="right"/>
              <w:rPr>
                <w:sz w:val="16"/>
                <w:szCs w:val="16"/>
                <w:lang w:val="en-GB"/>
              </w:rPr>
            </w:pPr>
            <w:r w:rsidRPr="00FC1174">
              <w:rPr>
                <w:sz w:val="16"/>
                <w:szCs w:val="16"/>
                <w:lang w:val="en-GB"/>
              </w:rPr>
              <w:t>0.00049</w:t>
            </w:r>
          </w:p>
        </w:tc>
        <w:tc>
          <w:tcPr>
            <w:tcW w:w="307" w:type="pct"/>
            <w:tcBorders>
              <w:top w:val="single" w:sz="4" w:space="0" w:color="auto"/>
              <w:left w:val="single" w:sz="4" w:space="0" w:color="auto"/>
              <w:bottom w:val="single" w:sz="4" w:space="0" w:color="auto"/>
              <w:right w:val="single" w:sz="4" w:space="0" w:color="auto"/>
            </w:tcBorders>
            <w:vAlign w:val="center"/>
          </w:tcPr>
          <w:p w14:paraId="72D6FF11" w14:textId="77777777" w:rsidR="00FC1174" w:rsidRDefault="00FC1174" w:rsidP="00FC1174">
            <w:pPr>
              <w:rPr>
                <w:rFonts w:ascii="Calibri" w:hAnsi="Calibri" w:cs="Calibri"/>
                <w:lang w:val="en-GB" w:eastAsia="en-GB"/>
              </w:rPr>
            </w:pPr>
          </w:p>
        </w:tc>
        <w:tc>
          <w:tcPr>
            <w:tcW w:w="448" w:type="pct"/>
            <w:tcBorders>
              <w:top w:val="single" w:sz="4" w:space="0" w:color="auto"/>
              <w:left w:val="single" w:sz="4" w:space="0" w:color="auto"/>
              <w:bottom w:val="single" w:sz="4" w:space="0" w:color="auto"/>
              <w:right w:val="single" w:sz="4" w:space="0" w:color="auto"/>
            </w:tcBorders>
            <w:vAlign w:val="center"/>
          </w:tcPr>
          <w:p w14:paraId="3D0424AA" w14:textId="77777777" w:rsidR="00FC1174" w:rsidRPr="00FC1174" w:rsidRDefault="00FC1174" w:rsidP="00FC1174">
            <w:pPr>
              <w:tabs>
                <w:tab w:val="left" w:pos="720"/>
              </w:tabs>
              <w:spacing w:after="240"/>
              <w:jc w:val="center"/>
              <w:rPr>
                <w:sz w:val="16"/>
                <w:szCs w:val="16"/>
                <w:lang w:val="en-GB"/>
              </w:rPr>
            </w:pPr>
          </w:p>
        </w:tc>
        <w:tc>
          <w:tcPr>
            <w:tcW w:w="372" w:type="pct"/>
            <w:tcBorders>
              <w:top w:val="single" w:sz="4" w:space="0" w:color="auto"/>
              <w:left w:val="single" w:sz="4" w:space="0" w:color="auto"/>
              <w:bottom w:val="single" w:sz="4" w:space="0" w:color="auto"/>
              <w:right w:val="single" w:sz="4" w:space="0" w:color="auto"/>
            </w:tcBorders>
            <w:vAlign w:val="center"/>
          </w:tcPr>
          <w:p w14:paraId="62FF6067" w14:textId="77777777" w:rsidR="00FC1174" w:rsidRPr="00FC1174" w:rsidRDefault="00FC1174" w:rsidP="00FC1174">
            <w:pPr>
              <w:tabs>
                <w:tab w:val="left" w:pos="720"/>
              </w:tabs>
              <w:spacing w:after="240"/>
              <w:jc w:val="center"/>
              <w:rPr>
                <w:sz w:val="16"/>
                <w:szCs w:val="16"/>
                <w:lang w:val="en-GB"/>
              </w:rPr>
            </w:pPr>
          </w:p>
        </w:tc>
      </w:tr>
    </w:tbl>
    <w:p w14:paraId="0D982381" w14:textId="77777777" w:rsidR="00C40CCD" w:rsidRDefault="00C40CCD" w:rsidP="00BC4B7E">
      <w:pPr>
        <w:tabs>
          <w:tab w:val="left" w:pos="720"/>
        </w:tabs>
        <w:jc w:val="both"/>
        <w:rPr>
          <w:sz w:val="18"/>
          <w:szCs w:val="18"/>
          <w:lang w:val="en-GB" w:eastAsia="en-US"/>
        </w:rPr>
      </w:pPr>
      <w:r>
        <w:rPr>
          <w:sz w:val="18"/>
          <w:szCs w:val="18"/>
          <w:vertAlign w:val="superscript"/>
          <w:lang w:val="en-GB"/>
        </w:rPr>
        <w:t>a</w:t>
      </w:r>
      <w:r>
        <w:rPr>
          <w:sz w:val="18"/>
          <w:szCs w:val="18"/>
          <w:lang w:val="en-GB"/>
        </w:rPr>
        <w:t xml:space="preserve"> - includes sweatshirt (Outer 1)</w:t>
      </w:r>
    </w:p>
    <w:p w14:paraId="2096B633" w14:textId="77777777" w:rsidR="00C40CCD" w:rsidRDefault="00C40CCD" w:rsidP="00BC4B7E">
      <w:pPr>
        <w:jc w:val="both"/>
        <w:rPr>
          <w:sz w:val="18"/>
          <w:szCs w:val="18"/>
          <w:lang w:val="en-GB"/>
        </w:rPr>
      </w:pPr>
      <w:r>
        <w:rPr>
          <w:sz w:val="18"/>
          <w:szCs w:val="18"/>
          <w:vertAlign w:val="superscript"/>
          <w:lang w:val="en-GB"/>
        </w:rPr>
        <w:lastRenderedPageBreak/>
        <w:t xml:space="preserve">b </w:t>
      </w:r>
      <w:r>
        <w:rPr>
          <w:sz w:val="18"/>
          <w:szCs w:val="18"/>
          <w:lang w:val="en-GB"/>
        </w:rPr>
        <w:t>– corrected for breathing rate of 20.83333 L/min</w:t>
      </w:r>
    </w:p>
    <w:p w14:paraId="50D88E0E" w14:textId="77777777" w:rsidR="00EE6564" w:rsidRPr="00EE6564" w:rsidRDefault="00EE6564" w:rsidP="00BC4B7E">
      <w:pPr>
        <w:pStyle w:val="RepBullet1"/>
      </w:pPr>
      <w:r w:rsidRPr="00EE6564">
        <w:t>c-  Quantities of product handled are only reported where slurry tank mixing occurred, there is no data for dry coupling performed by operators 13, 17, 18 and 21. Therefore normalized values only take into consideration tank mixing (7 operators), which is a conservative approach since it is expected to be worst case in modern systems.</w:t>
      </w:r>
    </w:p>
    <w:p w14:paraId="1ECE8C86" w14:textId="77777777" w:rsidR="00EE6564" w:rsidRDefault="00EE6564" w:rsidP="00C40CCD">
      <w:pPr>
        <w:rPr>
          <w:sz w:val="18"/>
          <w:szCs w:val="18"/>
          <w:lang w:val="en-GB"/>
        </w:rPr>
      </w:pPr>
    </w:p>
    <w:p w14:paraId="74F1B78F" w14:textId="77777777" w:rsidR="00C40CCD" w:rsidRPr="00BC4B7E" w:rsidRDefault="00C40CCD" w:rsidP="00BC4B7E">
      <w:pPr>
        <w:tabs>
          <w:tab w:val="left" w:pos="720"/>
        </w:tabs>
        <w:rPr>
          <w:b/>
          <w:bCs/>
          <w:sz w:val="20"/>
          <w:szCs w:val="20"/>
          <w:lang w:val="en-GB"/>
        </w:rPr>
      </w:pPr>
      <w:r w:rsidRPr="00BC4B7E">
        <w:rPr>
          <w:b/>
          <w:sz w:val="20"/>
          <w:szCs w:val="20"/>
        </w:rPr>
        <w:t>Table A </w:t>
      </w:r>
      <w:r w:rsidRPr="00BC4B7E">
        <w:rPr>
          <w:b/>
          <w:sz w:val="20"/>
          <w:szCs w:val="20"/>
        </w:rPr>
        <w:fldChar w:fldCharType="begin"/>
      </w:r>
      <w:r w:rsidRPr="00BC4B7E">
        <w:rPr>
          <w:b/>
          <w:sz w:val="20"/>
          <w:szCs w:val="20"/>
        </w:rPr>
        <w:instrText xml:space="preserve"> SEQ Table_A \* ARABIC </w:instrText>
      </w:r>
      <w:r w:rsidRPr="00BC4B7E">
        <w:rPr>
          <w:b/>
          <w:sz w:val="20"/>
          <w:szCs w:val="20"/>
        </w:rPr>
        <w:fldChar w:fldCharType="separate"/>
      </w:r>
      <w:r w:rsidR="003C2813">
        <w:rPr>
          <w:b/>
          <w:noProof/>
          <w:sz w:val="20"/>
          <w:szCs w:val="20"/>
        </w:rPr>
        <w:t>22</w:t>
      </w:r>
      <w:r w:rsidRPr="00BC4B7E">
        <w:rPr>
          <w:b/>
          <w:sz w:val="20"/>
          <w:szCs w:val="20"/>
        </w:rPr>
        <w:fldChar w:fldCharType="end"/>
      </w:r>
      <w:r w:rsidRPr="00BC4B7E">
        <w:rPr>
          <w:b/>
          <w:sz w:val="20"/>
          <w:szCs w:val="20"/>
        </w:rPr>
        <w:t xml:space="preserve">: </w:t>
      </w:r>
      <w:r w:rsidRPr="00BC4B7E">
        <w:rPr>
          <w:b/>
          <w:bCs/>
          <w:sz w:val="20"/>
          <w:szCs w:val="20"/>
          <w:lang w:val="en-GB"/>
        </w:rPr>
        <w:t>Measured exposures to tefluthrin for calibration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878"/>
        <w:gridCol w:w="878"/>
        <w:gridCol w:w="878"/>
        <w:gridCol w:w="878"/>
        <w:gridCol w:w="878"/>
        <w:gridCol w:w="878"/>
        <w:gridCol w:w="878"/>
        <w:gridCol w:w="878"/>
        <w:gridCol w:w="896"/>
        <w:gridCol w:w="1663"/>
        <w:gridCol w:w="1691"/>
      </w:tblGrid>
      <w:tr w:rsidR="00C40CCD" w:rsidRPr="00BC4B7E" w14:paraId="0D2232FE" w14:textId="77777777" w:rsidTr="00BC4B7E">
        <w:trPr>
          <w:gridAfter w:val="3"/>
          <w:wAfter w:w="1641" w:type="pct"/>
          <w:trHeight w:val="654"/>
        </w:trPr>
        <w:tc>
          <w:tcPr>
            <w:tcW w:w="647" w:type="pct"/>
            <w:tcBorders>
              <w:top w:val="single" w:sz="4" w:space="0" w:color="auto"/>
              <w:left w:val="single" w:sz="4" w:space="0" w:color="auto"/>
              <w:bottom w:val="single" w:sz="4" w:space="0" w:color="auto"/>
              <w:right w:val="single" w:sz="4" w:space="0" w:color="auto"/>
            </w:tcBorders>
            <w:vAlign w:val="bottom"/>
            <w:hideMark/>
          </w:tcPr>
          <w:p w14:paraId="781BE2B4" w14:textId="77777777" w:rsidR="00C40CCD" w:rsidRPr="00BC4B7E" w:rsidRDefault="00C40CCD" w:rsidP="00C40CCD">
            <w:pPr>
              <w:tabs>
                <w:tab w:val="left" w:pos="720"/>
              </w:tabs>
              <w:spacing w:after="240"/>
              <w:rPr>
                <w:b/>
                <w:sz w:val="16"/>
                <w:szCs w:val="16"/>
                <w:lang w:val="en-GB"/>
              </w:rPr>
            </w:pPr>
            <w:r w:rsidRPr="00BC4B7E">
              <w:rPr>
                <w:b/>
                <w:sz w:val="16"/>
                <w:szCs w:val="16"/>
                <w:lang w:val="en-GB"/>
              </w:rPr>
              <w:t>Operator</w:t>
            </w:r>
          </w:p>
        </w:tc>
        <w:tc>
          <w:tcPr>
            <w:tcW w:w="339" w:type="pct"/>
            <w:tcBorders>
              <w:top w:val="single" w:sz="4" w:space="0" w:color="auto"/>
              <w:left w:val="single" w:sz="4" w:space="0" w:color="auto"/>
              <w:bottom w:val="single" w:sz="4" w:space="0" w:color="auto"/>
              <w:right w:val="single" w:sz="4" w:space="0" w:color="auto"/>
            </w:tcBorders>
            <w:vAlign w:val="bottom"/>
            <w:hideMark/>
          </w:tcPr>
          <w:p w14:paraId="60D51A09"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37</w:t>
            </w:r>
          </w:p>
        </w:tc>
        <w:tc>
          <w:tcPr>
            <w:tcW w:w="339" w:type="pct"/>
            <w:tcBorders>
              <w:top w:val="single" w:sz="4" w:space="0" w:color="auto"/>
              <w:left w:val="single" w:sz="4" w:space="0" w:color="auto"/>
              <w:bottom w:val="single" w:sz="4" w:space="0" w:color="auto"/>
              <w:right w:val="single" w:sz="4" w:space="0" w:color="auto"/>
            </w:tcBorders>
            <w:vAlign w:val="bottom"/>
            <w:hideMark/>
          </w:tcPr>
          <w:p w14:paraId="6A54B4D7"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38</w:t>
            </w:r>
          </w:p>
        </w:tc>
        <w:tc>
          <w:tcPr>
            <w:tcW w:w="339" w:type="pct"/>
            <w:tcBorders>
              <w:top w:val="single" w:sz="4" w:space="0" w:color="auto"/>
              <w:left w:val="single" w:sz="4" w:space="0" w:color="auto"/>
              <w:bottom w:val="single" w:sz="4" w:space="0" w:color="auto"/>
              <w:right w:val="single" w:sz="4" w:space="0" w:color="auto"/>
            </w:tcBorders>
            <w:vAlign w:val="bottom"/>
            <w:hideMark/>
          </w:tcPr>
          <w:p w14:paraId="4EAA99AF"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39</w:t>
            </w:r>
          </w:p>
        </w:tc>
        <w:tc>
          <w:tcPr>
            <w:tcW w:w="339" w:type="pct"/>
            <w:tcBorders>
              <w:top w:val="single" w:sz="4" w:space="0" w:color="auto"/>
              <w:left w:val="single" w:sz="4" w:space="0" w:color="auto"/>
              <w:bottom w:val="single" w:sz="4" w:space="0" w:color="auto"/>
              <w:right w:val="single" w:sz="4" w:space="0" w:color="auto"/>
            </w:tcBorders>
            <w:vAlign w:val="bottom"/>
            <w:hideMark/>
          </w:tcPr>
          <w:p w14:paraId="01D6B8E7"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40</w:t>
            </w:r>
          </w:p>
        </w:tc>
        <w:tc>
          <w:tcPr>
            <w:tcW w:w="339" w:type="pct"/>
            <w:tcBorders>
              <w:top w:val="single" w:sz="4" w:space="0" w:color="auto"/>
              <w:left w:val="single" w:sz="4" w:space="0" w:color="auto"/>
              <w:bottom w:val="single" w:sz="4" w:space="0" w:color="auto"/>
              <w:right w:val="single" w:sz="4" w:space="0" w:color="auto"/>
            </w:tcBorders>
            <w:vAlign w:val="bottom"/>
            <w:hideMark/>
          </w:tcPr>
          <w:p w14:paraId="25801FBB"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41</w:t>
            </w:r>
          </w:p>
        </w:tc>
        <w:tc>
          <w:tcPr>
            <w:tcW w:w="339" w:type="pct"/>
            <w:tcBorders>
              <w:top w:val="single" w:sz="4" w:space="0" w:color="auto"/>
              <w:left w:val="single" w:sz="4" w:space="0" w:color="auto"/>
              <w:bottom w:val="single" w:sz="4" w:space="0" w:color="auto"/>
              <w:right w:val="single" w:sz="4" w:space="0" w:color="auto"/>
            </w:tcBorders>
            <w:vAlign w:val="bottom"/>
            <w:hideMark/>
          </w:tcPr>
          <w:p w14:paraId="3F4E0A0D"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42</w:t>
            </w:r>
          </w:p>
        </w:tc>
        <w:tc>
          <w:tcPr>
            <w:tcW w:w="339" w:type="pct"/>
            <w:tcBorders>
              <w:top w:val="single" w:sz="4" w:space="0" w:color="auto"/>
              <w:left w:val="single" w:sz="4" w:space="0" w:color="auto"/>
              <w:bottom w:val="single" w:sz="4" w:space="0" w:color="auto"/>
              <w:right w:val="single" w:sz="4" w:space="0" w:color="auto"/>
            </w:tcBorders>
            <w:vAlign w:val="bottom"/>
            <w:hideMark/>
          </w:tcPr>
          <w:p w14:paraId="2FE45949"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43</w:t>
            </w:r>
          </w:p>
        </w:tc>
        <w:tc>
          <w:tcPr>
            <w:tcW w:w="339" w:type="pct"/>
            <w:tcBorders>
              <w:top w:val="single" w:sz="4" w:space="0" w:color="auto"/>
              <w:left w:val="single" w:sz="4" w:space="0" w:color="auto"/>
              <w:bottom w:val="single" w:sz="4" w:space="0" w:color="auto"/>
              <w:right w:val="single" w:sz="4" w:space="0" w:color="auto"/>
            </w:tcBorders>
            <w:vAlign w:val="bottom"/>
            <w:hideMark/>
          </w:tcPr>
          <w:p w14:paraId="664200B6"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44</w:t>
            </w:r>
          </w:p>
        </w:tc>
      </w:tr>
      <w:tr w:rsidR="00C40CCD" w:rsidRPr="00BC4B7E" w14:paraId="7071F1CE" w14:textId="77777777" w:rsidTr="00BC4B7E">
        <w:trPr>
          <w:gridAfter w:val="3"/>
          <w:wAfter w:w="1641" w:type="pct"/>
          <w:trHeight w:val="654"/>
        </w:trPr>
        <w:tc>
          <w:tcPr>
            <w:tcW w:w="647" w:type="pct"/>
            <w:tcBorders>
              <w:top w:val="single" w:sz="4" w:space="0" w:color="auto"/>
              <w:left w:val="single" w:sz="4" w:space="0" w:color="auto"/>
              <w:bottom w:val="nil"/>
              <w:right w:val="single" w:sz="4" w:space="0" w:color="auto"/>
            </w:tcBorders>
            <w:vAlign w:val="center"/>
            <w:hideMark/>
          </w:tcPr>
          <w:p w14:paraId="740AEAD3" w14:textId="77777777" w:rsidR="00C40CCD" w:rsidRPr="00BC4B7E" w:rsidRDefault="00C40CCD" w:rsidP="00C40CCD">
            <w:pPr>
              <w:tabs>
                <w:tab w:val="left" w:pos="720"/>
              </w:tabs>
              <w:spacing w:after="240"/>
              <w:rPr>
                <w:b/>
                <w:sz w:val="16"/>
                <w:szCs w:val="16"/>
                <w:lang w:val="en-GB"/>
              </w:rPr>
            </w:pPr>
            <w:r w:rsidRPr="00BC4B7E">
              <w:rPr>
                <w:b/>
                <w:sz w:val="16"/>
                <w:szCs w:val="16"/>
                <w:lang w:val="en-GB"/>
              </w:rPr>
              <w:t>Protective coverall (µg)</w:t>
            </w:r>
          </w:p>
        </w:tc>
        <w:tc>
          <w:tcPr>
            <w:tcW w:w="339" w:type="pct"/>
            <w:tcBorders>
              <w:top w:val="single" w:sz="4" w:space="0" w:color="auto"/>
              <w:left w:val="single" w:sz="4" w:space="0" w:color="auto"/>
              <w:bottom w:val="nil"/>
              <w:right w:val="single" w:sz="4" w:space="0" w:color="auto"/>
            </w:tcBorders>
            <w:vAlign w:val="center"/>
            <w:hideMark/>
          </w:tcPr>
          <w:p w14:paraId="61DF957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16124</w:t>
            </w:r>
          </w:p>
        </w:tc>
        <w:tc>
          <w:tcPr>
            <w:tcW w:w="339" w:type="pct"/>
            <w:tcBorders>
              <w:top w:val="single" w:sz="4" w:space="0" w:color="auto"/>
              <w:left w:val="single" w:sz="4" w:space="0" w:color="auto"/>
              <w:bottom w:val="nil"/>
              <w:right w:val="single" w:sz="4" w:space="0" w:color="auto"/>
            </w:tcBorders>
            <w:vAlign w:val="center"/>
            <w:hideMark/>
          </w:tcPr>
          <w:p w14:paraId="5975D6F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300.0</w:t>
            </w:r>
          </w:p>
        </w:tc>
        <w:tc>
          <w:tcPr>
            <w:tcW w:w="339" w:type="pct"/>
            <w:tcBorders>
              <w:top w:val="single" w:sz="4" w:space="0" w:color="auto"/>
              <w:left w:val="single" w:sz="4" w:space="0" w:color="auto"/>
              <w:bottom w:val="nil"/>
              <w:right w:val="single" w:sz="4" w:space="0" w:color="auto"/>
            </w:tcBorders>
            <w:vAlign w:val="center"/>
            <w:hideMark/>
          </w:tcPr>
          <w:p w14:paraId="18C4885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433.8</w:t>
            </w:r>
          </w:p>
        </w:tc>
        <w:tc>
          <w:tcPr>
            <w:tcW w:w="339" w:type="pct"/>
            <w:tcBorders>
              <w:top w:val="single" w:sz="4" w:space="0" w:color="auto"/>
              <w:left w:val="single" w:sz="4" w:space="0" w:color="auto"/>
              <w:bottom w:val="nil"/>
              <w:right w:val="single" w:sz="4" w:space="0" w:color="auto"/>
            </w:tcBorders>
            <w:vAlign w:val="center"/>
            <w:hideMark/>
          </w:tcPr>
          <w:p w14:paraId="46AE42F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300.0</w:t>
            </w:r>
          </w:p>
        </w:tc>
        <w:tc>
          <w:tcPr>
            <w:tcW w:w="339" w:type="pct"/>
            <w:tcBorders>
              <w:top w:val="single" w:sz="4" w:space="0" w:color="auto"/>
              <w:left w:val="single" w:sz="4" w:space="0" w:color="auto"/>
              <w:bottom w:val="nil"/>
              <w:right w:val="single" w:sz="4" w:space="0" w:color="auto"/>
            </w:tcBorders>
            <w:vAlign w:val="center"/>
            <w:hideMark/>
          </w:tcPr>
          <w:p w14:paraId="264B2E9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300.0</w:t>
            </w:r>
          </w:p>
        </w:tc>
        <w:tc>
          <w:tcPr>
            <w:tcW w:w="339" w:type="pct"/>
            <w:tcBorders>
              <w:top w:val="single" w:sz="4" w:space="0" w:color="auto"/>
              <w:left w:val="single" w:sz="4" w:space="0" w:color="auto"/>
              <w:bottom w:val="nil"/>
              <w:right w:val="single" w:sz="4" w:space="0" w:color="auto"/>
            </w:tcBorders>
            <w:vAlign w:val="center"/>
            <w:hideMark/>
          </w:tcPr>
          <w:p w14:paraId="2D47D158"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300.0</w:t>
            </w:r>
          </w:p>
        </w:tc>
        <w:tc>
          <w:tcPr>
            <w:tcW w:w="339" w:type="pct"/>
            <w:tcBorders>
              <w:top w:val="single" w:sz="4" w:space="0" w:color="auto"/>
              <w:left w:val="single" w:sz="4" w:space="0" w:color="auto"/>
              <w:bottom w:val="nil"/>
              <w:right w:val="single" w:sz="4" w:space="0" w:color="auto"/>
            </w:tcBorders>
            <w:vAlign w:val="center"/>
            <w:hideMark/>
          </w:tcPr>
          <w:p w14:paraId="3736D91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526.3</w:t>
            </w:r>
          </w:p>
        </w:tc>
        <w:tc>
          <w:tcPr>
            <w:tcW w:w="339" w:type="pct"/>
            <w:tcBorders>
              <w:top w:val="single" w:sz="4" w:space="0" w:color="auto"/>
              <w:left w:val="single" w:sz="4" w:space="0" w:color="auto"/>
              <w:bottom w:val="nil"/>
              <w:right w:val="single" w:sz="4" w:space="0" w:color="auto"/>
            </w:tcBorders>
            <w:vAlign w:val="center"/>
            <w:hideMark/>
          </w:tcPr>
          <w:p w14:paraId="4E32083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300.0</w:t>
            </w:r>
          </w:p>
        </w:tc>
      </w:tr>
      <w:tr w:rsidR="00C40CCD" w:rsidRPr="00BC4B7E" w14:paraId="68356C0D" w14:textId="77777777" w:rsidTr="00BC4B7E">
        <w:trPr>
          <w:gridAfter w:val="3"/>
          <w:wAfter w:w="1641" w:type="pct"/>
          <w:trHeight w:val="654"/>
        </w:trPr>
        <w:tc>
          <w:tcPr>
            <w:tcW w:w="647" w:type="pct"/>
            <w:tcBorders>
              <w:top w:val="nil"/>
              <w:left w:val="single" w:sz="4" w:space="0" w:color="auto"/>
              <w:bottom w:val="nil"/>
              <w:right w:val="single" w:sz="4" w:space="0" w:color="auto"/>
            </w:tcBorders>
            <w:vAlign w:val="center"/>
            <w:hideMark/>
          </w:tcPr>
          <w:p w14:paraId="5E566525" w14:textId="77777777" w:rsidR="00C40CCD" w:rsidRPr="00BC4B7E" w:rsidRDefault="00C40CCD" w:rsidP="00C40CCD">
            <w:pPr>
              <w:tabs>
                <w:tab w:val="left" w:pos="720"/>
              </w:tabs>
              <w:spacing w:after="240"/>
              <w:rPr>
                <w:b/>
                <w:sz w:val="16"/>
                <w:szCs w:val="16"/>
                <w:lang w:val="en-GB"/>
              </w:rPr>
            </w:pPr>
            <w:r w:rsidRPr="00BC4B7E">
              <w:rPr>
                <w:b/>
                <w:sz w:val="16"/>
                <w:szCs w:val="16"/>
                <w:lang w:val="en-GB"/>
              </w:rPr>
              <w:t>Outer dosimeter (µg)</w:t>
            </w:r>
          </w:p>
        </w:tc>
        <w:tc>
          <w:tcPr>
            <w:tcW w:w="339" w:type="pct"/>
            <w:tcBorders>
              <w:top w:val="nil"/>
              <w:left w:val="single" w:sz="4" w:space="0" w:color="auto"/>
              <w:bottom w:val="nil"/>
              <w:right w:val="single" w:sz="4" w:space="0" w:color="auto"/>
            </w:tcBorders>
            <w:vAlign w:val="center"/>
            <w:hideMark/>
          </w:tcPr>
          <w:p w14:paraId="3373194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c>
          <w:tcPr>
            <w:tcW w:w="339" w:type="pct"/>
            <w:tcBorders>
              <w:top w:val="nil"/>
              <w:left w:val="single" w:sz="4" w:space="0" w:color="auto"/>
              <w:bottom w:val="nil"/>
              <w:right w:val="single" w:sz="4" w:space="0" w:color="auto"/>
            </w:tcBorders>
            <w:vAlign w:val="center"/>
            <w:hideMark/>
          </w:tcPr>
          <w:p w14:paraId="619D94A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c>
          <w:tcPr>
            <w:tcW w:w="339" w:type="pct"/>
            <w:tcBorders>
              <w:top w:val="nil"/>
              <w:left w:val="single" w:sz="4" w:space="0" w:color="auto"/>
              <w:bottom w:val="nil"/>
              <w:right w:val="single" w:sz="4" w:space="0" w:color="auto"/>
            </w:tcBorders>
            <w:vAlign w:val="center"/>
            <w:hideMark/>
          </w:tcPr>
          <w:p w14:paraId="755CBF0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c>
          <w:tcPr>
            <w:tcW w:w="339" w:type="pct"/>
            <w:tcBorders>
              <w:top w:val="nil"/>
              <w:left w:val="single" w:sz="4" w:space="0" w:color="auto"/>
              <w:bottom w:val="nil"/>
              <w:right w:val="single" w:sz="4" w:space="0" w:color="auto"/>
            </w:tcBorders>
            <w:vAlign w:val="center"/>
            <w:hideMark/>
          </w:tcPr>
          <w:p w14:paraId="0219731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c>
          <w:tcPr>
            <w:tcW w:w="339" w:type="pct"/>
            <w:tcBorders>
              <w:top w:val="nil"/>
              <w:left w:val="single" w:sz="4" w:space="0" w:color="auto"/>
              <w:bottom w:val="nil"/>
              <w:right w:val="single" w:sz="4" w:space="0" w:color="auto"/>
            </w:tcBorders>
            <w:vAlign w:val="center"/>
            <w:hideMark/>
          </w:tcPr>
          <w:p w14:paraId="25621E3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c>
          <w:tcPr>
            <w:tcW w:w="339" w:type="pct"/>
            <w:tcBorders>
              <w:top w:val="nil"/>
              <w:left w:val="single" w:sz="4" w:space="0" w:color="auto"/>
              <w:bottom w:val="nil"/>
              <w:right w:val="single" w:sz="4" w:space="0" w:color="auto"/>
            </w:tcBorders>
            <w:vAlign w:val="center"/>
            <w:hideMark/>
          </w:tcPr>
          <w:p w14:paraId="402EE9E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c>
          <w:tcPr>
            <w:tcW w:w="339" w:type="pct"/>
            <w:tcBorders>
              <w:top w:val="nil"/>
              <w:left w:val="single" w:sz="4" w:space="0" w:color="auto"/>
              <w:bottom w:val="nil"/>
              <w:right w:val="single" w:sz="4" w:space="0" w:color="auto"/>
            </w:tcBorders>
            <w:vAlign w:val="center"/>
            <w:hideMark/>
          </w:tcPr>
          <w:p w14:paraId="62D0D27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c>
          <w:tcPr>
            <w:tcW w:w="339" w:type="pct"/>
            <w:tcBorders>
              <w:top w:val="nil"/>
              <w:left w:val="single" w:sz="4" w:space="0" w:color="auto"/>
              <w:bottom w:val="nil"/>
              <w:right w:val="single" w:sz="4" w:space="0" w:color="auto"/>
            </w:tcBorders>
            <w:vAlign w:val="center"/>
            <w:hideMark/>
          </w:tcPr>
          <w:p w14:paraId="0026B68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r>
      <w:tr w:rsidR="00C40CCD" w:rsidRPr="00BC4B7E" w14:paraId="74BFF06C" w14:textId="77777777" w:rsidTr="00BC4B7E">
        <w:trPr>
          <w:gridAfter w:val="3"/>
          <w:wAfter w:w="1641" w:type="pct"/>
          <w:trHeight w:val="654"/>
        </w:trPr>
        <w:tc>
          <w:tcPr>
            <w:tcW w:w="647" w:type="pct"/>
            <w:tcBorders>
              <w:top w:val="nil"/>
              <w:left w:val="single" w:sz="4" w:space="0" w:color="auto"/>
              <w:bottom w:val="nil"/>
              <w:right w:val="single" w:sz="4" w:space="0" w:color="auto"/>
            </w:tcBorders>
            <w:vAlign w:val="center"/>
            <w:hideMark/>
          </w:tcPr>
          <w:p w14:paraId="647F1719" w14:textId="77777777" w:rsidR="00C40CCD" w:rsidRPr="00BC4B7E" w:rsidRDefault="00C40CCD" w:rsidP="00C40CCD">
            <w:pPr>
              <w:tabs>
                <w:tab w:val="left" w:pos="720"/>
              </w:tabs>
              <w:spacing w:after="240"/>
              <w:rPr>
                <w:b/>
                <w:sz w:val="16"/>
                <w:szCs w:val="16"/>
                <w:lang w:val="en-GB"/>
              </w:rPr>
            </w:pPr>
            <w:r w:rsidRPr="00BC4B7E">
              <w:rPr>
                <w:b/>
                <w:sz w:val="16"/>
                <w:szCs w:val="16"/>
                <w:lang w:val="en-GB"/>
              </w:rPr>
              <w:t>Inner dosimeter (µg)</w:t>
            </w:r>
          </w:p>
        </w:tc>
        <w:tc>
          <w:tcPr>
            <w:tcW w:w="339" w:type="pct"/>
            <w:tcBorders>
              <w:top w:val="nil"/>
              <w:left w:val="single" w:sz="4" w:space="0" w:color="auto"/>
              <w:bottom w:val="nil"/>
              <w:right w:val="single" w:sz="4" w:space="0" w:color="auto"/>
            </w:tcBorders>
            <w:vAlign w:val="center"/>
            <w:hideMark/>
          </w:tcPr>
          <w:p w14:paraId="7AA6034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3.423</w:t>
            </w:r>
          </w:p>
        </w:tc>
        <w:tc>
          <w:tcPr>
            <w:tcW w:w="339" w:type="pct"/>
            <w:tcBorders>
              <w:top w:val="nil"/>
              <w:left w:val="single" w:sz="4" w:space="0" w:color="auto"/>
              <w:bottom w:val="nil"/>
              <w:right w:val="single" w:sz="4" w:space="0" w:color="auto"/>
            </w:tcBorders>
            <w:vAlign w:val="center"/>
            <w:hideMark/>
          </w:tcPr>
          <w:p w14:paraId="4DD8BBE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16.255</w:t>
            </w:r>
          </w:p>
        </w:tc>
        <w:tc>
          <w:tcPr>
            <w:tcW w:w="339" w:type="pct"/>
            <w:tcBorders>
              <w:top w:val="nil"/>
              <w:left w:val="single" w:sz="4" w:space="0" w:color="auto"/>
              <w:bottom w:val="nil"/>
              <w:right w:val="single" w:sz="4" w:space="0" w:color="auto"/>
            </w:tcBorders>
            <w:vAlign w:val="center"/>
            <w:hideMark/>
          </w:tcPr>
          <w:p w14:paraId="0EAD18D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6.751</w:t>
            </w:r>
          </w:p>
        </w:tc>
        <w:tc>
          <w:tcPr>
            <w:tcW w:w="339" w:type="pct"/>
            <w:tcBorders>
              <w:top w:val="nil"/>
              <w:left w:val="single" w:sz="4" w:space="0" w:color="auto"/>
              <w:bottom w:val="nil"/>
              <w:right w:val="single" w:sz="4" w:space="0" w:color="auto"/>
            </w:tcBorders>
            <w:vAlign w:val="center"/>
            <w:hideMark/>
          </w:tcPr>
          <w:p w14:paraId="219E78A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23.506</w:t>
            </w:r>
          </w:p>
        </w:tc>
        <w:tc>
          <w:tcPr>
            <w:tcW w:w="339" w:type="pct"/>
            <w:tcBorders>
              <w:top w:val="nil"/>
              <w:left w:val="single" w:sz="4" w:space="0" w:color="auto"/>
              <w:bottom w:val="nil"/>
              <w:right w:val="single" w:sz="4" w:space="0" w:color="auto"/>
            </w:tcBorders>
            <w:vAlign w:val="center"/>
            <w:hideMark/>
          </w:tcPr>
          <w:p w14:paraId="578746E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4.818</w:t>
            </w:r>
          </w:p>
        </w:tc>
        <w:tc>
          <w:tcPr>
            <w:tcW w:w="339" w:type="pct"/>
            <w:tcBorders>
              <w:top w:val="nil"/>
              <w:left w:val="single" w:sz="4" w:space="0" w:color="auto"/>
              <w:bottom w:val="nil"/>
              <w:right w:val="single" w:sz="4" w:space="0" w:color="auto"/>
            </w:tcBorders>
            <w:vAlign w:val="center"/>
            <w:hideMark/>
          </w:tcPr>
          <w:p w14:paraId="7BB7FA8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c>
          <w:tcPr>
            <w:tcW w:w="339" w:type="pct"/>
            <w:tcBorders>
              <w:top w:val="nil"/>
              <w:left w:val="single" w:sz="4" w:space="0" w:color="auto"/>
              <w:bottom w:val="nil"/>
              <w:right w:val="single" w:sz="4" w:space="0" w:color="auto"/>
            </w:tcBorders>
            <w:vAlign w:val="center"/>
            <w:hideMark/>
          </w:tcPr>
          <w:p w14:paraId="5C12515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c>
          <w:tcPr>
            <w:tcW w:w="339" w:type="pct"/>
            <w:tcBorders>
              <w:top w:val="nil"/>
              <w:left w:val="single" w:sz="4" w:space="0" w:color="auto"/>
              <w:bottom w:val="nil"/>
              <w:right w:val="single" w:sz="4" w:space="0" w:color="auto"/>
            </w:tcBorders>
            <w:vAlign w:val="center"/>
            <w:hideMark/>
          </w:tcPr>
          <w:p w14:paraId="45C6BFF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2.500</w:t>
            </w:r>
          </w:p>
        </w:tc>
      </w:tr>
      <w:tr w:rsidR="00C40CCD" w:rsidRPr="00BC4B7E" w14:paraId="140FCA5B" w14:textId="77777777" w:rsidTr="00BC4B7E">
        <w:trPr>
          <w:gridAfter w:val="3"/>
          <w:wAfter w:w="1641" w:type="pct"/>
          <w:trHeight w:val="654"/>
        </w:trPr>
        <w:tc>
          <w:tcPr>
            <w:tcW w:w="647" w:type="pct"/>
            <w:tcBorders>
              <w:top w:val="nil"/>
              <w:left w:val="single" w:sz="4" w:space="0" w:color="auto"/>
              <w:bottom w:val="nil"/>
              <w:right w:val="single" w:sz="4" w:space="0" w:color="auto"/>
            </w:tcBorders>
            <w:vAlign w:val="center"/>
            <w:hideMark/>
          </w:tcPr>
          <w:p w14:paraId="02776330" w14:textId="77777777" w:rsidR="00C40CCD" w:rsidRPr="00BC4B7E" w:rsidRDefault="00C40CCD" w:rsidP="00C40CCD">
            <w:pPr>
              <w:tabs>
                <w:tab w:val="left" w:pos="720"/>
              </w:tabs>
              <w:spacing w:after="240"/>
              <w:rPr>
                <w:b/>
                <w:sz w:val="16"/>
                <w:szCs w:val="16"/>
                <w:lang w:val="en-GB"/>
              </w:rPr>
            </w:pPr>
            <w:r w:rsidRPr="00BC4B7E">
              <w:rPr>
                <w:b/>
                <w:sz w:val="16"/>
                <w:szCs w:val="16"/>
                <w:lang w:val="en-GB"/>
              </w:rPr>
              <w:t>Head (µg)</w:t>
            </w:r>
          </w:p>
        </w:tc>
        <w:tc>
          <w:tcPr>
            <w:tcW w:w="339" w:type="pct"/>
            <w:tcBorders>
              <w:top w:val="nil"/>
              <w:left w:val="single" w:sz="4" w:space="0" w:color="auto"/>
              <w:bottom w:val="nil"/>
              <w:right w:val="single" w:sz="4" w:space="0" w:color="auto"/>
            </w:tcBorders>
            <w:vAlign w:val="center"/>
            <w:hideMark/>
          </w:tcPr>
          <w:p w14:paraId="3924D6F8"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527.6</w:t>
            </w:r>
          </w:p>
        </w:tc>
        <w:tc>
          <w:tcPr>
            <w:tcW w:w="339" w:type="pct"/>
            <w:tcBorders>
              <w:top w:val="nil"/>
              <w:left w:val="single" w:sz="4" w:space="0" w:color="auto"/>
              <w:bottom w:val="nil"/>
              <w:right w:val="single" w:sz="4" w:space="0" w:color="auto"/>
            </w:tcBorders>
            <w:vAlign w:val="center"/>
            <w:hideMark/>
          </w:tcPr>
          <w:p w14:paraId="5557BA3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39" w:type="pct"/>
            <w:tcBorders>
              <w:top w:val="nil"/>
              <w:left w:val="single" w:sz="4" w:space="0" w:color="auto"/>
              <w:bottom w:val="nil"/>
              <w:right w:val="single" w:sz="4" w:space="0" w:color="auto"/>
            </w:tcBorders>
            <w:vAlign w:val="center"/>
            <w:hideMark/>
          </w:tcPr>
          <w:p w14:paraId="218FC3D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39" w:type="pct"/>
            <w:tcBorders>
              <w:top w:val="nil"/>
              <w:left w:val="single" w:sz="4" w:space="0" w:color="auto"/>
              <w:bottom w:val="nil"/>
              <w:right w:val="single" w:sz="4" w:space="0" w:color="auto"/>
            </w:tcBorders>
            <w:vAlign w:val="center"/>
            <w:hideMark/>
          </w:tcPr>
          <w:p w14:paraId="2358221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39" w:type="pct"/>
            <w:tcBorders>
              <w:top w:val="nil"/>
              <w:left w:val="single" w:sz="4" w:space="0" w:color="auto"/>
              <w:bottom w:val="nil"/>
              <w:right w:val="single" w:sz="4" w:space="0" w:color="auto"/>
            </w:tcBorders>
            <w:vAlign w:val="center"/>
            <w:hideMark/>
          </w:tcPr>
          <w:p w14:paraId="072074D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39" w:type="pct"/>
            <w:tcBorders>
              <w:top w:val="nil"/>
              <w:left w:val="single" w:sz="4" w:space="0" w:color="auto"/>
              <w:bottom w:val="nil"/>
              <w:right w:val="single" w:sz="4" w:space="0" w:color="auto"/>
            </w:tcBorders>
            <w:vAlign w:val="center"/>
            <w:hideMark/>
          </w:tcPr>
          <w:p w14:paraId="032E531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39" w:type="pct"/>
            <w:tcBorders>
              <w:top w:val="nil"/>
              <w:left w:val="single" w:sz="4" w:space="0" w:color="auto"/>
              <w:bottom w:val="nil"/>
              <w:right w:val="single" w:sz="4" w:space="0" w:color="auto"/>
            </w:tcBorders>
            <w:vAlign w:val="center"/>
            <w:hideMark/>
          </w:tcPr>
          <w:p w14:paraId="23355E3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39" w:type="pct"/>
            <w:tcBorders>
              <w:top w:val="nil"/>
              <w:left w:val="single" w:sz="4" w:space="0" w:color="auto"/>
              <w:bottom w:val="nil"/>
              <w:right w:val="single" w:sz="4" w:space="0" w:color="auto"/>
            </w:tcBorders>
            <w:vAlign w:val="center"/>
            <w:hideMark/>
          </w:tcPr>
          <w:p w14:paraId="516B14F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r>
      <w:tr w:rsidR="00C40CCD" w:rsidRPr="00BC4B7E" w14:paraId="79A242C5" w14:textId="77777777" w:rsidTr="00BC4B7E">
        <w:trPr>
          <w:gridAfter w:val="3"/>
          <w:wAfter w:w="1641" w:type="pct"/>
          <w:trHeight w:val="654"/>
        </w:trPr>
        <w:tc>
          <w:tcPr>
            <w:tcW w:w="647" w:type="pct"/>
            <w:tcBorders>
              <w:top w:val="nil"/>
              <w:left w:val="single" w:sz="4" w:space="0" w:color="auto"/>
              <w:bottom w:val="nil"/>
              <w:right w:val="single" w:sz="4" w:space="0" w:color="auto"/>
            </w:tcBorders>
            <w:vAlign w:val="center"/>
            <w:hideMark/>
          </w:tcPr>
          <w:p w14:paraId="3CD2C63F" w14:textId="77777777" w:rsidR="00C40CCD" w:rsidRPr="00BC4B7E" w:rsidRDefault="00C40CCD" w:rsidP="00C40CCD">
            <w:pPr>
              <w:tabs>
                <w:tab w:val="left" w:pos="720"/>
              </w:tabs>
              <w:spacing w:after="240"/>
              <w:rPr>
                <w:b/>
                <w:sz w:val="16"/>
                <w:szCs w:val="16"/>
                <w:lang w:val="en-GB"/>
              </w:rPr>
            </w:pPr>
            <w:r w:rsidRPr="00BC4B7E">
              <w:rPr>
                <w:b/>
                <w:sz w:val="16"/>
                <w:szCs w:val="16"/>
                <w:lang w:val="en-GB"/>
              </w:rPr>
              <w:t>Gloves (µg)</w:t>
            </w:r>
          </w:p>
        </w:tc>
        <w:tc>
          <w:tcPr>
            <w:tcW w:w="339" w:type="pct"/>
            <w:tcBorders>
              <w:top w:val="nil"/>
              <w:left w:val="single" w:sz="4" w:space="0" w:color="auto"/>
              <w:bottom w:val="nil"/>
              <w:right w:val="single" w:sz="4" w:space="0" w:color="auto"/>
            </w:tcBorders>
            <w:vAlign w:val="center"/>
            <w:hideMark/>
          </w:tcPr>
          <w:p w14:paraId="7D0C39C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37845</w:t>
            </w:r>
          </w:p>
        </w:tc>
        <w:tc>
          <w:tcPr>
            <w:tcW w:w="339" w:type="pct"/>
            <w:tcBorders>
              <w:top w:val="nil"/>
              <w:left w:val="single" w:sz="4" w:space="0" w:color="auto"/>
              <w:bottom w:val="nil"/>
              <w:right w:val="single" w:sz="4" w:space="0" w:color="auto"/>
            </w:tcBorders>
            <w:vAlign w:val="center"/>
            <w:hideMark/>
          </w:tcPr>
          <w:p w14:paraId="5911476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704.2</w:t>
            </w:r>
          </w:p>
        </w:tc>
        <w:tc>
          <w:tcPr>
            <w:tcW w:w="339" w:type="pct"/>
            <w:tcBorders>
              <w:top w:val="nil"/>
              <w:left w:val="single" w:sz="4" w:space="0" w:color="auto"/>
              <w:bottom w:val="nil"/>
              <w:right w:val="single" w:sz="4" w:space="0" w:color="auto"/>
            </w:tcBorders>
            <w:vAlign w:val="center"/>
            <w:hideMark/>
          </w:tcPr>
          <w:p w14:paraId="06EE336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1466</w:t>
            </w:r>
          </w:p>
        </w:tc>
        <w:tc>
          <w:tcPr>
            <w:tcW w:w="339" w:type="pct"/>
            <w:tcBorders>
              <w:top w:val="nil"/>
              <w:left w:val="single" w:sz="4" w:space="0" w:color="auto"/>
              <w:bottom w:val="nil"/>
              <w:right w:val="single" w:sz="4" w:space="0" w:color="auto"/>
            </w:tcBorders>
            <w:vAlign w:val="center"/>
            <w:hideMark/>
          </w:tcPr>
          <w:p w14:paraId="7B360A1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494.2</w:t>
            </w:r>
          </w:p>
        </w:tc>
        <w:tc>
          <w:tcPr>
            <w:tcW w:w="339" w:type="pct"/>
            <w:tcBorders>
              <w:top w:val="nil"/>
              <w:left w:val="single" w:sz="4" w:space="0" w:color="auto"/>
              <w:bottom w:val="nil"/>
              <w:right w:val="single" w:sz="4" w:space="0" w:color="auto"/>
            </w:tcBorders>
            <w:vAlign w:val="center"/>
            <w:hideMark/>
          </w:tcPr>
          <w:p w14:paraId="632D3BB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3574</w:t>
            </w:r>
          </w:p>
        </w:tc>
        <w:tc>
          <w:tcPr>
            <w:tcW w:w="339" w:type="pct"/>
            <w:tcBorders>
              <w:top w:val="nil"/>
              <w:left w:val="single" w:sz="4" w:space="0" w:color="auto"/>
              <w:bottom w:val="nil"/>
              <w:right w:val="single" w:sz="4" w:space="0" w:color="auto"/>
            </w:tcBorders>
            <w:vAlign w:val="center"/>
            <w:hideMark/>
          </w:tcPr>
          <w:p w14:paraId="5958B9F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13236</w:t>
            </w:r>
          </w:p>
        </w:tc>
        <w:tc>
          <w:tcPr>
            <w:tcW w:w="339" w:type="pct"/>
            <w:tcBorders>
              <w:top w:val="nil"/>
              <w:left w:val="single" w:sz="4" w:space="0" w:color="auto"/>
              <w:bottom w:val="nil"/>
              <w:right w:val="single" w:sz="4" w:space="0" w:color="auto"/>
            </w:tcBorders>
            <w:vAlign w:val="center"/>
            <w:hideMark/>
          </w:tcPr>
          <w:p w14:paraId="3BE3147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565.4</w:t>
            </w:r>
          </w:p>
        </w:tc>
        <w:tc>
          <w:tcPr>
            <w:tcW w:w="339" w:type="pct"/>
            <w:tcBorders>
              <w:top w:val="nil"/>
              <w:left w:val="single" w:sz="4" w:space="0" w:color="auto"/>
              <w:bottom w:val="nil"/>
              <w:right w:val="single" w:sz="4" w:space="0" w:color="auto"/>
            </w:tcBorders>
            <w:vAlign w:val="center"/>
            <w:hideMark/>
          </w:tcPr>
          <w:p w14:paraId="1194197B"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r>
      <w:tr w:rsidR="00C40CCD" w:rsidRPr="00BC4B7E" w14:paraId="2B954E24" w14:textId="77777777" w:rsidTr="00BC4B7E">
        <w:trPr>
          <w:gridAfter w:val="3"/>
          <w:wAfter w:w="1641" w:type="pct"/>
          <w:trHeight w:val="654"/>
        </w:trPr>
        <w:tc>
          <w:tcPr>
            <w:tcW w:w="647" w:type="pct"/>
            <w:tcBorders>
              <w:top w:val="nil"/>
              <w:left w:val="single" w:sz="4" w:space="0" w:color="auto"/>
              <w:bottom w:val="nil"/>
              <w:right w:val="single" w:sz="4" w:space="0" w:color="auto"/>
            </w:tcBorders>
            <w:vAlign w:val="center"/>
            <w:hideMark/>
          </w:tcPr>
          <w:p w14:paraId="60E87D85" w14:textId="77777777" w:rsidR="00C40CCD" w:rsidRPr="00BC4B7E" w:rsidRDefault="00C40CCD" w:rsidP="00C40CCD">
            <w:pPr>
              <w:tabs>
                <w:tab w:val="left" w:pos="720"/>
              </w:tabs>
              <w:spacing w:after="240"/>
              <w:rPr>
                <w:b/>
                <w:sz w:val="16"/>
                <w:szCs w:val="16"/>
                <w:lang w:val="en-GB"/>
              </w:rPr>
            </w:pPr>
            <w:r w:rsidRPr="00BC4B7E">
              <w:rPr>
                <w:b/>
                <w:sz w:val="16"/>
                <w:szCs w:val="16"/>
                <w:lang w:val="en-GB"/>
              </w:rPr>
              <w:t>Hand wash (µg)</w:t>
            </w:r>
          </w:p>
        </w:tc>
        <w:tc>
          <w:tcPr>
            <w:tcW w:w="339" w:type="pct"/>
            <w:tcBorders>
              <w:top w:val="nil"/>
              <w:left w:val="single" w:sz="4" w:space="0" w:color="auto"/>
              <w:bottom w:val="nil"/>
              <w:right w:val="single" w:sz="4" w:space="0" w:color="auto"/>
            </w:tcBorders>
            <w:vAlign w:val="center"/>
            <w:hideMark/>
          </w:tcPr>
          <w:p w14:paraId="52243E3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c>
          <w:tcPr>
            <w:tcW w:w="339" w:type="pct"/>
            <w:tcBorders>
              <w:top w:val="nil"/>
              <w:left w:val="single" w:sz="4" w:space="0" w:color="auto"/>
              <w:bottom w:val="nil"/>
              <w:right w:val="single" w:sz="4" w:space="0" w:color="auto"/>
            </w:tcBorders>
            <w:vAlign w:val="center"/>
            <w:hideMark/>
          </w:tcPr>
          <w:p w14:paraId="5372C6B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14.710</w:t>
            </w:r>
          </w:p>
        </w:tc>
        <w:tc>
          <w:tcPr>
            <w:tcW w:w="339" w:type="pct"/>
            <w:tcBorders>
              <w:top w:val="nil"/>
              <w:left w:val="single" w:sz="4" w:space="0" w:color="auto"/>
              <w:bottom w:val="nil"/>
              <w:right w:val="single" w:sz="4" w:space="0" w:color="auto"/>
            </w:tcBorders>
            <w:vAlign w:val="center"/>
            <w:hideMark/>
          </w:tcPr>
          <w:p w14:paraId="753DA64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c>
          <w:tcPr>
            <w:tcW w:w="339" w:type="pct"/>
            <w:tcBorders>
              <w:top w:val="nil"/>
              <w:left w:val="single" w:sz="4" w:space="0" w:color="auto"/>
              <w:bottom w:val="nil"/>
              <w:right w:val="single" w:sz="4" w:space="0" w:color="auto"/>
            </w:tcBorders>
            <w:vAlign w:val="center"/>
            <w:hideMark/>
          </w:tcPr>
          <w:p w14:paraId="591FF4A9"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c>
          <w:tcPr>
            <w:tcW w:w="339" w:type="pct"/>
            <w:tcBorders>
              <w:top w:val="nil"/>
              <w:left w:val="single" w:sz="4" w:space="0" w:color="auto"/>
              <w:bottom w:val="nil"/>
              <w:right w:val="single" w:sz="4" w:space="0" w:color="auto"/>
            </w:tcBorders>
            <w:vAlign w:val="center"/>
            <w:hideMark/>
          </w:tcPr>
          <w:p w14:paraId="39F9EAB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c>
          <w:tcPr>
            <w:tcW w:w="339" w:type="pct"/>
            <w:tcBorders>
              <w:top w:val="nil"/>
              <w:left w:val="single" w:sz="4" w:space="0" w:color="auto"/>
              <w:bottom w:val="nil"/>
              <w:right w:val="single" w:sz="4" w:space="0" w:color="auto"/>
            </w:tcBorders>
            <w:vAlign w:val="center"/>
            <w:hideMark/>
          </w:tcPr>
          <w:p w14:paraId="43AE107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c>
          <w:tcPr>
            <w:tcW w:w="339" w:type="pct"/>
            <w:tcBorders>
              <w:top w:val="nil"/>
              <w:left w:val="single" w:sz="4" w:space="0" w:color="auto"/>
              <w:bottom w:val="nil"/>
              <w:right w:val="single" w:sz="4" w:space="0" w:color="auto"/>
            </w:tcBorders>
            <w:vAlign w:val="center"/>
            <w:hideMark/>
          </w:tcPr>
          <w:p w14:paraId="07BBC3D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c>
          <w:tcPr>
            <w:tcW w:w="339" w:type="pct"/>
            <w:tcBorders>
              <w:top w:val="nil"/>
              <w:left w:val="single" w:sz="4" w:space="0" w:color="auto"/>
              <w:bottom w:val="nil"/>
              <w:right w:val="single" w:sz="4" w:space="0" w:color="auto"/>
            </w:tcBorders>
            <w:vAlign w:val="center"/>
            <w:hideMark/>
          </w:tcPr>
          <w:p w14:paraId="4953B6B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r>
      <w:tr w:rsidR="00C40CCD" w:rsidRPr="00BC4B7E" w14:paraId="6C1330B0" w14:textId="77777777" w:rsidTr="00BC4B7E">
        <w:trPr>
          <w:trHeight w:val="654"/>
        </w:trPr>
        <w:tc>
          <w:tcPr>
            <w:tcW w:w="647" w:type="pct"/>
            <w:tcBorders>
              <w:top w:val="nil"/>
              <w:left w:val="single" w:sz="4" w:space="0" w:color="auto"/>
              <w:bottom w:val="single" w:sz="4" w:space="0" w:color="auto"/>
              <w:right w:val="single" w:sz="4" w:space="0" w:color="auto"/>
            </w:tcBorders>
            <w:vAlign w:val="center"/>
            <w:hideMark/>
          </w:tcPr>
          <w:p w14:paraId="19E395BE" w14:textId="77777777" w:rsidR="00C40CCD" w:rsidRPr="00BC4B7E" w:rsidRDefault="00C40CCD" w:rsidP="00C40CCD">
            <w:pPr>
              <w:tabs>
                <w:tab w:val="left" w:pos="720"/>
              </w:tabs>
              <w:spacing w:after="240"/>
              <w:rPr>
                <w:b/>
                <w:sz w:val="16"/>
                <w:szCs w:val="16"/>
                <w:lang w:val="en-GB"/>
              </w:rPr>
            </w:pPr>
            <w:r w:rsidRPr="00BC4B7E">
              <w:rPr>
                <w:b/>
                <w:sz w:val="16"/>
                <w:szCs w:val="16"/>
                <w:lang w:val="en-GB"/>
              </w:rPr>
              <w:t>Air filter (µg)</w:t>
            </w:r>
          </w:p>
        </w:tc>
        <w:tc>
          <w:tcPr>
            <w:tcW w:w="339" w:type="pct"/>
            <w:tcBorders>
              <w:top w:val="nil"/>
              <w:left w:val="single" w:sz="4" w:space="0" w:color="auto"/>
              <w:bottom w:val="single" w:sz="4" w:space="0" w:color="auto"/>
              <w:right w:val="single" w:sz="4" w:space="0" w:color="auto"/>
            </w:tcBorders>
            <w:vAlign w:val="center"/>
            <w:hideMark/>
          </w:tcPr>
          <w:p w14:paraId="4AF46B9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0.106</w:t>
            </w:r>
          </w:p>
        </w:tc>
        <w:tc>
          <w:tcPr>
            <w:tcW w:w="339" w:type="pct"/>
            <w:tcBorders>
              <w:top w:val="nil"/>
              <w:left w:val="single" w:sz="4" w:space="0" w:color="auto"/>
              <w:bottom w:val="single" w:sz="4" w:space="0" w:color="auto"/>
              <w:right w:val="single" w:sz="4" w:space="0" w:color="auto"/>
            </w:tcBorders>
            <w:vAlign w:val="center"/>
            <w:hideMark/>
          </w:tcPr>
          <w:p w14:paraId="1DD1852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339" w:type="pct"/>
            <w:tcBorders>
              <w:top w:val="nil"/>
              <w:left w:val="single" w:sz="4" w:space="0" w:color="auto"/>
              <w:bottom w:val="single" w:sz="4" w:space="0" w:color="auto"/>
              <w:right w:val="single" w:sz="4" w:space="0" w:color="auto"/>
            </w:tcBorders>
            <w:vAlign w:val="center"/>
            <w:hideMark/>
          </w:tcPr>
          <w:p w14:paraId="09EF2E6D"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339" w:type="pct"/>
            <w:tcBorders>
              <w:top w:val="nil"/>
              <w:left w:val="single" w:sz="4" w:space="0" w:color="auto"/>
              <w:bottom w:val="single" w:sz="4" w:space="0" w:color="auto"/>
              <w:right w:val="single" w:sz="4" w:space="0" w:color="auto"/>
            </w:tcBorders>
            <w:vAlign w:val="center"/>
            <w:hideMark/>
          </w:tcPr>
          <w:p w14:paraId="37D4B09D"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339" w:type="pct"/>
            <w:tcBorders>
              <w:top w:val="nil"/>
              <w:left w:val="single" w:sz="4" w:space="0" w:color="auto"/>
              <w:bottom w:val="single" w:sz="4" w:space="0" w:color="auto"/>
              <w:right w:val="single" w:sz="4" w:space="0" w:color="auto"/>
            </w:tcBorders>
            <w:vAlign w:val="center"/>
            <w:hideMark/>
          </w:tcPr>
          <w:p w14:paraId="75884688"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339" w:type="pct"/>
            <w:tcBorders>
              <w:top w:val="nil"/>
              <w:left w:val="single" w:sz="4" w:space="0" w:color="auto"/>
              <w:bottom w:val="single" w:sz="4" w:space="0" w:color="auto"/>
              <w:right w:val="single" w:sz="4" w:space="0" w:color="auto"/>
            </w:tcBorders>
            <w:vAlign w:val="center"/>
            <w:hideMark/>
          </w:tcPr>
          <w:p w14:paraId="0806C4E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339" w:type="pct"/>
            <w:tcBorders>
              <w:top w:val="nil"/>
              <w:left w:val="single" w:sz="4" w:space="0" w:color="auto"/>
              <w:bottom w:val="single" w:sz="4" w:space="0" w:color="auto"/>
              <w:right w:val="single" w:sz="4" w:space="0" w:color="auto"/>
            </w:tcBorders>
            <w:vAlign w:val="center"/>
            <w:hideMark/>
          </w:tcPr>
          <w:p w14:paraId="06BC57D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339" w:type="pct"/>
            <w:tcBorders>
              <w:top w:val="nil"/>
              <w:left w:val="single" w:sz="4" w:space="0" w:color="auto"/>
              <w:bottom w:val="single" w:sz="4" w:space="0" w:color="auto"/>
              <w:right w:val="single" w:sz="4" w:space="0" w:color="auto"/>
            </w:tcBorders>
            <w:vAlign w:val="center"/>
            <w:hideMark/>
          </w:tcPr>
          <w:p w14:paraId="028293F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346" w:type="pct"/>
            <w:tcBorders>
              <w:top w:val="single" w:sz="4" w:space="0" w:color="auto"/>
              <w:left w:val="single" w:sz="4" w:space="0" w:color="auto"/>
              <w:bottom w:val="single" w:sz="4" w:space="0" w:color="auto"/>
              <w:right w:val="single" w:sz="4" w:space="0" w:color="auto"/>
            </w:tcBorders>
            <w:vAlign w:val="center"/>
            <w:hideMark/>
          </w:tcPr>
          <w:p w14:paraId="66745CA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Log normal?</w:t>
            </w:r>
          </w:p>
        </w:tc>
        <w:tc>
          <w:tcPr>
            <w:tcW w:w="642" w:type="pct"/>
            <w:tcBorders>
              <w:top w:val="single" w:sz="4" w:space="0" w:color="auto"/>
              <w:left w:val="single" w:sz="4" w:space="0" w:color="auto"/>
              <w:bottom w:val="single" w:sz="4" w:space="0" w:color="auto"/>
              <w:right w:val="single" w:sz="4" w:space="0" w:color="auto"/>
            </w:tcBorders>
            <w:vAlign w:val="center"/>
            <w:hideMark/>
          </w:tcPr>
          <w:p w14:paraId="1913434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Empirical 75th percentile</w:t>
            </w:r>
          </w:p>
        </w:tc>
        <w:tc>
          <w:tcPr>
            <w:tcW w:w="653" w:type="pct"/>
            <w:tcBorders>
              <w:top w:val="single" w:sz="4" w:space="0" w:color="auto"/>
              <w:left w:val="single" w:sz="4" w:space="0" w:color="auto"/>
              <w:bottom w:val="single" w:sz="4" w:space="0" w:color="auto"/>
              <w:right w:val="single" w:sz="4" w:space="0" w:color="auto"/>
            </w:tcBorders>
            <w:vAlign w:val="center"/>
            <w:hideMark/>
          </w:tcPr>
          <w:p w14:paraId="13096FD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Parametric 75th percentile</w:t>
            </w:r>
          </w:p>
        </w:tc>
      </w:tr>
      <w:tr w:rsidR="00C40CCD" w:rsidRPr="00BC4B7E" w14:paraId="6CDC874F" w14:textId="77777777" w:rsidTr="00BC4B7E">
        <w:trPr>
          <w:trHeight w:val="654"/>
        </w:trPr>
        <w:tc>
          <w:tcPr>
            <w:tcW w:w="647" w:type="pct"/>
            <w:tcBorders>
              <w:top w:val="single" w:sz="4" w:space="0" w:color="auto"/>
              <w:left w:val="single" w:sz="4" w:space="0" w:color="auto"/>
              <w:bottom w:val="nil"/>
              <w:right w:val="single" w:sz="4" w:space="0" w:color="auto"/>
            </w:tcBorders>
            <w:vAlign w:val="center"/>
            <w:hideMark/>
          </w:tcPr>
          <w:p w14:paraId="373FBDA2" w14:textId="77777777" w:rsidR="00C40CCD" w:rsidRPr="00BC4B7E" w:rsidRDefault="00C40CCD" w:rsidP="00C40CCD">
            <w:pPr>
              <w:tabs>
                <w:tab w:val="left" w:pos="720"/>
              </w:tabs>
              <w:spacing w:after="240"/>
              <w:rPr>
                <w:rFonts w:eastAsia="Calibri"/>
                <w:b/>
                <w:sz w:val="16"/>
                <w:szCs w:val="16"/>
                <w:lang w:val="de-CH"/>
              </w:rPr>
            </w:pPr>
            <w:r w:rsidRPr="00BC4B7E">
              <w:rPr>
                <w:b/>
                <w:sz w:val="16"/>
                <w:szCs w:val="16"/>
                <w:lang w:val="de-CH"/>
              </w:rPr>
              <w:t xml:space="preserve">PDE (µg/kg </w:t>
            </w:r>
            <w:proofErr w:type="spellStart"/>
            <w:r w:rsidRPr="00BC4B7E">
              <w:rPr>
                <w:b/>
                <w:sz w:val="16"/>
                <w:szCs w:val="16"/>
                <w:lang w:val="de-CH"/>
              </w:rPr>
              <w:t>bw</w:t>
            </w:r>
            <w:proofErr w:type="spellEnd"/>
            <w:r w:rsidRPr="00BC4B7E">
              <w:rPr>
                <w:b/>
                <w:sz w:val="16"/>
                <w:szCs w:val="16"/>
                <w:lang w:val="de-CH"/>
              </w:rPr>
              <w:t>/d)</w:t>
            </w:r>
          </w:p>
        </w:tc>
        <w:tc>
          <w:tcPr>
            <w:tcW w:w="339" w:type="pct"/>
            <w:tcBorders>
              <w:top w:val="single" w:sz="4" w:space="0" w:color="auto"/>
              <w:left w:val="single" w:sz="4" w:space="0" w:color="auto"/>
              <w:bottom w:val="nil"/>
              <w:right w:val="single" w:sz="4" w:space="0" w:color="auto"/>
            </w:tcBorders>
            <w:vAlign w:val="center"/>
            <w:hideMark/>
          </w:tcPr>
          <w:p w14:paraId="235AC6B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908.83</w:t>
            </w:r>
          </w:p>
        </w:tc>
        <w:tc>
          <w:tcPr>
            <w:tcW w:w="339" w:type="pct"/>
            <w:tcBorders>
              <w:top w:val="single" w:sz="4" w:space="0" w:color="auto"/>
              <w:left w:val="single" w:sz="4" w:space="0" w:color="auto"/>
              <w:bottom w:val="nil"/>
              <w:right w:val="single" w:sz="4" w:space="0" w:color="auto"/>
            </w:tcBorders>
            <w:vAlign w:val="center"/>
            <w:hideMark/>
          </w:tcPr>
          <w:p w14:paraId="6C85622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17.68</w:t>
            </w:r>
          </w:p>
        </w:tc>
        <w:tc>
          <w:tcPr>
            <w:tcW w:w="339" w:type="pct"/>
            <w:tcBorders>
              <w:top w:val="single" w:sz="4" w:space="0" w:color="auto"/>
              <w:left w:val="single" w:sz="4" w:space="0" w:color="auto"/>
              <w:bottom w:val="nil"/>
              <w:right w:val="single" w:sz="4" w:space="0" w:color="auto"/>
            </w:tcBorders>
            <w:vAlign w:val="center"/>
            <w:hideMark/>
          </w:tcPr>
          <w:p w14:paraId="54130A38"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32.28</w:t>
            </w:r>
          </w:p>
        </w:tc>
        <w:tc>
          <w:tcPr>
            <w:tcW w:w="339" w:type="pct"/>
            <w:tcBorders>
              <w:top w:val="single" w:sz="4" w:space="0" w:color="auto"/>
              <w:left w:val="single" w:sz="4" w:space="0" w:color="auto"/>
              <w:bottom w:val="nil"/>
              <w:right w:val="single" w:sz="4" w:space="0" w:color="auto"/>
            </w:tcBorders>
            <w:vAlign w:val="center"/>
            <w:hideMark/>
          </w:tcPr>
          <w:p w14:paraId="797BEC0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14.137</w:t>
            </w:r>
          </w:p>
        </w:tc>
        <w:tc>
          <w:tcPr>
            <w:tcW w:w="339" w:type="pct"/>
            <w:tcBorders>
              <w:top w:val="single" w:sz="4" w:space="0" w:color="auto"/>
              <w:left w:val="single" w:sz="4" w:space="0" w:color="auto"/>
              <w:bottom w:val="nil"/>
              <w:right w:val="single" w:sz="4" w:space="0" w:color="auto"/>
            </w:tcBorders>
            <w:vAlign w:val="center"/>
            <w:hideMark/>
          </w:tcPr>
          <w:p w14:paraId="221A685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65.16</w:t>
            </w:r>
          </w:p>
        </w:tc>
        <w:tc>
          <w:tcPr>
            <w:tcW w:w="339" w:type="pct"/>
            <w:tcBorders>
              <w:top w:val="single" w:sz="4" w:space="0" w:color="auto"/>
              <w:left w:val="single" w:sz="4" w:space="0" w:color="auto"/>
              <w:bottom w:val="nil"/>
              <w:right w:val="single" w:sz="4" w:space="0" w:color="auto"/>
            </w:tcBorders>
            <w:vAlign w:val="center"/>
            <w:hideMark/>
          </w:tcPr>
          <w:p w14:paraId="6A209F8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226.2</w:t>
            </w:r>
          </w:p>
        </w:tc>
        <w:tc>
          <w:tcPr>
            <w:tcW w:w="339" w:type="pct"/>
            <w:tcBorders>
              <w:top w:val="single" w:sz="4" w:space="0" w:color="auto"/>
              <w:left w:val="single" w:sz="4" w:space="0" w:color="auto"/>
              <w:bottom w:val="nil"/>
              <w:right w:val="single" w:sz="4" w:space="0" w:color="auto"/>
            </w:tcBorders>
            <w:vAlign w:val="center"/>
            <w:hideMark/>
          </w:tcPr>
          <w:p w14:paraId="0093D48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18.75</w:t>
            </w:r>
          </w:p>
        </w:tc>
        <w:tc>
          <w:tcPr>
            <w:tcW w:w="339" w:type="pct"/>
            <w:tcBorders>
              <w:top w:val="single" w:sz="4" w:space="0" w:color="auto"/>
              <w:left w:val="single" w:sz="4" w:space="0" w:color="auto"/>
              <w:bottom w:val="nil"/>
              <w:right w:val="single" w:sz="4" w:space="0" w:color="auto"/>
            </w:tcBorders>
            <w:vAlign w:val="center"/>
            <w:hideMark/>
          </w:tcPr>
          <w:p w14:paraId="424E2A5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5.633</w:t>
            </w:r>
          </w:p>
        </w:tc>
        <w:tc>
          <w:tcPr>
            <w:tcW w:w="346" w:type="pct"/>
            <w:tcBorders>
              <w:top w:val="single" w:sz="4" w:space="0" w:color="auto"/>
              <w:left w:val="single" w:sz="4" w:space="0" w:color="auto"/>
              <w:bottom w:val="nil"/>
              <w:right w:val="single" w:sz="4" w:space="0" w:color="auto"/>
            </w:tcBorders>
            <w:vAlign w:val="center"/>
            <w:hideMark/>
          </w:tcPr>
          <w:p w14:paraId="4BBC4FB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yes</w:t>
            </w:r>
          </w:p>
        </w:tc>
        <w:tc>
          <w:tcPr>
            <w:tcW w:w="642" w:type="pct"/>
            <w:tcBorders>
              <w:top w:val="single" w:sz="4" w:space="0" w:color="auto"/>
              <w:left w:val="single" w:sz="4" w:space="0" w:color="auto"/>
              <w:bottom w:val="nil"/>
              <w:right w:val="single" w:sz="4" w:space="0" w:color="auto"/>
            </w:tcBorders>
            <w:vAlign w:val="center"/>
            <w:hideMark/>
          </w:tcPr>
          <w:p w14:paraId="124BC0B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105.41</w:t>
            </w:r>
          </w:p>
        </w:tc>
        <w:tc>
          <w:tcPr>
            <w:tcW w:w="653" w:type="pct"/>
            <w:tcBorders>
              <w:top w:val="single" w:sz="4" w:space="0" w:color="auto"/>
              <w:left w:val="single" w:sz="4" w:space="0" w:color="auto"/>
              <w:bottom w:val="nil"/>
              <w:right w:val="single" w:sz="4" w:space="0" w:color="auto"/>
            </w:tcBorders>
            <w:vAlign w:val="center"/>
            <w:hideMark/>
          </w:tcPr>
          <w:p w14:paraId="7F2C985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149.4</w:t>
            </w:r>
          </w:p>
        </w:tc>
      </w:tr>
      <w:tr w:rsidR="00C40CCD" w:rsidRPr="00BC4B7E" w14:paraId="72D5DC4B" w14:textId="77777777" w:rsidTr="00BC4B7E">
        <w:trPr>
          <w:trHeight w:val="654"/>
        </w:trPr>
        <w:tc>
          <w:tcPr>
            <w:tcW w:w="647" w:type="pct"/>
            <w:tcBorders>
              <w:top w:val="nil"/>
              <w:left w:val="single" w:sz="4" w:space="0" w:color="auto"/>
              <w:bottom w:val="nil"/>
              <w:right w:val="single" w:sz="4" w:space="0" w:color="auto"/>
            </w:tcBorders>
            <w:vAlign w:val="center"/>
            <w:hideMark/>
          </w:tcPr>
          <w:p w14:paraId="633FD5E9" w14:textId="77777777" w:rsidR="00C40CCD" w:rsidRPr="00BC4B7E" w:rsidRDefault="00C40CCD" w:rsidP="00C40CCD">
            <w:pPr>
              <w:tabs>
                <w:tab w:val="left" w:pos="720"/>
              </w:tabs>
              <w:spacing w:after="240"/>
              <w:rPr>
                <w:rFonts w:eastAsia="Calibri"/>
                <w:b/>
                <w:sz w:val="16"/>
                <w:szCs w:val="16"/>
                <w:lang w:val="de-CH"/>
              </w:rPr>
            </w:pPr>
            <w:r w:rsidRPr="00BC4B7E">
              <w:rPr>
                <w:b/>
                <w:sz w:val="16"/>
                <w:szCs w:val="16"/>
                <w:lang w:val="de-CH"/>
              </w:rPr>
              <w:t xml:space="preserve">ADE (µg/kg </w:t>
            </w:r>
            <w:proofErr w:type="spellStart"/>
            <w:r w:rsidRPr="00BC4B7E">
              <w:rPr>
                <w:b/>
                <w:sz w:val="16"/>
                <w:szCs w:val="16"/>
                <w:lang w:val="de-CH"/>
              </w:rPr>
              <w:t>bw</w:t>
            </w:r>
            <w:proofErr w:type="spellEnd"/>
            <w:r w:rsidRPr="00BC4B7E">
              <w:rPr>
                <w:b/>
                <w:sz w:val="16"/>
                <w:szCs w:val="16"/>
                <w:lang w:val="de-CH"/>
              </w:rPr>
              <w:t>/d)</w:t>
            </w:r>
          </w:p>
        </w:tc>
        <w:tc>
          <w:tcPr>
            <w:tcW w:w="339" w:type="pct"/>
            <w:tcBorders>
              <w:top w:val="nil"/>
              <w:left w:val="single" w:sz="4" w:space="0" w:color="auto"/>
              <w:bottom w:val="nil"/>
              <w:right w:val="single" w:sz="4" w:space="0" w:color="auto"/>
            </w:tcBorders>
            <w:vAlign w:val="center"/>
            <w:hideMark/>
          </w:tcPr>
          <w:p w14:paraId="22FE415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8.934</w:t>
            </w:r>
          </w:p>
        </w:tc>
        <w:tc>
          <w:tcPr>
            <w:tcW w:w="339" w:type="pct"/>
            <w:tcBorders>
              <w:top w:val="nil"/>
              <w:left w:val="single" w:sz="4" w:space="0" w:color="auto"/>
              <w:bottom w:val="nil"/>
              <w:right w:val="single" w:sz="4" w:space="0" w:color="auto"/>
            </w:tcBorders>
            <w:vAlign w:val="center"/>
            <w:hideMark/>
          </w:tcPr>
          <w:p w14:paraId="0F1E279D"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0.524</w:t>
            </w:r>
          </w:p>
        </w:tc>
        <w:tc>
          <w:tcPr>
            <w:tcW w:w="339" w:type="pct"/>
            <w:tcBorders>
              <w:top w:val="nil"/>
              <w:left w:val="single" w:sz="4" w:space="0" w:color="auto"/>
              <w:bottom w:val="nil"/>
              <w:right w:val="single" w:sz="4" w:space="0" w:color="auto"/>
            </w:tcBorders>
            <w:vAlign w:val="center"/>
            <w:hideMark/>
          </w:tcPr>
          <w:p w14:paraId="12E2669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0.204</w:t>
            </w:r>
          </w:p>
        </w:tc>
        <w:tc>
          <w:tcPr>
            <w:tcW w:w="339" w:type="pct"/>
            <w:tcBorders>
              <w:top w:val="nil"/>
              <w:left w:val="single" w:sz="4" w:space="0" w:color="auto"/>
              <w:bottom w:val="nil"/>
              <w:right w:val="single" w:sz="4" w:space="0" w:color="auto"/>
            </w:tcBorders>
            <w:vAlign w:val="center"/>
            <w:hideMark/>
          </w:tcPr>
          <w:p w14:paraId="1285627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0.483</w:t>
            </w:r>
          </w:p>
        </w:tc>
        <w:tc>
          <w:tcPr>
            <w:tcW w:w="339" w:type="pct"/>
            <w:tcBorders>
              <w:top w:val="nil"/>
              <w:left w:val="single" w:sz="4" w:space="0" w:color="auto"/>
              <w:bottom w:val="nil"/>
              <w:right w:val="single" w:sz="4" w:space="0" w:color="auto"/>
            </w:tcBorders>
            <w:vAlign w:val="center"/>
            <w:hideMark/>
          </w:tcPr>
          <w:p w14:paraId="221EC23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0.172</w:t>
            </w:r>
          </w:p>
        </w:tc>
        <w:tc>
          <w:tcPr>
            <w:tcW w:w="339" w:type="pct"/>
            <w:tcBorders>
              <w:top w:val="nil"/>
              <w:left w:val="single" w:sz="4" w:space="0" w:color="auto"/>
              <w:bottom w:val="nil"/>
              <w:right w:val="single" w:sz="4" w:space="0" w:color="auto"/>
            </w:tcBorders>
            <w:vAlign w:val="center"/>
            <w:hideMark/>
          </w:tcPr>
          <w:p w14:paraId="110CF20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0.133</w:t>
            </w:r>
          </w:p>
        </w:tc>
        <w:tc>
          <w:tcPr>
            <w:tcW w:w="339" w:type="pct"/>
            <w:tcBorders>
              <w:top w:val="nil"/>
              <w:left w:val="single" w:sz="4" w:space="0" w:color="auto"/>
              <w:bottom w:val="nil"/>
              <w:right w:val="single" w:sz="4" w:space="0" w:color="auto"/>
            </w:tcBorders>
            <w:vAlign w:val="center"/>
            <w:hideMark/>
          </w:tcPr>
          <w:p w14:paraId="38ACAAD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0.133</w:t>
            </w:r>
          </w:p>
        </w:tc>
        <w:tc>
          <w:tcPr>
            <w:tcW w:w="339" w:type="pct"/>
            <w:tcBorders>
              <w:top w:val="nil"/>
              <w:left w:val="single" w:sz="4" w:space="0" w:color="auto"/>
              <w:bottom w:val="nil"/>
              <w:right w:val="single" w:sz="4" w:space="0" w:color="auto"/>
            </w:tcBorders>
            <w:vAlign w:val="center"/>
            <w:hideMark/>
          </w:tcPr>
          <w:p w14:paraId="5321CBF9"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0.1333</w:t>
            </w:r>
          </w:p>
        </w:tc>
        <w:tc>
          <w:tcPr>
            <w:tcW w:w="346" w:type="pct"/>
            <w:tcBorders>
              <w:top w:val="nil"/>
              <w:left w:val="single" w:sz="4" w:space="0" w:color="auto"/>
              <w:bottom w:val="nil"/>
              <w:right w:val="single" w:sz="4" w:space="0" w:color="auto"/>
            </w:tcBorders>
            <w:vAlign w:val="center"/>
            <w:hideMark/>
          </w:tcPr>
          <w:p w14:paraId="529AE43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no</w:t>
            </w:r>
          </w:p>
        </w:tc>
        <w:tc>
          <w:tcPr>
            <w:tcW w:w="642" w:type="pct"/>
            <w:tcBorders>
              <w:top w:val="nil"/>
              <w:left w:val="single" w:sz="4" w:space="0" w:color="auto"/>
              <w:bottom w:val="nil"/>
              <w:right w:val="single" w:sz="4" w:space="0" w:color="auto"/>
            </w:tcBorders>
            <w:vAlign w:val="center"/>
            <w:hideMark/>
          </w:tcPr>
          <w:p w14:paraId="1B31631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0.494</w:t>
            </w:r>
          </w:p>
        </w:tc>
        <w:tc>
          <w:tcPr>
            <w:tcW w:w="653" w:type="pct"/>
            <w:tcBorders>
              <w:top w:val="nil"/>
              <w:left w:val="single" w:sz="4" w:space="0" w:color="auto"/>
              <w:bottom w:val="nil"/>
              <w:right w:val="single" w:sz="4" w:space="0" w:color="auto"/>
            </w:tcBorders>
            <w:vAlign w:val="center"/>
            <w:hideMark/>
          </w:tcPr>
          <w:p w14:paraId="50B2B4FB"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1.008</w:t>
            </w:r>
          </w:p>
        </w:tc>
      </w:tr>
      <w:tr w:rsidR="00C40CCD" w:rsidRPr="00BC4B7E" w14:paraId="4E9A0CA0" w14:textId="77777777" w:rsidTr="00BC4B7E">
        <w:trPr>
          <w:trHeight w:val="654"/>
        </w:trPr>
        <w:tc>
          <w:tcPr>
            <w:tcW w:w="647" w:type="pct"/>
            <w:tcBorders>
              <w:top w:val="nil"/>
              <w:left w:val="single" w:sz="4" w:space="0" w:color="auto"/>
              <w:bottom w:val="single" w:sz="4" w:space="0" w:color="auto"/>
              <w:right w:val="single" w:sz="4" w:space="0" w:color="auto"/>
            </w:tcBorders>
            <w:vAlign w:val="center"/>
            <w:hideMark/>
          </w:tcPr>
          <w:p w14:paraId="117124A8" w14:textId="77777777" w:rsidR="00C40CCD" w:rsidRPr="00BC4B7E" w:rsidRDefault="00C40CCD" w:rsidP="00C40CCD">
            <w:pPr>
              <w:tabs>
                <w:tab w:val="left" w:pos="720"/>
              </w:tabs>
              <w:spacing w:after="240"/>
              <w:rPr>
                <w:rFonts w:eastAsia="Calibri"/>
                <w:b/>
                <w:sz w:val="16"/>
                <w:szCs w:val="16"/>
              </w:rPr>
            </w:pPr>
            <w:proofErr w:type="spellStart"/>
            <w:r w:rsidRPr="00BC4B7E">
              <w:rPr>
                <w:b/>
                <w:sz w:val="16"/>
                <w:szCs w:val="16"/>
              </w:rPr>
              <w:t>PIE</w:t>
            </w:r>
            <w:r w:rsidRPr="00BC4B7E">
              <w:rPr>
                <w:b/>
                <w:sz w:val="16"/>
                <w:szCs w:val="16"/>
                <w:vertAlign w:val="superscript"/>
              </w:rPr>
              <w:t>a</w:t>
            </w:r>
            <w:proofErr w:type="spellEnd"/>
            <w:r w:rsidRPr="00BC4B7E">
              <w:rPr>
                <w:b/>
                <w:sz w:val="16"/>
                <w:szCs w:val="16"/>
              </w:rPr>
              <w:t xml:space="preserve"> (µg/kg </w:t>
            </w:r>
            <w:proofErr w:type="spellStart"/>
            <w:r w:rsidRPr="00BC4B7E">
              <w:rPr>
                <w:b/>
                <w:sz w:val="16"/>
                <w:szCs w:val="16"/>
              </w:rPr>
              <w:t>bw</w:t>
            </w:r>
            <w:proofErr w:type="spellEnd"/>
            <w:r w:rsidRPr="00BC4B7E">
              <w:rPr>
                <w:b/>
                <w:sz w:val="16"/>
                <w:szCs w:val="16"/>
              </w:rPr>
              <w:t>/d)</w:t>
            </w:r>
          </w:p>
        </w:tc>
        <w:tc>
          <w:tcPr>
            <w:tcW w:w="339" w:type="pct"/>
            <w:tcBorders>
              <w:top w:val="nil"/>
              <w:left w:val="single" w:sz="4" w:space="0" w:color="auto"/>
              <w:bottom w:val="single" w:sz="4" w:space="0" w:color="auto"/>
              <w:right w:val="single" w:sz="4" w:space="0" w:color="auto"/>
            </w:tcBorders>
            <w:vAlign w:val="center"/>
            <w:hideMark/>
          </w:tcPr>
          <w:p w14:paraId="3C97FACD"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0.02454</w:t>
            </w:r>
          </w:p>
        </w:tc>
        <w:tc>
          <w:tcPr>
            <w:tcW w:w="339" w:type="pct"/>
            <w:tcBorders>
              <w:top w:val="nil"/>
              <w:left w:val="single" w:sz="4" w:space="0" w:color="auto"/>
              <w:bottom w:val="single" w:sz="4" w:space="0" w:color="auto"/>
              <w:right w:val="single" w:sz="4" w:space="0" w:color="auto"/>
            </w:tcBorders>
            <w:vAlign w:val="center"/>
            <w:hideMark/>
          </w:tcPr>
          <w:p w14:paraId="2D7D6609"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339" w:type="pct"/>
            <w:tcBorders>
              <w:top w:val="nil"/>
              <w:left w:val="single" w:sz="4" w:space="0" w:color="auto"/>
              <w:bottom w:val="single" w:sz="4" w:space="0" w:color="auto"/>
              <w:right w:val="single" w:sz="4" w:space="0" w:color="auto"/>
            </w:tcBorders>
            <w:vAlign w:val="center"/>
            <w:hideMark/>
          </w:tcPr>
          <w:p w14:paraId="3EC03FC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339" w:type="pct"/>
            <w:tcBorders>
              <w:top w:val="nil"/>
              <w:left w:val="single" w:sz="4" w:space="0" w:color="auto"/>
              <w:bottom w:val="single" w:sz="4" w:space="0" w:color="auto"/>
              <w:right w:val="single" w:sz="4" w:space="0" w:color="auto"/>
            </w:tcBorders>
            <w:vAlign w:val="center"/>
            <w:hideMark/>
          </w:tcPr>
          <w:p w14:paraId="705AE32B"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339" w:type="pct"/>
            <w:tcBorders>
              <w:top w:val="nil"/>
              <w:left w:val="single" w:sz="4" w:space="0" w:color="auto"/>
              <w:bottom w:val="single" w:sz="4" w:space="0" w:color="auto"/>
              <w:right w:val="single" w:sz="4" w:space="0" w:color="auto"/>
            </w:tcBorders>
            <w:vAlign w:val="center"/>
            <w:hideMark/>
          </w:tcPr>
          <w:p w14:paraId="69C9E5D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339" w:type="pct"/>
            <w:tcBorders>
              <w:top w:val="nil"/>
              <w:left w:val="single" w:sz="4" w:space="0" w:color="auto"/>
              <w:bottom w:val="single" w:sz="4" w:space="0" w:color="auto"/>
              <w:right w:val="single" w:sz="4" w:space="0" w:color="auto"/>
            </w:tcBorders>
            <w:vAlign w:val="center"/>
            <w:hideMark/>
          </w:tcPr>
          <w:p w14:paraId="0182BD9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339" w:type="pct"/>
            <w:tcBorders>
              <w:top w:val="nil"/>
              <w:left w:val="single" w:sz="4" w:space="0" w:color="auto"/>
              <w:bottom w:val="single" w:sz="4" w:space="0" w:color="auto"/>
              <w:right w:val="single" w:sz="4" w:space="0" w:color="auto"/>
            </w:tcBorders>
            <w:vAlign w:val="center"/>
            <w:hideMark/>
          </w:tcPr>
          <w:p w14:paraId="0FAF75C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339" w:type="pct"/>
            <w:tcBorders>
              <w:top w:val="nil"/>
              <w:left w:val="single" w:sz="4" w:space="0" w:color="auto"/>
              <w:bottom w:val="single" w:sz="4" w:space="0" w:color="auto"/>
              <w:right w:val="single" w:sz="4" w:space="0" w:color="auto"/>
            </w:tcBorders>
            <w:vAlign w:val="center"/>
            <w:hideMark/>
          </w:tcPr>
          <w:p w14:paraId="5946818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346" w:type="pct"/>
            <w:tcBorders>
              <w:top w:val="nil"/>
              <w:left w:val="single" w:sz="4" w:space="0" w:color="auto"/>
              <w:bottom w:val="single" w:sz="4" w:space="0" w:color="auto"/>
              <w:right w:val="single" w:sz="4" w:space="0" w:color="auto"/>
            </w:tcBorders>
            <w:vAlign w:val="center"/>
            <w:hideMark/>
          </w:tcPr>
          <w:p w14:paraId="00E2FCE8"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no</w:t>
            </w:r>
          </w:p>
        </w:tc>
        <w:tc>
          <w:tcPr>
            <w:tcW w:w="642" w:type="pct"/>
            <w:tcBorders>
              <w:top w:val="nil"/>
              <w:left w:val="single" w:sz="4" w:space="0" w:color="auto"/>
              <w:bottom w:val="single" w:sz="4" w:space="0" w:color="auto"/>
              <w:right w:val="single" w:sz="4" w:space="0" w:color="auto"/>
            </w:tcBorders>
            <w:vAlign w:val="center"/>
            <w:hideMark/>
          </w:tcPr>
          <w:p w14:paraId="1F0D139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653" w:type="pct"/>
            <w:tcBorders>
              <w:top w:val="nil"/>
              <w:left w:val="single" w:sz="4" w:space="0" w:color="auto"/>
              <w:bottom w:val="single" w:sz="4" w:space="0" w:color="auto"/>
              <w:right w:val="single" w:sz="4" w:space="0" w:color="auto"/>
            </w:tcBorders>
            <w:vAlign w:val="center"/>
            <w:hideMark/>
          </w:tcPr>
          <w:p w14:paraId="53B47FD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0.01304</w:t>
            </w:r>
          </w:p>
        </w:tc>
      </w:tr>
    </w:tbl>
    <w:p w14:paraId="06E3354A" w14:textId="77777777" w:rsidR="00C40CCD" w:rsidRDefault="00C40CCD" w:rsidP="00C40CCD">
      <w:pPr>
        <w:jc w:val="both"/>
        <w:rPr>
          <w:sz w:val="18"/>
          <w:szCs w:val="18"/>
          <w:vertAlign w:val="superscript"/>
          <w:lang w:val="en-GB" w:eastAsia="en-US"/>
        </w:rPr>
      </w:pPr>
      <w:r>
        <w:rPr>
          <w:sz w:val="18"/>
          <w:szCs w:val="18"/>
          <w:vertAlign w:val="superscript"/>
          <w:lang w:val="en-GB"/>
        </w:rPr>
        <w:t>a</w:t>
      </w:r>
      <w:r>
        <w:rPr>
          <w:sz w:val="18"/>
          <w:szCs w:val="18"/>
          <w:lang w:val="en-GB"/>
        </w:rPr>
        <w:t xml:space="preserve"> - corrected for breathing rate of 20.83333 L/min</w:t>
      </w:r>
    </w:p>
    <w:p w14:paraId="557FFF38" w14:textId="77777777" w:rsidR="00C40CCD" w:rsidRPr="00C40CCD" w:rsidRDefault="00C40CCD" w:rsidP="00C40CCD">
      <w:pPr>
        <w:jc w:val="both"/>
        <w:rPr>
          <w:rFonts w:eastAsia="Calibri"/>
          <w:lang w:val="en-AU"/>
        </w:rPr>
      </w:pPr>
    </w:p>
    <w:p w14:paraId="2A6EEF0C" w14:textId="77777777" w:rsidR="00C40CCD" w:rsidRPr="00BC4B7E" w:rsidRDefault="00BC4B7E" w:rsidP="00BC4B7E">
      <w:pPr>
        <w:tabs>
          <w:tab w:val="left" w:pos="720"/>
        </w:tabs>
        <w:rPr>
          <w:b/>
          <w:bCs/>
          <w:sz w:val="20"/>
          <w:szCs w:val="20"/>
          <w:lang w:val="en-GB"/>
        </w:rPr>
      </w:pPr>
      <w:r>
        <w:rPr>
          <w:b/>
        </w:rPr>
        <w:br w:type="page"/>
      </w:r>
      <w:r w:rsidR="00C40CCD" w:rsidRPr="00BC4B7E">
        <w:rPr>
          <w:b/>
          <w:sz w:val="20"/>
          <w:szCs w:val="20"/>
        </w:rPr>
        <w:lastRenderedPageBreak/>
        <w:t>Table A </w:t>
      </w:r>
      <w:r w:rsidR="00C40CCD" w:rsidRPr="00BC4B7E">
        <w:rPr>
          <w:b/>
          <w:sz w:val="20"/>
          <w:szCs w:val="20"/>
        </w:rPr>
        <w:fldChar w:fldCharType="begin"/>
      </w:r>
      <w:r w:rsidR="00C40CCD" w:rsidRPr="00BC4B7E">
        <w:rPr>
          <w:b/>
          <w:sz w:val="20"/>
          <w:szCs w:val="20"/>
        </w:rPr>
        <w:instrText xml:space="preserve"> SEQ Table_A \* ARABIC </w:instrText>
      </w:r>
      <w:r w:rsidR="00C40CCD" w:rsidRPr="00BC4B7E">
        <w:rPr>
          <w:b/>
          <w:sz w:val="20"/>
          <w:szCs w:val="20"/>
        </w:rPr>
        <w:fldChar w:fldCharType="separate"/>
      </w:r>
      <w:r w:rsidR="003C2813">
        <w:rPr>
          <w:b/>
          <w:noProof/>
          <w:sz w:val="20"/>
          <w:szCs w:val="20"/>
        </w:rPr>
        <w:t>23</w:t>
      </w:r>
      <w:r w:rsidR="00C40CCD" w:rsidRPr="00BC4B7E">
        <w:rPr>
          <w:b/>
          <w:sz w:val="20"/>
          <w:szCs w:val="20"/>
        </w:rPr>
        <w:fldChar w:fldCharType="end"/>
      </w:r>
      <w:r w:rsidR="00C40CCD" w:rsidRPr="00BC4B7E">
        <w:rPr>
          <w:b/>
          <w:bCs/>
          <w:sz w:val="20"/>
          <w:szCs w:val="20"/>
          <w:lang w:val="en-GB"/>
        </w:rPr>
        <w:t xml:space="preserve">: </w:t>
      </w:r>
      <w:r w:rsidR="00C40CCD" w:rsidRPr="00BC4B7E">
        <w:rPr>
          <w:b/>
          <w:bCs/>
          <w:sz w:val="20"/>
          <w:szCs w:val="20"/>
          <w:lang w:val="en-GB"/>
        </w:rPr>
        <w:tab/>
        <w:t>Measured exposures to tefluthrin for bagging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736"/>
        <w:gridCol w:w="742"/>
        <w:gridCol w:w="740"/>
        <w:gridCol w:w="740"/>
        <w:gridCol w:w="740"/>
        <w:gridCol w:w="816"/>
        <w:gridCol w:w="740"/>
        <w:gridCol w:w="816"/>
        <w:gridCol w:w="742"/>
        <w:gridCol w:w="841"/>
        <w:gridCol w:w="816"/>
        <w:gridCol w:w="742"/>
        <w:gridCol w:w="735"/>
        <w:gridCol w:w="847"/>
        <w:gridCol w:w="912"/>
      </w:tblGrid>
      <w:tr w:rsidR="003948B9" w:rsidRPr="00BC4B7E" w14:paraId="0A0EBCAA" w14:textId="77777777" w:rsidTr="00BC4B7E">
        <w:trPr>
          <w:gridAfter w:val="3"/>
          <w:wAfter w:w="984" w:type="pct"/>
          <w:trHeight w:val="654"/>
        </w:trPr>
        <w:tc>
          <w:tcPr>
            <w:tcW w:w="488" w:type="pct"/>
            <w:tcBorders>
              <w:top w:val="single" w:sz="4" w:space="0" w:color="auto"/>
              <w:left w:val="single" w:sz="4" w:space="0" w:color="auto"/>
              <w:bottom w:val="single" w:sz="4" w:space="0" w:color="auto"/>
              <w:right w:val="single" w:sz="4" w:space="0" w:color="auto"/>
            </w:tcBorders>
            <w:vAlign w:val="bottom"/>
            <w:hideMark/>
          </w:tcPr>
          <w:p w14:paraId="7CD561D1" w14:textId="77777777" w:rsidR="00C40CCD" w:rsidRPr="00BC4B7E" w:rsidRDefault="00C40CCD" w:rsidP="00C40CCD">
            <w:pPr>
              <w:tabs>
                <w:tab w:val="left" w:pos="720"/>
              </w:tabs>
              <w:spacing w:after="240"/>
              <w:rPr>
                <w:b/>
                <w:sz w:val="16"/>
                <w:szCs w:val="16"/>
                <w:lang w:val="en-GB"/>
              </w:rPr>
            </w:pPr>
            <w:r w:rsidRPr="00BC4B7E">
              <w:rPr>
                <w:b/>
                <w:sz w:val="16"/>
                <w:szCs w:val="16"/>
                <w:lang w:val="en-GB"/>
              </w:rPr>
              <w:t>Operator</w:t>
            </w:r>
          </w:p>
        </w:tc>
        <w:tc>
          <w:tcPr>
            <w:tcW w:w="199" w:type="pct"/>
            <w:tcBorders>
              <w:top w:val="single" w:sz="4" w:space="0" w:color="auto"/>
              <w:left w:val="single" w:sz="4" w:space="0" w:color="auto"/>
              <w:bottom w:val="single" w:sz="4" w:space="0" w:color="auto"/>
              <w:right w:val="single" w:sz="4" w:space="0" w:color="auto"/>
            </w:tcBorders>
            <w:vAlign w:val="bottom"/>
            <w:hideMark/>
          </w:tcPr>
          <w:p w14:paraId="2116938D"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1</w:t>
            </w:r>
          </w:p>
        </w:tc>
        <w:tc>
          <w:tcPr>
            <w:tcW w:w="294" w:type="pct"/>
            <w:tcBorders>
              <w:top w:val="single" w:sz="4" w:space="0" w:color="auto"/>
              <w:left w:val="single" w:sz="4" w:space="0" w:color="auto"/>
              <w:bottom w:val="single" w:sz="4" w:space="0" w:color="auto"/>
              <w:right w:val="single" w:sz="4" w:space="0" w:color="auto"/>
            </w:tcBorders>
            <w:vAlign w:val="bottom"/>
            <w:hideMark/>
          </w:tcPr>
          <w:p w14:paraId="7A274F2D"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2</w:t>
            </w:r>
          </w:p>
        </w:tc>
        <w:tc>
          <w:tcPr>
            <w:tcW w:w="293" w:type="pct"/>
            <w:tcBorders>
              <w:top w:val="single" w:sz="4" w:space="0" w:color="auto"/>
              <w:left w:val="single" w:sz="4" w:space="0" w:color="auto"/>
              <w:bottom w:val="single" w:sz="4" w:space="0" w:color="auto"/>
              <w:right w:val="single" w:sz="4" w:space="0" w:color="auto"/>
            </w:tcBorders>
            <w:vAlign w:val="bottom"/>
            <w:hideMark/>
          </w:tcPr>
          <w:p w14:paraId="51157213"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3</w:t>
            </w:r>
          </w:p>
        </w:tc>
        <w:tc>
          <w:tcPr>
            <w:tcW w:w="293" w:type="pct"/>
            <w:tcBorders>
              <w:top w:val="single" w:sz="4" w:space="0" w:color="auto"/>
              <w:left w:val="single" w:sz="4" w:space="0" w:color="auto"/>
              <w:bottom w:val="single" w:sz="4" w:space="0" w:color="auto"/>
              <w:right w:val="single" w:sz="4" w:space="0" w:color="auto"/>
            </w:tcBorders>
            <w:vAlign w:val="bottom"/>
            <w:hideMark/>
          </w:tcPr>
          <w:p w14:paraId="3EC61F24"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4</w:t>
            </w:r>
          </w:p>
        </w:tc>
        <w:tc>
          <w:tcPr>
            <w:tcW w:w="293" w:type="pct"/>
            <w:tcBorders>
              <w:top w:val="single" w:sz="4" w:space="0" w:color="auto"/>
              <w:left w:val="single" w:sz="4" w:space="0" w:color="auto"/>
              <w:bottom w:val="single" w:sz="4" w:space="0" w:color="auto"/>
              <w:right w:val="single" w:sz="4" w:space="0" w:color="auto"/>
            </w:tcBorders>
            <w:vAlign w:val="bottom"/>
            <w:hideMark/>
          </w:tcPr>
          <w:p w14:paraId="51A5728E"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5</w:t>
            </w:r>
          </w:p>
        </w:tc>
        <w:tc>
          <w:tcPr>
            <w:tcW w:w="314" w:type="pct"/>
            <w:tcBorders>
              <w:top w:val="single" w:sz="4" w:space="0" w:color="auto"/>
              <w:left w:val="single" w:sz="4" w:space="0" w:color="auto"/>
              <w:bottom w:val="single" w:sz="4" w:space="0" w:color="auto"/>
              <w:right w:val="single" w:sz="4" w:space="0" w:color="auto"/>
            </w:tcBorders>
            <w:vAlign w:val="bottom"/>
            <w:hideMark/>
          </w:tcPr>
          <w:p w14:paraId="5328A08E"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6</w:t>
            </w:r>
          </w:p>
        </w:tc>
        <w:tc>
          <w:tcPr>
            <w:tcW w:w="293" w:type="pct"/>
            <w:tcBorders>
              <w:top w:val="single" w:sz="4" w:space="0" w:color="auto"/>
              <w:left w:val="single" w:sz="4" w:space="0" w:color="auto"/>
              <w:bottom w:val="single" w:sz="4" w:space="0" w:color="auto"/>
              <w:right w:val="single" w:sz="4" w:space="0" w:color="auto"/>
            </w:tcBorders>
            <w:vAlign w:val="bottom"/>
            <w:hideMark/>
          </w:tcPr>
          <w:p w14:paraId="58A441CC"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7</w:t>
            </w:r>
          </w:p>
        </w:tc>
        <w:tc>
          <w:tcPr>
            <w:tcW w:w="314" w:type="pct"/>
            <w:tcBorders>
              <w:top w:val="single" w:sz="4" w:space="0" w:color="auto"/>
              <w:left w:val="single" w:sz="4" w:space="0" w:color="auto"/>
              <w:bottom w:val="single" w:sz="4" w:space="0" w:color="auto"/>
              <w:right w:val="single" w:sz="4" w:space="0" w:color="auto"/>
            </w:tcBorders>
            <w:vAlign w:val="bottom"/>
            <w:hideMark/>
          </w:tcPr>
          <w:p w14:paraId="307D23A0"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8</w:t>
            </w:r>
          </w:p>
        </w:tc>
        <w:tc>
          <w:tcPr>
            <w:tcW w:w="294" w:type="pct"/>
            <w:tcBorders>
              <w:top w:val="single" w:sz="4" w:space="0" w:color="auto"/>
              <w:left w:val="single" w:sz="4" w:space="0" w:color="auto"/>
              <w:bottom w:val="single" w:sz="4" w:space="0" w:color="auto"/>
              <w:right w:val="single" w:sz="4" w:space="0" w:color="auto"/>
            </w:tcBorders>
            <w:vAlign w:val="bottom"/>
            <w:hideMark/>
          </w:tcPr>
          <w:p w14:paraId="4BCC75E9"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9</w:t>
            </w:r>
          </w:p>
        </w:tc>
        <w:tc>
          <w:tcPr>
            <w:tcW w:w="332" w:type="pct"/>
            <w:tcBorders>
              <w:top w:val="single" w:sz="4" w:space="0" w:color="auto"/>
              <w:left w:val="single" w:sz="4" w:space="0" w:color="auto"/>
              <w:bottom w:val="single" w:sz="4" w:space="0" w:color="auto"/>
              <w:right w:val="single" w:sz="4" w:space="0" w:color="auto"/>
            </w:tcBorders>
            <w:vAlign w:val="bottom"/>
            <w:hideMark/>
          </w:tcPr>
          <w:p w14:paraId="7DD43BBD"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10</w:t>
            </w:r>
          </w:p>
        </w:tc>
        <w:tc>
          <w:tcPr>
            <w:tcW w:w="314" w:type="pct"/>
            <w:tcBorders>
              <w:top w:val="single" w:sz="4" w:space="0" w:color="auto"/>
              <w:left w:val="single" w:sz="4" w:space="0" w:color="auto"/>
              <w:bottom w:val="single" w:sz="4" w:space="0" w:color="auto"/>
              <w:right w:val="single" w:sz="4" w:space="0" w:color="auto"/>
            </w:tcBorders>
            <w:vAlign w:val="bottom"/>
            <w:hideMark/>
          </w:tcPr>
          <w:p w14:paraId="5204C888" w14:textId="77777777" w:rsidR="00C40CCD" w:rsidRPr="00BC4B7E" w:rsidRDefault="00C40CCD" w:rsidP="00C40CCD">
            <w:pPr>
              <w:tabs>
                <w:tab w:val="left" w:pos="720"/>
              </w:tabs>
              <w:spacing w:after="240"/>
              <w:jc w:val="center"/>
              <w:rPr>
                <w:b/>
                <w:sz w:val="16"/>
                <w:szCs w:val="16"/>
                <w:lang w:val="en-GB"/>
              </w:rPr>
            </w:pPr>
            <w:r w:rsidRPr="00BC4B7E">
              <w:rPr>
                <w:b/>
                <w:sz w:val="16"/>
                <w:szCs w:val="16"/>
                <w:lang w:val="en-GB"/>
              </w:rPr>
              <w:t>11</w:t>
            </w:r>
          </w:p>
        </w:tc>
        <w:tc>
          <w:tcPr>
            <w:tcW w:w="294" w:type="pct"/>
            <w:tcBorders>
              <w:top w:val="single" w:sz="4" w:space="0" w:color="auto"/>
              <w:left w:val="single" w:sz="4" w:space="0" w:color="auto"/>
              <w:bottom w:val="single" w:sz="4" w:space="0" w:color="auto"/>
              <w:right w:val="single" w:sz="4" w:space="0" w:color="auto"/>
            </w:tcBorders>
            <w:vAlign w:val="bottom"/>
            <w:hideMark/>
          </w:tcPr>
          <w:p w14:paraId="1C8DE173" w14:textId="77777777" w:rsidR="00C40CCD" w:rsidRPr="00BC4B7E" w:rsidRDefault="00C40CCD" w:rsidP="00C40CCD">
            <w:pPr>
              <w:tabs>
                <w:tab w:val="left" w:pos="802"/>
              </w:tabs>
              <w:spacing w:after="240"/>
              <w:jc w:val="center"/>
              <w:rPr>
                <w:b/>
                <w:sz w:val="16"/>
                <w:szCs w:val="16"/>
                <w:lang w:val="en-GB"/>
              </w:rPr>
            </w:pPr>
            <w:r w:rsidRPr="00BC4B7E">
              <w:rPr>
                <w:b/>
                <w:sz w:val="16"/>
                <w:szCs w:val="16"/>
                <w:lang w:val="en-GB"/>
              </w:rPr>
              <w:t>12</w:t>
            </w:r>
          </w:p>
        </w:tc>
      </w:tr>
      <w:tr w:rsidR="003948B9" w:rsidRPr="00BC4B7E" w14:paraId="7D3BE49C" w14:textId="77777777" w:rsidTr="00BC4B7E">
        <w:trPr>
          <w:gridAfter w:val="3"/>
          <w:wAfter w:w="984" w:type="pct"/>
          <w:trHeight w:val="654"/>
        </w:trPr>
        <w:tc>
          <w:tcPr>
            <w:tcW w:w="488" w:type="pct"/>
            <w:tcBorders>
              <w:top w:val="nil"/>
              <w:left w:val="single" w:sz="4" w:space="0" w:color="auto"/>
              <w:bottom w:val="nil"/>
              <w:right w:val="single" w:sz="4" w:space="0" w:color="auto"/>
            </w:tcBorders>
            <w:vAlign w:val="center"/>
            <w:hideMark/>
          </w:tcPr>
          <w:p w14:paraId="72688EF6" w14:textId="77777777" w:rsidR="00C40CCD" w:rsidRPr="00BC4B7E" w:rsidRDefault="00C40CCD" w:rsidP="00C40CCD">
            <w:pPr>
              <w:tabs>
                <w:tab w:val="left" w:pos="720"/>
              </w:tabs>
              <w:spacing w:after="240"/>
              <w:rPr>
                <w:b/>
                <w:sz w:val="16"/>
                <w:szCs w:val="16"/>
                <w:lang w:val="en-GB"/>
              </w:rPr>
            </w:pPr>
            <w:r w:rsidRPr="00BC4B7E">
              <w:rPr>
                <w:b/>
                <w:sz w:val="16"/>
                <w:szCs w:val="16"/>
                <w:lang w:val="en-GB"/>
              </w:rPr>
              <w:t>Outer dosimeter (µg)</w:t>
            </w:r>
          </w:p>
        </w:tc>
        <w:tc>
          <w:tcPr>
            <w:tcW w:w="199" w:type="pct"/>
            <w:tcBorders>
              <w:top w:val="nil"/>
              <w:left w:val="single" w:sz="4" w:space="0" w:color="auto"/>
              <w:bottom w:val="nil"/>
              <w:right w:val="single" w:sz="4" w:space="0" w:color="auto"/>
            </w:tcBorders>
            <w:vAlign w:val="center"/>
            <w:hideMark/>
          </w:tcPr>
          <w:p w14:paraId="30415EF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129.0</w:t>
            </w:r>
          </w:p>
        </w:tc>
        <w:tc>
          <w:tcPr>
            <w:tcW w:w="294" w:type="pct"/>
            <w:tcBorders>
              <w:top w:val="nil"/>
              <w:left w:val="single" w:sz="4" w:space="0" w:color="auto"/>
              <w:bottom w:val="nil"/>
              <w:right w:val="single" w:sz="4" w:space="0" w:color="auto"/>
            </w:tcBorders>
            <w:vAlign w:val="center"/>
            <w:hideMark/>
          </w:tcPr>
          <w:p w14:paraId="56E4FD4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98.86</w:t>
            </w:r>
          </w:p>
        </w:tc>
        <w:tc>
          <w:tcPr>
            <w:tcW w:w="293" w:type="pct"/>
            <w:tcBorders>
              <w:top w:val="nil"/>
              <w:left w:val="single" w:sz="4" w:space="0" w:color="auto"/>
              <w:bottom w:val="nil"/>
              <w:right w:val="single" w:sz="4" w:space="0" w:color="auto"/>
            </w:tcBorders>
            <w:vAlign w:val="center"/>
            <w:hideMark/>
          </w:tcPr>
          <w:p w14:paraId="29D5549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78.62</w:t>
            </w:r>
          </w:p>
        </w:tc>
        <w:tc>
          <w:tcPr>
            <w:tcW w:w="293" w:type="pct"/>
            <w:tcBorders>
              <w:top w:val="nil"/>
              <w:left w:val="single" w:sz="4" w:space="0" w:color="auto"/>
              <w:bottom w:val="nil"/>
              <w:right w:val="single" w:sz="4" w:space="0" w:color="auto"/>
            </w:tcBorders>
            <w:vAlign w:val="center"/>
            <w:hideMark/>
          </w:tcPr>
          <w:p w14:paraId="781A65B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559.4</w:t>
            </w:r>
          </w:p>
        </w:tc>
        <w:tc>
          <w:tcPr>
            <w:tcW w:w="293" w:type="pct"/>
            <w:tcBorders>
              <w:top w:val="nil"/>
              <w:left w:val="single" w:sz="4" w:space="0" w:color="auto"/>
              <w:bottom w:val="nil"/>
              <w:right w:val="single" w:sz="4" w:space="0" w:color="auto"/>
            </w:tcBorders>
            <w:vAlign w:val="center"/>
            <w:hideMark/>
          </w:tcPr>
          <w:p w14:paraId="27BC0C6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67.93</w:t>
            </w:r>
          </w:p>
        </w:tc>
        <w:tc>
          <w:tcPr>
            <w:tcW w:w="314" w:type="pct"/>
            <w:tcBorders>
              <w:top w:val="nil"/>
              <w:left w:val="single" w:sz="4" w:space="0" w:color="auto"/>
              <w:bottom w:val="nil"/>
              <w:right w:val="single" w:sz="4" w:space="0" w:color="auto"/>
            </w:tcBorders>
            <w:vAlign w:val="center"/>
            <w:hideMark/>
          </w:tcPr>
          <w:p w14:paraId="74354BE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98.2</w:t>
            </w:r>
          </w:p>
        </w:tc>
        <w:tc>
          <w:tcPr>
            <w:tcW w:w="293" w:type="pct"/>
            <w:tcBorders>
              <w:top w:val="nil"/>
              <w:left w:val="single" w:sz="4" w:space="0" w:color="auto"/>
              <w:bottom w:val="nil"/>
              <w:right w:val="single" w:sz="4" w:space="0" w:color="auto"/>
            </w:tcBorders>
            <w:vAlign w:val="center"/>
            <w:hideMark/>
          </w:tcPr>
          <w:p w14:paraId="3BAD870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131.9</w:t>
            </w:r>
          </w:p>
        </w:tc>
        <w:tc>
          <w:tcPr>
            <w:tcW w:w="314" w:type="pct"/>
            <w:tcBorders>
              <w:top w:val="nil"/>
              <w:left w:val="single" w:sz="4" w:space="0" w:color="auto"/>
              <w:bottom w:val="nil"/>
              <w:right w:val="single" w:sz="4" w:space="0" w:color="auto"/>
            </w:tcBorders>
            <w:vAlign w:val="center"/>
            <w:hideMark/>
          </w:tcPr>
          <w:p w14:paraId="0B21F4A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53.13</w:t>
            </w:r>
          </w:p>
        </w:tc>
        <w:tc>
          <w:tcPr>
            <w:tcW w:w="294" w:type="pct"/>
            <w:tcBorders>
              <w:top w:val="nil"/>
              <w:left w:val="single" w:sz="4" w:space="0" w:color="auto"/>
              <w:bottom w:val="nil"/>
              <w:right w:val="single" w:sz="4" w:space="0" w:color="auto"/>
            </w:tcBorders>
            <w:vAlign w:val="center"/>
            <w:hideMark/>
          </w:tcPr>
          <w:p w14:paraId="30B4889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82.05</w:t>
            </w:r>
          </w:p>
        </w:tc>
        <w:tc>
          <w:tcPr>
            <w:tcW w:w="332" w:type="pct"/>
            <w:tcBorders>
              <w:top w:val="nil"/>
              <w:left w:val="single" w:sz="4" w:space="0" w:color="auto"/>
              <w:bottom w:val="nil"/>
              <w:right w:val="single" w:sz="4" w:space="0" w:color="auto"/>
            </w:tcBorders>
            <w:vAlign w:val="center"/>
            <w:hideMark/>
          </w:tcPr>
          <w:p w14:paraId="18E8A00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349.1</w:t>
            </w:r>
          </w:p>
        </w:tc>
        <w:tc>
          <w:tcPr>
            <w:tcW w:w="314" w:type="pct"/>
            <w:tcBorders>
              <w:top w:val="nil"/>
              <w:left w:val="single" w:sz="4" w:space="0" w:color="auto"/>
              <w:bottom w:val="nil"/>
              <w:right w:val="single" w:sz="4" w:space="0" w:color="auto"/>
            </w:tcBorders>
            <w:vAlign w:val="center"/>
            <w:hideMark/>
          </w:tcPr>
          <w:p w14:paraId="2F4F4B7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68.52</w:t>
            </w:r>
          </w:p>
        </w:tc>
        <w:tc>
          <w:tcPr>
            <w:tcW w:w="294" w:type="pct"/>
            <w:tcBorders>
              <w:top w:val="nil"/>
              <w:left w:val="single" w:sz="4" w:space="0" w:color="auto"/>
              <w:bottom w:val="nil"/>
              <w:right w:val="single" w:sz="4" w:space="0" w:color="auto"/>
            </w:tcBorders>
            <w:vAlign w:val="center"/>
            <w:hideMark/>
          </w:tcPr>
          <w:p w14:paraId="100DD1F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50.98</w:t>
            </w:r>
          </w:p>
        </w:tc>
      </w:tr>
      <w:tr w:rsidR="003948B9" w:rsidRPr="00BC4B7E" w14:paraId="649E55F0" w14:textId="77777777" w:rsidTr="00BC4B7E">
        <w:trPr>
          <w:gridAfter w:val="3"/>
          <w:wAfter w:w="984" w:type="pct"/>
          <w:trHeight w:val="654"/>
        </w:trPr>
        <w:tc>
          <w:tcPr>
            <w:tcW w:w="488" w:type="pct"/>
            <w:tcBorders>
              <w:top w:val="nil"/>
              <w:left w:val="single" w:sz="4" w:space="0" w:color="auto"/>
              <w:bottom w:val="nil"/>
              <w:right w:val="single" w:sz="4" w:space="0" w:color="auto"/>
            </w:tcBorders>
            <w:vAlign w:val="center"/>
            <w:hideMark/>
          </w:tcPr>
          <w:p w14:paraId="7DBE419C" w14:textId="77777777" w:rsidR="00C40CCD" w:rsidRPr="00BC4B7E" w:rsidRDefault="00C40CCD" w:rsidP="00C40CCD">
            <w:pPr>
              <w:tabs>
                <w:tab w:val="left" w:pos="720"/>
              </w:tabs>
              <w:spacing w:after="240"/>
              <w:rPr>
                <w:b/>
                <w:sz w:val="16"/>
                <w:szCs w:val="16"/>
                <w:lang w:val="en-GB"/>
              </w:rPr>
            </w:pPr>
            <w:r w:rsidRPr="00BC4B7E">
              <w:rPr>
                <w:b/>
                <w:sz w:val="16"/>
                <w:szCs w:val="16"/>
                <w:lang w:val="en-GB"/>
              </w:rPr>
              <w:t>Inner dosimeter (µg)</w:t>
            </w:r>
          </w:p>
        </w:tc>
        <w:tc>
          <w:tcPr>
            <w:tcW w:w="199" w:type="pct"/>
            <w:tcBorders>
              <w:top w:val="nil"/>
              <w:left w:val="single" w:sz="4" w:space="0" w:color="auto"/>
              <w:bottom w:val="nil"/>
              <w:right w:val="single" w:sz="4" w:space="0" w:color="auto"/>
            </w:tcBorders>
            <w:vAlign w:val="center"/>
            <w:hideMark/>
          </w:tcPr>
          <w:p w14:paraId="06E7F12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14.495</w:t>
            </w:r>
          </w:p>
        </w:tc>
        <w:tc>
          <w:tcPr>
            <w:tcW w:w="294" w:type="pct"/>
            <w:tcBorders>
              <w:top w:val="nil"/>
              <w:left w:val="single" w:sz="4" w:space="0" w:color="auto"/>
              <w:bottom w:val="nil"/>
              <w:right w:val="single" w:sz="4" w:space="0" w:color="auto"/>
            </w:tcBorders>
            <w:vAlign w:val="center"/>
            <w:hideMark/>
          </w:tcPr>
          <w:p w14:paraId="0B1AA21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3.790</w:t>
            </w:r>
          </w:p>
        </w:tc>
        <w:tc>
          <w:tcPr>
            <w:tcW w:w="293" w:type="pct"/>
            <w:tcBorders>
              <w:top w:val="nil"/>
              <w:left w:val="single" w:sz="4" w:space="0" w:color="auto"/>
              <w:bottom w:val="nil"/>
              <w:right w:val="single" w:sz="4" w:space="0" w:color="auto"/>
            </w:tcBorders>
            <w:vAlign w:val="center"/>
            <w:hideMark/>
          </w:tcPr>
          <w:p w14:paraId="17C9D03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6.114</w:t>
            </w:r>
          </w:p>
        </w:tc>
        <w:tc>
          <w:tcPr>
            <w:tcW w:w="293" w:type="pct"/>
            <w:tcBorders>
              <w:top w:val="nil"/>
              <w:left w:val="single" w:sz="4" w:space="0" w:color="auto"/>
              <w:bottom w:val="nil"/>
              <w:right w:val="single" w:sz="4" w:space="0" w:color="auto"/>
            </w:tcBorders>
            <w:vAlign w:val="center"/>
            <w:hideMark/>
          </w:tcPr>
          <w:p w14:paraId="3445586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23.68</w:t>
            </w:r>
          </w:p>
        </w:tc>
        <w:tc>
          <w:tcPr>
            <w:tcW w:w="293" w:type="pct"/>
            <w:tcBorders>
              <w:top w:val="nil"/>
              <w:left w:val="single" w:sz="4" w:space="0" w:color="auto"/>
              <w:bottom w:val="nil"/>
              <w:right w:val="single" w:sz="4" w:space="0" w:color="auto"/>
            </w:tcBorders>
            <w:vAlign w:val="center"/>
            <w:hideMark/>
          </w:tcPr>
          <w:p w14:paraId="635CFE0B"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3.451</w:t>
            </w:r>
          </w:p>
        </w:tc>
        <w:tc>
          <w:tcPr>
            <w:tcW w:w="314" w:type="pct"/>
            <w:tcBorders>
              <w:top w:val="nil"/>
              <w:left w:val="single" w:sz="4" w:space="0" w:color="auto"/>
              <w:bottom w:val="nil"/>
              <w:right w:val="single" w:sz="4" w:space="0" w:color="auto"/>
            </w:tcBorders>
            <w:vAlign w:val="center"/>
            <w:hideMark/>
          </w:tcPr>
          <w:p w14:paraId="018AE6A8" w14:textId="77777777" w:rsidR="00C40CCD" w:rsidRPr="00BC4B7E" w:rsidRDefault="00C40CCD" w:rsidP="00C40CCD">
            <w:pPr>
              <w:tabs>
                <w:tab w:val="left" w:pos="720"/>
              </w:tabs>
              <w:spacing w:after="240"/>
              <w:jc w:val="center"/>
              <w:rPr>
                <w:sz w:val="16"/>
                <w:szCs w:val="16"/>
                <w:vertAlign w:val="superscript"/>
                <w:lang w:val="en-GB"/>
              </w:rPr>
            </w:pPr>
            <w:r w:rsidRPr="00BC4B7E">
              <w:rPr>
                <w:sz w:val="16"/>
                <w:szCs w:val="16"/>
                <w:lang w:val="en-GB"/>
              </w:rPr>
              <w:t>7.512</w:t>
            </w:r>
            <w:r w:rsidRPr="00BC4B7E">
              <w:rPr>
                <w:sz w:val="16"/>
                <w:szCs w:val="16"/>
                <w:vertAlign w:val="superscript"/>
                <w:lang w:val="en-GB"/>
              </w:rPr>
              <w:t>a</w:t>
            </w:r>
          </w:p>
        </w:tc>
        <w:tc>
          <w:tcPr>
            <w:tcW w:w="293" w:type="pct"/>
            <w:tcBorders>
              <w:top w:val="nil"/>
              <w:left w:val="single" w:sz="4" w:space="0" w:color="auto"/>
              <w:bottom w:val="nil"/>
              <w:right w:val="single" w:sz="4" w:space="0" w:color="auto"/>
            </w:tcBorders>
            <w:vAlign w:val="center"/>
            <w:hideMark/>
          </w:tcPr>
          <w:p w14:paraId="48BF7BC5" w14:textId="77777777" w:rsidR="00C40CCD" w:rsidRPr="00BC4B7E" w:rsidRDefault="00C40CCD" w:rsidP="00C40CCD">
            <w:pPr>
              <w:tabs>
                <w:tab w:val="left" w:pos="720"/>
              </w:tabs>
              <w:spacing w:after="240"/>
              <w:jc w:val="center"/>
              <w:rPr>
                <w:sz w:val="16"/>
                <w:szCs w:val="16"/>
                <w:vertAlign w:val="superscript"/>
                <w:lang w:val="en-GB"/>
              </w:rPr>
            </w:pPr>
            <w:r w:rsidRPr="00BC4B7E">
              <w:rPr>
                <w:sz w:val="16"/>
                <w:szCs w:val="16"/>
                <w:lang w:val="en-GB"/>
              </w:rPr>
              <w:t>11.254</w:t>
            </w:r>
            <w:r w:rsidRPr="00BC4B7E">
              <w:rPr>
                <w:sz w:val="16"/>
                <w:szCs w:val="16"/>
                <w:vertAlign w:val="superscript"/>
                <w:lang w:val="en-GB"/>
              </w:rPr>
              <w:t>a</w:t>
            </w:r>
          </w:p>
        </w:tc>
        <w:tc>
          <w:tcPr>
            <w:tcW w:w="314" w:type="pct"/>
            <w:tcBorders>
              <w:top w:val="nil"/>
              <w:left w:val="single" w:sz="4" w:space="0" w:color="auto"/>
              <w:bottom w:val="nil"/>
              <w:right w:val="single" w:sz="4" w:space="0" w:color="auto"/>
            </w:tcBorders>
            <w:vAlign w:val="center"/>
            <w:hideMark/>
          </w:tcPr>
          <w:p w14:paraId="74FC0C0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4.192</w:t>
            </w:r>
          </w:p>
        </w:tc>
        <w:tc>
          <w:tcPr>
            <w:tcW w:w="294" w:type="pct"/>
            <w:tcBorders>
              <w:top w:val="nil"/>
              <w:left w:val="single" w:sz="4" w:space="0" w:color="auto"/>
              <w:bottom w:val="nil"/>
              <w:right w:val="single" w:sz="4" w:space="0" w:color="auto"/>
            </w:tcBorders>
            <w:vAlign w:val="center"/>
            <w:hideMark/>
          </w:tcPr>
          <w:p w14:paraId="04658D0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10.67</w:t>
            </w:r>
          </w:p>
        </w:tc>
        <w:tc>
          <w:tcPr>
            <w:tcW w:w="332" w:type="pct"/>
            <w:tcBorders>
              <w:top w:val="nil"/>
              <w:left w:val="single" w:sz="4" w:space="0" w:color="auto"/>
              <w:bottom w:val="nil"/>
              <w:right w:val="single" w:sz="4" w:space="0" w:color="auto"/>
            </w:tcBorders>
            <w:vAlign w:val="center"/>
            <w:hideMark/>
          </w:tcPr>
          <w:p w14:paraId="46E1345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3.564</w:t>
            </w:r>
          </w:p>
        </w:tc>
        <w:tc>
          <w:tcPr>
            <w:tcW w:w="314" w:type="pct"/>
            <w:tcBorders>
              <w:top w:val="nil"/>
              <w:left w:val="single" w:sz="4" w:space="0" w:color="auto"/>
              <w:bottom w:val="nil"/>
              <w:right w:val="single" w:sz="4" w:space="0" w:color="auto"/>
            </w:tcBorders>
            <w:vAlign w:val="center"/>
            <w:hideMark/>
          </w:tcPr>
          <w:p w14:paraId="48A0E649"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7.127</w:t>
            </w:r>
          </w:p>
        </w:tc>
        <w:tc>
          <w:tcPr>
            <w:tcW w:w="294" w:type="pct"/>
            <w:tcBorders>
              <w:top w:val="nil"/>
              <w:left w:val="single" w:sz="4" w:space="0" w:color="auto"/>
              <w:bottom w:val="nil"/>
              <w:right w:val="single" w:sz="4" w:space="0" w:color="auto"/>
            </w:tcBorders>
            <w:vAlign w:val="center"/>
            <w:hideMark/>
          </w:tcPr>
          <w:p w14:paraId="5FAF56B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4.226</w:t>
            </w:r>
          </w:p>
        </w:tc>
      </w:tr>
      <w:tr w:rsidR="003948B9" w:rsidRPr="00BC4B7E" w14:paraId="27C8AF0A" w14:textId="77777777" w:rsidTr="00BC4B7E">
        <w:trPr>
          <w:gridAfter w:val="3"/>
          <w:wAfter w:w="984" w:type="pct"/>
          <w:trHeight w:val="654"/>
        </w:trPr>
        <w:tc>
          <w:tcPr>
            <w:tcW w:w="488" w:type="pct"/>
            <w:tcBorders>
              <w:top w:val="nil"/>
              <w:left w:val="single" w:sz="4" w:space="0" w:color="auto"/>
              <w:bottom w:val="nil"/>
              <w:right w:val="single" w:sz="4" w:space="0" w:color="auto"/>
            </w:tcBorders>
            <w:vAlign w:val="center"/>
            <w:hideMark/>
          </w:tcPr>
          <w:p w14:paraId="2953BF84" w14:textId="77777777" w:rsidR="00C40CCD" w:rsidRPr="00BC4B7E" w:rsidRDefault="00C40CCD" w:rsidP="00C40CCD">
            <w:pPr>
              <w:tabs>
                <w:tab w:val="left" w:pos="720"/>
              </w:tabs>
              <w:spacing w:after="240"/>
              <w:rPr>
                <w:b/>
                <w:sz w:val="16"/>
                <w:szCs w:val="16"/>
                <w:lang w:val="en-GB"/>
              </w:rPr>
            </w:pPr>
            <w:r w:rsidRPr="00BC4B7E">
              <w:rPr>
                <w:b/>
                <w:sz w:val="16"/>
                <w:szCs w:val="16"/>
                <w:lang w:val="en-GB"/>
              </w:rPr>
              <w:t>Head (µg)</w:t>
            </w:r>
          </w:p>
        </w:tc>
        <w:tc>
          <w:tcPr>
            <w:tcW w:w="199" w:type="pct"/>
            <w:tcBorders>
              <w:top w:val="nil"/>
              <w:left w:val="single" w:sz="4" w:space="0" w:color="auto"/>
              <w:bottom w:val="nil"/>
              <w:right w:val="single" w:sz="4" w:space="0" w:color="auto"/>
            </w:tcBorders>
            <w:vAlign w:val="center"/>
            <w:hideMark/>
          </w:tcPr>
          <w:p w14:paraId="0CE6F0F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294" w:type="pct"/>
            <w:tcBorders>
              <w:top w:val="nil"/>
              <w:left w:val="single" w:sz="4" w:space="0" w:color="auto"/>
              <w:bottom w:val="nil"/>
              <w:right w:val="single" w:sz="4" w:space="0" w:color="auto"/>
            </w:tcBorders>
            <w:vAlign w:val="center"/>
            <w:hideMark/>
          </w:tcPr>
          <w:p w14:paraId="12B5F3B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3.380</w:t>
            </w:r>
          </w:p>
        </w:tc>
        <w:tc>
          <w:tcPr>
            <w:tcW w:w="293" w:type="pct"/>
            <w:tcBorders>
              <w:top w:val="nil"/>
              <w:left w:val="single" w:sz="4" w:space="0" w:color="auto"/>
              <w:bottom w:val="nil"/>
              <w:right w:val="single" w:sz="4" w:space="0" w:color="auto"/>
            </w:tcBorders>
            <w:vAlign w:val="center"/>
            <w:hideMark/>
          </w:tcPr>
          <w:p w14:paraId="6952923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293" w:type="pct"/>
            <w:tcBorders>
              <w:top w:val="nil"/>
              <w:left w:val="single" w:sz="4" w:space="0" w:color="auto"/>
              <w:bottom w:val="nil"/>
              <w:right w:val="single" w:sz="4" w:space="0" w:color="auto"/>
            </w:tcBorders>
            <w:vAlign w:val="center"/>
            <w:hideMark/>
          </w:tcPr>
          <w:p w14:paraId="1FC0E5D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2.350</w:t>
            </w:r>
          </w:p>
        </w:tc>
        <w:tc>
          <w:tcPr>
            <w:tcW w:w="293" w:type="pct"/>
            <w:tcBorders>
              <w:top w:val="nil"/>
              <w:left w:val="single" w:sz="4" w:space="0" w:color="auto"/>
              <w:bottom w:val="nil"/>
              <w:right w:val="single" w:sz="4" w:space="0" w:color="auto"/>
            </w:tcBorders>
            <w:vAlign w:val="center"/>
            <w:hideMark/>
          </w:tcPr>
          <w:p w14:paraId="463DF4A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14" w:type="pct"/>
            <w:tcBorders>
              <w:top w:val="nil"/>
              <w:left w:val="single" w:sz="4" w:space="0" w:color="auto"/>
              <w:bottom w:val="nil"/>
              <w:right w:val="single" w:sz="4" w:space="0" w:color="auto"/>
            </w:tcBorders>
            <w:vAlign w:val="center"/>
            <w:hideMark/>
          </w:tcPr>
          <w:p w14:paraId="51DF36BB"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293" w:type="pct"/>
            <w:tcBorders>
              <w:top w:val="nil"/>
              <w:left w:val="single" w:sz="4" w:space="0" w:color="auto"/>
              <w:bottom w:val="nil"/>
              <w:right w:val="single" w:sz="4" w:space="0" w:color="auto"/>
            </w:tcBorders>
            <w:vAlign w:val="center"/>
            <w:hideMark/>
          </w:tcPr>
          <w:p w14:paraId="7B43872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14" w:type="pct"/>
            <w:tcBorders>
              <w:top w:val="nil"/>
              <w:left w:val="single" w:sz="4" w:space="0" w:color="auto"/>
              <w:bottom w:val="nil"/>
              <w:right w:val="single" w:sz="4" w:space="0" w:color="auto"/>
            </w:tcBorders>
            <w:vAlign w:val="center"/>
            <w:hideMark/>
          </w:tcPr>
          <w:p w14:paraId="68A4366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294" w:type="pct"/>
            <w:tcBorders>
              <w:top w:val="nil"/>
              <w:left w:val="single" w:sz="4" w:space="0" w:color="auto"/>
              <w:bottom w:val="nil"/>
              <w:right w:val="single" w:sz="4" w:space="0" w:color="auto"/>
            </w:tcBorders>
            <w:vAlign w:val="center"/>
            <w:hideMark/>
          </w:tcPr>
          <w:p w14:paraId="7EC92FBD"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32" w:type="pct"/>
            <w:tcBorders>
              <w:top w:val="nil"/>
              <w:left w:val="single" w:sz="4" w:space="0" w:color="auto"/>
              <w:bottom w:val="nil"/>
              <w:right w:val="single" w:sz="4" w:space="0" w:color="auto"/>
            </w:tcBorders>
            <w:vAlign w:val="center"/>
            <w:hideMark/>
          </w:tcPr>
          <w:p w14:paraId="073969B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314" w:type="pct"/>
            <w:tcBorders>
              <w:top w:val="nil"/>
              <w:left w:val="single" w:sz="4" w:space="0" w:color="auto"/>
              <w:bottom w:val="nil"/>
              <w:right w:val="single" w:sz="4" w:space="0" w:color="auto"/>
            </w:tcBorders>
            <w:vAlign w:val="center"/>
            <w:hideMark/>
          </w:tcPr>
          <w:p w14:paraId="40983A8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c>
          <w:tcPr>
            <w:tcW w:w="294" w:type="pct"/>
            <w:tcBorders>
              <w:top w:val="nil"/>
              <w:left w:val="single" w:sz="4" w:space="0" w:color="auto"/>
              <w:bottom w:val="nil"/>
              <w:right w:val="single" w:sz="4" w:space="0" w:color="auto"/>
            </w:tcBorders>
            <w:vAlign w:val="center"/>
            <w:hideMark/>
          </w:tcPr>
          <w:p w14:paraId="2B09888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0.500</w:t>
            </w:r>
          </w:p>
        </w:tc>
      </w:tr>
      <w:tr w:rsidR="003948B9" w:rsidRPr="00BC4B7E" w14:paraId="199B1BD5" w14:textId="77777777" w:rsidTr="00BC4B7E">
        <w:trPr>
          <w:gridAfter w:val="3"/>
          <w:wAfter w:w="984" w:type="pct"/>
          <w:trHeight w:val="654"/>
        </w:trPr>
        <w:tc>
          <w:tcPr>
            <w:tcW w:w="488" w:type="pct"/>
            <w:tcBorders>
              <w:top w:val="nil"/>
              <w:left w:val="single" w:sz="4" w:space="0" w:color="auto"/>
              <w:bottom w:val="nil"/>
              <w:right w:val="single" w:sz="4" w:space="0" w:color="auto"/>
            </w:tcBorders>
            <w:vAlign w:val="center"/>
            <w:hideMark/>
          </w:tcPr>
          <w:p w14:paraId="58EFEB59" w14:textId="77777777" w:rsidR="00C40CCD" w:rsidRPr="00BC4B7E" w:rsidRDefault="00C40CCD" w:rsidP="00C40CCD">
            <w:pPr>
              <w:tabs>
                <w:tab w:val="left" w:pos="720"/>
              </w:tabs>
              <w:spacing w:after="240"/>
              <w:rPr>
                <w:b/>
                <w:sz w:val="16"/>
                <w:szCs w:val="16"/>
                <w:lang w:val="en-GB"/>
              </w:rPr>
            </w:pPr>
            <w:r w:rsidRPr="00BC4B7E">
              <w:rPr>
                <w:b/>
                <w:sz w:val="16"/>
                <w:szCs w:val="16"/>
                <w:lang w:val="en-GB"/>
              </w:rPr>
              <w:t>Gloves (µg)</w:t>
            </w:r>
          </w:p>
        </w:tc>
        <w:tc>
          <w:tcPr>
            <w:tcW w:w="199" w:type="pct"/>
            <w:tcBorders>
              <w:top w:val="nil"/>
              <w:left w:val="single" w:sz="4" w:space="0" w:color="auto"/>
              <w:bottom w:val="nil"/>
              <w:right w:val="single" w:sz="4" w:space="0" w:color="auto"/>
            </w:tcBorders>
            <w:vAlign w:val="center"/>
            <w:hideMark/>
          </w:tcPr>
          <w:p w14:paraId="0724919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88.18</w:t>
            </w:r>
          </w:p>
        </w:tc>
        <w:tc>
          <w:tcPr>
            <w:tcW w:w="294" w:type="pct"/>
            <w:tcBorders>
              <w:top w:val="nil"/>
              <w:left w:val="single" w:sz="4" w:space="0" w:color="auto"/>
              <w:bottom w:val="nil"/>
              <w:right w:val="single" w:sz="4" w:space="0" w:color="auto"/>
            </w:tcBorders>
            <w:vAlign w:val="center"/>
            <w:hideMark/>
          </w:tcPr>
          <w:p w14:paraId="20F1588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92.23</w:t>
            </w:r>
          </w:p>
        </w:tc>
        <w:tc>
          <w:tcPr>
            <w:tcW w:w="293" w:type="pct"/>
            <w:tcBorders>
              <w:top w:val="nil"/>
              <w:left w:val="single" w:sz="4" w:space="0" w:color="auto"/>
              <w:bottom w:val="nil"/>
              <w:right w:val="single" w:sz="4" w:space="0" w:color="auto"/>
            </w:tcBorders>
            <w:vAlign w:val="center"/>
            <w:hideMark/>
          </w:tcPr>
          <w:p w14:paraId="65DDAEE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c>
          <w:tcPr>
            <w:tcW w:w="293" w:type="pct"/>
            <w:tcBorders>
              <w:top w:val="nil"/>
              <w:left w:val="single" w:sz="4" w:space="0" w:color="auto"/>
              <w:bottom w:val="nil"/>
              <w:right w:val="single" w:sz="4" w:space="0" w:color="auto"/>
            </w:tcBorders>
            <w:vAlign w:val="center"/>
            <w:hideMark/>
          </w:tcPr>
          <w:p w14:paraId="048C6DF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435.0</w:t>
            </w:r>
          </w:p>
        </w:tc>
        <w:tc>
          <w:tcPr>
            <w:tcW w:w="293" w:type="pct"/>
            <w:tcBorders>
              <w:top w:val="nil"/>
              <w:left w:val="single" w:sz="4" w:space="0" w:color="auto"/>
              <w:bottom w:val="nil"/>
              <w:right w:val="single" w:sz="4" w:space="0" w:color="auto"/>
            </w:tcBorders>
            <w:vAlign w:val="center"/>
          </w:tcPr>
          <w:p w14:paraId="1A62D16E" w14:textId="77777777" w:rsidR="00C40CCD" w:rsidRPr="00BC4B7E" w:rsidRDefault="00C40CCD" w:rsidP="00C40CCD">
            <w:pPr>
              <w:tabs>
                <w:tab w:val="left" w:pos="720"/>
              </w:tabs>
              <w:spacing w:after="240"/>
              <w:jc w:val="center"/>
              <w:rPr>
                <w:sz w:val="16"/>
                <w:szCs w:val="16"/>
                <w:lang w:val="en-GB"/>
              </w:rPr>
            </w:pPr>
          </w:p>
        </w:tc>
        <w:tc>
          <w:tcPr>
            <w:tcW w:w="314" w:type="pct"/>
            <w:tcBorders>
              <w:top w:val="nil"/>
              <w:left w:val="single" w:sz="4" w:space="0" w:color="auto"/>
              <w:bottom w:val="nil"/>
              <w:right w:val="single" w:sz="4" w:space="0" w:color="auto"/>
            </w:tcBorders>
            <w:vAlign w:val="center"/>
            <w:hideMark/>
          </w:tcPr>
          <w:p w14:paraId="5C092DB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10.03</w:t>
            </w:r>
          </w:p>
        </w:tc>
        <w:tc>
          <w:tcPr>
            <w:tcW w:w="293" w:type="pct"/>
            <w:tcBorders>
              <w:top w:val="nil"/>
              <w:left w:val="single" w:sz="4" w:space="0" w:color="auto"/>
              <w:bottom w:val="nil"/>
              <w:right w:val="single" w:sz="4" w:space="0" w:color="auto"/>
            </w:tcBorders>
            <w:vAlign w:val="center"/>
            <w:hideMark/>
          </w:tcPr>
          <w:p w14:paraId="672CC87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52.84</w:t>
            </w:r>
          </w:p>
        </w:tc>
        <w:tc>
          <w:tcPr>
            <w:tcW w:w="314" w:type="pct"/>
            <w:tcBorders>
              <w:top w:val="nil"/>
              <w:left w:val="single" w:sz="4" w:space="0" w:color="auto"/>
              <w:bottom w:val="nil"/>
              <w:right w:val="single" w:sz="4" w:space="0" w:color="auto"/>
            </w:tcBorders>
            <w:vAlign w:val="center"/>
            <w:hideMark/>
          </w:tcPr>
          <w:p w14:paraId="3C141D8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77.16</w:t>
            </w:r>
          </w:p>
        </w:tc>
        <w:tc>
          <w:tcPr>
            <w:tcW w:w="294" w:type="pct"/>
            <w:tcBorders>
              <w:top w:val="nil"/>
              <w:left w:val="single" w:sz="4" w:space="0" w:color="auto"/>
              <w:bottom w:val="nil"/>
              <w:right w:val="single" w:sz="4" w:space="0" w:color="auto"/>
            </w:tcBorders>
            <w:vAlign w:val="center"/>
            <w:hideMark/>
          </w:tcPr>
          <w:p w14:paraId="6ABEA8A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12.06</w:t>
            </w:r>
          </w:p>
        </w:tc>
        <w:tc>
          <w:tcPr>
            <w:tcW w:w="332" w:type="pct"/>
            <w:tcBorders>
              <w:top w:val="nil"/>
              <w:left w:val="single" w:sz="4" w:space="0" w:color="auto"/>
              <w:bottom w:val="nil"/>
              <w:right w:val="single" w:sz="4" w:space="0" w:color="auto"/>
            </w:tcBorders>
            <w:vAlign w:val="center"/>
            <w:hideMark/>
          </w:tcPr>
          <w:p w14:paraId="2F57EC6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11258</w:t>
            </w:r>
          </w:p>
        </w:tc>
        <w:tc>
          <w:tcPr>
            <w:tcW w:w="314" w:type="pct"/>
            <w:tcBorders>
              <w:top w:val="nil"/>
              <w:left w:val="single" w:sz="4" w:space="0" w:color="auto"/>
              <w:bottom w:val="nil"/>
              <w:right w:val="single" w:sz="4" w:space="0" w:color="auto"/>
            </w:tcBorders>
            <w:vAlign w:val="center"/>
            <w:hideMark/>
          </w:tcPr>
          <w:p w14:paraId="5B13E81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c>
          <w:tcPr>
            <w:tcW w:w="294" w:type="pct"/>
            <w:tcBorders>
              <w:top w:val="nil"/>
              <w:left w:val="single" w:sz="4" w:space="0" w:color="auto"/>
              <w:bottom w:val="nil"/>
              <w:right w:val="single" w:sz="4" w:space="0" w:color="auto"/>
            </w:tcBorders>
            <w:vAlign w:val="center"/>
            <w:hideMark/>
          </w:tcPr>
          <w:p w14:paraId="25BB32DD"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37.671</w:t>
            </w:r>
          </w:p>
        </w:tc>
      </w:tr>
      <w:tr w:rsidR="003948B9" w:rsidRPr="00BC4B7E" w14:paraId="6588CFB7" w14:textId="77777777" w:rsidTr="00BC4B7E">
        <w:trPr>
          <w:gridAfter w:val="3"/>
          <w:wAfter w:w="984" w:type="pct"/>
          <w:trHeight w:val="654"/>
        </w:trPr>
        <w:tc>
          <w:tcPr>
            <w:tcW w:w="488" w:type="pct"/>
            <w:tcBorders>
              <w:top w:val="nil"/>
              <w:left w:val="single" w:sz="4" w:space="0" w:color="auto"/>
              <w:bottom w:val="nil"/>
              <w:right w:val="single" w:sz="4" w:space="0" w:color="auto"/>
            </w:tcBorders>
            <w:vAlign w:val="center"/>
            <w:hideMark/>
          </w:tcPr>
          <w:p w14:paraId="6E878228" w14:textId="77777777" w:rsidR="00C40CCD" w:rsidRPr="00BC4B7E" w:rsidRDefault="00C40CCD" w:rsidP="00C40CCD">
            <w:pPr>
              <w:tabs>
                <w:tab w:val="left" w:pos="720"/>
              </w:tabs>
              <w:spacing w:after="240"/>
              <w:rPr>
                <w:b/>
                <w:sz w:val="16"/>
                <w:szCs w:val="16"/>
                <w:lang w:val="en-GB"/>
              </w:rPr>
            </w:pPr>
            <w:r w:rsidRPr="00BC4B7E">
              <w:rPr>
                <w:b/>
                <w:sz w:val="16"/>
                <w:szCs w:val="16"/>
                <w:lang w:val="en-GB"/>
              </w:rPr>
              <w:t>Hand wash (µg)</w:t>
            </w:r>
          </w:p>
        </w:tc>
        <w:tc>
          <w:tcPr>
            <w:tcW w:w="199" w:type="pct"/>
            <w:tcBorders>
              <w:top w:val="nil"/>
              <w:left w:val="single" w:sz="4" w:space="0" w:color="auto"/>
              <w:bottom w:val="nil"/>
              <w:right w:val="single" w:sz="4" w:space="0" w:color="auto"/>
            </w:tcBorders>
            <w:vAlign w:val="center"/>
            <w:hideMark/>
          </w:tcPr>
          <w:p w14:paraId="5F99392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25.48</w:t>
            </w:r>
          </w:p>
        </w:tc>
        <w:tc>
          <w:tcPr>
            <w:tcW w:w="294" w:type="pct"/>
            <w:tcBorders>
              <w:top w:val="nil"/>
              <w:left w:val="single" w:sz="4" w:space="0" w:color="auto"/>
              <w:bottom w:val="nil"/>
              <w:right w:val="single" w:sz="4" w:space="0" w:color="auto"/>
            </w:tcBorders>
            <w:vAlign w:val="center"/>
            <w:hideMark/>
          </w:tcPr>
          <w:p w14:paraId="1433954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10.00</w:t>
            </w:r>
          </w:p>
        </w:tc>
        <w:tc>
          <w:tcPr>
            <w:tcW w:w="293" w:type="pct"/>
            <w:tcBorders>
              <w:top w:val="nil"/>
              <w:left w:val="single" w:sz="4" w:space="0" w:color="auto"/>
              <w:bottom w:val="nil"/>
              <w:right w:val="single" w:sz="4" w:space="0" w:color="auto"/>
            </w:tcBorders>
            <w:vAlign w:val="center"/>
            <w:hideMark/>
          </w:tcPr>
          <w:p w14:paraId="19F23FB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23.26</w:t>
            </w:r>
          </w:p>
        </w:tc>
        <w:tc>
          <w:tcPr>
            <w:tcW w:w="293" w:type="pct"/>
            <w:tcBorders>
              <w:top w:val="nil"/>
              <w:left w:val="single" w:sz="4" w:space="0" w:color="auto"/>
              <w:bottom w:val="nil"/>
              <w:right w:val="single" w:sz="4" w:space="0" w:color="auto"/>
            </w:tcBorders>
            <w:vAlign w:val="center"/>
            <w:hideMark/>
          </w:tcPr>
          <w:p w14:paraId="7D82826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61.25</w:t>
            </w:r>
          </w:p>
        </w:tc>
        <w:tc>
          <w:tcPr>
            <w:tcW w:w="293" w:type="pct"/>
            <w:tcBorders>
              <w:top w:val="nil"/>
              <w:left w:val="single" w:sz="4" w:space="0" w:color="auto"/>
              <w:bottom w:val="nil"/>
              <w:right w:val="single" w:sz="4" w:space="0" w:color="auto"/>
            </w:tcBorders>
            <w:vAlign w:val="center"/>
            <w:hideMark/>
          </w:tcPr>
          <w:p w14:paraId="12D0A09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5.000</w:t>
            </w:r>
          </w:p>
        </w:tc>
        <w:tc>
          <w:tcPr>
            <w:tcW w:w="314" w:type="pct"/>
            <w:tcBorders>
              <w:top w:val="nil"/>
              <w:left w:val="single" w:sz="4" w:space="0" w:color="auto"/>
              <w:bottom w:val="nil"/>
              <w:right w:val="single" w:sz="4" w:space="0" w:color="auto"/>
            </w:tcBorders>
            <w:vAlign w:val="center"/>
            <w:hideMark/>
          </w:tcPr>
          <w:p w14:paraId="68ADF40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10.00</w:t>
            </w:r>
          </w:p>
        </w:tc>
        <w:tc>
          <w:tcPr>
            <w:tcW w:w="293" w:type="pct"/>
            <w:tcBorders>
              <w:top w:val="nil"/>
              <w:left w:val="single" w:sz="4" w:space="0" w:color="auto"/>
              <w:bottom w:val="nil"/>
              <w:right w:val="single" w:sz="4" w:space="0" w:color="auto"/>
            </w:tcBorders>
            <w:vAlign w:val="center"/>
            <w:hideMark/>
          </w:tcPr>
          <w:p w14:paraId="7476D62D"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10.00</w:t>
            </w:r>
          </w:p>
        </w:tc>
        <w:tc>
          <w:tcPr>
            <w:tcW w:w="314" w:type="pct"/>
            <w:tcBorders>
              <w:top w:val="nil"/>
              <w:left w:val="single" w:sz="4" w:space="0" w:color="auto"/>
              <w:bottom w:val="nil"/>
              <w:right w:val="single" w:sz="4" w:space="0" w:color="auto"/>
            </w:tcBorders>
            <w:vAlign w:val="center"/>
            <w:hideMark/>
          </w:tcPr>
          <w:p w14:paraId="0E037A4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10.00</w:t>
            </w:r>
          </w:p>
        </w:tc>
        <w:tc>
          <w:tcPr>
            <w:tcW w:w="294" w:type="pct"/>
            <w:tcBorders>
              <w:top w:val="nil"/>
              <w:left w:val="single" w:sz="4" w:space="0" w:color="auto"/>
              <w:bottom w:val="nil"/>
              <w:right w:val="single" w:sz="4" w:space="0" w:color="auto"/>
            </w:tcBorders>
            <w:vAlign w:val="center"/>
            <w:hideMark/>
          </w:tcPr>
          <w:p w14:paraId="3677C2D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10.00</w:t>
            </w:r>
          </w:p>
        </w:tc>
        <w:tc>
          <w:tcPr>
            <w:tcW w:w="332" w:type="pct"/>
            <w:tcBorders>
              <w:top w:val="nil"/>
              <w:left w:val="single" w:sz="4" w:space="0" w:color="auto"/>
              <w:bottom w:val="nil"/>
              <w:right w:val="single" w:sz="4" w:space="0" w:color="auto"/>
            </w:tcBorders>
            <w:vAlign w:val="center"/>
            <w:hideMark/>
          </w:tcPr>
          <w:p w14:paraId="2B7AE7BC"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10.00</w:t>
            </w:r>
          </w:p>
        </w:tc>
        <w:tc>
          <w:tcPr>
            <w:tcW w:w="314" w:type="pct"/>
            <w:tcBorders>
              <w:top w:val="nil"/>
              <w:left w:val="single" w:sz="4" w:space="0" w:color="auto"/>
              <w:bottom w:val="nil"/>
              <w:right w:val="single" w:sz="4" w:space="0" w:color="auto"/>
            </w:tcBorders>
            <w:vAlign w:val="center"/>
            <w:hideMark/>
          </w:tcPr>
          <w:p w14:paraId="2518D62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10.00</w:t>
            </w:r>
          </w:p>
        </w:tc>
        <w:tc>
          <w:tcPr>
            <w:tcW w:w="294" w:type="pct"/>
            <w:tcBorders>
              <w:top w:val="nil"/>
              <w:left w:val="single" w:sz="4" w:space="0" w:color="auto"/>
              <w:bottom w:val="nil"/>
              <w:right w:val="single" w:sz="4" w:space="0" w:color="auto"/>
            </w:tcBorders>
            <w:vAlign w:val="center"/>
            <w:hideMark/>
          </w:tcPr>
          <w:p w14:paraId="44DCCBF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15.00</w:t>
            </w:r>
          </w:p>
        </w:tc>
      </w:tr>
      <w:tr w:rsidR="00A73D2B" w:rsidRPr="00BC4B7E" w14:paraId="7B04B823" w14:textId="77777777" w:rsidTr="00BC4B7E">
        <w:trPr>
          <w:trHeight w:val="654"/>
        </w:trPr>
        <w:tc>
          <w:tcPr>
            <w:tcW w:w="488" w:type="pct"/>
            <w:tcBorders>
              <w:top w:val="nil"/>
              <w:left w:val="single" w:sz="4" w:space="0" w:color="auto"/>
              <w:bottom w:val="single" w:sz="4" w:space="0" w:color="auto"/>
              <w:right w:val="single" w:sz="4" w:space="0" w:color="auto"/>
            </w:tcBorders>
            <w:vAlign w:val="center"/>
            <w:hideMark/>
          </w:tcPr>
          <w:p w14:paraId="4C95804A" w14:textId="77777777" w:rsidR="00C40CCD" w:rsidRPr="00BC4B7E" w:rsidRDefault="00C40CCD" w:rsidP="00C40CCD">
            <w:pPr>
              <w:tabs>
                <w:tab w:val="left" w:pos="720"/>
              </w:tabs>
              <w:spacing w:after="240"/>
              <w:rPr>
                <w:b/>
                <w:sz w:val="16"/>
                <w:szCs w:val="16"/>
                <w:lang w:val="en-GB"/>
              </w:rPr>
            </w:pPr>
            <w:r w:rsidRPr="00BC4B7E">
              <w:rPr>
                <w:b/>
                <w:sz w:val="16"/>
                <w:szCs w:val="16"/>
                <w:lang w:val="en-GB"/>
              </w:rPr>
              <w:t>Air filter (µg)</w:t>
            </w:r>
          </w:p>
        </w:tc>
        <w:tc>
          <w:tcPr>
            <w:tcW w:w="199" w:type="pct"/>
            <w:tcBorders>
              <w:top w:val="nil"/>
              <w:left w:val="single" w:sz="4" w:space="0" w:color="auto"/>
              <w:bottom w:val="single" w:sz="4" w:space="0" w:color="auto"/>
              <w:right w:val="single" w:sz="4" w:space="0" w:color="auto"/>
            </w:tcBorders>
            <w:vAlign w:val="center"/>
            <w:hideMark/>
          </w:tcPr>
          <w:p w14:paraId="1E67647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0.180</w:t>
            </w:r>
          </w:p>
        </w:tc>
        <w:tc>
          <w:tcPr>
            <w:tcW w:w="294" w:type="pct"/>
            <w:tcBorders>
              <w:top w:val="nil"/>
              <w:left w:val="single" w:sz="4" w:space="0" w:color="auto"/>
              <w:bottom w:val="single" w:sz="4" w:space="0" w:color="auto"/>
              <w:right w:val="single" w:sz="4" w:space="0" w:color="auto"/>
            </w:tcBorders>
            <w:vAlign w:val="center"/>
            <w:hideMark/>
          </w:tcPr>
          <w:p w14:paraId="7F84D01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293" w:type="pct"/>
            <w:tcBorders>
              <w:top w:val="nil"/>
              <w:left w:val="single" w:sz="4" w:space="0" w:color="auto"/>
              <w:bottom w:val="single" w:sz="4" w:space="0" w:color="auto"/>
              <w:right w:val="single" w:sz="4" w:space="0" w:color="auto"/>
            </w:tcBorders>
            <w:vAlign w:val="center"/>
            <w:hideMark/>
          </w:tcPr>
          <w:p w14:paraId="252FCD1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0.105</w:t>
            </w:r>
          </w:p>
        </w:tc>
        <w:tc>
          <w:tcPr>
            <w:tcW w:w="293" w:type="pct"/>
            <w:tcBorders>
              <w:top w:val="nil"/>
              <w:left w:val="single" w:sz="4" w:space="0" w:color="auto"/>
              <w:bottom w:val="single" w:sz="4" w:space="0" w:color="auto"/>
              <w:right w:val="single" w:sz="4" w:space="0" w:color="auto"/>
            </w:tcBorders>
            <w:vAlign w:val="center"/>
            <w:hideMark/>
          </w:tcPr>
          <w:p w14:paraId="35DA9609"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0.435</w:t>
            </w:r>
          </w:p>
        </w:tc>
        <w:tc>
          <w:tcPr>
            <w:tcW w:w="293" w:type="pct"/>
            <w:tcBorders>
              <w:top w:val="nil"/>
              <w:left w:val="single" w:sz="4" w:space="0" w:color="auto"/>
              <w:bottom w:val="single" w:sz="4" w:space="0" w:color="auto"/>
              <w:right w:val="single" w:sz="4" w:space="0" w:color="auto"/>
            </w:tcBorders>
            <w:vAlign w:val="center"/>
            <w:hideMark/>
          </w:tcPr>
          <w:p w14:paraId="1DBAAC1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0.106</w:t>
            </w:r>
          </w:p>
        </w:tc>
        <w:tc>
          <w:tcPr>
            <w:tcW w:w="314" w:type="pct"/>
            <w:tcBorders>
              <w:top w:val="nil"/>
              <w:left w:val="single" w:sz="4" w:space="0" w:color="auto"/>
              <w:bottom w:val="single" w:sz="4" w:space="0" w:color="auto"/>
              <w:right w:val="single" w:sz="4" w:space="0" w:color="auto"/>
            </w:tcBorders>
            <w:vAlign w:val="center"/>
            <w:hideMark/>
          </w:tcPr>
          <w:p w14:paraId="1D68B98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0.103</w:t>
            </w:r>
          </w:p>
        </w:tc>
        <w:tc>
          <w:tcPr>
            <w:tcW w:w="293" w:type="pct"/>
            <w:tcBorders>
              <w:top w:val="nil"/>
              <w:left w:val="single" w:sz="4" w:space="0" w:color="auto"/>
              <w:bottom w:val="single" w:sz="4" w:space="0" w:color="auto"/>
              <w:right w:val="single" w:sz="4" w:space="0" w:color="auto"/>
            </w:tcBorders>
            <w:vAlign w:val="center"/>
            <w:hideMark/>
          </w:tcPr>
          <w:p w14:paraId="55A1912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0.201</w:t>
            </w:r>
          </w:p>
        </w:tc>
        <w:tc>
          <w:tcPr>
            <w:tcW w:w="314" w:type="pct"/>
            <w:tcBorders>
              <w:top w:val="nil"/>
              <w:left w:val="single" w:sz="4" w:space="0" w:color="auto"/>
              <w:bottom w:val="single" w:sz="4" w:space="0" w:color="auto"/>
              <w:right w:val="single" w:sz="4" w:space="0" w:color="auto"/>
            </w:tcBorders>
            <w:vAlign w:val="center"/>
            <w:hideMark/>
          </w:tcPr>
          <w:p w14:paraId="324B939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294" w:type="pct"/>
            <w:tcBorders>
              <w:top w:val="nil"/>
              <w:left w:val="single" w:sz="4" w:space="0" w:color="auto"/>
              <w:bottom w:val="single" w:sz="4" w:space="0" w:color="auto"/>
              <w:right w:val="single" w:sz="4" w:space="0" w:color="auto"/>
            </w:tcBorders>
            <w:vAlign w:val="center"/>
            <w:hideMark/>
          </w:tcPr>
          <w:p w14:paraId="1868CCD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0.111</w:t>
            </w:r>
          </w:p>
        </w:tc>
        <w:tc>
          <w:tcPr>
            <w:tcW w:w="332" w:type="pct"/>
            <w:tcBorders>
              <w:top w:val="nil"/>
              <w:left w:val="single" w:sz="4" w:space="0" w:color="auto"/>
              <w:bottom w:val="single" w:sz="4" w:space="0" w:color="auto"/>
              <w:right w:val="single" w:sz="4" w:space="0" w:color="auto"/>
            </w:tcBorders>
            <w:vAlign w:val="center"/>
            <w:hideMark/>
          </w:tcPr>
          <w:p w14:paraId="0786F933"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0.237</w:t>
            </w:r>
          </w:p>
        </w:tc>
        <w:tc>
          <w:tcPr>
            <w:tcW w:w="314" w:type="pct"/>
            <w:tcBorders>
              <w:top w:val="nil"/>
              <w:left w:val="single" w:sz="4" w:space="0" w:color="auto"/>
              <w:bottom w:val="single" w:sz="4" w:space="0" w:color="auto"/>
              <w:right w:val="single" w:sz="4" w:space="0" w:color="auto"/>
            </w:tcBorders>
            <w:vAlign w:val="center"/>
            <w:hideMark/>
          </w:tcPr>
          <w:p w14:paraId="6012C9A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0.0375</w:t>
            </w:r>
          </w:p>
        </w:tc>
        <w:tc>
          <w:tcPr>
            <w:tcW w:w="294" w:type="pct"/>
            <w:tcBorders>
              <w:top w:val="nil"/>
              <w:left w:val="single" w:sz="4" w:space="0" w:color="auto"/>
              <w:bottom w:val="single" w:sz="4" w:space="0" w:color="auto"/>
              <w:right w:val="single" w:sz="4" w:space="0" w:color="auto"/>
            </w:tcBorders>
            <w:vAlign w:val="center"/>
            <w:hideMark/>
          </w:tcPr>
          <w:p w14:paraId="4BCE16DB"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0.080</w:t>
            </w:r>
          </w:p>
        </w:tc>
        <w:tc>
          <w:tcPr>
            <w:tcW w:w="291" w:type="pct"/>
            <w:tcBorders>
              <w:top w:val="single" w:sz="4" w:space="0" w:color="auto"/>
              <w:left w:val="single" w:sz="4" w:space="0" w:color="auto"/>
              <w:bottom w:val="single" w:sz="4" w:space="0" w:color="auto"/>
              <w:right w:val="single" w:sz="4" w:space="0" w:color="auto"/>
            </w:tcBorders>
            <w:vAlign w:val="center"/>
            <w:hideMark/>
          </w:tcPr>
          <w:p w14:paraId="3C4FA29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Log normal?</w:t>
            </w:r>
          </w:p>
        </w:tc>
        <w:tc>
          <w:tcPr>
            <w:tcW w:w="334" w:type="pct"/>
            <w:tcBorders>
              <w:top w:val="single" w:sz="4" w:space="0" w:color="auto"/>
              <w:left w:val="single" w:sz="4" w:space="0" w:color="auto"/>
              <w:bottom w:val="single" w:sz="4" w:space="0" w:color="auto"/>
              <w:right w:val="single" w:sz="4" w:space="0" w:color="auto"/>
            </w:tcBorders>
            <w:vAlign w:val="center"/>
            <w:hideMark/>
          </w:tcPr>
          <w:p w14:paraId="561CEB7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Empirical 75th percentile</w:t>
            </w:r>
          </w:p>
        </w:tc>
        <w:tc>
          <w:tcPr>
            <w:tcW w:w="359" w:type="pct"/>
            <w:tcBorders>
              <w:top w:val="single" w:sz="4" w:space="0" w:color="auto"/>
              <w:left w:val="single" w:sz="4" w:space="0" w:color="auto"/>
              <w:bottom w:val="single" w:sz="4" w:space="0" w:color="auto"/>
              <w:right w:val="single" w:sz="4" w:space="0" w:color="auto"/>
            </w:tcBorders>
            <w:vAlign w:val="center"/>
            <w:hideMark/>
          </w:tcPr>
          <w:p w14:paraId="2E8337E9"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Parametric 75th percentile</w:t>
            </w:r>
          </w:p>
        </w:tc>
      </w:tr>
      <w:tr w:rsidR="00A73D2B" w:rsidRPr="00BC4B7E" w14:paraId="6073AFCA" w14:textId="77777777" w:rsidTr="00BC4B7E">
        <w:trPr>
          <w:trHeight w:val="654"/>
        </w:trPr>
        <w:tc>
          <w:tcPr>
            <w:tcW w:w="488" w:type="pct"/>
            <w:tcBorders>
              <w:top w:val="single" w:sz="4" w:space="0" w:color="auto"/>
              <w:left w:val="single" w:sz="4" w:space="0" w:color="auto"/>
              <w:bottom w:val="nil"/>
              <w:right w:val="single" w:sz="4" w:space="0" w:color="auto"/>
            </w:tcBorders>
            <w:vAlign w:val="center"/>
            <w:hideMark/>
          </w:tcPr>
          <w:p w14:paraId="7F191664" w14:textId="77777777" w:rsidR="00C40CCD" w:rsidRPr="00BC4B7E" w:rsidRDefault="00C40CCD" w:rsidP="00C40CCD">
            <w:pPr>
              <w:tabs>
                <w:tab w:val="left" w:pos="720"/>
              </w:tabs>
              <w:spacing w:after="240"/>
              <w:rPr>
                <w:rFonts w:eastAsia="Calibri"/>
                <w:b/>
                <w:sz w:val="16"/>
                <w:szCs w:val="16"/>
                <w:lang w:val="de-CH"/>
              </w:rPr>
            </w:pPr>
            <w:r w:rsidRPr="00BC4B7E">
              <w:rPr>
                <w:b/>
                <w:sz w:val="16"/>
                <w:szCs w:val="16"/>
                <w:lang w:val="de-CH"/>
              </w:rPr>
              <w:t xml:space="preserve">PDE (µg/kg </w:t>
            </w:r>
            <w:proofErr w:type="spellStart"/>
            <w:r w:rsidRPr="00BC4B7E">
              <w:rPr>
                <w:b/>
                <w:sz w:val="16"/>
                <w:szCs w:val="16"/>
                <w:lang w:val="de-CH"/>
              </w:rPr>
              <w:t>bw</w:t>
            </w:r>
            <w:proofErr w:type="spellEnd"/>
            <w:r w:rsidRPr="00BC4B7E">
              <w:rPr>
                <w:b/>
                <w:sz w:val="16"/>
                <w:szCs w:val="16"/>
                <w:lang w:val="de-CH"/>
              </w:rPr>
              <w:t>/d)</w:t>
            </w:r>
          </w:p>
        </w:tc>
        <w:tc>
          <w:tcPr>
            <w:tcW w:w="199" w:type="pct"/>
            <w:tcBorders>
              <w:top w:val="single" w:sz="4" w:space="0" w:color="auto"/>
              <w:left w:val="single" w:sz="4" w:space="0" w:color="auto"/>
              <w:bottom w:val="nil"/>
              <w:right w:val="single" w:sz="4" w:space="0" w:color="auto"/>
            </w:tcBorders>
            <w:vAlign w:val="center"/>
            <w:hideMark/>
          </w:tcPr>
          <w:p w14:paraId="007CE7F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4.294</w:t>
            </w:r>
          </w:p>
        </w:tc>
        <w:tc>
          <w:tcPr>
            <w:tcW w:w="294" w:type="pct"/>
            <w:tcBorders>
              <w:top w:val="single" w:sz="4" w:space="0" w:color="auto"/>
              <w:left w:val="single" w:sz="4" w:space="0" w:color="auto"/>
              <w:bottom w:val="nil"/>
              <w:right w:val="single" w:sz="4" w:space="0" w:color="auto"/>
            </w:tcBorders>
            <w:vAlign w:val="center"/>
            <w:hideMark/>
          </w:tcPr>
          <w:p w14:paraId="52DB253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3.471</w:t>
            </w:r>
          </w:p>
        </w:tc>
        <w:tc>
          <w:tcPr>
            <w:tcW w:w="293" w:type="pct"/>
            <w:tcBorders>
              <w:top w:val="single" w:sz="4" w:space="0" w:color="auto"/>
              <w:left w:val="single" w:sz="4" w:space="0" w:color="auto"/>
              <w:bottom w:val="nil"/>
              <w:right w:val="single" w:sz="4" w:space="0" w:color="auto"/>
            </w:tcBorders>
            <w:vAlign w:val="center"/>
            <w:hideMark/>
          </w:tcPr>
          <w:p w14:paraId="3C2FF4A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1.892</w:t>
            </w:r>
          </w:p>
        </w:tc>
        <w:tc>
          <w:tcPr>
            <w:tcW w:w="293" w:type="pct"/>
            <w:tcBorders>
              <w:top w:val="single" w:sz="4" w:space="0" w:color="auto"/>
              <w:left w:val="single" w:sz="4" w:space="0" w:color="auto"/>
              <w:bottom w:val="nil"/>
              <w:right w:val="single" w:sz="4" w:space="0" w:color="auto"/>
            </w:tcBorders>
            <w:vAlign w:val="center"/>
            <w:hideMark/>
          </w:tcPr>
          <w:p w14:paraId="16C9235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18.03</w:t>
            </w:r>
          </w:p>
        </w:tc>
        <w:tc>
          <w:tcPr>
            <w:tcW w:w="293" w:type="pct"/>
            <w:tcBorders>
              <w:top w:val="single" w:sz="4" w:space="0" w:color="auto"/>
              <w:left w:val="single" w:sz="4" w:space="0" w:color="auto"/>
              <w:bottom w:val="nil"/>
              <w:right w:val="single" w:sz="4" w:space="0" w:color="auto"/>
            </w:tcBorders>
            <w:vAlign w:val="center"/>
            <w:hideMark/>
          </w:tcPr>
          <w:p w14:paraId="3D5D08A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1.281</w:t>
            </w:r>
          </w:p>
        </w:tc>
        <w:tc>
          <w:tcPr>
            <w:tcW w:w="314" w:type="pct"/>
            <w:tcBorders>
              <w:top w:val="single" w:sz="4" w:space="0" w:color="auto"/>
              <w:left w:val="single" w:sz="4" w:space="0" w:color="auto"/>
              <w:bottom w:val="nil"/>
              <w:right w:val="single" w:sz="4" w:space="0" w:color="auto"/>
            </w:tcBorders>
            <w:vAlign w:val="center"/>
            <w:hideMark/>
          </w:tcPr>
          <w:p w14:paraId="352114C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2.105</w:t>
            </w:r>
          </w:p>
        </w:tc>
        <w:tc>
          <w:tcPr>
            <w:tcW w:w="293" w:type="pct"/>
            <w:tcBorders>
              <w:top w:val="single" w:sz="4" w:space="0" w:color="auto"/>
              <w:left w:val="single" w:sz="4" w:space="0" w:color="auto"/>
              <w:bottom w:val="nil"/>
              <w:right w:val="single" w:sz="4" w:space="0" w:color="auto"/>
            </w:tcBorders>
            <w:vAlign w:val="center"/>
            <w:hideMark/>
          </w:tcPr>
          <w:p w14:paraId="51260B2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3.441</w:t>
            </w:r>
          </w:p>
        </w:tc>
        <w:tc>
          <w:tcPr>
            <w:tcW w:w="314" w:type="pct"/>
            <w:tcBorders>
              <w:top w:val="single" w:sz="4" w:space="0" w:color="auto"/>
              <w:left w:val="single" w:sz="4" w:space="0" w:color="auto"/>
              <w:bottom w:val="nil"/>
              <w:right w:val="single" w:sz="4" w:space="0" w:color="auto"/>
            </w:tcBorders>
            <w:vAlign w:val="center"/>
            <w:hideMark/>
          </w:tcPr>
          <w:p w14:paraId="3B86A53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2.416</w:t>
            </w:r>
          </w:p>
        </w:tc>
        <w:tc>
          <w:tcPr>
            <w:tcW w:w="294" w:type="pct"/>
            <w:tcBorders>
              <w:top w:val="single" w:sz="4" w:space="0" w:color="auto"/>
              <w:left w:val="single" w:sz="4" w:space="0" w:color="auto"/>
              <w:bottom w:val="nil"/>
              <w:right w:val="single" w:sz="4" w:space="0" w:color="auto"/>
            </w:tcBorders>
            <w:vAlign w:val="center"/>
            <w:hideMark/>
          </w:tcPr>
          <w:p w14:paraId="377E1FB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1.921</w:t>
            </w:r>
          </w:p>
        </w:tc>
        <w:tc>
          <w:tcPr>
            <w:tcW w:w="332" w:type="pct"/>
            <w:tcBorders>
              <w:top w:val="single" w:sz="4" w:space="0" w:color="auto"/>
              <w:left w:val="single" w:sz="4" w:space="0" w:color="auto"/>
              <w:bottom w:val="nil"/>
              <w:right w:val="single" w:sz="4" w:space="0" w:color="auto"/>
            </w:tcBorders>
            <w:vAlign w:val="center"/>
            <w:hideMark/>
          </w:tcPr>
          <w:p w14:paraId="7C93109B"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193.690</w:t>
            </w:r>
          </w:p>
        </w:tc>
        <w:tc>
          <w:tcPr>
            <w:tcW w:w="314" w:type="pct"/>
            <w:tcBorders>
              <w:top w:val="single" w:sz="4" w:space="0" w:color="auto"/>
              <w:left w:val="single" w:sz="4" w:space="0" w:color="auto"/>
              <w:bottom w:val="nil"/>
              <w:right w:val="single" w:sz="4" w:space="0" w:color="auto"/>
            </w:tcBorders>
            <w:vAlign w:val="center"/>
            <w:hideMark/>
          </w:tcPr>
          <w:p w14:paraId="30F110C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1.519</w:t>
            </w:r>
          </w:p>
        </w:tc>
        <w:tc>
          <w:tcPr>
            <w:tcW w:w="294" w:type="pct"/>
            <w:tcBorders>
              <w:top w:val="single" w:sz="4" w:space="0" w:color="auto"/>
              <w:left w:val="single" w:sz="4" w:space="0" w:color="auto"/>
              <w:bottom w:val="nil"/>
              <w:right w:val="single" w:sz="4" w:space="0" w:color="auto"/>
            </w:tcBorders>
            <w:vAlign w:val="center"/>
            <w:hideMark/>
          </w:tcPr>
          <w:p w14:paraId="2B1E8A7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1.806</w:t>
            </w:r>
          </w:p>
        </w:tc>
        <w:tc>
          <w:tcPr>
            <w:tcW w:w="291" w:type="pct"/>
            <w:tcBorders>
              <w:top w:val="single" w:sz="4" w:space="0" w:color="auto"/>
              <w:left w:val="single" w:sz="4" w:space="0" w:color="auto"/>
              <w:bottom w:val="nil"/>
              <w:right w:val="single" w:sz="4" w:space="0" w:color="auto"/>
            </w:tcBorders>
            <w:vAlign w:val="center"/>
            <w:hideMark/>
          </w:tcPr>
          <w:p w14:paraId="4DB3236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no</w:t>
            </w:r>
          </w:p>
        </w:tc>
        <w:tc>
          <w:tcPr>
            <w:tcW w:w="334" w:type="pct"/>
            <w:tcBorders>
              <w:top w:val="single" w:sz="4" w:space="0" w:color="auto"/>
              <w:left w:val="single" w:sz="4" w:space="0" w:color="auto"/>
              <w:bottom w:val="nil"/>
              <w:right w:val="single" w:sz="4" w:space="0" w:color="auto"/>
            </w:tcBorders>
            <w:vAlign w:val="center"/>
            <w:hideMark/>
          </w:tcPr>
          <w:p w14:paraId="6C62831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3.882</w:t>
            </w:r>
          </w:p>
        </w:tc>
        <w:tc>
          <w:tcPr>
            <w:tcW w:w="359" w:type="pct"/>
            <w:tcBorders>
              <w:top w:val="single" w:sz="4" w:space="0" w:color="auto"/>
              <w:left w:val="single" w:sz="4" w:space="0" w:color="auto"/>
              <w:bottom w:val="nil"/>
              <w:right w:val="single" w:sz="4" w:space="0" w:color="auto"/>
            </w:tcBorders>
            <w:vAlign w:val="center"/>
            <w:hideMark/>
          </w:tcPr>
          <w:p w14:paraId="1A4B93D9"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10.828</w:t>
            </w:r>
          </w:p>
        </w:tc>
      </w:tr>
      <w:tr w:rsidR="00A73D2B" w:rsidRPr="00BC4B7E" w14:paraId="5CB1B37D" w14:textId="77777777" w:rsidTr="00BC4B7E">
        <w:trPr>
          <w:trHeight w:val="654"/>
        </w:trPr>
        <w:tc>
          <w:tcPr>
            <w:tcW w:w="488" w:type="pct"/>
            <w:tcBorders>
              <w:top w:val="nil"/>
              <w:left w:val="single" w:sz="4" w:space="0" w:color="auto"/>
              <w:bottom w:val="nil"/>
              <w:right w:val="single" w:sz="4" w:space="0" w:color="auto"/>
            </w:tcBorders>
            <w:vAlign w:val="center"/>
            <w:hideMark/>
          </w:tcPr>
          <w:p w14:paraId="512BCEEB" w14:textId="77777777" w:rsidR="00C40CCD" w:rsidRPr="00BC4B7E" w:rsidRDefault="00C40CCD" w:rsidP="00C40CCD">
            <w:pPr>
              <w:tabs>
                <w:tab w:val="left" w:pos="720"/>
              </w:tabs>
              <w:spacing w:after="240"/>
              <w:rPr>
                <w:rFonts w:eastAsia="Calibri"/>
                <w:b/>
                <w:sz w:val="16"/>
                <w:szCs w:val="16"/>
                <w:lang w:val="de-CH"/>
              </w:rPr>
            </w:pPr>
            <w:r w:rsidRPr="00BC4B7E">
              <w:rPr>
                <w:b/>
                <w:sz w:val="16"/>
                <w:szCs w:val="16"/>
                <w:lang w:val="de-CH"/>
              </w:rPr>
              <w:t xml:space="preserve">ADE (µg/kg </w:t>
            </w:r>
            <w:proofErr w:type="spellStart"/>
            <w:r w:rsidRPr="00BC4B7E">
              <w:rPr>
                <w:b/>
                <w:sz w:val="16"/>
                <w:szCs w:val="16"/>
                <w:lang w:val="de-CH"/>
              </w:rPr>
              <w:t>bw</w:t>
            </w:r>
            <w:proofErr w:type="spellEnd"/>
            <w:r w:rsidRPr="00BC4B7E">
              <w:rPr>
                <w:b/>
                <w:sz w:val="16"/>
                <w:szCs w:val="16"/>
                <w:lang w:val="de-CH"/>
              </w:rPr>
              <w:t>/d)</w:t>
            </w:r>
          </w:p>
        </w:tc>
        <w:tc>
          <w:tcPr>
            <w:tcW w:w="199" w:type="pct"/>
            <w:tcBorders>
              <w:top w:val="nil"/>
              <w:left w:val="single" w:sz="4" w:space="0" w:color="auto"/>
              <w:bottom w:val="nil"/>
              <w:right w:val="single" w:sz="4" w:space="0" w:color="auto"/>
            </w:tcBorders>
            <w:vAlign w:val="center"/>
            <w:hideMark/>
          </w:tcPr>
          <w:p w14:paraId="18ADF4D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0.675</w:t>
            </w:r>
          </w:p>
        </w:tc>
        <w:tc>
          <w:tcPr>
            <w:tcW w:w="294" w:type="pct"/>
            <w:tcBorders>
              <w:top w:val="nil"/>
              <w:left w:val="single" w:sz="4" w:space="0" w:color="auto"/>
              <w:bottom w:val="nil"/>
              <w:right w:val="single" w:sz="4" w:space="0" w:color="auto"/>
            </w:tcBorders>
            <w:vAlign w:val="center"/>
            <w:hideMark/>
          </w:tcPr>
          <w:p w14:paraId="6496FCC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0.286</w:t>
            </w:r>
          </w:p>
        </w:tc>
        <w:tc>
          <w:tcPr>
            <w:tcW w:w="293" w:type="pct"/>
            <w:tcBorders>
              <w:top w:val="nil"/>
              <w:left w:val="single" w:sz="4" w:space="0" w:color="auto"/>
              <w:bottom w:val="nil"/>
              <w:right w:val="single" w:sz="4" w:space="0" w:color="auto"/>
            </w:tcBorders>
            <w:vAlign w:val="center"/>
            <w:hideMark/>
          </w:tcPr>
          <w:p w14:paraId="0F6B3C6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0.498</w:t>
            </w:r>
          </w:p>
        </w:tc>
        <w:tc>
          <w:tcPr>
            <w:tcW w:w="293" w:type="pct"/>
            <w:tcBorders>
              <w:top w:val="nil"/>
              <w:left w:val="single" w:sz="4" w:space="0" w:color="auto"/>
              <w:bottom w:val="nil"/>
              <w:right w:val="single" w:sz="4" w:space="0" w:color="auto"/>
            </w:tcBorders>
            <w:vAlign w:val="center"/>
            <w:hideMark/>
          </w:tcPr>
          <w:p w14:paraId="1FF7F49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1.455</w:t>
            </w:r>
          </w:p>
        </w:tc>
        <w:tc>
          <w:tcPr>
            <w:tcW w:w="293" w:type="pct"/>
            <w:tcBorders>
              <w:top w:val="nil"/>
              <w:left w:val="single" w:sz="4" w:space="0" w:color="auto"/>
              <w:bottom w:val="nil"/>
              <w:right w:val="single" w:sz="4" w:space="0" w:color="auto"/>
            </w:tcBorders>
            <w:vAlign w:val="center"/>
            <w:hideMark/>
          </w:tcPr>
          <w:p w14:paraId="066DE8F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0.149</w:t>
            </w:r>
          </w:p>
        </w:tc>
        <w:tc>
          <w:tcPr>
            <w:tcW w:w="314" w:type="pct"/>
            <w:tcBorders>
              <w:top w:val="nil"/>
              <w:left w:val="single" w:sz="4" w:space="0" w:color="auto"/>
              <w:bottom w:val="nil"/>
              <w:right w:val="single" w:sz="4" w:space="0" w:color="auto"/>
            </w:tcBorders>
            <w:vAlign w:val="center"/>
            <w:hideMark/>
          </w:tcPr>
          <w:p w14:paraId="418E3AF8"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0.300</w:t>
            </w:r>
          </w:p>
        </w:tc>
        <w:tc>
          <w:tcPr>
            <w:tcW w:w="293" w:type="pct"/>
            <w:tcBorders>
              <w:top w:val="nil"/>
              <w:left w:val="single" w:sz="4" w:space="0" w:color="auto"/>
              <w:bottom w:val="nil"/>
              <w:right w:val="single" w:sz="4" w:space="0" w:color="auto"/>
            </w:tcBorders>
            <w:vAlign w:val="center"/>
            <w:hideMark/>
          </w:tcPr>
          <w:p w14:paraId="087918A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0.363</w:t>
            </w:r>
          </w:p>
        </w:tc>
        <w:tc>
          <w:tcPr>
            <w:tcW w:w="314" w:type="pct"/>
            <w:tcBorders>
              <w:top w:val="nil"/>
              <w:left w:val="single" w:sz="4" w:space="0" w:color="auto"/>
              <w:bottom w:val="nil"/>
              <w:right w:val="single" w:sz="4" w:space="0" w:color="auto"/>
            </w:tcBorders>
            <w:vAlign w:val="center"/>
            <w:hideMark/>
          </w:tcPr>
          <w:p w14:paraId="28B2BED8"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0.245</w:t>
            </w:r>
          </w:p>
        </w:tc>
        <w:tc>
          <w:tcPr>
            <w:tcW w:w="294" w:type="pct"/>
            <w:tcBorders>
              <w:top w:val="nil"/>
              <w:left w:val="single" w:sz="4" w:space="0" w:color="auto"/>
              <w:bottom w:val="nil"/>
              <w:right w:val="single" w:sz="4" w:space="0" w:color="auto"/>
            </w:tcBorders>
            <w:vAlign w:val="center"/>
            <w:hideMark/>
          </w:tcPr>
          <w:p w14:paraId="6C501C9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0.353</w:t>
            </w:r>
          </w:p>
        </w:tc>
        <w:tc>
          <w:tcPr>
            <w:tcW w:w="332" w:type="pct"/>
            <w:tcBorders>
              <w:top w:val="nil"/>
              <w:left w:val="single" w:sz="4" w:space="0" w:color="auto"/>
              <w:bottom w:val="nil"/>
              <w:right w:val="single" w:sz="4" w:space="0" w:color="auto"/>
            </w:tcBorders>
            <w:vAlign w:val="center"/>
            <w:hideMark/>
          </w:tcPr>
          <w:p w14:paraId="5865A89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0.234</w:t>
            </w:r>
          </w:p>
        </w:tc>
        <w:tc>
          <w:tcPr>
            <w:tcW w:w="314" w:type="pct"/>
            <w:tcBorders>
              <w:top w:val="nil"/>
              <w:left w:val="single" w:sz="4" w:space="0" w:color="auto"/>
              <w:bottom w:val="nil"/>
              <w:right w:val="single" w:sz="4" w:space="0" w:color="auto"/>
            </w:tcBorders>
            <w:vAlign w:val="center"/>
            <w:hideMark/>
          </w:tcPr>
          <w:p w14:paraId="4F00A91A"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0.294</w:t>
            </w:r>
          </w:p>
        </w:tc>
        <w:tc>
          <w:tcPr>
            <w:tcW w:w="294" w:type="pct"/>
            <w:tcBorders>
              <w:top w:val="nil"/>
              <w:left w:val="single" w:sz="4" w:space="0" w:color="auto"/>
              <w:bottom w:val="nil"/>
              <w:right w:val="single" w:sz="4" w:space="0" w:color="auto"/>
            </w:tcBorders>
            <w:vAlign w:val="center"/>
            <w:hideMark/>
          </w:tcPr>
          <w:p w14:paraId="67642FE5"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0.329</w:t>
            </w:r>
          </w:p>
        </w:tc>
        <w:tc>
          <w:tcPr>
            <w:tcW w:w="291" w:type="pct"/>
            <w:tcBorders>
              <w:top w:val="nil"/>
              <w:left w:val="single" w:sz="4" w:space="0" w:color="auto"/>
              <w:bottom w:val="nil"/>
              <w:right w:val="single" w:sz="4" w:space="0" w:color="auto"/>
            </w:tcBorders>
            <w:vAlign w:val="center"/>
            <w:hideMark/>
          </w:tcPr>
          <w:p w14:paraId="098E622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no</w:t>
            </w:r>
          </w:p>
        </w:tc>
        <w:tc>
          <w:tcPr>
            <w:tcW w:w="334" w:type="pct"/>
            <w:tcBorders>
              <w:top w:val="nil"/>
              <w:left w:val="single" w:sz="4" w:space="0" w:color="auto"/>
              <w:bottom w:val="nil"/>
              <w:right w:val="single" w:sz="4" w:space="0" w:color="auto"/>
            </w:tcBorders>
            <w:vAlign w:val="center"/>
            <w:hideMark/>
          </w:tcPr>
          <w:p w14:paraId="36580C3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0.430</w:t>
            </w:r>
          </w:p>
        </w:tc>
        <w:tc>
          <w:tcPr>
            <w:tcW w:w="359" w:type="pct"/>
            <w:tcBorders>
              <w:top w:val="nil"/>
              <w:left w:val="single" w:sz="4" w:space="0" w:color="auto"/>
              <w:bottom w:val="nil"/>
              <w:right w:val="single" w:sz="4" w:space="0" w:color="auto"/>
            </w:tcBorders>
            <w:vAlign w:val="center"/>
            <w:hideMark/>
          </w:tcPr>
          <w:p w14:paraId="6ADA887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0.545</w:t>
            </w:r>
          </w:p>
        </w:tc>
      </w:tr>
      <w:tr w:rsidR="003378CA" w:rsidRPr="00BC4B7E" w14:paraId="22B5E8F4" w14:textId="77777777" w:rsidTr="00BC4B7E">
        <w:trPr>
          <w:trHeight w:val="323"/>
        </w:trPr>
        <w:tc>
          <w:tcPr>
            <w:tcW w:w="488" w:type="pct"/>
            <w:tcBorders>
              <w:top w:val="nil"/>
              <w:left w:val="single" w:sz="4" w:space="0" w:color="auto"/>
              <w:bottom w:val="nil"/>
              <w:right w:val="single" w:sz="4" w:space="0" w:color="auto"/>
            </w:tcBorders>
            <w:vAlign w:val="center"/>
            <w:hideMark/>
          </w:tcPr>
          <w:p w14:paraId="283FAB3D" w14:textId="77777777" w:rsidR="00C40CCD" w:rsidRPr="00BC4B7E" w:rsidRDefault="00C40CCD" w:rsidP="00C40CCD">
            <w:pPr>
              <w:tabs>
                <w:tab w:val="left" w:pos="720"/>
              </w:tabs>
              <w:spacing w:after="240"/>
              <w:rPr>
                <w:rFonts w:eastAsia="Calibri"/>
                <w:b/>
                <w:sz w:val="16"/>
                <w:szCs w:val="16"/>
                <w:lang w:val="de-CH"/>
              </w:rPr>
            </w:pPr>
            <w:proofErr w:type="spellStart"/>
            <w:r w:rsidRPr="00BC4B7E">
              <w:rPr>
                <w:b/>
                <w:sz w:val="16"/>
                <w:szCs w:val="16"/>
                <w:lang w:val="de-CH"/>
              </w:rPr>
              <w:t>PIE</w:t>
            </w:r>
            <w:r w:rsidRPr="00BC4B7E">
              <w:rPr>
                <w:b/>
                <w:sz w:val="16"/>
                <w:szCs w:val="16"/>
                <w:vertAlign w:val="superscript"/>
                <w:lang w:val="de-CH"/>
              </w:rPr>
              <w:t>b</w:t>
            </w:r>
            <w:proofErr w:type="spellEnd"/>
            <w:r w:rsidRPr="00BC4B7E">
              <w:rPr>
                <w:b/>
                <w:sz w:val="16"/>
                <w:szCs w:val="16"/>
                <w:lang w:val="de-CH"/>
              </w:rPr>
              <w:t xml:space="preserve"> (µg/kg </w:t>
            </w:r>
            <w:proofErr w:type="spellStart"/>
            <w:r w:rsidRPr="00BC4B7E">
              <w:rPr>
                <w:b/>
                <w:sz w:val="16"/>
                <w:szCs w:val="16"/>
                <w:lang w:val="de-CH"/>
              </w:rPr>
              <w:t>bw</w:t>
            </w:r>
            <w:proofErr w:type="spellEnd"/>
            <w:r w:rsidRPr="00BC4B7E">
              <w:rPr>
                <w:b/>
                <w:sz w:val="16"/>
                <w:szCs w:val="16"/>
                <w:lang w:val="de-CH"/>
              </w:rPr>
              <w:t>/d)</w:t>
            </w:r>
          </w:p>
        </w:tc>
        <w:tc>
          <w:tcPr>
            <w:tcW w:w="199" w:type="pct"/>
            <w:tcBorders>
              <w:top w:val="nil"/>
              <w:left w:val="single" w:sz="4" w:space="0" w:color="auto"/>
              <w:bottom w:val="nil"/>
              <w:right w:val="single" w:sz="4" w:space="0" w:color="auto"/>
            </w:tcBorders>
            <w:vAlign w:val="center"/>
            <w:hideMark/>
          </w:tcPr>
          <w:p w14:paraId="2D98FB0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0.0417</w:t>
            </w:r>
          </w:p>
        </w:tc>
        <w:tc>
          <w:tcPr>
            <w:tcW w:w="294" w:type="pct"/>
            <w:tcBorders>
              <w:top w:val="nil"/>
              <w:left w:val="single" w:sz="4" w:space="0" w:color="auto"/>
              <w:bottom w:val="nil"/>
              <w:right w:val="single" w:sz="4" w:space="0" w:color="auto"/>
            </w:tcBorders>
            <w:vAlign w:val="center"/>
            <w:hideMark/>
          </w:tcPr>
          <w:p w14:paraId="60E4354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293" w:type="pct"/>
            <w:tcBorders>
              <w:top w:val="nil"/>
              <w:left w:val="single" w:sz="4" w:space="0" w:color="auto"/>
              <w:bottom w:val="nil"/>
              <w:right w:val="single" w:sz="4" w:space="0" w:color="auto"/>
            </w:tcBorders>
            <w:vAlign w:val="center"/>
            <w:hideMark/>
          </w:tcPr>
          <w:p w14:paraId="2DDBF168"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0.0243</w:t>
            </w:r>
          </w:p>
        </w:tc>
        <w:tc>
          <w:tcPr>
            <w:tcW w:w="293" w:type="pct"/>
            <w:tcBorders>
              <w:top w:val="nil"/>
              <w:left w:val="single" w:sz="4" w:space="0" w:color="auto"/>
              <w:bottom w:val="nil"/>
              <w:right w:val="single" w:sz="4" w:space="0" w:color="auto"/>
            </w:tcBorders>
            <w:vAlign w:val="center"/>
            <w:hideMark/>
          </w:tcPr>
          <w:p w14:paraId="69C8E0B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0.1007</w:t>
            </w:r>
          </w:p>
        </w:tc>
        <w:tc>
          <w:tcPr>
            <w:tcW w:w="293" w:type="pct"/>
            <w:tcBorders>
              <w:top w:val="nil"/>
              <w:left w:val="single" w:sz="4" w:space="0" w:color="auto"/>
              <w:bottom w:val="nil"/>
              <w:right w:val="single" w:sz="4" w:space="0" w:color="auto"/>
            </w:tcBorders>
            <w:vAlign w:val="center"/>
            <w:hideMark/>
          </w:tcPr>
          <w:p w14:paraId="5A62E18B"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0.0245</w:t>
            </w:r>
          </w:p>
        </w:tc>
        <w:tc>
          <w:tcPr>
            <w:tcW w:w="314" w:type="pct"/>
            <w:tcBorders>
              <w:top w:val="nil"/>
              <w:left w:val="single" w:sz="4" w:space="0" w:color="auto"/>
              <w:bottom w:val="nil"/>
              <w:right w:val="single" w:sz="4" w:space="0" w:color="auto"/>
            </w:tcBorders>
            <w:vAlign w:val="center"/>
            <w:hideMark/>
          </w:tcPr>
          <w:p w14:paraId="1E73696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0.02384</w:t>
            </w:r>
          </w:p>
        </w:tc>
        <w:tc>
          <w:tcPr>
            <w:tcW w:w="293" w:type="pct"/>
            <w:tcBorders>
              <w:top w:val="nil"/>
              <w:left w:val="single" w:sz="4" w:space="0" w:color="auto"/>
              <w:bottom w:val="nil"/>
              <w:right w:val="single" w:sz="4" w:space="0" w:color="auto"/>
            </w:tcBorders>
            <w:vAlign w:val="center"/>
            <w:hideMark/>
          </w:tcPr>
          <w:p w14:paraId="4C9ED747"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0.0465</w:t>
            </w:r>
          </w:p>
        </w:tc>
        <w:tc>
          <w:tcPr>
            <w:tcW w:w="314" w:type="pct"/>
            <w:tcBorders>
              <w:top w:val="nil"/>
              <w:left w:val="single" w:sz="4" w:space="0" w:color="auto"/>
              <w:bottom w:val="nil"/>
              <w:right w:val="single" w:sz="4" w:space="0" w:color="auto"/>
            </w:tcBorders>
            <w:vAlign w:val="center"/>
            <w:hideMark/>
          </w:tcPr>
          <w:p w14:paraId="04B5903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294" w:type="pct"/>
            <w:tcBorders>
              <w:top w:val="nil"/>
              <w:left w:val="single" w:sz="4" w:space="0" w:color="auto"/>
              <w:bottom w:val="nil"/>
              <w:right w:val="single" w:sz="4" w:space="0" w:color="auto"/>
            </w:tcBorders>
            <w:vAlign w:val="center"/>
            <w:hideMark/>
          </w:tcPr>
          <w:p w14:paraId="446B5F02"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0.02569</w:t>
            </w:r>
          </w:p>
        </w:tc>
        <w:tc>
          <w:tcPr>
            <w:tcW w:w="332" w:type="pct"/>
            <w:tcBorders>
              <w:top w:val="nil"/>
              <w:left w:val="single" w:sz="4" w:space="0" w:color="auto"/>
              <w:bottom w:val="nil"/>
              <w:right w:val="single" w:sz="4" w:space="0" w:color="auto"/>
            </w:tcBorders>
            <w:vAlign w:val="center"/>
            <w:hideMark/>
          </w:tcPr>
          <w:p w14:paraId="6628AA50"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0.0549</w:t>
            </w:r>
          </w:p>
        </w:tc>
        <w:tc>
          <w:tcPr>
            <w:tcW w:w="314" w:type="pct"/>
            <w:tcBorders>
              <w:top w:val="nil"/>
              <w:left w:val="single" w:sz="4" w:space="0" w:color="auto"/>
              <w:bottom w:val="nil"/>
              <w:right w:val="single" w:sz="4" w:space="0" w:color="auto"/>
            </w:tcBorders>
            <w:vAlign w:val="center"/>
            <w:hideMark/>
          </w:tcPr>
          <w:p w14:paraId="411AB00E"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0.00868</w:t>
            </w:r>
          </w:p>
        </w:tc>
        <w:tc>
          <w:tcPr>
            <w:tcW w:w="294" w:type="pct"/>
            <w:tcBorders>
              <w:top w:val="nil"/>
              <w:left w:val="single" w:sz="4" w:space="0" w:color="auto"/>
              <w:bottom w:val="nil"/>
              <w:right w:val="single" w:sz="4" w:space="0" w:color="auto"/>
            </w:tcBorders>
            <w:vAlign w:val="center"/>
            <w:hideMark/>
          </w:tcPr>
          <w:p w14:paraId="37E0DFA1"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0.01852</w:t>
            </w:r>
          </w:p>
        </w:tc>
        <w:tc>
          <w:tcPr>
            <w:tcW w:w="291" w:type="pct"/>
            <w:tcBorders>
              <w:top w:val="nil"/>
              <w:left w:val="single" w:sz="4" w:space="0" w:color="auto"/>
              <w:bottom w:val="nil"/>
              <w:right w:val="single" w:sz="4" w:space="0" w:color="auto"/>
            </w:tcBorders>
            <w:vAlign w:val="center"/>
            <w:hideMark/>
          </w:tcPr>
          <w:p w14:paraId="48EFF576"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yes</w:t>
            </w:r>
          </w:p>
        </w:tc>
        <w:tc>
          <w:tcPr>
            <w:tcW w:w="334" w:type="pct"/>
            <w:tcBorders>
              <w:top w:val="nil"/>
              <w:left w:val="single" w:sz="4" w:space="0" w:color="auto"/>
              <w:bottom w:val="nil"/>
              <w:right w:val="single" w:sz="4" w:space="0" w:color="auto"/>
            </w:tcBorders>
            <w:vAlign w:val="center"/>
            <w:hideMark/>
          </w:tcPr>
          <w:p w14:paraId="38A87EC4"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0.0441</w:t>
            </w:r>
          </w:p>
        </w:tc>
        <w:tc>
          <w:tcPr>
            <w:tcW w:w="359" w:type="pct"/>
            <w:tcBorders>
              <w:top w:val="nil"/>
              <w:left w:val="single" w:sz="4" w:space="0" w:color="auto"/>
              <w:bottom w:val="nil"/>
              <w:right w:val="single" w:sz="4" w:space="0" w:color="auto"/>
            </w:tcBorders>
            <w:vAlign w:val="center"/>
            <w:hideMark/>
          </w:tcPr>
          <w:p w14:paraId="3314094F" w14:textId="77777777" w:rsidR="00C40CCD" w:rsidRPr="00BC4B7E" w:rsidRDefault="00C40CCD" w:rsidP="00C40CCD">
            <w:pPr>
              <w:tabs>
                <w:tab w:val="left" w:pos="720"/>
              </w:tabs>
              <w:spacing w:after="240"/>
              <w:jc w:val="center"/>
              <w:rPr>
                <w:sz w:val="16"/>
                <w:szCs w:val="16"/>
                <w:lang w:val="en-GB"/>
              </w:rPr>
            </w:pPr>
            <w:r w:rsidRPr="00BC4B7E">
              <w:rPr>
                <w:sz w:val="16"/>
                <w:szCs w:val="16"/>
                <w:lang w:val="en-GB"/>
              </w:rPr>
              <w:t>0.0431</w:t>
            </w:r>
          </w:p>
        </w:tc>
      </w:tr>
      <w:tr w:rsidR="003948B9" w:rsidRPr="00BC4B7E" w14:paraId="7EF1075A" w14:textId="77777777" w:rsidTr="00BC4B7E">
        <w:trPr>
          <w:trHeight w:val="654"/>
        </w:trPr>
        <w:tc>
          <w:tcPr>
            <w:tcW w:w="488" w:type="pct"/>
            <w:tcBorders>
              <w:top w:val="nil"/>
              <w:left w:val="single" w:sz="4" w:space="0" w:color="auto"/>
              <w:bottom w:val="nil"/>
              <w:right w:val="single" w:sz="4" w:space="0" w:color="auto"/>
            </w:tcBorders>
            <w:vAlign w:val="bottom"/>
          </w:tcPr>
          <w:p w14:paraId="37B69688" w14:textId="77777777" w:rsidR="00A73D2B" w:rsidRPr="00BC4B7E" w:rsidRDefault="00A73D2B" w:rsidP="00A73D2B">
            <w:pPr>
              <w:rPr>
                <w:b/>
                <w:sz w:val="16"/>
                <w:szCs w:val="16"/>
                <w:lang w:val="en-GB"/>
              </w:rPr>
            </w:pPr>
            <w:proofErr w:type="spellStart"/>
            <w:r w:rsidRPr="00BC4B7E">
              <w:rPr>
                <w:b/>
                <w:sz w:val="16"/>
                <w:szCs w:val="16"/>
                <w:lang w:val="en-GB"/>
              </w:rPr>
              <w:t>Amounf</w:t>
            </w:r>
            <w:proofErr w:type="spellEnd"/>
            <w:r w:rsidRPr="00BC4B7E">
              <w:rPr>
                <w:b/>
                <w:sz w:val="16"/>
                <w:szCs w:val="16"/>
                <w:lang w:val="en-GB"/>
              </w:rPr>
              <w:t xml:space="preserve"> of tefluthrin handled (kg) </w:t>
            </w:r>
          </w:p>
        </w:tc>
        <w:tc>
          <w:tcPr>
            <w:tcW w:w="199" w:type="pct"/>
            <w:tcBorders>
              <w:top w:val="nil"/>
              <w:left w:val="single" w:sz="4" w:space="0" w:color="auto"/>
              <w:bottom w:val="nil"/>
              <w:right w:val="single" w:sz="4" w:space="0" w:color="auto"/>
            </w:tcBorders>
            <w:vAlign w:val="bottom"/>
          </w:tcPr>
          <w:p w14:paraId="72B9BA97" w14:textId="77777777" w:rsidR="00A73D2B" w:rsidRPr="00BC4B7E" w:rsidRDefault="00A73D2B" w:rsidP="00A73D2B">
            <w:pPr>
              <w:jc w:val="right"/>
              <w:rPr>
                <w:sz w:val="16"/>
                <w:szCs w:val="16"/>
                <w:lang w:val="en-GB"/>
              </w:rPr>
            </w:pPr>
            <w:r w:rsidRPr="00BC4B7E">
              <w:rPr>
                <w:sz w:val="16"/>
                <w:szCs w:val="16"/>
                <w:lang w:val="en-GB"/>
              </w:rPr>
              <w:t>59.0200</w:t>
            </w:r>
          </w:p>
        </w:tc>
        <w:tc>
          <w:tcPr>
            <w:tcW w:w="294" w:type="pct"/>
            <w:tcBorders>
              <w:top w:val="nil"/>
              <w:left w:val="single" w:sz="4" w:space="0" w:color="auto"/>
              <w:bottom w:val="nil"/>
              <w:right w:val="single" w:sz="4" w:space="0" w:color="auto"/>
            </w:tcBorders>
            <w:vAlign w:val="bottom"/>
          </w:tcPr>
          <w:p w14:paraId="5A38353B" w14:textId="77777777" w:rsidR="00A73D2B" w:rsidRPr="00BC4B7E" w:rsidRDefault="00A73D2B" w:rsidP="00A73D2B">
            <w:pPr>
              <w:jc w:val="right"/>
              <w:rPr>
                <w:sz w:val="16"/>
                <w:szCs w:val="16"/>
                <w:lang w:val="en-GB"/>
              </w:rPr>
            </w:pPr>
            <w:r w:rsidRPr="00BC4B7E">
              <w:rPr>
                <w:sz w:val="16"/>
                <w:szCs w:val="16"/>
                <w:lang w:val="en-GB"/>
              </w:rPr>
              <w:t>8.92000</w:t>
            </w:r>
          </w:p>
        </w:tc>
        <w:tc>
          <w:tcPr>
            <w:tcW w:w="293" w:type="pct"/>
            <w:tcBorders>
              <w:top w:val="nil"/>
              <w:left w:val="single" w:sz="4" w:space="0" w:color="auto"/>
              <w:bottom w:val="nil"/>
              <w:right w:val="single" w:sz="4" w:space="0" w:color="auto"/>
            </w:tcBorders>
            <w:vAlign w:val="bottom"/>
          </w:tcPr>
          <w:p w14:paraId="395EF45F" w14:textId="77777777" w:rsidR="00A73D2B" w:rsidRPr="00BC4B7E" w:rsidRDefault="00A73D2B" w:rsidP="00A73D2B">
            <w:pPr>
              <w:jc w:val="right"/>
              <w:rPr>
                <w:sz w:val="16"/>
                <w:szCs w:val="16"/>
                <w:lang w:val="en-GB"/>
              </w:rPr>
            </w:pPr>
            <w:r w:rsidRPr="00BC4B7E">
              <w:rPr>
                <w:sz w:val="16"/>
                <w:szCs w:val="16"/>
                <w:lang w:val="en-GB"/>
              </w:rPr>
              <w:t>9.9800</w:t>
            </w:r>
          </w:p>
        </w:tc>
        <w:tc>
          <w:tcPr>
            <w:tcW w:w="293" w:type="pct"/>
            <w:tcBorders>
              <w:top w:val="nil"/>
              <w:left w:val="single" w:sz="4" w:space="0" w:color="auto"/>
              <w:bottom w:val="nil"/>
              <w:right w:val="single" w:sz="4" w:space="0" w:color="auto"/>
            </w:tcBorders>
            <w:vAlign w:val="bottom"/>
          </w:tcPr>
          <w:p w14:paraId="0AD1B57C" w14:textId="77777777" w:rsidR="00A73D2B" w:rsidRPr="00BC4B7E" w:rsidRDefault="00A73D2B" w:rsidP="00A73D2B">
            <w:pPr>
              <w:jc w:val="right"/>
              <w:rPr>
                <w:sz w:val="16"/>
                <w:szCs w:val="16"/>
                <w:lang w:val="en-GB"/>
              </w:rPr>
            </w:pPr>
            <w:r w:rsidRPr="00BC4B7E">
              <w:rPr>
                <w:sz w:val="16"/>
                <w:szCs w:val="16"/>
                <w:lang w:val="en-GB"/>
              </w:rPr>
              <w:t>14.9400</w:t>
            </w:r>
          </w:p>
        </w:tc>
        <w:tc>
          <w:tcPr>
            <w:tcW w:w="293" w:type="pct"/>
            <w:tcBorders>
              <w:top w:val="nil"/>
              <w:left w:val="single" w:sz="4" w:space="0" w:color="auto"/>
              <w:bottom w:val="nil"/>
              <w:right w:val="single" w:sz="4" w:space="0" w:color="auto"/>
            </w:tcBorders>
            <w:vAlign w:val="bottom"/>
          </w:tcPr>
          <w:p w14:paraId="2A2C08C6" w14:textId="77777777" w:rsidR="00A73D2B" w:rsidRPr="00BC4B7E" w:rsidRDefault="00A73D2B" w:rsidP="00A73D2B">
            <w:pPr>
              <w:jc w:val="right"/>
              <w:rPr>
                <w:sz w:val="16"/>
                <w:szCs w:val="16"/>
                <w:lang w:val="en-GB"/>
              </w:rPr>
            </w:pPr>
            <w:r w:rsidRPr="00BC4B7E">
              <w:rPr>
                <w:sz w:val="16"/>
                <w:szCs w:val="16"/>
                <w:lang w:val="en-GB"/>
              </w:rPr>
              <w:t>11.2800</w:t>
            </w:r>
          </w:p>
        </w:tc>
        <w:tc>
          <w:tcPr>
            <w:tcW w:w="314" w:type="pct"/>
            <w:tcBorders>
              <w:top w:val="nil"/>
              <w:left w:val="single" w:sz="4" w:space="0" w:color="auto"/>
              <w:bottom w:val="nil"/>
              <w:right w:val="single" w:sz="4" w:space="0" w:color="auto"/>
            </w:tcBorders>
            <w:vAlign w:val="bottom"/>
          </w:tcPr>
          <w:p w14:paraId="76596CA4" w14:textId="77777777" w:rsidR="00A73D2B" w:rsidRPr="00BC4B7E" w:rsidRDefault="00A73D2B" w:rsidP="00A73D2B">
            <w:pPr>
              <w:jc w:val="right"/>
              <w:rPr>
                <w:sz w:val="16"/>
                <w:szCs w:val="16"/>
                <w:lang w:val="en-GB"/>
              </w:rPr>
            </w:pPr>
            <w:r w:rsidRPr="00BC4B7E">
              <w:rPr>
                <w:sz w:val="16"/>
                <w:szCs w:val="16"/>
                <w:lang w:val="en-GB"/>
              </w:rPr>
              <w:t>14.96000</w:t>
            </w:r>
          </w:p>
        </w:tc>
        <w:tc>
          <w:tcPr>
            <w:tcW w:w="293" w:type="pct"/>
            <w:tcBorders>
              <w:top w:val="nil"/>
              <w:left w:val="single" w:sz="4" w:space="0" w:color="auto"/>
              <w:bottom w:val="nil"/>
              <w:right w:val="single" w:sz="4" w:space="0" w:color="auto"/>
            </w:tcBorders>
            <w:vAlign w:val="bottom"/>
          </w:tcPr>
          <w:p w14:paraId="5FA9D22D" w14:textId="77777777" w:rsidR="00A73D2B" w:rsidRPr="00BC4B7E" w:rsidRDefault="00A73D2B" w:rsidP="00A73D2B">
            <w:pPr>
              <w:jc w:val="right"/>
              <w:rPr>
                <w:sz w:val="16"/>
                <w:szCs w:val="16"/>
                <w:lang w:val="en-GB"/>
              </w:rPr>
            </w:pPr>
            <w:r w:rsidRPr="00BC4B7E">
              <w:rPr>
                <w:sz w:val="16"/>
                <w:szCs w:val="16"/>
                <w:lang w:val="en-GB"/>
              </w:rPr>
              <w:t>15.3400</w:t>
            </w:r>
          </w:p>
        </w:tc>
        <w:tc>
          <w:tcPr>
            <w:tcW w:w="314" w:type="pct"/>
            <w:tcBorders>
              <w:top w:val="nil"/>
              <w:left w:val="single" w:sz="4" w:space="0" w:color="auto"/>
              <w:bottom w:val="nil"/>
              <w:right w:val="single" w:sz="4" w:space="0" w:color="auto"/>
            </w:tcBorders>
            <w:vAlign w:val="bottom"/>
          </w:tcPr>
          <w:p w14:paraId="10F0F945" w14:textId="77777777" w:rsidR="00A73D2B" w:rsidRPr="00BC4B7E" w:rsidRDefault="00A73D2B" w:rsidP="00A73D2B">
            <w:pPr>
              <w:jc w:val="right"/>
              <w:rPr>
                <w:sz w:val="16"/>
                <w:szCs w:val="16"/>
                <w:lang w:val="en-GB"/>
              </w:rPr>
            </w:pPr>
            <w:r w:rsidRPr="00BC4B7E">
              <w:rPr>
                <w:sz w:val="16"/>
                <w:szCs w:val="16"/>
                <w:lang w:val="en-GB"/>
              </w:rPr>
              <w:t>12.42000</w:t>
            </w:r>
          </w:p>
        </w:tc>
        <w:tc>
          <w:tcPr>
            <w:tcW w:w="294" w:type="pct"/>
            <w:tcBorders>
              <w:top w:val="nil"/>
              <w:left w:val="single" w:sz="4" w:space="0" w:color="auto"/>
              <w:bottom w:val="nil"/>
              <w:right w:val="single" w:sz="4" w:space="0" w:color="auto"/>
            </w:tcBorders>
            <w:vAlign w:val="bottom"/>
          </w:tcPr>
          <w:p w14:paraId="07977548" w14:textId="77777777" w:rsidR="00A73D2B" w:rsidRPr="00BC4B7E" w:rsidRDefault="00A73D2B" w:rsidP="00A73D2B">
            <w:pPr>
              <w:jc w:val="right"/>
              <w:rPr>
                <w:sz w:val="16"/>
                <w:szCs w:val="16"/>
                <w:lang w:val="en-GB"/>
              </w:rPr>
            </w:pPr>
            <w:r w:rsidRPr="00BC4B7E">
              <w:rPr>
                <w:sz w:val="16"/>
                <w:szCs w:val="16"/>
                <w:lang w:val="en-GB"/>
              </w:rPr>
              <w:t>7.62000</w:t>
            </w:r>
          </w:p>
        </w:tc>
        <w:tc>
          <w:tcPr>
            <w:tcW w:w="332" w:type="pct"/>
            <w:tcBorders>
              <w:top w:val="nil"/>
              <w:left w:val="single" w:sz="4" w:space="0" w:color="auto"/>
              <w:bottom w:val="nil"/>
              <w:right w:val="single" w:sz="4" w:space="0" w:color="auto"/>
            </w:tcBorders>
            <w:vAlign w:val="bottom"/>
          </w:tcPr>
          <w:p w14:paraId="587AFAE2" w14:textId="77777777" w:rsidR="00A73D2B" w:rsidRPr="00BC4B7E" w:rsidRDefault="00A73D2B" w:rsidP="00A73D2B">
            <w:pPr>
              <w:jc w:val="right"/>
              <w:rPr>
                <w:sz w:val="16"/>
                <w:szCs w:val="16"/>
                <w:lang w:val="en-GB"/>
              </w:rPr>
            </w:pPr>
            <w:r w:rsidRPr="00BC4B7E">
              <w:rPr>
                <w:sz w:val="16"/>
                <w:szCs w:val="16"/>
                <w:lang w:val="en-GB"/>
              </w:rPr>
              <w:t>8.3800</w:t>
            </w:r>
          </w:p>
        </w:tc>
        <w:tc>
          <w:tcPr>
            <w:tcW w:w="314" w:type="pct"/>
            <w:tcBorders>
              <w:top w:val="nil"/>
              <w:left w:val="single" w:sz="4" w:space="0" w:color="auto"/>
              <w:bottom w:val="nil"/>
              <w:right w:val="single" w:sz="4" w:space="0" w:color="auto"/>
            </w:tcBorders>
            <w:vAlign w:val="bottom"/>
          </w:tcPr>
          <w:p w14:paraId="00F7A4FE" w14:textId="77777777" w:rsidR="00A73D2B" w:rsidRPr="00BC4B7E" w:rsidRDefault="00A73D2B" w:rsidP="00A73D2B">
            <w:pPr>
              <w:jc w:val="right"/>
              <w:rPr>
                <w:sz w:val="16"/>
                <w:szCs w:val="16"/>
                <w:lang w:val="en-GB"/>
              </w:rPr>
            </w:pPr>
            <w:r w:rsidRPr="00BC4B7E">
              <w:rPr>
                <w:sz w:val="16"/>
                <w:szCs w:val="16"/>
                <w:lang w:val="en-GB"/>
              </w:rPr>
              <w:t>10.18000</w:t>
            </w:r>
          </w:p>
        </w:tc>
        <w:tc>
          <w:tcPr>
            <w:tcW w:w="294" w:type="pct"/>
            <w:tcBorders>
              <w:top w:val="nil"/>
              <w:left w:val="single" w:sz="4" w:space="0" w:color="auto"/>
              <w:bottom w:val="nil"/>
              <w:right w:val="single" w:sz="4" w:space="0" w:color="auto"/>
            </w:tcBorders>
            <w:vAlign w:val="bottom"/>
          </w:tcPr>
          <w:p w14:paraId="37816589" w14:textId="77777777" w:rsidR="00A73D2B" w:rsidRPr="00BC4B7E" w:rsidRDefault="00A73D2B" w:rsidP="00A73D2B">
            <w:pPr>
              <w:jc w:val="right"/>
              <w:rPr>
                <w:sz w:val="16"/>
                <w:szCs w:val="16"/>
                <w:lang w:val="en-GB"/>
              </w:rPr>
            </w:pPr>
            <w:r w:rsidRPr="00BC4B7E">
              <w:rPr>
                <w:sz w:val="16"/>
                <w:szCs w:val="16"/>
                <w:lang w:val="en-GB"/>
              </w:rPr>
              <w:t>3.44000</w:t>
            </w:r>
          </w:p>
        </w:tc>
        <w:tc>
          <w:tcPr>
            <w:tcW w:w="291" w:type="pct"/>
            <w:tcBorders>
              <w:top w:val="nil"/>
              <w:left w:val="single" w:sz="4" w:space="0" w:color="auto"/>
              <w:bottom w:val="nil"/>
              <w:right w:val="single" w:sz="4" w:space="0" w:color="auto"/>
            </w:tcBorders>
            <w:vAlign w:val="center"/>
          </w:tcPr>
          <w:p w14:paraId="7A211AA0" w14:textId="77777777" w:rsidR="00A73D2B" w:rsidRPr="00BC4B7E" w:rsidRDefault="00A73D2B" w:rsidP="00A73D2B">
            <w:pPr>
              <w:tabs>
                <w:tab w:val="left" w:pos="720"/>
              </w:tabs>
              <w:spacing w:after="240"/>
              <w:jc w:val="center"/>
              <w:rPr>
                <w:sz w:val="16"/>
                <w:szCs w:val="16"/>
                <w:lang w:val="en-GB"/>
              </w:rPr>
            </w:pPr>
          </w:p>
        </w:tc>
        <w:tc>
          <w:tcPr>
            <w:tcW w:w="334" w:type="pct"/>
            <w:tcBorders>
              <w:top w:val="nil"/>
              <w:left w:val="single" w:sz="4" w:space="0" w:color="auto"/>
              <w:bottom w:val="nil"/>
              <w:right w:val="single" w:sz="4" w:space="0" w:color="auto"/>
            </w:tcBorders>
            <w:vAlign w:val="bottom"/>
          </w:tcPr>
          <w:p w14:paraId="630759F8" w14:textId="77777777" w:rsidR="00A73D2B" w:rsidRPr="00BC4B7E" w:rsidRDefault="00A73D2B" w:rsidP="00A73D2B">
            <w:pPr>
              <w:jc w:val="right"/>
              <w:rPr>
                <w:sz w:val="16"/>
                <w:szCs w:val="16"/>
                <w:lang w:val="en-GB"/>
              </w:rPr>
            </w:pPr>
            <w:r w:rsidRPr="00BC4B7E">
              <w:rPr>
                <w:sz w:val="16"/>
                <w:szCs w:val="16"/>
                <w:lang w:val="en-GB"/>
              </w:rPr>
              <w:t>25.3870</w:t>
            </w:r>
          </w:p>
        </w:tc>
        <w:tc>
          <w:tcPr>
            <w:tcW w:w="359" w:type="pct"/>
            <w:tcBorders>
              <w:top w:val="nil"/>
              <w:left w:val="single" w:sz="4" w:space="0" w:color="auto"/>
              <w:bottom w:val="nil"/>
              <w:right w:val="single" w:sz="4" w:space="0" w:color="auto"/>
            </w:tcBorders>
            <w:vAlign w:val="bottom"/>
          </w:tcPr>
          <w:p w14:paraId="2C136406" w14:textId="77777777" w:rsidR="00A73D2B" w:rsidRPr="00BC4B7E" w:rsidRDefault="00A73D2B" w:rsidP="00A73D2B">
            <w:pPr>
              <w:jc w:val="right"/>
              <w:rPr>
                <w:sz w:val="16"/>
                <w:szCs w:val="16"/>
                <w:lang w:val="en-GB"/>
              </w:rPr>
            </w:pPr>
            <w:r w:rsidRPr="00BC4B7E">
              <w:rPr>
                <w:sz w:val="16"/>
                <w:szCs w:val="16"/>
                <w:lang w:val="en-GB"/>
              </w:rPr>
              <w:t>60.946</w:t>
            </w:r>
          </w:p>
        </w:tc>
      </w:tr>
      <w:tr w:rsidR="003948B9" w:rsidRPr="00BC4B7E" w14:paraId="3D8546EC" w14:textId="77777777" w:rsidTr="00BC4B7E">
        <w:trPr>
          <w:trHeight w:val="654"/>
        </w:trPr>
        <w:tc>
          <w:tcPr>
            <w:tcW w:w="488" w:type="pct"/>
            <w:tcBorders>
              <w:top w:val="nil"/>
              <w:left w:val="single" w:sz="4" w:space="0" w:color="auto"/>
              <w:bottom w:val="nil"/>
              <w:right w:val="single" w:sz="4" w:space="0" w:color="auto"/>
            </w:tcBorders>
            <w:vAlign w:val="bottom"/>
          </w:tcPr>
          <w:p w14:paraId="7FB40B57" w14:textId="77777777" w:rsidR="003948B9" w:rsidRPr="00BC4B7E" w:rsidRDefault="003948B9" w:rsidP="003948B9">
            <w:pPr>
              <w:rPr>
                <w:b/>
                <w:sz w:val="16"/>
                <w:szCs w:val="16"/>
              </w:rPr>
            </w:pPr>
            <w:r w:rsidRPr="00BC4B7E">
              <w:rPr>
                <w:b/>
                <w:sz w:val="16"/>
                <w:szCs w:val="16"/>
              </w:rPr>
              <w:t xml:space="preserve">PDE (µg/kg </w:t>
            </w:r>
            <w:proofErr w:type="spellStart"/>
            <w:r w:rsidRPr="00BC4B7E">
              <w:rPr>
                <w:b/>
                <w:sz w:val="16"/>
                <w:szCs w:val="16"/>
              </w:rPr>
              <w:t>a.i</w:t>
            </w:r>
            <w:proofErr w:type="spellEnd"/>
            <w:r w:rsidRPr="00BC4B7E">
              <w:rPr>
                <w:b/>
                <w:sz w:val="16"/>
                <w:szCs w:val="16"/>
              </w:rPr>
              <w:t xml:space="preserve">/kg </w:t>
            </w:r>
            <w:proofErr w:type="spellStart"/>
            <w:r w:rsidRPr="00BC4B7E">
              <w:rPr>
                <w:b/>
                <w:sz w:val="16"/>
                <w:szCs w:val="16"/>
              </w:rPr>
              <w:t>bw</w:t>
            </w:r>
            <w:proofErr w:type="spellEnd"/>
            <w:r w:rsidRPr="00BC4B7E">
              <w:rPr>
                <w:b/>
                <w:sz w:val="16"/>
                <w:szCs w:val="16"/>
              </w:rPr>
              <w:t>/d)</w:t>
            </w:r>
          </w:p>
        </w:tc>
        <w:tc>
          <w:tcPr>
            <w:tcW w:w="199" w:type="pct"/>
            <w:tcBorders>
              <w:top w:val="nil"/>
              <w:left w:val="single" w:sz="4" w:space="0" w:color="auto"/>
              <w:bottom w:val="nil"/>
              <w:right w:val="single" w:sz="4" w:space="0" w:color="auto"/>
            </w:tcBorders>
            <w:vAlign w:val="bottom"/>
          </w:tcPr>
          <w:p w14:paraId="39240E5A" w14:textId="77777777" w:rsidR="003948B9" w:rsidRPr="00BC4B7E" w:rsidRDefault="003948B9" w:rsidP="003948B9">
            <w:pPr>
              <w:jc w:val="right"/>
              <w:rPr>
                <w:sz w:val="16"/>
                <w:szCs w:val="16"/>
                <w:lang w:val="en-GB"/>
              </w:rPr>
            </w:pPr>
            <w:r w:rsidRPr="00BC4B7E">
              <w:rPr>
                <w:sz w:val="16"/>
                <w:szCs w:val="16"/>
                <w:lang w:val="en-GB"/>
              </w:rPr>
              <w:t>0.0728</w:t>
            </w:r>
          </w:p>
        </w:tc>
        <w:tc>
          <w:tcPr>
            <w:tcW w:w="294" w:type="pct"/>
            <w:tcBorders>
              <w:top w:val="nil"/>
              <w:left w:val="single" w:sz="4" w:space="0" w:color="auto"/>
              <w:bottom w:val="nil"/>
              <w:right w:val="single" w:sz="4" w:space="0" w:color="auto"/>
            </w:tcBorders>
            <w:vAlign w:val="bottom"/>
          </w:tcPr>
          <w:p w14:paraId="37477560" w14:textId="77777777" w:rsidR="003948B9" w:rsidRPr="00BC4B7E" w:rsidRDefault="003948B9" w:rsidP="003948B9">
            <w:pPr>
              <w:jc w:val="right"/>
              <w:rPr>
                <w:sz w:val="16"/>
                <w:szCs w:val="16"/>
                <w:lang w:val="en-GB"/>
              </w:rPr>
            </w:pPr>
            <w:r w:rsidRPr="00BC4B7E">
              <w:rPr>
                <w:sz w:val="16"/>
                <w:szCs w:val="16"/>
                <w:lang w:val="en-GB"/>
              </w:rPr>
              <w:t>0.3891</w:t>
            </w:r>
          </w:p>
        </w:tc>
        <w:tc>
          <w:tcPr>
            <w:tcW w:w="293" w:type="pct"/>
            <w:tcBorders>
              <w:top w:val="nil"/>
              <w:left w:val="single" w:sz="4" w:space="0" w:color="auto"/>
              <w:bottom w:val="nil"/>
              <w:right w:val="single" w:sz="4" w:space="0" w:color="auto"/>
            </w:tcBorders>
            <w:vAlign w:val="bottom"/>
          </w:tcPr>
          <w:p w14:paraId="4B6EC62E" w14:textId="77777777" w:rsidR="003948B9" w:rsidRPr="00BC4B7E" w:rsidRDefault="003948B9" w:rsidP="003948B9">
            <w:pPr>
              <w:jc w:val="right"/>
              <w:rPr>
                <w:sz w:val="16"/>
                <w:szCs w:val="16"/>
                <w:lang w:val="en-GB"/>
              </w:rPr>
            </w:pPr>
            <w:r w:rsidRPr="00BC4B7E">
              <w:rPr>
                <w:sz w:val="16"/>
                <w:szCs w:val="16"/>
                <w:lang w:val="en-GB"/>
              </w:rPr>
              <w:t>0.1895</w:t>
            </w:r>
          </w:p>
        </w:tc>
        <w:tc>
          <w:tcPr>
            <w:tcW w:w="293" w:type="pct"/>
            <w:tcBorders>
              <w:top w:val="nil"/>
              <w:left w:val="single" w:sz="4" w:space="0" w:color="auto"/>
              <w:bottom w:val="nil"/>
              <w:right w:val="single" w:sz="4" w:space="0" w:color="auto"/>
            </w:tcBorders>
            <w:vAlign w:val="bottom"/>
          </w:tcPr>
          <w:p w14:paraId="73B5B889" w14:textId="77777777" w:rsidR="003948B9" w:rsidRPr="00BC4B7E" w:rsidRDefault="003948B9" w:rsidP="003948B9">
            <w:pPr>
              <w:jc w:val="right"/>
              <w:rPr>
                <w:sz w:val="16"/>
                <w:szCs w:val="16"/>
                <w:lang w:val="en-GB"/>
              </w:rPr>
            </w:pPr>
            <w:r w:rsidRPr="00BC4B7E">
              <w:rPr>
                <w:sz w:val="16"/>
                <w:szCs w:val="16"/>
                <w:lang w:val="en-GB"/>
              </w:rPr>
              <w:t>1.2066</w:t>
            </w:r>
          </w:p>
        </w:tc>
        <w:tc>
          <w:tcPr>
            <w:tcW w:w="293" w:type="pct"/>
            <w:tcBorders>
              <w:top w:val="nil"/>
              <w:left w:val="single" w:sz="4" w:space="0" w:color="auto"/>
              <w:bottom w:val="nil"/>
              <w:right w:val="single" w:sz="4" w:space="0" w:color="auto"/>
            </w:tcBorders>
            <w:vAlign w:val="bottom"/>
          </w:tcPr>
          <w:p w14:paraId="1D755A34" w14:textId="77777777" w:rsidR="003948B9" w:rsidRPr="00BC4B7E" w:rsidRDefault="003948B9" w:rsidP="003948B9">
            <w:pPr>
              <w:jc w:val="right"/>
              <w:rPr>
                <w:sz w:val="16"/>
                <w:szCs w:val="16"/>
                <w:lang w:val="en-GB"/>
              </w:rPr>
            </w:pPr>
            <w:r w:rsidRPr="00BC4B7E">
              <w:rPr>
                <w:sz w:val="16"/>
                <w:szCs w:val="16"/>
                <w:lang w:val="en-GB"/>
              </w:rPr>
              <w:t>0.1136</w:t>
            </w:r>
          </w:p>
        </w:tc>
        <w:tc>
          <w:tcPr>
            <w:tcW w:w="314" w:type="pct"/>
            <w:tcBorders>
              <w:top w:val="nil"/>
              <w:left w:val="single" w:sz="4" w:space="0" w:color="auto"/>
              <w:bottom w:val="nil"/>
              <w:right w:val="single" w:sz="4" w:space="0" w:color="auto"/>
            </w:tcBorders>
            <w:vAlign w:val="bottom"/>
          </w:tcPr>
          <w:p w14:paraId="3A124F3D" w14:textId="77777777" w:rsidR="003948B9" w:rsidRPr="00BC4B7E" w:rsidRDefault="003948B9" w:rsidP="003948B9">
            <w:pPr>
              <w:jc w:val="right"/>
              <w:rPr>
                <w:sz w:val="16"/>
                <w:szCs w:val="16"/>
                <w:lang w:val="en-GB"/>
              </w:rPr>
            </w:pPr>
            <w:r w:rsidRPr="00BC4B7E">
              <w:rPr>
                <w:sz w:val="16"/>
                <w:szCs w:val="16"/>
                <w:lang w:val="en-GB"/>
              </w:rPr>
              <w:t>0.1407</w:t>
            </w:r>
          </w:p>
        </w:tc>
        <w:tc>
          <w:tcPr>
            <w:tcW w:w="293" w:type="pct"/>
            <w:tcBorders>
              <w:top w:val="nil"/>
              <w:left w:val="single" w:sz="4" w:space="0" w:color="auto"/>
              <w:bottom w:val="nil"/>
              <w:right w:val="single" w:sz="4" w:space="0" w:color="auto"/>
            </w:tcBorders>
            <w:vAlign w:val="bottom"/>
          </w:tcPr>
          <w:p w14:paraId="6B76A289" w14:textId="77777777" w:rsidR="003948B9" w:rsidRPr="00BC4B7E" w:rsidRDefault="003948B9" w:rsidP="003948B9">
            <w:pPr>
              <w:jc w:val="right"/>
              <w:rPr>
                <w:sz w:val="16"/>
                <w:szCs w:val="16"/>
                <w:lang w:val="en-GB"/>
              </w:rPr>
            </w:pPr>
            <w:r w:rsidRPr="00BC4B7E">
              <w:rPr>
                <w:sz w:val="16"/>
                <w:szCs w:val="16"/>
                <w:lang w:val="en-GB"/>
              </w:rPr>
              <w:t>0.2243</w:t>
            </w:r>
          </w:p>
        </w:tc>
        <w:tc>
          <w:tcPr>
            <w:tcW w:w="314" w:type="pct"/>
            <w:tcBorders>
              <w:top w:val="nil"/>
              <w:left w:val="single" w:sz="4" w:space="0" w:color="auto"/>
              <w:bottom w:val="nil"/>
              <w:right w:val="single" w:sz="4" w:space="0" w:color="auto"/>
            </w:tcBorders>
            <w:vAlign w:val="bottom"/>
          </w:tcPr>
          <w:p w14:paraId="414657A2" w14:textId="77777777" w:rsidR="003948B9" w:rsidRPr="00BC4B7E" w:rsidRDefault="003948B9" w:rsidP="003948B9">
            <w:pPr>
              <w:jc w:val="right"/>
              <w:rPr>
                <w:sz w:val="16"/>
                <w:szCs w:val="16"/>
                <w:lang w:val="en-GB"/>
              </w:rPr>
            </w:pPr>
            <w:r w:rsidRPr="00BC4B7E">
              <w:rPr>
                <w:sz w:val="16"/>
                <w:szCs w:val="16"/>
                <w:lang w:val="en-GB"/>
              </w:rPr>
              <w:t>0.1945</w:t>
            </w:r>
          </w:p>
        </w:tc>
        <w:tc>
          <w:tcPr>
            <w:tcW w:w="294" w:type="pct"/>
            <w:tcBorders>
              <w:top w:val="nil"/>
              <w:left w:val="single" w:sz="4" w:space="0" w:color="auto"/>
              <w:bottom w:val="nil"/>
              <w:right w:val="single" w:sz="4" w:space="0" w:color="auto"/>
            </w:tcBorders>
            <w:vAlign w:val="bottom"/>
          </w:tcPr>
          <w:p w14:paraId="429CB10D" w14:textId="77777777" w:rsidR="003948B9" w:rsidRPr="00BC4B7E" w:rsidRDefault="003948B9" w:rsidP="003948B9">
            <w:pPr>
              <w:jc w:val="right"/>
              <w:rPr>
                <w:sz w:val="16"/>
                <w:szCs w:val="16"/>
                <w:lang w:val="en-GB"/>
              </w:rPr>
            </w:pPr>
            <w:r w:rsidRPr="00BC4B7E">
              <w:rPr>
                <w:sz w:val="16"/>
                <w:szCs w:val="16"/>
                <w:lang w:val="en-GB"/>
              </w:rPr>
              <w:t>0.2521</w:t>
            </w:r>
          </w:p>
        </w:tc>
        <w:tc>
          <w:tcPr>
            <w:tcW w:w="332" w:type="pct"/>
            <w:tcBorders>
              <w:top w:val="nil"/>
              <w:left w:val="single" w:sz="4" w:space="0" w:color="auto"/>
              <w:bottom w:val="nil"/>
              <w:right w:val="single" w:sz="4" w:space="0" w:color="auto"/>
            </w:tcBorders>
            <w:vAlign w:val="bottom"/>
          </w:tcPr>
          <w:p w14:paraId="10411957" w14:textId="77777777" w:rsidR="003948B9" w:rsidRPr="00BC4B7E" w:rsidRDefault="003948B9" w:rsidP="003948B9">
            <w:pPr>
              <w:jc w:val="right"/>
              <w:rPr>
                <w:sz w:val="16"/>
                <w:szCs w:val="16"/>
                <w:lang w:val="en-GB"/>
              </w:rPr>
            </w:pPr>
            <w:r w:rsidRPr="00BC4B7E">
              <w:rPr>
                <w:sz w:val="16"/>
                <w:szCs w:val="16"/>
                <w:lang w:val="en-GB"/>
              </w:rPr>
              <w:t>23.1133</w:t>
            </w:r>
          </w:p>
        </w:tc>
        <w:tc>
          <w:tcPr>
            <w:tcW w:w="314" w:type="pct"/>
            <w:tcBorders>
              <w:top w:val="nil"/>
              <w:left w:val="single" w:sz="4" w:space="0" w:color="auto"/>
              <w:bottom w:val="nil"/>
              <w:right w:val="single" w:sz="4" w:space="0" w:color="auto"/>
            </w:tcBorders>
            <w:vAlign w:val="bottom"/>
          </w:tcPr>
          <w:p w14:paraId="2C75DB60" w14:textId="77777777" w:rsidR="003948B9" w:rsidRPr="00BC4B7E" w:rsidRDefault="003948B9" w:rsidP="003948B9">
            <w:pPr>
              <w:jc w:val="right"/>
              <w:rPr>
                <w:sz w:val="16"/>
                <w:szCs w:val="16"/>
                <w:lang w:val="en-GB"/>
              </w:rPr>
            </w:pPr>
            <w:r w:rsidRPr="00BC4B7E">
              <w:rPr>
                <w:sz w:val="16"/>
                <w:szCs w:val="16"/>
                <w:lang w:val="en-GB"/>
              </w:rPr>
              <w:t>0.1492</w:t>
            </w:r>
          </w:p>
        </w:tc>
        <w:tc>
          <w:tcPr>
            <w:tcW w:w="294" w:type="pct"/>
            <w:tcBorders>
              <w:top w:val="nil"/>
              <w:left w:val="single" w:sz="4" w:space="0" w:color="auto"/>
              <w:bottom w:val="nil"/>
              <w:right w:val="single" w:sz="4" w:space="0" w:color="auto"/>
            </w:tcBorders>
            <w:vAlign w:val="bottom"/>
          </w:tcPr>
          <w:p w14:paraId="406DB144" w14:textId="77777777" w:rsidR="003948B9" w:rsidRPr="00BC4B7E" w:rsidRDefault="003948B9" w:rsidP="003948B9">
            <w:pPr>
              <w:jc w:val="right"/>
              <w:rPr>
                <w:sz w:val="16"/>
                <w:szCs w:val="16"/>
                <w:lang w:val="en-GB"/>
              </w:rPr>
            </w:pPr>
            <w:r w:rsidRPr="00BC4B7E">
              <w:rPr>
                <w:sz w:val="16"/>
                <w:szCs w:val="16"/>
                <w:lang w:val="en-GB"/>
              </w:rPr>
              <w:t>0.5251</w:t>
            </w:r>
          </w:p>
        </w:tc>
        <w:tc>
          <w:tcPr>
            <w:tcW w:w="291" w:type="pct"/>
            <w:tcBorders>
              <w:top w:val="nil"/>
              <w:left w:val="single" w:sz="4" w:space="0" w:color="auto"/>
              <w:bottom w:val="nil"/>
              <w:right w:val="single" w:sz="4" w:space="0" w:color="auto"/>
            </w:tcBorders>
            <w:vAlign w:val="center"/>
          </w:tcPr>
          <w:p w14:paraId="4B364ACE" w14:textId="77777777" w:rsidR="003948B9" w:rsidRPr="00BC4B7E" w:rsidRDefault="003948B9" w:rsidP="003948B9">
            <w:pPr>
              <w:tabs>
                <w:tab w:val="left" w:pos="720"/>
              </w:tabs>
              <w:spacing w:after="240"/>
              <w:jc w:val="center"/>
              <w:rPr>
                <w:sz w:val="16"/>
                <w:szCs w:val="16"/>
                <w:lang w:val="en-GB"/>
              </w:rPr>
            </w:pPr>
          </w:p>
        </w:tc>
        <w:tc>
          <w:tcPr>
            <w:tcW w:w="334" w:type="pct"/>
            <w:tcBorders>
              <w:top w:val="nil"/>
              <w:left w:val="single" w:sz="4" w:space="0" w:color="auto"/>
              <w:bottom w:val="nil"/>
              <w:right w:val="single" w:sz="4" w:space="0" w:color="auto"/>
            </w:tcBorders>
            <w:vAlign w:val="bottom"/>
          </w:tcPr>
          <w:p w14:paraId="7CE09726" w14:textId="77777777" w:rsidR="003948B9" w:rsidRPr="00BC4B7E" w:rsidRDefault="003948B9" w:rsidP="003948B9">
            <w:pPr>
              <w:jc w:val="right"/>
              <w:rPr>
                <w:sz w:val="16"/>
                <w:szCs w:val="16"/>
                <w:lang w:val="en-GB"/>
              </w:rPr>
            </w:pPr>
            <w:r w:rsidRPr="00BC4B7E">
              <w:rPr>
                <w:sz w:val="16"/>
                <w:szCs w:val="16"/>
                <w:lang w:val="en-GB"/>
              </w:rPr>
              <w:t>16.9247</w:t>
            </w:r>
          </w:p>
        </w:tc>
        <w:tc>
          <w:tcPr>
            <w:tcW w:w="359" w:type="pct"/>
            <w:tcBorders>
              <w:top w:val="nil"/>
              <w:left w:val="single" w:sz="4" w:space="0" w:color="auto"/>
              <w:bottom w:val="nil"/>
              <w:right w:val="single" w:sz="4" w:space="0" w:color="auto"/>
            </w:tcBorders>
            <w:vAlign w:val="bottom"/>
          </w:tcPr>
          <w:p w14:paraId="4F139699" w14:textId="77777777" w:rsidR="003948B9" w:rsidRPr="00BC4B7E" w:rsidRDefault="003948B9" w:rsidP="003948B9">
            <w:pPr>
              <w:jc w:val="right"/>
              <w:rPr>
                <w:sz w:val="16"/>
                <w:szCs w:val="16"/>
                <w:lang w:val="en-GB"/>
              </w:rPr>
            </w:pPr>
            <w:r w:rsidRPr="00BC4B7E">
              <w:rPr>
                <w:sz w:val="16"/>
                <w:szCs w:val="16"/>
                <w:lang w:val="en-GB"/>
              </w:rPr>
              <w:t>40.631</w:t>
            </w:r>
          </w:p>
        </w:tc>
      </w:tr>
      <w:tr w:rsidR="003948B9" w:rsidRPr="00BC4B7E" w14:paraId="38ABD1A3" w14:textId="77777777" w:rsidTr="00BC4B7E">
        <w:trPr>
          <w:trHeight w:val="654"/>
        </w:trPr>
        <w:tc>
          <w:tcPr>
            <w:tcW w:w="488" w:type="pct"/>
            <w:tcBorders>
              <w:top w:val="nil"/>
              <w:left w:val="single" w:sz="4" w:space="0" w:color="auto"/>
              <w:bottom w:val="nil"/>
              <w:right w:val="single" w:sz="4" w:space="0" w:color="auto"/>
            </w:tcBorders>
            <w:vAlign w:val="bottom"/>
          </w:tcPr>
          <w:p w14:paraId="3CFE8F52" w14:textId="77777777" w:rsidR="003948B9" w:rsidRPr="00BC4B7E" w:rsidRDefault="003948B9" w:rsidP="003948B9">
            <w:pPr>
              <w:rPr>
                <w:b/>
                <w:sz w:val="16"/>
                <w:szCs w:val="16"/>
                <w:lang w:val="de-CH"/>
              </w:rPr>
            </w:pPr>
            <w:r w:rsidRPr="00BC4B7E">
              <w:rPr>
                <w:b/>
                <w:sz w:val="16"/>
                <w:szCs w:val="16"/>
                <w:lang w:val="de-CH"/>
              </w:rPr>
              <w:t xml:space="preserve">ADE (µg/kg </w:t>
            </w:r>
            <w:proofErr w:type="spellStart"/>
            <w:r w:rsidRPr="00BC4B7E">
              <w:rPr>
                <w:b/>
                <w:sz w:val="16"/>
                <w:szCs w:val="16"/>
                <w:lang w:val="de-CH"/>
              </w:rPr>
              <w:t>a.i</w:t>
            </w:r>
            <w:proofErr w:type="spellEnd"/>
            <w:r w:rsidRPr="00BC4B7E">
              <w:rPr>
                <w:b/>
                <w:sz w:val="16"/>
                <w:szCs w:val="16"/>
                <w:lang w:val="de-CH"/>
              </w:rPr>
              <w:t xml:space="preserve">/kg </w:t>
            </w:r>
            <w:proofErr w:type="spellStart"/>
            <w:r w:rsidRPr="00BC4B7E">
              <w:rPr>
                <w:b/>
                <w:sz w:val="16"/>
                <w:szCs w:val="16"/>
                <w:lang w:val="de-CH"/>
              </w:rPr>
              <w:t>bw</w:t>
            </w:r>
            <w:proofErr w:type="spellEnd"/>
            <w:r w:rsidRPr="00BC4B7E">
              <w:rPr>
                <w:b/>
                <w:sz w:val="16"/>
                <w:szCs w:val="16"/>
                <w:lang w:val="de-CH"/>
              </w:rPr>
              <w:t>/d)</w:t>
            </w:r>
          </w:p>
        </w:tc>
        <w:tc>
          <w:tcPr>
            <w:tcW w:w="199" w:type="pct"/>
            <w:tcBorders>
              <w:top w:val="nil"/>
              <w:left w:val="single" w:sz="4" w:space="0" w:color="auto"/>
              <w:bottom w:val="nil"/>
              <w:right w:val="single" w:sz="4" w:space="0" w:color="auto"/>
            </w:tcBorders>
            <w:vAlign w:val="bottom"/>
          </w:tcPr>
          <w:p w14:paraId="0CCD107D" w14:textId="77777777" w:rsidR="003948B9" w:rsidRPr="00BC4B7E" w:rsidRDefault="003948B9" w:rsidP="003948B9">
            <w:pPr>
              <w:jc w:val="right"/>
              <w:rPr>
                <w:sz w:val="16"/>
                <w:szCs w:val="16"/>
                <w:lang w:val="en-GB"/>
              </w:rPr>
            </w:pPr>
            <w:r w:rsidRPr="00BC4B7E">
              <w:rPr>
                <w:sz w:val="16"/>
                <w:szCs w:val="16"/>
                <w:lang w:val="en-GB"/>
              </w:rPr>
              <w:t>0.0114</w:t>
            </w:r>
          </w:p>
        </w:tc>
        <w:tc>
          <w:tcPr>
            <w:tcW w:w="294" w:type="pct"/>
            <w:tcBorders>
              <w:top w:val="nil"/>
              <w:left w:val="single" w:sz="4" w:space="0" w:color="auto"/>
              <w:bottom w:val="nil"/>
              <w:right w:val="single" w:sz="4" w:space="0" w:color="auto"/>
            </w:tcBorders>
            <w:vAlign w:val="bottom"/>
          </w:tcPr>
          <w:p w14:paraId="31FE3AC4" w14:textId="77777777" w:rsidR="003948B9" w:rsidRPr="00BC4B7E" w:rsidRDefault="003948B9" w:rsidP="003948B9">
            <w:pPr>
              <w:jc w:val="right"/>
              <w:rPr>
                <w:sz w:val="16"/>
                <w:szCs w:val="16"/>
                <w:lang w:val="en-GB"/>
              </w:rPr>
            </w:pPr>
            <w:r w:rsidRPr="00BC4B7E">
              <w:rPr>
                <w:sz w:val="16"/>
                <w:szCs w:val="16"/>
                <w:lang w:val="en-GB"/>
              </w:rPr>
              <w:t>0.0321</w:t>
            </w:r>
          </w:p>
        </w:tc>
        <w:tc>
          <w:tcPr>
            <w:tcW w:w="293" w:type="pct"/>
            <w:tcBorders>
              <w:top w:val="nil"/>
              <w:left w:val="single" w:sz="4" w:space="0" w:color="auto"/>
              <w:bottom w:val="nil"/>
              <w:right w:val="single" w:sz="4" w:space="0" w:color="auto"/>
            </w:tcBorders>
            <w:vAlign w:val="bottom"/>
          </w:tcPr>
          <w:p w14:paraId="01214341" w14:textId="77777777" w:rsidR="003948B9" w:rsidRPr="00BC4B7E" w:rsidRDefault="003948B9" w:rsidP="003948B9">
            <w:pPr>
              <w:jc w:val="right"/>
              <w:rPr>
                <w:sz w:val="16"/>
                <w:szCs w:val="16"/>
                <w:lang w:val="en-GB"/>
              </w:rPr>
            </w:pPr>
            <w:r w:rsidRPr="00BC4B7E">
              <w:rPr>
                <w:sz w:val="16"/>
                <w:szCs w:val="16"/>
                <w:lang w:val="en-GB"/>
              </w:rPr>
              <w:t>0.0499</w:t>
            </w:r>
          </w:p>
        </w:tc>
        <w:tc>
          <w:tcPr>
            <w:tcW w:w="293" w:type="pct"/>
            <w:tcBorders>
              <w:top w:val="nil"/>
              <w:left w:val="single" w:sz="4" w:space="0" w:color="auto"/>
              <w:bottom w:val="nil"/>
              <w:right w:val="single" w:sz="4" w:space="0" w:color="auto"/>
            </w:tcBorders>
            <w:vAlign w:val="bottom"/>
          </w:tcPr>
          <w:p w14:paraId="741DC41D" w14:textId="77777777" w:rsidR="003948B9" w:rsidRPr="00BC4B7E" w:rsidRDefault="003948B9" w:rsidP="003948B9">
            <w:pPr>
              <w:jc w:val="right"/>
              <w:rPr>
                <w:sz w:val="16"/>
                <w:szCs w:val="16"/>
                <w:lang w:val="en-GB"/>
              </w:rPr>
            </w:pPr>
            <w:r w:rsidRPr="00BC4B7E">
              <w:rPr>
                <w:sz w:val="16"/>
                <w:szCs w:val="16"/>
                <w:lang w:val="en-GB"/>
              </w:rPr>
              <w:t>0.0974</w:t>
            </w:r>
          </w:p>
        </w:tc>
        <w:tc>
          <w:tcPr>
            <w:tcW w:w="293" w:type="pct"/>
            <w:tcBorders>
              <w:top w:val="nil"/>
              <w:left w:val="single" w:sz="4" w:space="0" w:color="auto"/>
              <w:bottom w:val="nil"/>
              <w:right w:val="single" w:sz="4" w:space="0" w:color="auto"/>
            </w:tcBorders>
            <w:vAlign w:val="bottom"/>
          </w:tcPr>
          <w:p w14:paraId="34F992E2" w14:textId="77777777" w:rsidR="003948B9" w:rsidRPr="00BC4B7E" w:rsidRDefault="003948B9" w:rsidP="003948B9">
            <w:pPr>
              <w:jc w:val="right"/>
              <w:rPr>
                <w:sz w:val="16"/>
                <w:szCs w:val="16"/>
                <w:lang w:val="en-GB"/>
              </w:rPr>
            </w:pPr>
            <w:r w:rsidRPr="00BC4B7E">
              <w:rPr>
                <w:sz w:val="16"/>
                <w:szCs w:val="16"/>
                <w:lang w:val="en-GB"/>
              </w:rPr>
              <w:t>0.0132</w:t>
            </w:r>
          </w:p>
        </w:tc>
        <w:tc>
          <w:tcPr>
            <w:tcW w:w="314" w:type="pct"/>
            <w:tcBorders>
              <w:top w:val="nil"/>
              <w:left w:val="single" w:sz="4" w:space="0" w:color="auto"/>
              <w:bottom w:val="nil"/>
              <w:right w:val="single" w:sz="4" w:space="0" w:color="auto"/>
            </w:tcBorders>
            <w:vAlign w:val="bottom"/>
          </w:tcPr>
          <w:p w14:paraId="6584C157" w14:textId="77777777" w:rsidR="003948B9" w:rsidRPr="00BC4B7E" w:rsidRDefault="003948B9" w:rsidP="003948B9">
            <w:pPr>
              <w:jc w:val="right"/>
              <w:rPr>
                <w:sz w:val="16"/>
                <w:szCs w:val="16"/>
                <w:lang w:val="en-GB"/>
              </w:rPr>
            </w:pPr>
            <w:r w:rsidRPr="00BC4B7E">
              <w:rPr>
                <w:sz w:val="16"/>
                <w:szCs w:val="16"/>
                <w:lang w:val="en-GB"/>
              </w:rPr>
              <w:t>0.0201</w:t>
            </w:r>
          </w:p>
        </w:tc>
        <w:tc>
          <w:tcPr>
            <w:tcW w:w="293" w:type="pct"/>
            <w:tcBorders>
              <w:top w:val="nil"/>
              <w:left w:val="single" w:sz="4" w:space="0" w:color="auto"/>
              <w:bottom w:val="nil"/>
              <w:right w:val="single" w:sz="4" w:space="0" w:color="auto"/>
            </w:tcBorders>
            <w:vAlign w:val="bottom"/>
          </w:tcPr>
          <w:p w14:paraId="30FA0D42" w14:textId="77777777" w:rsidR="003948B9" w:rsidRPr="00BC4B7E" w:rsidRDefault="003948B9" w:rsidP="003948B9">
            <w:pPr>
              <w:jc w:val="right"/>
              <w:rPr>
                <w:sz w:val="16"/>
                <w:szCs w:val="16"/>
                <w:lang w:val="en-GB"/>
              </w:rPr>
            </w:pPr>
            <w:r w:rsidRPr="00BC4B7E">
              <w:rPr>
                <w:sz w:val="16"/>
                <w:szCs w:val="16"/>
                <w:lang w:val="en-GB"/>
              </w:rPr>
              <w:t>0.0236</w:t>
            </w:r>
          </w:p>
        </w:tc>
        <w:tc>
          <w:tcPr>
            <w:tcW w:w="314" w:type="pct"/>
            <w:tcBorders>
              <w:top w:val="nil"/>
              <w:left w:val="single" w:sz="4" w:space="0" w:color="auto"/>
              <w:bottom w:val="nil"/>
              <w:right w:val="single" w:sz="4" w:space="0" w:color="auto"/>
            </w:tcBorders>
            <w:vAlign w:val="bottom"/>
          </w:tcPr>
          <w:p w14:paraId="03DB70FA" w14:textId="77777777" w:rsidR="003948B9" w:rsidRPr="00BC4B7E" w:rsidRDefault="003948B9" w:rsidP="003948B9">
            <w:pPr>
              <w:jc w:val="right"/>
              <w:rPr>
                <w:sz w:val="16"/>
                <w:szCs w:val="16"/>
                <w:lang w:val="en-GB"/>
              </w:rPr>
            </w:pPr>
            <w:r w:rsidRPr="00BC4B7E">
              <w:rPr>
                <w:sz w:val="16"/>
                <w:szCs w:val="16"/>
                <w:lang w:val="en-GB"/>
              </w:rPr>
              <w:t>0.0197</w:t>
            </w:r>
          </w:p>
        </w:tc>
        <w:tc>
          <w:tcPr>
            <w:tcW w:w="294" w:type="pct"/>
            <w:tcBorders>
              <w:top w:val="nil"/>
              <w:left w:val="single" w:sz="4" w:space="0" w:color="auto"/>
              <w:bottom w:val="nil"/>
              <w:right w:val="single" w:sz="4" w:space="0" w:color="auto"/>
            </w:tcBorders>
            <w:vAlign w:val="bottom"/>
          </w:tcPr>
          <w:p w14:paraId="1489CBB0" w14:textId="77777777" w:rsidR="003948B9" w:rsidRPr="00BC4B7E" w:rsidRDefault="003948B9" w:rsidP="003948B9">
            <w:pPr>
              <w:jc w:val="right"/>
              <w:rPr>
                <w:sz w:val="16"/>
                <w:szCs w:val="16"/>
                <w:lang w:val="en-GB"/>
              </w:rPr>
            </w:pPr>
            <w:r w:rsidRPr="00BC4B7E">
              <w:rPr>
                <w:sz w:val="16"/>
                <w:szCs w:val="16"/>
                <w:lang w:val="en-GB"/>
              </w:rPr>
              <w:t>0.0463</w:t>
            </w:r>
          </w:p>
        </w:tc>
        <w:tc>
          <w:tcPr>
            <w:tcW w:w="332" w:type="pct"/>
            <w:tcBorders>
              <w:top w:val="nil"/>
              <w:left w:val="single" w:sz="4" w:space="0" w:color="auto"/>
              <w:bottom w:val="nil"/>
              <w:right w:val="single" w:sz="4" w:space="0" w:color="auto"/>
            </w:tcBorders>
            <w:vAlign w:val="bottom"/>
          </w:tcPr>
          <w:p w14:paraId="0557E081" w14:textId="77777777" w:rsidR="003948B9" w:rsidRPr="00BC4B7E" w:rsidRDefault="003948B9" w:rsidP="003948B9">
            <w:pPr>
              <w:jc w:val="right"/>
              <w:rPr>
                <w:sz w:val="16"/>
                <w:szCs w:val="16"/>
                <w:lang w:val="en-GB"/>
              </w:rPr>
            </w:pPr>
            <w:r w:rsidRPr="00BC4B7E">
              <w:rPr>
                <w:sz w:val="16"/>
                <w:szCs w:val="16"/>
                <w:lang w:val="en-GB"/>
              </w:rPr>
              <w:t>0.0280</w:t>
            </w:r>
          </w:p>
        </w:tc>
        <w:tc>
          <w:tcPr>
            <w:tcW w:w="314" w:type="pct"/>
            <w:tcBorders>
              <w:top w:val="nil"/>
              <w:left w:val="single" w:sz="4" w:space="0" w:color="auto"/>
              <w:bottom w:val="nil"/>
              <w:right w:val="single" w:sz="4" w:space="0" w:color="auto"/>
            </w:tcBorders>
            <w:vAlign w:val="bottom"/>
          </w:tcPr>
          <w:p w14:paraId="174C65DF" w14:textId="77777777" w:rsidR="003948B9" w:rsidRPr="00BC4B7E" w:rsidRDefault="003948B9" w:rsidP="003948B9">
            <w:pPr>
              <w:jc w:val="right"/>
              <w:rPr>
                <w:sz w:val="16"/>
                <w:szCs w:val="16"/>
                <w:lang w:val="en-GB"/>
              </w:rPr>
            </w:pPr>
            <w:r w:rsidRPr="00BC4B7E">
              <w:rPr>
                <w:sz w:val="16"/>
                <w:szCs w:val="16"/>
                <w:lang w:val="en-GB"/>
              </w:rPr>
              <w:t>0.0289</w:t>
            </w:r>
          </w:p>
        </w:tc>
        <w:tc>
          <w:tcPr>
            <w:tcW w:w="294" w:type="pct"/>
            <w:tcBorders>
              <w:top w:val="nil"/>
              <w:left w:val="single" w:sz="4" w:space="0" w:color="auto"/>
              <w:bottom w:val="nil"/>
              <w:right w:val="single" w:sz="4" w:space="0" w:color="auto"/>
            </w:tcBorders>
            <w:vAlign w:val="bottom"/>
          </w:tcPr>
          <w:p w14:paraId="68ECC78B" w14:textId="77777777" w:rsidR="003948B9" w:rsidRPr="00BC4B7E" w:rsidRDefault="003948B9" w:rsidP="003948B9">
            <w:pPr>
              <w:jc w:val="right"/>
              <w:rPr>
                <w:sz w:val="16"/>
                <w:szCs w:val="16"/>
                <w:lang w:val="en-GB"/>
              </w:rPr>
            </w:pPr>
            <w:r w:rsidRPr="00BC4B7E">
              <w:rPr>
                <w:sz w:val="16"/>
                <w:szCs w:val="16"/>
                <w:lang w:val="en-GB"/>
              </w:rPr>
              <w:t>0.0956</w:t>
            </w:r>
          </w:p>
        </w:tc>
        <w:tc>
          <w:tcPr>
            <w:tcW w:w="291" w:type="pct"/>
            <w:tcBorders>
              <w:top w:val="nil"/>
              <w:left w:val="single" w:sz="4" w:space="0" w:color="auto"/>
              <w:bottom w:val="nil"/>
              <w:right w:val="single" w:sz="4" w:space="0" w:color="auto"/>
            </w:tcBorders>
            <w:vAlign w:val="center"/>
          </w:tcPr>
          <w:p w14:paraId="5EB00DCA" w14:textId="77777777" w:rsidR="003948B9" w:rsidRPr="00BC4B7E" w:rsidRDefault="003948B9" w:rsidP="003948B9">
            <w:pPr>
              <w:tabs>
                <w:tab w:val="left" w:pos="720"/>
              </w:tabs>
              <w:spacing w:after="240"/>
              <w:jc w:val="center"/>
              <w:rPr>
                <w:sz w:val="16"/>
                <w:szCs w:val="16"/>
                <w:lang w:val="en-GB"/>
              </w:rPr>
            </w:pPr>
          </w:p>
        </w:tc>
        <w:tc>
          <w:tcPr>
            <w:tcW w:w="334" w:type="pct"/>
            <w:tcBorders>
              <w:top w:val="nil"/>
              <w:left w:val="single" w:sz="4" w:space="0" w:color="auto"/>
              <w:bottom w:val="nil"/>
              <w:right w:val="single" w:sz="4" w:space="0" w:color="auto"/>
            </w:tcBorders>
            <w:vAlign w:val="bottom"/>
          </w:tcPr>
          <w:p w14:paraId="230DE69C" w14:textId="77777777" w:rsidR="003948B9" w:rsidRPr="00BC4B7E" w:rsidRDefault="003948B9" w:rsidP="003948B9">
            <w:pPr>
              <w:jc w:val="right"/>
              <w:rPr>
                <w:sz w:val="16"/>
                <w:szCs w:val="16"/>
                <w:lang w:val="en-GB"/>
              </w:rPr>
            </w:pPr>
            <w:r w:rsidRPr="00BC4B7E">
              <w:rPr>
                <w:sz w:val="16"/>
                <w:szCs w:val="16"/>
                <w:lang w:val="en-GB"/>
              </w:rPr>
              <w:t>1.8881</w:t>
            </w:r>
          </w:p>
        </w:tc>
        <w:tc>
          <w:tcPr>
            <w:tcW w:w="359" w:type="pct"/>
            <w:tcBorders>
              <w:top w:val="nil"/>
              <w:left w:val="single" w:sz="4" w:space="0" w:color="auto"/>
              <w:bottom w:val="nil"/>
              <w:right w:val="single" w:sz="4" w:space="0" w:color="auto"/>
            </w:tcBorders>
            <w:vAlign w:val="bottom"/>
          </w:tcPr>
          <w:p w14:paraId="6754BB8C" w14:textId="77777777" w:rsidR="003948B9" w:rsidRPr="00BC4B7E" w:rsidRDefault="003948B9" w:rsidP="003948B9">
            <w:pPr>
              <w:jc w:val="right"/>
              <w:rPr>
                <w:sz w:val="16"/>
                <w:szCs w:val="16"/>
                <w:lang w:val="en-GB"/>
              </w:rPr>
            </w:pPr>
            <w:r w:rsidRPr="00BC4B7E">
              <w:rPr>
                <w:sz w:val="16"/>
                <w:szCs w:val="16"/>
                <w:lang w:val="en-GB"/>
              </w:rPr>
              <w:t>2.040</w:t>
            </w:r>
          </w:p>
        </w:tc>
      </w:tr>
      <w:tr w:rsidR="003948B9" w:rsidRPr="00BC4B7E" w14:paraId="0749F325" w14:textId="77777777" w:rsidTr="00BC4B7E">
        <w:trPr>
          <w:trHeight w:val="654"/>
        </w:trPr>
        <w:tc>
          <w:tcPr>
            <w:tcW w:w="488" w:type="pct"/>
            <w:tcBorders>
              <w:top w:val="nil"/>
              <w:left w:val="single" w:sz="4" w:space="0" w:color="auto"/>
              <w:bottom w:val="single" w:sz="4" w:space="0" w:color="auto"/>
              <w:right w:val="single" w:sz="4" w:space="0" w:color="auto"/>
            </w:tcBorders>
            <w:vAlign w:val="bottom"/>
          </w:tcPr>
          <w:p w14:paraId="329623A5" w14:textId="77777777" w:rsidR="003948B9" w:rsidRPr="00BC4B7E" w:rsidRDefault="003948B9" w:rsidP="003948B9">
            <w:pPr>
              <w:rPr>
                <w:b/>
                <w:sz w:val="16"/>
                <w:szCs w:val="16"/>
              </w:rPr>
            </w:pPr>
            <w:r w:rsidRPr="00BC4B7E">
              <w:rPr>
                <w:b/>
                <w:sz w:val="16"/>
                <w:szCs w:val="16"/>
              </w:rPr>
              <w:lastRenderedPageBreak/>
              <w:t xml:space="preserve">PIE (µg/kg </w:t>
            </w:r>
            <w:proofErr w:type="spellStart"/>
            <w:r w:rsidRPr="00BC4B7E">
              <w:rPr>
                <w:b/>
                <w:sz w:val="16"/>
                <w:szCs w:val="16"/>
              </w:rPr>
              <w:t>a.i</w:t>
            </w:r>
            <w:proofErr w:type="spellEnd"/>
            <w:r w:rsidRPr="00BC4B7E">
              <w:rPr>
                <w:b/>
                <w:sz w:val="16"/>
                <w:szCs w:val="16"/>
              </w:rPr>
              <w:t xml:space="preserve">/kg </w:t>
            </w:r>
            <w:proofErr w:type="spellStart"/>
            <w:r w:rsidRPr="00BC4B7E">
              <w:rPr>
                <w:b/>
                <w:sz w:val="16"/>
                <w:szCs w:val="16"/>
              </w:rPr>
              <w:t>bw</w:t>
            </w:r>
            <w:proofErr w:type="spellEnd"/>
            <w:r w:rsidRPr="00BC4B7E">
              <w:rPr>
                <w:b/>
                <w:sz w:val="16"/>
                <w:szCs w:val="16"/>
              </w:rPr>
              <w:t>/d)</w:t>
            </w:r>
          </w:p>
        </w:tc>
        <w:tc>
          <w:tcPr>
            <w:tcW w:w="199" w:type="pct"/>
            <w:tcBorders>
              <w:top w:val="nil"/>
              <w:left w:val="single" w:sz="4" w:space="0" w:color="auto"/>
              <w:bottom w:val="single" w:sz="4" w:space="0" w:color="auto"/>
              <w:right w:val="single" w:sz="4" w:space="0" w:color="auto"/>
            </w:tcBorders>
            <w:vAlign w:val="bottom"/>
          </w:tcPr>
          <w:p w14:paraId="44E24B15" w14:textId="77777777" w:rsidR="003948B9" w:rsidRPr="00BC4B7E" w:rsidRDefault="003948B9" w:rsidP="003948B9">
            <w:pPr>
              <w:jc w:val="right"/>
              <w:rPr>
                <w:sz w:val="16"/>
                <w:szCs w:val="16"/>
                <w:lang w:val="en-GB"/>
              </w:rPr>
            </w:pPr>
            <w:r w:rsidRPr="00BC4B7E">
              <w:rPr>
                <w:sz w:val="16"/>
                <w:szCs w:val="16"/>
                <w:lang w:val="en-GB"/>
              </w:rPr>
              <w:t>0.0007</w:t>
            </w:r>
          </w:p>
        </w:tc>
        <w:tc>
          <w:tcPr>
            <w:tcW w:w="294" w:type="pct"/>
            <w:tcBorders>
              <w:top w:val="nil"/>
              <w:left w:val="single" w:sz="4" w:space="0" w:color="auto"/>
              <w:bottom w:val="single" w:sz="4" w:space="0" w:color="auto"/>
              <w:right w:val="single" w:sz="4" w:space="0" w:color="auto"/>
            </w:tcBorders>
            <w:vAlign w:val="bottom"/>
          </w:tcPr>
          <w:p w14:paraId="38672BD0" w14:textId="77777777" w:rsidR="003948B9" w:rsidRPr="00BC4B7E" w:rsidRDefault="003948B9" w:rsidP="003948B9">
            <w:pPr>
              <w:jc w:val="right"/>
              <w:rPr>
                <w:sz w:val="16"/>
                <w:szCs w:val="16"/>
                <w:lang w:val="en-GB"/>
              </w:rPr>
            </w:pPr>
            <w:r w:rsidRPr="00BC4B7E">
              <w:rPr>
                <w:sz w:val="16"/>
                <w:szCs w:val="16"/>
                <w:lang w:val="en-GB"/>
              </w:rPr>
              <w:t>0.0010</w:t>
            </w:r>
          </w:p>
        </w:tc>
        <w:tc>
          <w:tcPr>
            <w:tcW w:w="293" w:type="pct"/>
            <w:tcBorders>
              <w:top w:val="nil"/>
              <w:left w:val="single" w:sz="4" w:space="0" w:color="auto"/>
              <w:bottom w:val="single" w:sz="4" w:space="0" w:color="auto"/>
              <w:right w:val="single" w:sz="4" w:space="0" w:color="auto"/>
            </w:tcBorders>
            <w:vAlign w:val="bottom"/>
          </w:tcPr>
          <w:p w14:paraId="69089377" w14:textId="77777777" w:rsidR="003948B9" w:rsidRPr="00BC4B7E" w:rsidRDefault="003948B9" w:rsidP="003948B9">
            <w:pPr>
              <w:jc w:val="right"/>
              <w:rPr>
                <w:sz w:val="16"/>
                <w:szCs w:val="16"/>
                <w:lang w:val="en-GB"/>
              </w:rPr>
            </w:pPr>
            <w:r w:rsidRPr="00BC4B7E">
              <w:rPr>
                <w:sz w:val="16"/>
                <w:szCs w:val="16"/>
                <w:lang w:val="en-GB"/>
              </w:rPr>
              <w:t>0.0024</w:t>
            </w:r>
          </w:p>
        </w:tc>
        <w:tc>
          <w:tcPr>
            <w:tcW w:w="293" w:type="pct"/>
            <w:tcBorders>
              <w:top w:val="nil"/>
              <w:left w:val="single" w:sz="4" w:space="0" w:color="auto"/>
              <w:bottom w:val="single" w:sz="4" w:space="0" w:color="auto"/>
              <w:right w:val="single" w:sz="4" w:space="0" w:color="auto"/>
            </w:tcBorders>
            <w:vAlign w:val="bottom"/>
          </w:tcPr>
          <w:p w14:paraId="090E3252" w14:textId="77777777" w:rsidR="003948B9" w:rsidRPr="00BC4B7E" w:rsidRDefault="003948B9" w:rsidP="003948B9">
            <w:pPr>
              <w:jc w:val="right"/>
              <w:rPr>
                <w:sz w:val="16"/>
                <w:szCs w:val="16"/>
                <w:lang w:val="en-GB"/>
              </w:rPr>
            </w:pPr>
            <w:r w:rsidRPr="00BC4B7E">
              <w:rPr>
                <w:sz w:val="16"/>
                <w:szCs w:val="16"/>
                <w:lang w:val="en-GB"/>
              </w:rPr>
              <w:t>0.0067</w:t>
            </w:r>
          </w:p>
        </w:tc>
        <w:tc>
          <w:tcPr>
            <w:tcW w:w="293" w:type="pct"/>
            <w:tcBorders>
              <w:top w:val="nil"/>
              <w:left w:val="single" w:sz="4" w:space="0" w:color="auto"/>
              <w:bottom w:val="single" w:sz="4" w:space="0" w:color="auto"/>
              <w:right w:val="single" w:sz="4" w:space="0" w:color="auto"/>
            </w:tcBorders>
            <w:vAlign w:val="bottom"/>
          </w:tcPr>
          <w:p w14:paraId="00AD3176" w14:textId="77777777" w:rsidR="003948B9" w:rsidRPr="00BC4B7E" w:rsidRDefault="003948B9" w:rsidP="003948B9">
            <w:pPr>
              <w:jc w:val="right"/>
              <w:rPr>
                <w:sz w:val="16"/>
                <w:szCs w:val="16"/>
                <w:lang w:val="en-GB"/>
              </w:rPr>
            </w:pPr>
            <w:r w:rsidRPr="00BC4B7E">
              <w:rPr>
                <w:sz w:val="16"/>
                <w:szCs w:val="16"/>
                <w:lang w:val="en-GB"/>
              </w:rPr>
              <w:t>0.0022</w:t>
            </w:r>
          </w:p>
        </w:tc>
        <w:tc>
          <w:tcPr>
            <w:tcW w:w="314" w:type="pct"/>
            <w:tcBorders>
              <w:top w:val="nil"/>
              <w:left w:val="single" w:sz="4" w:space="0" w:color="auto"/>
              <w:bottom w:val="single" w:sz="4" w:space="0" w:color="auto"/>
              <w:right w:val="single" w:sz="4" w:space="0" w:color="auto"/>
            </w:tcBorders>
            <w:vAlign w:val="bottom"/>
          </w:tcPr>
          <w:p w14:paraId="0F4F1BCA" w14:textId="77777777" w:rsidR="003948B9" w:rsidRPr="00BC4B7E" w:rsidRDefault="003948B9" w:rsidP="003948B9">
            <w:pPr>
              <w:jc w:val="right"/>
              <w:rPr>
                <w:sz w:val="16"/>
                <w:szCs w:val="16"/>
                <w:lang w:val="en-GB"/>
              </w:rPr>
            </w:pPr>
            <w:r w:rsidRPr="00BC4B7E">
              <w:rPr>
                <w:sz w:val="16"/>
                <w:szCs w:val="16"/>
                <w:lang w:val="en-GB"/>
              </w:rPr>
              <w:t>0.0016</w:t>
            </w:r>
          </w:p>
        </w:tc>
        <w:tc>
          <w:tcPr>
            <w:tcW w:w="293" w:type="pct"/>
            <w:tcBorders>
              <w:top w:val="nil"/>
              <w:left w:val="single" w:sz="4" w:space="0" w:color="auto"/>
              <w:bottom w:val="single" w:sz="4" w:space="0" w:color="auto"/>
              <w:right w:val="single" w:sz="4" w:space="0" w:color="auto"/>
            </w:tcBorders>
            <w:vAlign w:val="bottom"/>
          </w:tcPr>
          <w:p w14:paraId="68E9D665" w14:textId="77777777" w:rsidR="003948B9" w:rsidRPr="00BC4B7E" w:rsidRDefault="003948B9" w:rsidP="003948B9">
            <w:pPr>
              <w:jc w:val="right"/>
              <w:rPr>
                <w:sz w:val="16"/>
                <w:szCs w:val="16"/>
                <w:lang w:val="en-GB"/>
              </w:rPr>
            </w:pPr>
            <w:r w:rsidRPr="00BC4B7E">
              <w:rPr>
                <w:sz w:val="16"/>
                <w:szCs w:val="16"/>
                <w:lang w:val="en-GB"/>
              </w:rPr>
              <w:t>0.0030</w:t>
            </w:r>
          </w:p>
        </w:tc>
        <w:tc>
          <w:tcPr>
            <w:tcW w:w="314" w:type="pct"/>
            <w:tcBorders>
              <w:top w:val="nil"/>
              <w:left w:val="single" w:sz="4" w:space="0" w:color="auto"/>
              <w:bottom w:val="single" w:sz="4" w:space="0" w:color="auto"/>
              <w:right w:val="single" w:sz="4" w:space="0" w:color="auto"/>
            </w:tcBorders>
            <w:vAlign w:val="bottom"/>
          </w:tcPr>
          <w:p w14:paraId="6DD2C701" w14:textId="77777777" w:rsidR="003948B9" w:rsidRPr="00BC4B7E" w:rsidRDefault="003948B9" w:rsidP="003948B9">
            <w:pPr>
              <w:jc w:val="right"/>
              <w:rPr>
                <w:sz w:val="16"/>
                <w:szCs w:val="16"/>
                <w:lang w:val="en-GB"/>
              </w:rPr>
            </w:pPr>
            <w:r w:rsidRPr="00BC4B7E">
              <w:rPr>
                <w:sz w:val="16"/>
                <w:szCs w:val="16"/>
                <w:lang w:val="en-GB"/>
              </w:rPr>
              <w:t>0.0007</w:t>
            </w:r>
          </w:p>
        </w:tc>
        <w:tc>
          <w:tcPr>
            <w:tcW w:w="294" w:type="pct"/>
            <w:tcBorders>
              <w:top w:val="nil"/>
              <w:left w:val="single" w:sz="4" w:space="0" w:color="auto"/>
              <w:bottom w:val="single" w:sz="4" w:space="0" w:color="auto"/>
              <w:right w:val="single" w:sz="4" w:space="0" w:color="auto"/>
            </w:tcBorders>
            <w:vAlign w:val="bottom"/>
          </w:tcPr>
          <w:p w14:paraId="4A295F82" w14:textId="77777777" w:rsidR="003948B9" w:rsidRPr="00BC4B7E" w:rsidRDefault="003948B9" w:rsidP="003948B9">
            <w:pPr>
              <w:jc w:val="right"/>
              <w:rPr>
                <w:sz w:val="16"/>
                <w:szCs w:val="16"/>
                <w:lang w:val="en-GB"/>
              </w:rPr>
            </w:pPr>
            <w:r w:rsidRPr="00BC4B7E">
              <w:rPr>
                <w:sz w:val="16"/>
                <w:szCs w:val="16"/>
                <w:lang w:val="en-GB"/>
              </w:rPr>
              <w:t>0.0034</w:t>
            </w:r>
          </w:p>
        </w:tc>
        <w:tc>
          <w:tcPr>
            <w:tcW w:w="332" w:type="pct"/>
            <w:tcBorders>
              <w:top w:val="nil"/>
              <w:left w:val="single" w:sz="4" w:space="0" w:color="auto"/>
              <w:bottom w:val="single" w:sz="4" w:space="0" w:color="auto"/>
              <w:right w:val="single" w:sz="4" w:space="0" w:color="auto"/>
            </w:tcBorders>
            <w:vAlign w:val="bottom"/>
          </w:tcPr>
          <w:p w14:paraId="3041D8AB" w14:textId="77777777" w:rsidR="003948B9" w:rsidRPr="00BC4B7E" w:rsidRDefault="003948B9" w:rsidP="003948B9">
            <w:pPr>
              <w:jc w:val="right"/>
              <w:rPr>
                <w:sz w:val="16"/>
                <w:szCs w:val="16"/>
                <w:lang w:val="en-GB"/>
              </w:rPr>
            </w:pPr>
            <w:r w:rsidRPr="00BC4B7E">
              <w:rPr>
                <w:sz w:val="16"/>
                <w:szCs w:val="16"/>
                <w:lang w:val="en-GB"/>
              </w:rPr>
              <w:t>0.0065</w:t>
            </w:r>
          </w:p>
        </w:tc>
        <w:tc>
          <w:tcPr>
            <w:tcW w:w="314" w:type="pct"/>
            <w:tcBorders>
              <w:top w:val="nil"/>
              <w:left w:val="single" w:sz="4" w:space="0" w:color="auto"/>
              <w:bottom w:val="single" w:sz="4" w:space="0" w:color="auto"/>
              <w:right w:val="single" w:sz="4" w:space="0" w:color="auto"/>
            </w:tcBorders>
            <w:vAlign w:val="bottom"/>
          </w:tcPr>
          <w:p w14:paraId="6921D4D0" w14:textId="77777777" w:rsidR="003948B9" w:rsidRPr="00BC4B7E" w:rsidRDefault="003948B9" w:rsidP="003948B9">
            <w:pPr>
              <w:jc w:val="right"/>
              <w:rPr>
                <w:sz w:val="16"/>
                <w:szCs w:val="16"/>
                <w:lang w:val="en-GB"/>
              </w:rPr>
            </w:pPr>
            <w:r w:rsidRPr="00BC4B7E">
              <w:rPr>
                <w:sz w:val="16"/>
                <w:szCs w:val="16"/>
                <w:lang w:val="en-GB"/>
              </w:rPr>
              <w:t>0.0009</w:t>
            </w:r>
          </w:p>
        </w:tc>
        <w:tc>
          <w:tcPr>
            <w:tcW w:w="294" w:type="pct"/>
            <w:tcBorders>
              <w:top w:val="nil"/>
              <w:left w:val="single" w:sz="4" w:space="0" w:color="auto"/>
              <w:bottom w:val="single" w:sz="4" w:space="0" w:color="auto"/>
              <w:right w:val="single" w:sz="4" w:space="0" w:color="auto"/>
            </w:tcBorders>
            <w:vAlign w:val="bottom"/>
          </w:tcPr>
          <w:p w14:paraId="51EE0E59" w14:textId="77777777" w:rsidR="003948B9" w:rsidRPr="00BC4B7E" w:rsidRDefault="003948B9" w:rsidP="003948B9">
            <w:pPr>
              <w:jc w:val="right"/>
              <w:rPr>
                <w:sz w:val="16"/>
                <w:szCs w:val="16"/>
                <w:lang w:val="en-GB"/>
              </w:rPr>
            </w:pPr>
            <w:r w:rsidRPr="00BC4B7E">
              <w:rPr>
                <w:sz w:val="16"/>
                <w:szCs w:val="16"/>
                <w:lang w:val="en-GB"/>
              </w:rPr>
              <w:t>0.0054</w:t>
            </w:r>
          </w:p>
        </w:tc>
        <w:tc>
          <w:tcPr>
            <w:tcW w:w="291" w:type="pct"/>
            <w:tcBorders>
              <w:top w:val="nil"/>
              <w:left w:val="single" w:sz="4" w:space="0" w:color="auto"/>
              <w:bottom w:val="single" w:sz="4" w:space="0" w:color="auto"/>
              <w:right w:val="single" w:sz="4" w:space="0" w:color="auto"/>
            </w:tcBorders>
            <w:vAlign w:val="center"/>
          </w:tcPr>
          <w:p w14:paraId="34A93D8E" w14:textId="77777777" w:rsidR="003948B9" w:rsidRPr="00BC4B7E" w:rsidRDefault="003948B9" w:rsidP="003948B9">
            <w:pPr>
              <w:tabs>
                <w:tab w:val="left" w:pos="720"/>
              </w:tabs>
              <w:spacing w:after="240"/>
              <w:jc w:val="center"/>
              <w:rPr>
                <w:sz w:val="16"/>
                <w:szCs w:val="16"/>
                <w:lang w:val="en-GB"/>
              </w:rPr>
            </w:pPr>
          </w:p>
        </w:tc>
        <w:tc>
          <w:tcPr>
            <w:tcW w:w="334" w:type="pct"/>
            <w:tcBorders>
              <w:top w:val="nil"/>
              <w:left w:val="single" w:sz="4" w:space="0" w:color="auto"/>
              <w:bottom w:val="single" w:sz="4" w:space="0" w:color="auto"/>
              <w:right w:val="single" w:sz="4" w:space="0" w:color="auto"/>
            </w:tcBorders>
            <w:vAlign w:val="bottom"/>
          </w:tcPr>
          <w:p w14:paraId="5BAB4687" w14:textId="77777777" w:rsidR="003948B9" w:rsidRPr="00BC4B7E" w:rsidRDefault="003948B9" w:rsidP="003948B9">
            <w:pPr>
              <w:jc w:val="right"/>
              <w:rPr>
                <w:sz w:val="16"/>
                <w:szCs w:val="16"/>
                <w:lang w:val="en-GB"/>
              </w:rPr>
            </w:pPr>
            <w:r w:rsidRPr="00BC4B7E">
              <w:rPr>
                <w:sz w:val="16"/>
                <w:szCs w:val="16"/>
                <w:lang w:val="en-GB"/>
              </w:rPr>
              <w:t>0.1550</w:t>
            </w:r>
          </w:p>
        </w:tc>
        <w:tc>
          <w:tcPr>
            <w:tcW w:w="359" w:type="pct"/>
            <w:tcBorders>
              <w:top w:val="nil"/>
              <w:left w:val="single" w:sz="4" w:space="0" w:color="auto"/>
              <w:bottom w:val="single" w:sz="4" w:space="0" w:color="auto"/>
              <w:right w:val="single" w:sz="4" w:space="0" w:color="auto"/>
            </w:tcBorders>
            <w:vAlign w:val="bottom"/>
          </w:tcPr>
          <w:p w14:paraId="54BD8FFE" w14:textId="77777777" w:rsidR="003948B9" w:rsidRPr="00BC4B7E" w:rsidRDefault="003948B9" w:rsidP="003948B9">
            <w:pPr>
              <w:jc w:val="right"/>
              <w:rPr>
                <w:sz w:val="16"/>
                <w:szCs w:val="16"/>
                <w:lang w:val="en-GB"/>
              </w:rPr>
            </w:pPr>
            <w:r w:rsidRPr="00BC4B7E">
              <w:rPr>
                <w:sz w:val="16"/>
                <w:szCs w:val="16"/>
                <w:lang w:val="en-GB"/>
              </w:rPr>
              <w:t>0.1565</w:t>
            </w:r>
          </w:p>
        </w:tc>
      </w:tr>
    </w:tbl>
    <w:p w14:paraId="3B018D30" w14:textId="77777777" w:rsidR="00C40CCD" w:rsidRDefault="00C40CCD" w:rsidP="00C40CCD">
      <w:pPr>
        <w:tabs>
          <w:tab w:val="left" w:pos="720"/>
        </w:tabs>
        <w:rPr>
          <w:sz w:val="18"/>
          <w:szCs w:val="18"/>
          <w:lang w:val="en-GB" w:eastAsia="en-US"/>
        </w:rPr>
      </w:pPr>
      <w:r>
        <w:rPr>
          <w:sz w:val="18"/>
          <w:szCs w:val="18"/>
          <w:vertAlign w:val="superscript"/>
          <w:lang w:val="en-GB"/>
        </w:rPr>
        <w:t>a</w:t>
      </w:r>
      <w:r>
        <w:rPr>
          <w:sz w:val="18"/>
          <w:szCs w:val="18"/>
          <w:lang w:val="en-GB"/>
        </w:rPr>
        <w:t xml:space="preserve"> - includes sweatshirt (Outer 1)</w:t>
      </w:r>
    </w:p>
    <w:p w14:paraId="45922D80" w14:textId="77777777" w:rsidR="00C40CCD" w:rsidRDefault="00C40CCD" w:rsidP="00C40CCD">
      <w:pPr>
        <w:jc w:val="both"/>
        <w:rPr>
          <w:sz w:val="18"/>
          <w:szCs w:val="18"/>
          <w:vertAlign w:val="superscript"/>
          <w:lang w:val="en-GB"/>
        </w:rPr>
      </w:pPr>
      <w:r>
        <w:rPr>
          <w:sz w:val="18"/>
          <w:szCs w:val="18"/>
          <w:vertAlign w:val="superscript"/>
          <w:lang w:val="en-GB"/>
        </w:rPr>
        <w:t>b</w:t>
      </w:r>
      <w:r>
        <w:rPr>
          <w:sz w:val="18"/>
          <w:szCs w:val="18"/>
          <w:lang w:val="en-GB"/>
        </w:rPr>
        <w:t xml:space="preserve"> - corrected for breathing rate of 20.83333 L/min</w:t>
      </w:r>
    </w:p>
    <w:p w14:paraId="13E850C8" w14:textId="77777777" w:rsidR="00C40CCD" w:rsidRPr="00BC4B7E" w:rsidRDefault="00C40CCD" w:rsidP="00BC4B7E">
      <w:pPr>
        <w:tabs>
          <w:tab w:val="left" w:pos="720"/>
        </w:tabs>
        <w:rPr>
          <w:b/>
          <w:bCs/>
          <w:sz w:val="20"/>
          <w:szCs w:val="20"/>
          <w:lang w:val="en-GB"/>
        </w:rPr>
      </w:pPr>
      <w:r>
        <w:rPr>
          <w:b/>
          <w:bCs/>
          <w:sz w:val="20"/>
          <w:szCs w:val="20"/>
          <w:lang w:val="en-GB"/>
        </w:rPr>
        <w:br w:type="page"/>
      </w:r>
      <w:r w:rsidRPr="00BC4B7E">
        <w:rPr>
          <w:b/>
          <w:sz w:val="20"/>
          <w:szCs w:val="20"/>
        </w:rPr>
        <w:lastRenderedPageBreak/>
        <w:t>Table A </w:t>
      </w:r>
      <w:r w:rsidRPr="00BC4B7E">
        <w:rPr>
          <w:b/>
          <w:sz w:val="20"/>
          <w:szCs w:val="20"/>
        </w:rPr>
        <w:fldChar w:fldCharType="begin"/>
      </w:r>
      <w:r w:rsidRPr="00BC4B7E">
        <w:rPr>
          <w:b/>
          <w:sz w:val="20"/>
          <w:szCs w:val="20"/>
        </w:rPr>
        <w:instrText xml:space="preserve"> SEQ Table_A \* ARABIC </w:instrText>
      </w:r>
      <w:r w:rsidRPr="00BC4B7E">
        <w:rPr>
          <w:b/>
          <w:sz w:val="20"/>
          <w:szCs w:val="20"/>
        </w:rPr>
        <w:fldChar w:fldCharType="separate"/>
      </w:r>
      <w:r w:rsidR="003C2813">
        <w:rPr>
          <w:b/>
          <w:noProof/>
          <w:sz w:val="20"/>
          <w:szCs w:val="20"/>
        </w:rPr>
        <w:t>24</w:t>
      </w:r>
      <w:r w:rsidRPr="00BC4B7E">
        <w:rPr>
          <w:b/>
          <w:sz w:val="20"/>
          <w:szCs w:val="20"/>
        </w:rPr>
        <w:fldChar w:fldCharType="end"/>
      </w:r>
      <w:r w:rsidRPr="00BC4B7E">
        <w:rPr>
          <w:b/>
          <w:bCs/>
          <w:sz w:val="20"/>
          <w:szCs w:val="20"/>
          <w:lang w:val="en-GB"/>
        </w:rPr>
        <w:t>:</w:t>
      </w:r>
      <w:r w:rsidRPr="00BC4B7E">
        <w:rPr>
          <w:b/>
          <w:bCs/>
          <w:sz w:val="20"/>
          <w:szCs w:val="20"/>
          <w:lang w:val="en-GB"/>
        </w:rPr>
        <w:tab/>
        <w:t xml:space="preserve"> Measured exposures to tefluthrin for cleaning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860"/>
        <w:gridCol w:w="847"/>
        <w:gridCol w:w="860"/>
        <w:gridCol w:w="847"/>
        <w:gridCol w:w="847"/>
        <w:gridCol w:w="860"/>
        <w:gridCol w:w="860"/>
        <w:gridCol w:w="860"/>
        <w:gridCol w:w="860"/>
        <w:gridCol w:w="847"/>
        <w:gridCol w:w="860"/>
        <w:gridCol w:w="751"/>
        <w:gridCol w:w="860"/>
        <w:gridCol w:w="922"/>
      </w:tblGrid>
      <w:tr w:rsidR="00C40CCD" w:rsidRPr="00BC4B7E" w14:paraId="35C879D6" w14:textId="77777777" w:rsidTr="00BC4B7E">
        <w:trPr>
          <w:gridAfter w:val="3"/>
          <w:wAfter w:w="979" w:type="pct"/>
          <w:trHeight w:val="567"/>
        </w:trPr>
        <w:tc>
          <w:tcPr>
            <w:tcW w:w="390" w:type="pct"/>
            <w:tcBorders>
              <w:top w:val="single" w:sz="4" w:space="0" w:color="auto"/>
              <w:left w:val="single" w:sz="4" w:space="0" w:color="auto"/>
              <w:bottom w:val="single" w:sz="4" w:space="0" w:color="auto"/>
              <w:right w:val="single" w:sz="4" w:space="0" w:color="auto"/>
            </w:tcBorders>
            <w:vAlign w:val="bottom"/>
            <w:hideMark/>
          </w:tcPr>
          <w:p w14:paraId="526FD4DC" w14:textId="77777777" w:rsidR="00C40CCD" w:rsidRPr="00BC4B7E" w:rsidRDefault="00C40CCD" w:rsidP="00C40CCD">
            <w:pPr>
              <w:tabs>
                <w:tab w:val="left" w:pos="720"/>
              </w:tabs>
              <w:rPr>
                <w:b/>
                <w:sz w:val="16"/>
                <w:szCs w:val="16"/>
                <w:lang w:val="en-GB"/>
              </w:rPr>
            </w:pPr>
            <w:r w:rsidRPr="00BC4B7E">
              <w:rPr>
                <w:b/>
                <w:sz w:val="16"/>
                <w:szCs w:val="16"/>
                <w:lang w:val="en-GB"/>
              </w:rPr>
              <w:t>Operator</w:t>
            </w:r>
          </w:p>
        </w:tc>
        <w:tc>
          <w:tcPr>
            <w:tcW w:w="332" w:type="pct"/>
            <w:tcBorders>
              <w:top w:val="single" w:sz="4" w:space="0" w:color="auto"/>
              <w:left w:val="single" w:sz="4" w:space="0" w:color="auto"/>
              <w:bottom w:val="single" w:sz="4" w:space="0" w:color="auto"/>
              <w:right w:val="single" w:sz="4" w:space="0" w:color="auto"/>
            </w:tcBorders>
            <w:vAlign w:val="bottom"/>
            <w:hideMark/>
          </w:tcPr>
          <w:p w14:paraId="2745CB59" w14:textId="77777777" w:rsidR="00C40CCD" w:rsidRPr="00BC4B7E" w:rsidRDefault="00C40CCD" w:rsidP="00C40CCD">
            <w:pPr>
              <w:tabs>
                <w:tab w:val="left" w:pos="720"/>
              </w:tabs>
              <w:jc w:val="center"/>
              <w:rPr>
                <w:b/>
                <w:sz w:val="16"/>
                <w:szCs w:val="16"/>
                <w:lang w:val="en-GB"/>
              </w:rPr>
            </w:pPr>
            <w:r w:rsidRPr="00BC4B7E">
              <w:rPr>
                <w:b/>
                <w:sz w:val="16"/>
                <w:szCs w:val="16"/>
                <w:lang w:val="en-GB"/>
              </w:rPr>
              <w:t>25</w:t>
            </w:r>
          </w:p>
        </w:tc>
        <w:tc>
          <w:tcPr>
            <w:tcW w:w="327" w:type="pct"/>
            <w:tcBorders>
              <w:top w:val="single" w:sz="4" w:space="0" w:color="auto"/>
              <w:left w:val="single" w:sz="4" w:space="0" w:color="auto"/>
              <w:bottom w:val="single" w:sz="4" w:space="0" w:color="auto"/>
              <w:right w:val="single" w:sz="4" w:space="0" w:color="auto"/>
            </w:tcBorders>
            <w:vAlign w:val="bottom"/>
            <w:hideMark/>
          </w:tcPr>
          <w:p w14:paraId="3B96DD7D" w14:textId="77777777" w:rsidR="00C40CCD" w:rsidRPr="00BC4B7E" w:rsidRDefault="00C40CCD" w:rsidP="00C40CCD">
            <w:pPr>
              <w:tabs>
                <w:tab w:val="left" w:pos="720"/>
              </w:tabs>
              <w:jc w:val="center"/>
              <w:rPr>
                <w:b/>
                <w:sz w:val="16"/>
                <w:szCs w:val="16"/>
                <w:lang w:val="en-GB"/>
              </w:rPr>
            </w:pPr>
            <w:r w:rsidRPr="00BC4B7E">
              <w:rPr>
                <w:b/>
                <w:sz w:val="16"/>
                <w:szCs w:val="16"/>
                <w:lang w:val="en-GB"/>
              </w:rPr>
              <w:t>26</w:t>
            </w:r>
          </w:p>
        </w:tc>
        <w:tc>
          <w:tcPr>
            <w:tcW w:w="332" w:type="pct"/>
            <w:tcBorders>
              <w:top w:val="single" w:sz="4" w:space="0" w:color="auto"/>
              <w:left w:val="single" w:sz="4" w:space="0" w:color="auto"/>
              <w:bottom w:val="single" w:sz="4" w:space="0" w:color="auto"/>
              <w:right w:val="single" w:sz="4" w:space="0" w:color="auto"/>
            </w:tcBorders>
            <w:vAlign w:val="bottom"/>
            <w:hideMark/>
          </w:tcPr>
          <w:p w14:paraId="25BBDB2E" w14:textId="77777777" w:rsidR="00C40CCD" w:rsidRPr="00BC4B7E" w:rsidRDefault="00C40CCD" w:rsidP="00C40CCD">
            <w:pPr>
              <w:tabs>
                <w:tab w:val="left" w:pos="720"/>
              </w:tabs>
              <w:jc w:val="center"/>
              <w:rPr>
                <w:b/>
                <w:sz w:val="16"/>
                <w:szCs w:val="16"/>
                <w:lang w:val="en-GB"/>
              </w:rPr>
            </w:pPr>
            <w:r w:rsidRPr="00BC4B7E">
              <w:rPr>
                <w:b/>
                <w:sz w:val="16"/>
                <w:szCs w:val="16"/>
                <w:lang w:val="en-GB"/>
              </w:rPr>
              <w:t>27</w:t>
            </w:r>
          </w:p>
        </w:tc>
        <w:tc>
          <w:tcPr>
            <w:tcW w:w="327" w:type="pct"/>
            <w:tcBorders>
              <w:top w:val="single" w:sz="4" w:space="0" w:color="auto"/>
              <w:left w:val="single" w:sz="4" w:space="0" w:color="auto"/>
              <w:bottom w:val="single" w:sz="4" w:space="0" w:color="auto"/>
              <w:right w:val="single" w:sz="4" w:space="0" w:color="auto"/>
            </w:tcBorders>
            <w:vAlign w:val="bottom"/>
            <w:hideMark/>
          </w:tcPr>
          <w:p w14:paraId="32D4343A" w14:textId="77777777" w:rsidR="00C40CCD" w:rsidRPr="00BC4B7E" w:rsidRDefault="00C40CCD" w:rsidP="00C40CCD">
            <w:pPr>
              <w:tabs>
                <w:tab w:val="left" w:pos="720"/>
              </w:tabs>
              <w:jc w:val="center"/>
              <w:rPr>
                <w:b/>
                <w:sz w:val="16"/>
                <w:szCs w:val="16"/>
                <w:lang w:val="en-GB"/>
              </w:rPr>
            </w:pPr>
            <w:r w:rsidRPr="00BC4B7E">
              <w:rPr>
                <w:b/>
                <w:sz w:val="16"/>
                <w:szCs w:val="16"/>
                <w:lang w:val="en-GB"/>
              </w:rPr>
              <w:t>28</w:t>
            </w:r>
          </w:p>
        </w:tc>
        <w:tc>
          <w:tcPr>
            <w:tcW w:w="327" w:type="pct"/>
            <w:tcBorders>
              <w:top w:val="single" w:sz="4" w:space="0" w:color="auto"/>
              <w:left w:val="single" w:sz="4" w:space="0" w:color="auto"/>
              <w:bottom w:val="single" w:sz="4" w:space="0" w:color="auto"/>
              <w:right w:val="single" w:sz="4" w:space="0" w:color="auto"/>
            </w:tcBorders>
            <w:vAlign w:val="bottom"/>
            <w:hideMark/>
          </w:tcPr>
          <w:p w14:paraId="11E4579C" w14:textId="77777777" w:rsidR="00C40CCD" w:rsidRPr="00BC4B7E" w:rsidRDefault="00C40CCD" w:rsidP="00C40CCD">
            <w:pPr>
              <w:tabs>
                <w:tab w:val="left" w:pos="720"/>
              </w:tabs>
              <w:jc w:val="center"/>
              <w:rPr>
                <w:b/>
                <w:sz w:val="16"/>
                <w:szCs w:val="16"/>
                <w:lang w:val="en-GB"/>
              </w:rPr>
            </w:pPr>
            <w:r w:rsidRPr="00BC4B7E">
              <w:rPr>
                <w:b/>
                <w:sz w:val="16"/>
                <w:szCs w:val="16"/>
                <w:lang w:val="en-GB"/>
              </w:rPr>
              <w:t>29</w:t>
            </w:r>
          </w:p>
        </w:tc>
        <w:tc>
          <w:tcPr>
            <w:tcW w:w="332" w:type="pct"/>
            <w:tcBorders>
              <w:top w:val="single" w:sz="4" w:space="0" w:color="auto"/>
              <w:left w:val="single" w:sz="4" w:space="0" w:color="auto"/>
              <w:bottom w:val="single" w:sz="4" w:space="0" w:color="auto"/>
              <w:right w:val="single" w:sz="4" w:space="0" w:color="auto"/>
            </w:tcBorders>
            <w:vAlign w:val="bottom"/>
            <w:hideMark/>
          </w:tcPr>
          <w:p w14:paraId="0001BA8A" w14:textId="77777777" w:rsidR="00C40CCD" w:rsidRPr="00BC4B7E" w:rsidRDefault="00C40CCD" w:rsidP="00C40CCD">
            <w:pPr>
              <w:tabs>
                <w:tab w:val="left" w:pos="720"/>
              </w:tabs>
              <w:jc w:val="center"/>
              <w:rPr>
                <w:b/>
                <w:sz w:val="16"/>
                <w:szCs w:val="16"/>
                <w:lang w:val="en-GB"/>
              </w:rPr>
            </w:pPr>
            <w:r w:rsidRPr="00BC4B7E">
              <w:rPr>
                <w:b/>
                <w:sz w:val="16"/>
                <w:szCs w:val="16"/>
                <w:lang w:val="en-GB"/>
              </w:rPr>
              <w:t>30</w:t>
            </w:r>
          </w:p>
        </w:tc>
        <w:tc>
          <w:tcPr>
            <w:tcW w:w="332" w:type="pct"/>
            <w:tcBorders>
              <w:top w:val="single" w:sz="4" w:space="0" w:color="auto"/>
              <w:left w:val="single" w:sz="4" w:space="0" w:color="auto"/>
              <w:bottom w:val="single" w:sz="4" w:space="0" w:color="auto"/>
              <w:right w:val="single" w:sz="4" w:space="0" w:color="auto"/>
            </w:tcBorders>
            <w:vAlign w:val="bottom"/>
            <w:hideMark/>
          </w:tcPr>
          <w:p w14:paraId="5D5E02D1" w14:textId="77777777" w:rsidR="00C40CCD" w:rsidRPr="00BC4B7E" w:rsidRDefault="00C40CCD" w:rsidP="00C40CCD">
            <w:pPr>
              <w:tabs>
                <w:tab w:val="left" w:pos="720"/>
              </w:tabs>
              <w:jc w:val="center"/>
              <w:rPr>
                <w:b/>
                <w:sz w:val="16"/>
                <w:szCs w:val="16"/>
                <w:lang w:val="en-GB"/>
              </w:rPr>
            </w:pPr>
            <w:r w:rsidRPr="00BC4B7E">
              <w:rPr>
                <w:b/>
                <w:sz w:val="16"/>
                <w:szCs w:val="16"/>
                <w:lang w:val="en-GB"/>
              </w:rPr>
              <w:t>31</w:t>
            </w:r>
          </w:p>
        </w:tc>
        <w:tc>
          <w:tcPr>
            <w:tcW w:w="332" w:type="pct"/>
            <w:tcBorders>
              <w:top w:val="single" w:sz="4" w:space="0" w:color="auto"/>
              <w:left w:val="single" w:sz="4" w:space="0" w:color="auto"/>
              <w:bottom w:val="single" w:sz="4" w:space="0" w:color="auto"/>
              <w:right w:val="single" w:sz="4" w:space="0" w:color="auto"/>
            </w:tcBorders>
            <w:vAlign w:val="bottom"/>
            <w:hideMark/>
          </w:tcPr>
          <w:p w14:paraId="7A9EFF17" w14:textId="77777777" w:rsidR="00C40CCD" w:rsidRPr="00BC4B7E" w:rsidRDefault="00C40CCD" w:rsidP="00C40CCD">
            <w:pPr>
              <w:tabs>
                <w:tab w:val="left" w:pos="720"/>
              </w:tabs>
              <w:jc w:val="center"/>
              <w:rPr>
                <w:b/>
                <w:sz w:val="16"/>
                <w:szCs w:val="16"/>
                <w:lang w:val="en-GB"/>
              </w:rPr>
            </w:pPr>
            <w:r w:rsidRPr="00BC4B7E">
              <w:rPr>
                <w:b/>
                <w:sz w:val="16"/>
                <w:szCs w:val="16"/>
                <w:lang w:val="en-GB"/>
              </w:rPr>
              <w:t>32</w:t>
            </w:r>
          </w:p>
        </w:tc>
        <w:tc>
          <w:tcPr>
            <w:tcW w:w="332" w:type="pct"/>
            <w:tcBorders>
              <w:top w:val="single" w:sz="4" w:space="0" w:color="auto"/>
              <w:left w:val="single" w:sz="4" w:space="0" w:color="auto"/>
              <w:bottom w:val="single" w:sz="4" w:space="0" w:color="auto"/>
              <w:right w:val="single" w:sz="4" w:space="0" w:color="auto"/>
            </w:tcBorders>
            <w:vAlign w:val="bottom"/>
            <w:hideMark/>
          </w:tcPr>
          <w:p w14:paraId="40AD0406" w14:textId="77777777" w:rsidR="00C40CCD" w:rsidRPr="00BC4B7E" w:rsidRDefault="00C40CCD" w:rsidP="00C40CCD">
            <w:pPr>
              <w:tabs>
                <w:tab w:val="left" w:pos="720"/>
              </w:tabs>
              <w:jc w:val="center"/>
              <w:rPr>
                <w:b/>
                <w:sz w:val="16"/>
                <w:szCs w:val="16"/>
                <w:lang w:val="en-GB"/>
              </w:rPr>
            </w:pPr>
            <w:r w:rsidRPr="00BC4B7E">
              <w:rPr>
                <w:b/>
                <w:sz w:val="16"/>
                <w:szCs w:val="16"/>
                <w:lang w:val="en-GB"/>
              </w:rPr>
              <w:t>33</w:t>
            </w:r>
          </w:p>
        </w:tc>
        <w:tc>
          <w:tcPr>
            <w:tcW w:w="327" w:type="pct"/>
            <w:tcBorders>
              <w:top w:val="single" w:sz="4" w:space="0" w:color="auto"/>
              <w:left w:val="single" w:sz="4" w:space="0" w:color="auto"/>
              <w:bottom w:val="single" w:sz="4" w:space="0" w:color="auto"/>
              <w:right w:val="single" w:sz="4" w:space="0" w:color="auto"/>
            </w:tcBorders>
            <w:vAlign w:val="bottom"/>
            <w:hideMark/>
          </w:tcPr>
          <w:p w14:paraId="48803EF5" w14:textId="77777777" w:rsidR="00C40CCD" w:rsidRPr="00BC4B7E" w:rsidRDefault="00C40CCD" w:rsidP="00C40CCD">
            <w:pPr>
              <w:tabs>
                <w:tab w:val="left" w:pos="720"/>
              </w:tabs>
              <w:jc w:val="center"/>
              <w:rPr>
                <w:b/>
                <w:sz w:val="16"/>
                <w:szCs w:val="16"/>
                <w:lang w:val="en-GB"/>
              </w:rPr>
            </w:pPr>
            <w:r w:rsidRPr="00BC4B7E">
              <w:rPr>
                <w:b/>
                <w:sz w:val="16"/>
                <w:szCs w:val="16"/>
                <w:lang w:val="en-GB"/>
              </w:rPr>
              <w:t>34</w:t>
            </w:r>
          </w:p>
        </w:tc>
        <w:tc>
          <w:tcPr>
            <w:tcW w:w="332" w:type="pct"/>
            <w:tcBorders>
              <w:top w:val="single" w:sz="4" w:space="0" w:color="auto"/>
              <w:left w:val="single" w:sz="4" w:space="0" w:color="auto"/>
              <w:bottom w:val="single" w:sz="4" w:space="0" w:color="auto"/>
              <w:right w:val="single" w:sz="4" w:space="0" w:color="auto"/>
            </w:tcBorders>
            <w:vAlign w:val="bottom"/>
            <w:hideMark/>
          </w:tcPr>
          <w:p w14:paraId="7AFC229A" w14:textId="77777777" w:rsidR="00C40CCD" w:rsidRPr="00BC4B7E" w:rsidRDefault="00C40CCD" w:rsidP="00C40CCD">
            <w:pPr>
              <w:tabs>
                <w:tab w:val="left" w:pos="720"/>
              </w:tabs>
              <w:jc w:val="center"/>
              <w:rPr>
                <w:b/>
                <w:sz w:val="16"/>
                <w:szCs w:val="16"/>
                <w:lang w:val="en-GB"/>
              </w:rPr>
            </w:pPr>
            <w:r w:rsidRPr="00BC4B7E">
              <w:rPr>
                <w:b/>
                <w:sz w:val="16"/>
                <w:szCs w:val="16"/>
                <w:lang w:val="en-GB"/>
              </w:rPr>
              <w:t>35</w:t>
            </w:r>
          </w:p>
        </w:tc>
      </w:tr>
      <w:tr w:rsidR="00C40CCD" w:rsidRPr="00BC4B7E" w14:paraId="6E842390" w14:textId="77777777" w:rsidTr="00BC4B7E">
        <w:trPr>
          <w:gridAfter w:val="3"/>
          <w:wAfter w:w="979" w:type="pct"/>
          <w:trHeight w:val="567"/>
        </w:trPr>
        <w:tc>
          <w:tcPr>
            <w:tcW w:w="390" w:type="pct"/>
            <w:tcBorders>
              <w:top w:val="single" w:sz="4" w:space="0" w:color="auto"/>
              <w:left w:val="single" w:sz="4" w:space="0" w:color="auto"/>
              <w:bottom w:val="nil"/>
              <w:right w:val="single" w:sz="4" w:space="0" w:color="auto"/>
            </w:tcBorders>
            <w:vAlign w:val="center"/>
            <w:hideMark/>
          </w:tcPr>
          <w:p w14:paraId="66F6E560" w14:textId="77777777" w:rsidR="00C40CCD" w:rsidRPr="00BC4B7E" w:rsidRDefault="00C40CCD" w:rsidP="00C40CCD">
            <w:pPr>
              <w:tabs>
                <w:tab w:val="left" w:pos="720"/>
              </w:tabs>
              <w:rPr>
                <w:b/>
                <w:sz w:val="16"/>
                <w:szCs w:val="16"/>
                <w:lang w:val="en-GB"/>
              </w:rPr>
            </w:pPr>
            <w:r w:rsidRPr="00BC4B7E">
              <w:rPr>
                <w:b/>
                <w:sz w:val="16"/>
                <w:szCs w:val="16"/>
                <w:lang w:val="en-GB"/>
              </w:rPr>
              <w:t>Protective coverall (µg)</w:t>
            </w:r>
          </w:p>
        </w:tc>
        <w:tc>
          <w:tcPr>
            <w:tcW w:w="332" w:type="pct"/>
            <w:tcBorders>
              <w:top w:val="single" w:sz="4" w:space="0" w:color="auto"/>
              <w:left w:val="single" w:sz="4" w:space="0" w:color="auto"/>
              <w:bottom w:val="nil"/>
              <w:right w:val="single" w:sz="4" w:space="0" w:color="auto"/>
            </w:tcBorders>
            <w:vAlign w:val="center"/>
            <w:hideMark/>
          </w:tcPr>
          <w:p w14:paraId="28CA7D87" w14:textId="77777777" w:rsidR="00C40CCD" w:rsidRPr="00BC4B7E" w:rsidRDefault="00C40CCD" w:rsidP="00C40CCD">
            <w:pPr>
              <w:tabs>
                <w:tab w:val="left" w:pos="720"/>
              </w:tabs>
              <w:jc w:val="center"/>
              <w:rPr>
                <w:sz w:val="16"/>
                <w:szCs w:val="16"/>
                <w:lang w:val="en-GB"/>
              </w:rPr>
            </w:pPr>
            <w:r w:rsidRPr="00BC4B7E">
              <w:rPr>
                <w:sz w:val="16"/>
                <w:szCs w:val="16"/>
                <w:lang w:val="en-GB"/>
              </w:rPr>
              <w:t>2089</w:t>
            </w:r>
          </w:p>
        </w:tc>
        <w:tc>
          <w:tcPr>
            <w:tcW w:w="327" w:type="pct"/>
            <w:tcBorders>
              <w:top w:val="single" w:sz="4" w:space="0" w:color="auto"/>
              <w:left w:val="single" w:sz="4" w:space="0" w:color="auto"/>
              <w:bottom w:val="nil"/>
              <w:right w:val="single" w:sz="4" w:space="0" w:color="auto"/>
            </w:tcBorders>
            <w:vAlign w:val="center"/>
            <w:hideMark/>
          </w:tcPr>
          <w:p w14:paraId="7B3E5BDC" w14:textId="77777777" w:rsidR="00C40CCD" w:rsidRPr="00BC4B7E" w:rsidRDefault="00C40CCD" w:rsidP="00C40CCD">
            <w:pPr>
              <w:tabs>
                <w:tab w:val="left" w:pos="720"/>
              </w:tabs>
              <w:jc w:val="center"/>
              <w:rPr>
                <w:sz w:val="16"/>
                <w:szCs w:val="16"/>
                <w:lang w:val="en-GB"/>
              </w:rPr>
            </w:pPr>
            <w:r w:rsidRPr="00BC4B7E">
              <w:rPr>
                <w:sz w:val="16"/>
                <w:szCs w:val="16"/>
                <w:lang w:val="en-GB"/>
              </w:rPr>
              <w:t>300.0</w:t>
            </w:r>
          </w:p>
        </w:tc>
        <w:tc>
          <w:tcPr>
            <w:tcW w:w="332" w:type="pct"/>
            <w:tcBorders>
              <w:top w:val="single" w:sz="4" w:space="0" w:color="auto"/>
              <w:left w:val="single" w:sz="4" w:space="0" w:color="auto"/>
              <w:bottom w:val="nil"/>
              <w:right w:val="single" w:sz="4" w:space="0" w:color="auto"/>
            </w:tcBorders>
            <w:vAlign w:val="center"/>
            <w:hideMark/>
          </w:tcPr>
          <w:p w14:paraId="2257137D" w14:textId="77777777" w:rsidR="00C40CCD" w:rsidRPr="00BC4B7E" w:rsidRDefault="00C40CCD" w:rsidP="00C40CCD">
            <w:pPr>
              <w:tabs>
                <w:tab w:val="left" w:pos="720"/>
              </w:tabs>
              <w:jc w:val="center"/>
              <w:rPr>
                <w:sz w:val="16"/>
                <w:szCs w:val="16"/>
                <w:lang w:val="en-GB"/>
              </w:rPr>
            </w:pPr>
            <w:r w:rsidRPr="00BC4B7E">
              <w:rPr>
                <w:sz w:val="16"/>
                <w:szCs w:val="16"/>
                <w:lang w:val="en-GB"/>
              </w:rPr>
              <w:t>78866</w:t>
            </w:r>
          </w:p>
        </w:tc>
        <w:tc>
          <w:tcPr>
            <w:tcW w:w="327" w:type="pct"/>
            <w:tcBorders>
              <w:top w:val="single" w:sz="4" w:space="0" w:color="auto"/>
              <w:left w:val="single" w:sz="4" w:space="0" w:color="auto"/>
              <w:bottom w:val="nil"/>
              <w:right w:val="single" w:sz="4" w:space="0" w:color="auto"/>
            </w:tcBorders>
            <w:vAlign w:val="center"/>
            <w:hideMark/>
          </w:tcPr>
          <w:p w14:paraId="019372F6" w14:textId="77777777" w:rsidR="00C40CCD" w:rsidRPr="00BC4B7E" w:rsidRDefault="00C40CCD" w:rsidP="00C40CCD">
            <w:pPr>
              <w:tabs>
                <w:tab w:val="left" w:pos="720"/>
              </w:tabs>
              <w:jc w:val="center"/>
              <w:rPr>
                <w:sz w:val="16"/>
                <w:szCs w:val="16"/>
                <w:lang w:val="en-GB"/>
              </w:rPr>
            </w:pPr>
            <w:r w:rsidRPr="00BC4B7E">
              <w:rPr>
                <w:sz w:val="16"/>
                <w:szCs w:val="16"/>
                <w:lang w:val="en-GB"/>
              </w:rPr>
              <w:t>92555</w:t>
            </w:r>
          </w:p>
        </w:tc>
        <w:tc>
          <w:tcPr>
            <w:tcW w:w="327" w:type="pct"/>
            <w:tcBorders>
              <w:top w:val="single" w:sz="4" w:space="0" w:color="auto"/>
              <w:left w:val="single" w:sz="4" w:space="0" w:color="auto"/>
              <w:bottom w:val="nil"/>
              <w:right w:val="single" w:sz="4" w:space="0" w:color="auto"/>
            </w:tcBorders>
            <w:vAlign w:val="center"/>
            <w:hideMark/>
          </w:tcPr>
          <w:p w14:paraId="10AE04F6" w14:textId="77777777" w:rsidR="00C40CCD" w:rsidRPr="00BC4B7E" w:rsidRDefault="00C40CCD" w:rsidP="00C40CCD">
            <w:pPr>
              <w:tabs>
                <w:tab w:val="left" w:pos="720"/>
              </w:tabs>
              <w:jc w:val="center"/>
              <w:rPr>
                <w:sz w:val="16"/>
                <w:szCs w:val="16"/>
                <w:lang w:val="en-GB"/>
              </w:rPr>
            </w:pPr>
            <w:r w:rsidRPr="00BC4B7E">
              <w:rPr>
                <w:sz w:val="16"/>
                <w:szCs w:val="16"/>
                <w:lang w:val="en-GB"/>
              </w:rPr>
              <w:t>6396</w:t>
            </w:r>
          </w:p>
        </w:tc>
        <w:tc>
          <w:tcPr>
            <w:tcW w:w="332" w:type="pct"/>
            <w:tcBorders>
              <w:top w:val="single" w:sz="4" w:space="0" w:color="auto"/>
              <w:left w:val="single" w:sz="4" w:space="0" w:color="auto"/>
              <w:bottom w:val="nil"/>
              <w:right w:val="single" w:sz="4" w:space="0" w:color="auto"/>
            </w:tcBorders>
            <w:vAlign w:val="center"/>
            <w:hideMark/>
          </w:tcPr>
          <w:p w14:paraId="7F0110AE" w14:textId="77777777" w:rsidR="00C40CCD" w:rsidRPr="00BC4B7E" w:rsidRDefault="00C40CCD" w:rsidP="00C40CCD">
            <w:pPr>
              <w:tabs>
                <w:tab w:val="left" w:pos="720"/>
              </w:tabs>
              <w:jc w:val="center"/>
              <w:rPr>
                <w:sz w:val="16"/>
                <w:szCs w:val="16"/>
                <w:lang w:val="en-GB"/>
              </w:rPr>
            </w:pPr>
            <w:r w:rsidRPr="00BC4B7E">
              <w:rPr>
                <w:sz w:val="16"/>
                <w:szCs w:val="16"/>
                <w:lang w:val="en-GB"/>
              </w:rPr>
              <w:t>300.0</w:t>
            </w:r>
          </w:p>
        </w:tc>
        <w:tc>
          <w:tcPr>
            <w:tcW w:w="332" w:type="pct"/>
            <w:tcBorders>
              <w:top w:val="single" w:sz="4" w:space="0" w:color="auto"/>
              <w:left w:val="single" w:sz="4" w:space="0" w:color="auto"/>
              <w:bottom w:val="nil"/>
              <w:right w:val="single" w:sz="4" w:space="0" w:color="auto"/>
            </w:tcBorders>
            <w:vAlign w:val="center"/>
            <w:hideMark/>
          </w:tcPr>
          <w:p w14:paraId="66E9DB35" w14:textId="77777777" w:rsidR="00C40CCD" w:rsidRPr="00BC4B7E" w:rsidRDefault="00C40CCD" w:rsidP="00C40CCD">
            <w:pPr>
              <w:tabs>
                <w:tab w:val="left" w:pos="720"/>
              </w:tabs>
              <w:jc w:val="center"/>
              <w:rPr>
                <w:sz w:val="16"/>
                <w:szCs w:val="16"/>
                <w:lang w:val="en-GB"/>
              </w:rPr>
            </w:pPr>
            <w:r w:rsidRPr="00BC4B7E">
              <w:rPr>
                <w:sz w:val="16"/>
                <w:szCs w:val="16"/>
                <w:lang w:val="en-GB"/>
              </w:rPr>
              <w:t>2401</w:t>
            </w:r>
          </w:p>
        </w:tc>
        <w:tc>
          <w:tcPr>
            <w:tcW w:w="332" w:type="pct"/>
            <w:tcBorders>
              <w:top w:val="single" w:sz="4" w:space="0" w:color="auto"/>
              <w:left w:val="single" w:sz="4" w:space="0" w:color="auto"/>
              <w:bottom w:val="nil"/>
              <w:right w:val="single" w:sz="4" w:space="0" w:color="auto"/>
            </w:tcBorders>
            <w:vAlign w:val="center"/>
            <w:hideMark/>
          </w:tcPr>
          <w:p w14:paraId="348B6961" w14:textId="77777777" w:rsidR="00C40CCD" w:rsidRPr="00BC4B7E" w:rsidRDefault="00C40CCD" w:rsidP="00C40CCD">
            <w:pPr>
              <w:tabs>
                <w:tab w:val="left" w:pos="720"/>
              </w:tabs>
              <w:jc w:val="center"/>
              <w:rPr>
                <w:sz w:val="16"/>
                <w:szCs w:val="16"/>
                <w:lang w:val="en-GB"/>
              </w:rPr>
            </w:pPr>
            <w:r w:rsidRPr="00BC4B7E">
              <w:rPr>
                <w:sz w:val="16"/>
                <w:szCs w:val="16"/>
                <w:lang w:val="en-GB"/>
              </w:rPr>
              <w:t>707.7</w:t>
            </w:r>
          </w:p>
        </w:tc>
        <w:tc>
          <w:tcPr>
            <w:tcW w:w="332" w:type="pct"/>
            <w:tcBorders>
              <w:top w:val="single" w:sz="4" w:space="0" w:color="auto"/>
              <w:left w:val="single" w:sz="4" w:space="0" w:color="auto"/>
              <w:bottom w:val="nil"/>
              <w:right w:val="single" w:sz="4" w:space="0" w:color="auto"/>
            </w:tcBorders>
            <w:vAlign w:val="center"/>
            <w:hideMark/>
          </w:tcPr>
          <w:p w14:paraId="63568202" w14:textId="77777777" w:rsidR="00C40CCD" w:rsidRPr="00BC4B7E" w:rsidRDefault="00C40CCD" w:rsidP="00C40CCD">
            <w:pPr>
              <w:tabs>
                <w:tab w:val="left" w:pos="720"/>
              </w:tabs>
              <w:jc w:val="center"/>
              <w:rPr>
                <w:sz w:val="16"/>
                <w:szCs w:val="16"/>
                <w:lang w:val="en-GB"/>
              </w:rPr>
            </w:pPr>
            <w:r w:rsidRPr="00BC4B7E">
              <w:rPr>
                <w:sz w:val="16"/>
                <w:szCs w:val="16"/>
                <w:lang w:val="en-GB"/>
              </w:rPr>
              <w:t>1687</w:t>
            </w:r>
          </w:p>
        </w:tc>
        <w:tc>
          <w:tcPr>
            <w:tcW w:w="327" w:type="pct"/>
            <w:tcBorders>
              <w:top w:val="single" w:sz="4" w:space="0" w:color="auto"/>
              <w:left w:val="single" w:sz="4" w:space="0" w:color="auto"/>
              <w:bottom w:val="nil"/>
              <w:right w:val="single" w:sz="4" w:space="0" w:color="auto"/>
            </w:tcBorders>
            <w:vAlign w:val="center"/>
            <w:hideMark/>
          </w:tcPr>
          <w:p w14:paraId="08C6636B" w14:textId="77777777" w:rsidR="00C40CCD" w:rsidRPr="00BC4B7E" w:rsidRDefault="00C40CCD" w:rsidP="00C40CCD">
            <w:pPr>
              <w:tabs>
                <w:tab w:val="left" w:pos="720"/>
              </w:tabs>
              <w:jc w:val="center"/>
              <w:rPr>
                <w:sz w:val="16"/>
                <w:szCs w:val="16"/>
                <w:lang w:val="en-GB"/>
              </w:rPr>
            </w:pPr>
            <w:r w:rsidRPr="00BC4B7E">
              <w:rPr>
                <w:sz w:val="16"/>
                <w:szCs w:val="16"/>
                <w:lang w:val="en-GB"/>
              </w:rPr>
              <w:t>655.4</w:t>
            </w:r>
          </w:p>
        </w:tc>
        <w:tc>
          <w:tcPr>
            <w:tcW w:w="332" w:type="pct"/>
            <w:tcBorders>
              <w:top w:val="single" w:sz="4" w:space="0" w:color="auto"/>
              <w:left w:val="single" w:sz="4" w:space="0" w:color="auto"/>
              <w:bottom w:val="nil"/>
              <w:right w:val="single" w:sz="4" w:space="0" w:color="auto"/>
            </w:tcBorders>
            <w:vAlign w:val="center"/>
            <w:hideMark/>
          </w:tcPr>
          <w:p w14:paraId="3DE0A76F" w14:textId="77777777" w:rsidR="00C40CCD" w:rsidRPr="00BC4B7E" w:rsidRDefault="00C40CCD" w:rsidP="00C40CCD">
            <w:pPr>
              <w:tabs>
                <w:tab w:val="left" w:pos="720"/>
              </w:tabs>
              <w:jc w:val="center"/>
              <w:rPr>
                <w:sz w:val="16"/>
                <w:szCs w:val="16"/>
                <w:lang w:val="en-GB"/>
              </w:rPr>
            </w:pPr>
            <w:r w:rsidRPr="00BC4B7E">
              <w:rPr>
                <w:sz w:val="16"/>
                <w:szCs w:val="16"/>
                <w:lang w:val="en-GB"/>
              </w:rPr>
              <w:t>300.0</w:t>
            </w:r>
          </w:p>
        </w:tc>
      </w:tr>
      <w:tr w:rsidR="00C40CCD" w:rsidRPr="00BC4B7E" w14:paraId="5B3F0AE1" w14:textId="77777777" w:rsidTr="00BC4B7E">
        <w:trPr>
          <w:gridAfter w:val="3"/>
          <w:wAfter w:w="979" w:type="pct"/>
          <w:trHeight w:val="567"/>
        </w:trPr>
        <w:tc>
          <w:tcPr>
            <w:tcW w:w="390" w:type="pct"/>
            <w:tcBorders>
              <w:top w:val="nil"/>
              <w:left w:val="single" w:sz="4" w:space="0" w:color="auto"/>
              <w:bottom w:val="nil"/>
              <w:right w:val="single" w:sz="4" w:space="0" w:color="auto"/>
            </w:tcBorders>
            <w:vAlign w:val="center"/>
            <w:hideMark/>
          </w:tcPr>
          <w:p w14:paraId="5E554E23" w14:textId="77777777" w:rsidR="00C40CCD" w:rsidRPr="00BC4B7E" w:rsidRDefault="00C40CCD" w:rsidP="00C40CCD">
            <w:pPr>
              <w:tabs>
                <w:tab w:val="left" w:pos="720"/>
              </w:tabs>
              <w:rPr>
                <w:b/>
                <w:sz w:val="16"/>
                <w:szCs w:val="16"/>
                <w:lang w:val="en-GB"/>
              </w:rPr>
            </w:pPr>
            <w:r w:rsidRPr="00BC4B7E">
              <w:rPr>
                <w:b/>
                <w:sz w:val="16"/>
                <w:szCs w:val="16"/>
                <w:lang w:val="en-GB"/>
              </w:rPr>
              <w:t>Outer dosimeter (µg)</w:t>
            </w:r>
          </w:p>
        </w:tc>
        <w:tc>
          <w:tcPr>
            <w:tcW w:w="332" w:type="pct"/>
            <w:tcBorders>
              <w:top w:val="nil"/>
              <w:left w:val="single" w:sz="4" w:space="0" w:color="auto"/>
              <w:bottom w:val="nil"/>
              <w:right w:val="single" w:sz="4" w:space="0" w:color="auto"/>
            </w:tcBorders>
            <w:vAlign w:val="center"/>
            <w:hideMark/>
          </w:tcPr>
          <w:p w14:paraId="09A37441"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27" w:type="pct"/>
            <w:tcBorders>
              <w:top w:val="nil"/>
              <w:left w:val="single" w:sz="4" w:space="0" w:color="auto"/>
              <w:bottom w:val="nil"/>
              <w:right w:val="single" w:sz="4" w:space="0" w:color="auto"/>
            </w:tcBorders>
            <w:vAlign w:val="center"/>
            <w:hideMark/>
          </w:tcPr>
          <w:p w14:paraId="5EAF856D"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32" w:type="pct"/>
            <w:tcBorders>
              <w:top w:val="nil"/>
              <w:left w:val="single" w:sz="4" w:space="0" w:color="auto"/>
              <w:bottom w:val="nil"/>
              <w:right w:val="single" w:sz="4" w:space="0" w:color="auto"/>
            </w:tcBorders>
            <w:vAlign w:val="center"/>
            <w:hideMark/>
          </w:tcPr>
          <w:p w14:paraId="0E9EA00F"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27" w:type="pct"/>
            <w:tcBorders>
              <w:top w:val="nil"/>
              <w:left w:val="single" w:sz="4" w:space="0" w:color="auto"/>
              <w:bottom w:val="nil"/>
              <w:right w:val="single" w:sz="4" w:space="0" w:color="auto"/>
            </w:tcBorders>
            <w:vAlign w:val="center"/>
            <w:hideMark/>
          </w:tcPr>
          <w:p w14:paraId="766F23C8" w14:textId="77777777" w:rsidR="00C40CCD" w:rsidRPr="00BC4B7E" w:rsidRDefault="00C40CCD" w:rsidP="00C40CCD">
            <w:pPr>
              <w:tabs>
                <w:tab w:val="left" w:pos="720"/>
              </w:tabs>
              <w:jc w:val="center"/>
              <w:rPr>
                <w:sz w:val="16"/>
                <w:szCs w:val="16"/>
                <w:lang w:val="en-GB"/>
              </w:rPr>
            </w:pPr>
            <w:r w:rsidRPr="00BC4B7E">
              <w:rPr>
                <w:sz w:val="16"/>
                <w:szCs w:val="16"/>
                <w:lang w:val="en-GB"/>
              </w:rPr>
              <w:t>51.21</w:t>
            </w:r>
          </w:p>
        </w:tc>
        <w:tc>
          <w:tcPr>
            <w:tcW w:w="327" w:type="pct"/>
            <w:tcBorders>
              <w:top w:val="nil"/>
              <w:left w:val="single" w:sz="4" w:space="0" w:color="auto"/>
              <w:bottom w:val="nil"/>
              <w:right w:val="single" w:sz="4" w:space="0" w:color="auto"/>
            </w:tcBorders>
            <w:vAlign w:val="center"/>
            <w:hideMark/>
          </w:tcPr>
          <w:p w14:paraId="20BCA2AC" w14:textId="77777777" w:rsidR="00C40CCD" w:rsidRPr="00BC4B7E" w:rsidRDefault="00C40CCD" w:rsidP="00C40CCD">
            <w:pPr>
              <w:tabs>
                <w:tab w:val="left" w:pos="720"/>
              </w:tabs>
              <w:jc w:val="center"/>
              <w:rPr>
                <w:sz w:val="16"/>
                <w:szCs w:val="16"/>
                <w:lang w:val="en-GB"/>
              </w:rPr>
            </w:pPr>
            <w:r w:rsidRPr="00BC4B7E">
              <w:rPr>
                <w:sz w:val="16"/>
                <w:szCs w:val="16"/>
                <w:lang w:val="en-GB"/>
              </w:rPr>
              <w:t>42.99</w:t>
            </w:r>
          </w:p>
        </w:tc>
        <w:tc>
          <w:tcPr>
            <w:tcW w:w="332" w:type="pct"/>
            <w:tcBorders>
              <w:top w:val="nil"/>
              <w:left w:val="single" w:sz="4" w:space="0" w:color="auto"/>
              <w:bottom w:val="nil"/>
              <w:right w:val="single" w:sz="4" w:space="0" w:color="auto"/>
            </w:tcBorders>
            <w:vAlign w:val="center"/>
            <w:hideMark/>
          </w:tcPr>
          <w:p w14:paraId="7FB9736D"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32" w:type="pct"/>
            <w:tcBorders>
              <w:top w:val="nil"/>
              <w:left w:val="single" w:sz="4" w:space="0" w:color="auto"/>
              <w:bottom w:val="nil"/>
              <w:right w:val="single" w:sz="4" w:space="0" w:color="auto"/>
            </w:tcBorders>
            <w:vAlign w:val="center"/>
            <w:hideMark/>
          </w:tcPr>
          <w:p w14:paraId="088E1FBA"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32" w:type="pct"/>
            <w:tcBorders>
              <w:top w:val="nil"/>
              <w:left w:val="single" w:sz="4" w:space="0" w:color="auto"/>
              <w:bottom w:val="nil"/>
              <w:right w:val="single" w:sz="4" w:space="0" w:color="auto"/>
            </w:tcBorders>
            <w:vAlign w:val="center"/>
            <w:hideMark/>
          </w:tcPr>
          <w:p w14:paraId="4F63D140"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32" w:type="pct"/>
            <w:tcBorders>
              <w:top w:val="nil"/>
              <w:left w:val="single" w:sz="4" w:space="0" w:color="auto"/>
              <w:bottom w:val="nil"/>
              <w:right w:val="single" w:sz="4" w:space="0" w:color="auto"/>
            </w:tcBorders>
            <w:vAlign w:val="center"/>
            <w:hideMark/>
          </w:tcPr>
          <w:p w14:paraId="435F644F"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27" w:type="pct"/>
            <w:tcBorders>
              <w:top w:val="nil"/>
              <w:left w:val="single" w:sz="4" w:space="0" w:color="auto"/>
              <w:bottom w:val="nil"/>
              <w:right w:val="single" w:sz="4" w:space="0" w:color="auto"/>
            </w:tcBorders>
            <w:vAlign w:val="center"/>
            <w:hideMark/>
          </w:tcPr>
          <w:p w14:paraId="3D97FF4B"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32" w:type="pct"/>
            <w:tcBorders>
              <w:top w:val="nil"/>
              <w:left w:val="single" w:sz="4" w:space="0" w:color="auto"/>
              <w:bottom w:val="nil"/>
              <w:right w:val="single" w:sz="4" w:space="0" w:color="auto"/>
            </w:tcBorders>
            <w:vAlign w:val="center"/>
            <w:hideMark/>
          </w:tcPr>
          <w:p w14:paraId="0B29BCDC"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r>
      <w:tr w:rsidR="00C40CCD" w:rsidRPr="00BC4B7E" w14:paraId="6923B94F" w14:textId="77777777" w:rsidTr="00BC4B7E">
        <w:trPr>
          <w:gridAfter w:val="3"/>
          <w:wAfter w:w="979" w:type="pct"/>
          <w:trHeight w:val="567"/>
        </w:trPr>
        <w:tc>
          <w:tcPr>
            <w:tcW w:w="390" w:type="pct"/>
            <w:tcBorders>
              <w:top w:val="nil"/>
              <w:left w:val="single" w:sz="4" w:space="0" w:color="auto"/>
              <w:bottom w:val="nil"/>
              <w:right w:val="single" w:sz="4" w:space="0" w:color="auto"/>
            </w:tcBorders>
            <w:vAlign w:val="center"/>
            <w:hideMark/>
          </w:tcPr>
          <w:p w14:paraId="1C91341B" w14:textId="77777777" w:rsidR="00C40CCD" w:rsidRPr="00BC4B7E" w:rsidRDefault="00C40CCD" w:rsidP="00C40CCD">
            <w:pPr>
              <w:tabs>
                <w:tab w:val="left" w:pos="720"/>
              </w:tabs>
              <w:rPr>
                <w:b/>
                <w:sz w:val="16"/>
                <w:szCs w:val="16"/>
                <w:lang w:val="en-GB"/>
              </w:rPr>
            </w:pPr>
            <w:r w:rsidRPr="00BC4B7E">
              <w:rPr>
                <w:b/>
                <w:sz w:val="16"/>
                <w:szCs w:val="16"/>
                <w:lang w:val="en-GB"/>
              </w:rPr>
              <w:t>Inner dosimeter (µg)</w:t>
            </w:r>
          </w:p>
        </w:tc>
        <w:tc>
          <w:tcPr>
            <w:tcW w:w="332" w:type="pct"/>
            <w:tcBorders>
              <w:top w:val="nil"/>
              <w:left w:val="single" w:sz="4" w:space="0" w:color="auto"/>
              <w:bottom w:val="nil"/>
              <w:right w:val="single" w:sz="4" w:space="0" w:color="auto"/>
            </w:tcBorders>
            <w:vAlign w:val="center"/>
            <w:hideMark/>
          </w:tcPr>
          <w:p w14:paraId="0988A589"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27" w:type="pct"/>
            <w:tcBorders>
              <w:top w:val="nil"/>
              <w:left w:val="single" w:sz="4" w:space="0" w:color="auto"/>
              <w:bottom w:val="nil"/>
              <w:right w:val="single" w:sz="4" w:space="0" w:color="auto"/>
            </w:tcBorders>
            <w:vAlign w:val="center"/>
            <w:hideMark/>
          </w:tcPr>
          <w:p w14:paraId="5A43354F" w14:textId="77777777" w:rsidR="00C40CCD" w:rsidRPr="00BC4B7E" w:rsidRDefault="00C40CCD" w:rsidP="00C40CCD">
            <w:pPr>
              <w:tabs>
                <w:tab w:val="left" w:pos="720"/>
              </w:tabs>
              <w:jc w:val="center"/>
              <w:rPr>
                <w:sz w:val="16"/>
                <w:szCs w:val="16"/>
                <w:lang w:val="en-GB"/>
              </w:rPr>
            </w:pPr>
            <w:r w:rsidRPr="00BC4B7E">
              <w:rPr>
                <w:sz w:val="16"/>
                <w:szCs w:val="16"/>
                <w:lang w:val="en-GB"/>
              </w:rPr>
              <w:t>5.822</w:t>
            </w:r>
          </w:p>
        </w:tc>
        <w:tc>
          <w:tcPr>
            <w:tcW w:w="332" w:type="pct"/>
            <w:tcBorders>
              <w:top w:val="nil"/>
              <w:left w:val="single" w:sz="4" w:space="0" w:color="auto"/>
              <w:bottom w:val="nil"/>
              <w:right w:val="single" w:sz="4" w:space="0" w:color="auto"/>
            </w:tcBorders>
            <w:vAlign w:val="center"/>
            <w:hideMark/>
          </w:tcPr>
          <w:p w14:paraId="5F610EE9" w14:textId="77777777" w:rsidR="00C40CCD" w:rsidRPr="00BC4B7E" w:rsidRDefault="00C40CCD" w:rsidP="00C40CCD">
            <w:pPr>
              <w:tabs>
                <w:tab w:val="left" w:pos="720"/>
              </w:tabs>
              <w:jc w:val="center"/>
              <w:rPr>
                <w:sz w:val="16"/>
                <w:szCs w:val="16"/>
                <w:lang w:val="en-GB"/>
              </w:rPr>
            </w:pPr>
            <w:r w:rsidRPr="00BC4B7E">
              <w:rPr>
                <w:sz w:val="16"/>
                <w:szCs w:val="16"/>
                <w:lang w:val="en-GB"/>
              </w:rPr>
              <w:t>29.467</w:t>
            </w:r>
          </w:p>
        </w:tc>
        <w:tc>
          <w:tcPr>
            <w:tcW w:w="327" w:type="pct"/>
            <w:tcBorders>
              <w:top w:val="nil"/>
              <w:left w:val="single" w:sz="4" w:space="0" w:color="auto"/>
              <w:bottom w:val="nil"/>
              <w:right w:val="single" w:sz="4" w:space="0" w:color="auto"/>
            </w:tcBorders>
            <w:vAlign w:val="center"/>
            <w:hideMark/>
          </w:tcPr>
          <w:p w14:paraId="2985DA1C" w14:textId="77777777" w:rsidR="00C40CCD" w:rsidRPr="00BC4B7E" w:rsidRDefault="00C40CCD" w:rsidP="00C40CCD">
            <w:pPr>
              <w:tabs>
                <w:tab w:val="left" w:pos="720"/>
              </w:tabs>
              <w:jc w:val="center"/>
              <w:rPr>
                <w:sz w:val="16"/>
                <w:szCs w:val="16"/>
                <w:lang w:val="en-GB"/>
              </w:rPr>
            </w:pPr>
            <w:r w:rsidRPr="00BC4B7E">
              <w:rPr>
                <w:sz w:val="16"/>
                <w:szCs w:val="16"/>
                <w:lang w:val="en-GB"/>
              </w:rPr>
              <w:t>6.349</w:t>
            </w:r>
          </w:p>
        </w:tc>
        <w:tc>
          <w:tcPr>
            <w:tcW w:w="327" w:type="pct"/>
            <w:tcBorders>
              <w:top w:val="nil"/>
              <w:left w:val="single" w:sz="4" w:space="0" w:color="auto"/>
              <w:bottom w:val="nil"/>
              <w:right w:val="single" w:sz="4" w:space="0" w:color="auto"/>
            </w:tcBorders>
            <w:vAlign w:val="center"/>
            <w:hideMark/>
          </w:tcPr>
          <w:p w14:paraId="0F0D395E" w14:textId="77777777" w:rsidR="00C40CCD" w:rsidRPr="00BC4B7E" w:rsidRDefault="00C40CCD" w:rsidP="00C40CCD">
            <w:pPr>
              <w:tabs>
                <w:tab w:val="left" w:pos="720"/>
              </w:tabs>
              <w:jc w:val="center"/>
              <w:rPr>
                <w:sz w:val="16"/>
                <w:szCs w:val="16"/>
                <w:vertAlign w:val="superscript"/>
                <w:lang w:val="en-GB"/>
              </w:rPr>
            </w:pPr>
            <w:r w:rsidRPr="00BC4B7E">
              <w:rPr>
                <w:sz w:val="16"/>
                <w:szCs w:val="16"/>
                <w:lang w:val="en-GB"/>
              </w:rPr>
              <w:t>48.79</w:t>
            </w:r>
            <w:r w:rsidRPr="00BC4B7E">
              <w:rPr>
                <w:sz w:val="16"/>
                <w:szCs w:val="16"/>
                <w:vertAlign w:val="superscript"/>
                <w:lang w:val="en-GB"/>
              </w:rPr>
              <w:t>a</w:t>
            </w:r>
          </w:p>
        </w:tc>
        <w:tc>
          <w:tcPr>
            <w:tcW w:w="332" w:type="pct"/>
            <w:tcBorders>
              <w:top w:val="nil"/>
              <w:left w:val="single" w:sz="4" w:space="0" w:color="auto"/>
              <w:bottom w:val="nil"/>
              <w:right w:val="single" w:sz="4" w:space="0" w:color="auto"/>
            </w:tcBorders>
            <w:vAlign w:val="center"/>
            <w:hideMark/>
          </w:tcPr>
          <w:p w14:paraId="095E92C9" w14:textId="77777777" w:rsidR="00C40CCD" w:rsidRPr="00BC4B7E" w:rsidRDefault="00C40CCD" w:rsidP="00C40CCD">
            <w:pPr>
              <w:tabs>
                <w:tab w:val="left" w:pos="720"/>
              </w:tabs>
              <w:jc w:val="center"/>
              <w:rPr>
                <w:sz w:val="16"/>
                <w:szCs w:val="16"/>
                <w:vertAlign w:val="superscript"/>
                <w:lang w:val="en-GB"/>
              </w:rPr>
            </w:pPr>
            <w:r w:rsidRPr="00BC4B7E">
              <w:rPr>
                <w:sz w:val="16"/>
                <w:szCs w:val="16"/>
                <w:lang w:val="en-GB"/>
              </w:rPr>
              <w:t>8.62</w:t>
            </w:r>
            <w:r w:rsidRPr="00BC4B7E">
              <w:rPr>
                <w:sz w:val="16"/>
                <w:szCs w:val="16"/>
                <w:vertAlign w:val="superscript"/>
                <w:lang w:val="en-GB"/>
              </w:rPr>
              <w:t>a</w:t>
            </w:r>
          </w:p>
        </w:tc>
        <w:tc>
          <w:tcPr>
            <w:tcW w:w="332" w:type="pct"/>
            <w:tcBorders>
              <w:top w:val="nil"/>
              <w:left w:val="single" w:sz="4" w:space="0" w:color="auto"/>
              <w:bottom w:val="nil"/>
              <w:right w:val="single" w:sz="4" w:space="0" w:color="auto"/>
            </w:tcBorders>
            <w:vAlign w:val="center"/>
            <w:hideMark/>
          </w:tcPr>
          <w:p w14:paraId="0C31CF03" w14:textId="77777777" w:rsidR="00C40CCD" w:rsidRPr="00BC4B7E" w:rsidRDefault="00C40CCD" w:rsidP="00C40CCD">
            <w:pPr>
              <w:tabs>
                <w:tab w:val="left" w:pos="720"/>
              </w:tabs>
              <w:jc w:val="center"/>
              <w:rPr>
                <w:sz w:val="16"/>
                <w:szCs w:val="16"/>
                <w:lang w:val="en-GB"/>
              </w:rPr>
            </w:pPr>
            <w:r w:rsidRPr="00BC4B7E">
              <w:rPr>
                <w:sz w:val="16"/>
                <w:szCs w:val="16"/>
                <w:lang w:val="en-GB"/>
              </w:rPr>
              <w:t>19.46</w:t>
            </w:r>
          </w:p>
        </w:tc>
        <w:tc>
          <w:tcPr>
            <w:tcW w:w="332" w:type="pct"/>
            <w:tcBorders>
              <w:top w:val="nil"/>
              <w:left w:val="single" w:sz="4" w:space="0" w:color="auto"/>
              <w:bottom w:val="nil"/>
              <w:right w:val="single" w:sz="4" w:space="0" w:color="auto"/>
            </w:tcBorders>
            <w:vAlign w:val="center"/>
            <w:hideMark/>
          </w:tcPr>
          <w:p w14:paraId="6DDF5D16" w14:textId="77777777" w:rsidR="00C40CCD" w:rsidRPr="00BC4B7E" w:rsidRDefault="00C40CCD" w:rsidP="00C40CCD">
            <w:pPr>
              <w:tabs>
                <w:tab w:val="left" w:pos="720"/>
              </w:tabs>
              <w:jc w:val="center"/>
              <w:rPr>
                <w:sz w:val="16"/>
                <w:szCs w:val="16"/>
                <w:lang w:val="en-GB"/>
              </w:rPr>
            </w:pPr>
            <w:r w:rsidRPr="00BC4B7E">
              <w:rPr>
                <w:sz w:val="16"/>
                <w:szCs w:val="16"/>
                <w:lang w:val="en-GB"/>
              </w:rPr>
              <w:t>14.90</w:t>
            </w:r>
          </w:p>
        </w:tc>
        <w:tc>
          <w:tcPr>
            <w:tcW w:w="332" w:type="pct"/>
            <w:tcBorders>
              <w:top w:val="nil"/>
              <w:left w:val="single" w:sz="4" w:space="0" w:color="auto"/>
              <w:bottom w:val="nil"/>
              <w:right w:val="single" w:sz="4" w:space="0" w:color="auto"/>
            </w:tcBorders>
            <w:vAlign w:val="center"/>
            <w:hideMark/>
          </w:tcPr>
          <w:p w14:paraId="2D02FB45"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c>
          <w:tcPr>
            <w:tcW w:w="327" w:type="pct"/>
            <w:tcBorders>
              <w:top w:val="nil"/>
              <w:left w:val="single" w:sz="4" w:space="0" w:color="auto"/>
              <w:bottom w:val="nil"/>
              <w:right w:val="single" w:sz="4" w:space="0" w:color="auto"/>
            </w:tcBorders>
            <w:vAlign w:val="center"/>
            <w:hideMark/>
          </w:tcPr>
          <w:p w14:paraId="666E5DA8" w14:textId="77777777" w:rsidR="00C40CCD" w:rsidRPr="00BC4B7E" w:rsidRDefault="00C40CCD" w:rsidP="00C40CCD">
            <w:pPr>
              <w:tabs>
                <w:tab w:val="left" w:pos="720"/>
              </w:tabs>
              <w:jc w:val="center"/>
              <w:rPr>
                <w:sz w:val="16"/>
                <w:szCs w:val="16"/>
                <w:lang w:val="en-GB"/>
              </w:rPr>
            </w:pPr>
            <w:r w:rsidRPr="00BC4B7E">
              <w:rPr>
                <w:sz w:val="16"/>
                <w:szCs w:val="16"/>
                <w:lang w:val="en-GB"/>
              </w:rPr>
              <w:t>3.883</w:t>
            </w:r>
          </w:p>
        </w:tc>
        <w:tc>
          <w:tcPr>
            <w:tcW w:w="332" w:type="pct"/>
            <w:tcBorders>
              <w:top w:val="nil"/>
              <w:left w:val="single" w:sz="4" w:space="0" w:color="auto"/>
              <w:bottom w:val="nil"/>
              <w:right w:val="single" w:sz="4" w:space="0" w:color="auto"/>
            </w:tcBorders>
            <w:vAlign w:val="center"/>
            <w:hideMark/>
          </w:tcPr>
          <w:p w14:paraId="330BDCD5" w14:textId="77777777" w:rsidR="00C40CCD" w:rsidRPr="00BC4B7E" w:rsidRDefault="00C40CCD" w:rsidP="00C40CCD">
            <w:pPr>
              <w:tabs>
                <w:tab w:val="left" w:pos="720"/>
              </w:tabs>
              <w:jc w:val="center"/>
              <w:rPr>
                <w:sz w:val="16"/>
                <w:szCs w:val="16"/>
                <w:lang w:val="en-GB"/>
              </w:rPr>
            </w:pPr>
            <w:r w:rsidRPr="00BC4B7E">
              <w:rPr>
                <w:sz w:val="16"/>
                <w:szCs w:val="16"/>
                <w:lang w:val="en-GB"/>
              </w:rPr>
              <w:t>2.500</w:t>
            </w:r>
          </w:p>
        </w:tc>
      </w:tr>
      <w:tr w:rsidR="00C40CCD" w:rsidRPr="00BC4B7E" w14:paraId="34DDFB8B" w14:textId="77777777" w:rsidTr="00BC4B7E">
        <w:trPr>
          <w:gridAfter w:val="3"/>
          <w:wAfter w:w="979" w:type="pct"/>
          <w:trHeight w:val="567"/>
        </w:trPr>
        <w:tc>
          <w:tcPr>
            <w:tcW w:w="390" w:type="pct"/>
            <w:tcBorders>
              <w:top w:val="nil"/>
              <w:left w:val="single" w:sz="4" w:space="0" w:color="auto"/>
              <w:bottom w:val="nil"/>
              <w:right w:val="single" w:sz="4" w:space="0" w:color="auto"/>
            </w:tcBorders>
            <w:vAlign w:val="center"/>
            <w:hideMark/>
          </w:tcPr>
          <w:p w14:paraId="1A88F50D" w14:textId="77777777" w:rsidR="00C40CCD" w:rsidRPr="00BC4B7E" w:rsidRDefault="00C40CCD" w:rsidP="00C40CCD">
            <w:pPr>
              <w:tabs>
                <w:tab w:val="left" w:pos="720"/>
              </w:tabs>
              <w:rPr>
                <w:b/>
                <w:sz w:val="16"/>
                <w:szCs w:val="16"/>
                <w:lang w:val="en-GB"/>
              </w:rPr>
            </w:pPr>
            <w:r w:rsidRPr="00BC4B7E">
              <w:rPr>
                <w:b/>
                <w:sz w:val="16"/>
                <w:szCs w:val="16"/>
                <w:lang w:val="en-GB"/>
              </w:rPr>
              <w:t>Head (µg)</w:t>
            </w:r>
          </w:p>
        </w:tc>
        <w:tc>
          <w:tcPr>
            <w:tcW w:w="332" w:type="pct"/>
            <w:tcBorders>
              <w:top w:val="nil"/>
              <w:left w:val="single" w:sz="4" w:space="0" w:color="auto"/>
              <w:bottom w:val="nil"/>
              <w:right w:val="single" w:sz="4" w:space="0" w:color="auto"/>
            </w:tcBorders>
            <w:vAlign w:val="center"/>
            <w:hideMark/>
          </w:tcPr>
          <w:p w14:paraId="132DB60A" w14:textId="77777777" w:rsidR="00C40CCD" w:rsidRPr="00BC4B7E" w:rsidRDefault="00C40CCD" w:rsidP="00C40CCD">
            <w:pPr>
              <w:tabs>
                <w:tab w:val="left" w:pos="720"/>
              </w:tabs>
              <w:jc w:val="center"/>
              <w:rPr>
                <w:sz w:val="16"/>
                <w:szCs w:val="16"/>
                <w:lang w:val="en-GB"/>
              </w:rPr>
            </w:pPr>
            <w:r w:rsidRPr="00BC4B7E">
              <w:rPr>
                <w:sz w:val="16"/>
                <w:szCs w:val="16"/>
                <w:lang w:val="en-GB"/>
              </w:rPr>
              <w:t>1.044</w:t>
            </w:r>
          </w:p>
        </w:tc>
        <w:tc>
          <w:tcPr>
            <w:tcW w:w="327" w:type="pct"/>
            <w:tcBorders>
              <w:top w:val="nil"/>
              <w:left w:val="single" w:sz="4" w:space="0" w:color="auto"/>
              <w:bottom w:val="nil"/>
              <w:right w:val="single" w:sz="4" w:space="0" w:color="auto"/>
            </w:tcBorders>
            <w:vAlign w:val="center"/>
            <w:hideMark/>
          </w:tcPr>
          <w:p w14:paraId="5BAD4797" w14:textId="77777777" w:rsidR="00C40CCD" w:rsidRPr="00BC4B7E" w:rsidRDefault="00C40CCD" w:rsidP="00C40CCD">
            <w:pPr>
              <w:tabs>
                <w:tab w:val="left" w:pos="720"/>
              </w:tabs>
              <w:jc w:val="center"/>
              <w:rPr>
                <w:sz w:val="16"/>
                <w:szCs w:val="16"/>
                <w:lang w:val="en-GB"/>
              </w:rPr>
            </w:pPr>
            <w:r w:rsidRPr="00BC4B7E">
              <w:rPr>
                <w:sz w:val="16"/>
                <w:szCs w:val="16"/>
                <w:lang w:val="en-GB"/>
              </w:rPr>
              <w:t>11.19</w:t>
            </w:r>
          </w:p>
        </w:tc>
        <w:tc>
          <w:tcPr>
            <w:tcW w:w="332" w:type="pct"/>
            <w:tcBorders>
              <w:top w:val="nil"/>
              <w:left w:val="single" w:sz="4" w:space="0" w:color="auto"/>
              <w:bottom w:val="nil"/>
              <w:right w:val="single" w:sz="4" w:space="0" w:color="auto"/>
            </w:tcBorders>
            <w:vAlign w:val="center"/>
            <w:hideMark/>
          </w:tcPr>
          <w:p w14:paraId="21A06145" w14:textId="77777777" w:rsidR="00C40CCD" w:rsidRPr="00BC4B7E" w:rsidRDefault="00C40CCD" w:rsidP="00C40CCD">
            <w:pPr>
              <w:tabs>
                <w:tab w:val="left" w:pos="720"/>
              </w:tabs>
              <w:jc w:val="center"/>
              <w:rPr>
                <w:sz w:val="16"/>
                <w:szCs w:val="16"/>
                <w:lang w:val="en-GB"/>
              </w:rPr>
            </w:pPr>
            <w:r w:rsidRPr="00BC4B7E">
              <w:rPr>
                <w:sz w:val="16"/>
                <w:szCs w:val="16"/>
                <w:lang w:val="en-GB"/>
              </w:rPr>
              <w:t>0.500</w:t>
            </w:r>
          </w:p>
        </w:tc>
        <w:tc>
          <w:tcPr>
            <w:tcW w:w="327" w:type="pct"/>
            <w:tcBorders>
              <w:top w:val="nil"/>
              <w:left w:val="single" w:sz="4" w:space="0" w:color="auto"/>
              <w:bottom w:val="nil"/>
              <w:right w:val="single" w:sz="4" w:space="0" w:color="auto"/>
            </w:tcBorders>
            <w:vAlign w:val="center"/>
            <w:hideMark/>
          </w:tcPr>
          <w:p w14:paraId="20C05FBF" w14:textId="77777777" w:rsidR="00C40CCD" w:rsidRPr="00BC4B7E" w:rsidRDefault="00C40CCD" w:rsidP="00C40CCD">
            <w:pPr>
              <w:tabs>
                <w:tab w:val="left" w:pos="720"/>
              </w:tabs>
              <w:jc w:val="center"/>
              <w:rPr>
                <w:sz w:val="16"/>
                <w:szCs w:val="16"/>
                <w:lang w:val="en-GB"/>
              </w:rPr>
            </w:pPr>
            <w:r w:rsidRPr="00BC4B7E">
              <w:rPr>
                <w:sz w:val="16"/>
                <w:szCs w:val="16"/>
                <w:lang w:val="en-GB"/>
              </w:rPr>
              <w:t>2.836</w:t>
            </w:r>
          </w:p>
        </w:tc>
        <w:tc>
          <w:tcPr>
            <w:tcW w:w="327" w:type="pct"/>
            <w:tcBorders>
              <w:top w:val="nil"/>
              <w:left w:val="single" w:sz="4" w:space="0" w:color="auto"/>
              <w:bottom w:val="nil"/>
              <w:right w:val="single" w:sz="4" w:space="0" w:color="auto"/>
            </w:tcBorders>
            <w:vAlign w:val="center"/>
            <w:hideMark/>
          </w:tcPr>
          <w:p w14:paraId="0F25E766" w14:textId="77777777" w:rsidR="00C40CCD" w:rsidRPr="00BC4B7E" w:rsidRDefault="00C40CCD" w:rsidP="00C40CCD">
            <w:pPr>
              <w:tabs>
                <w:tab w:val="left" w:pos="720"/>
              </w:tabs>
              <w:jc w:val="center"/>
              <w:rPr>
                <w:sz w:val="16"/>
                <w:szCs w:val="16"/>
                <w:lang w:val="en-GB"/>
              </w:rPr>
            </w:pPr>
            <w:r w:rsidRPr="00BC4B7E">
              <w:rPr>
                <w:sz w:val="16"/>
                <w:szCs w:val="16"/>
                <w:lang w:val="en-GB"/>
              </w:rPr>
              <w:t>1.720</w:t>
            </w:r>
          </w:p>
        </w:tc>
        <w:tc>
          <w:tcPr>
            <w:tcW w:w="332" w:type="pct"/>
            <w:tcBorders>
              <w:top w:val="nil"/>
              <w:left w:val="single" w:sz="4" w:space="0" w:color="auto"/>
              <w:bottom w:val="nil"/>
              <w:right w:val="single" w:sz="4" w:space="0" w:color="auto"/>
            </w:tcBorders>
            <w:vAlign w:val="center"/>
            <w:hideMark/>
          </w:tcPr>
          <w:p w14:paraId="3C2AF2B2" w14:textId="77777777" w:rsidR="00C40CCD" w:rsidRPr="00BC4B7E" w:rsidRDefault="00C40CCD" w:rsidP="00C40CCD">
            <w:pPr>
              <w:tabs>
                <w:tab w:val="left" w:pos="720"/>
              </w:tabs>
              <w:jc w:val="center"/>
              <w:rPr>
                <w:sz w:val="16"/>
                <w:szCs w:val="16"/>
                <w:lang w:val="en-GB"/>
              </w:rPr>
            </w:pPr>
            <w:r w:rsidRPr="00BC4B7E">
              <w:rPr>
                <w:sz w:val="16"/>
                <w:szCs w:val="16"/>
                <w:lang w:val="en-GB"/>
              </w:rPr>
              <w:t>0.500</w:t>
            </w:r>
          </w:p>
        </w:tc>
        <w:tc>
          <w:tcPr>
            <w:tcW w:w="332" w:type="pct"/>
            <w:tcBorders>
              <w:top w:val="nil"/>
              <w:left w:val="single" w:sz="4" w:space="0" w:color="auto"/>
              <w:bottom w:val="nil"/>
              <w:right w:val="single" w:sz="4" w:space="0" w:color="auto"/>
            </w:tcBorders>
            <w:vAlign w:val="center"/>
            <w:hideMark/>
          </w:tcPr>
          <w:p w14:paraId="56AD6ACF" w14:textId="77777777" w:rsidR="00C40CCD" w:rsidRPr="00BC4B7E" w:rsidRDefault="00C40CCD" w:rsidP="00C40CCD">
            <w:pPr>
              <w:tabs>
                <w:tab w:val="left" w:pos="720"/>
              </w:tabs>
              <w:jc w:val="center"/>
              <w:rPr>
                <w:sz w:val="16"/>
                <w:szCs w:val="16"/>
                <w:lang w:val="en-GB"/>
              </w:rPr>
            </w:pPr>
            <w:r w:rsidRPr="00BC4B7E">
              <w:rPr>
                <w:sz w:val="16"/>
                <w:szCs w:val="16"/>
                <w:lang w:val="en-GB"/>
              </w:rPr>
              <w:t>6.825</w:t>
            </w:r>
          </w:p>
        </w:tc>
        <w:tc>
          <w:tcPr>
            <w:tcW w:w="332" w:type="pct"/>
            <w:tcBorders>
              <w:top w:val="nil"/>
              <w:left w:val="single" w:sz="4" w:space="0" w:color="auto"/>
              <w:bottom w:val="nil"/>
              <w:right w:val="single" w:sz="4" w:space="0" w:color="auto"/>
            </w:tcBorders>
            <w:vAlign w:val="center"/>
            <w:hideMark/>
          </w:tcPr>
          <w:p w14:paraId="55E7605D" w14:textId="77777777" w:rsidR="00C40CCD" w:rsidRPr="00BC4B7E" w:rsidRDefault="00C40CCD" w:rsidP="00C40CCD">
            <w:pPr>
              <w:tabs>
                <w:tab w:val="left" w:pos="720"/>
              </w:tabs>
              <w:jc w:val="center"/>
              <w:rPr>
                <w:sz w:val="16"/>
                <w:szCs w:val="16"/>
                <w:lang w:val="en-GB"/>
              </w:rPr>
            </w:pPr>
            <w:r w:rsidRPr="00BC4B7E">
              <w:rPr>
                <w:sz w:val="16"/>
                <w:szCs w:val="16"/>
                <w:lang w:val="en-GB"/>
              </w:rPr>
              <w:t>1.152</w:t>
            </w:r>
          </w:p>
        </w:tc>
        <w:tc>
          <w:tcPr>
            <w:tcW w:w="332" w:type="pct"/>
            <w:tcBorders>
              <w:top w:val="nil"/>
              <w:left w:val="single" w:sz="4" w:space="0" w:color="auto"/>
              <w:bottom w:val="nil"/>
              <w:right w:val="single" w:sz="4" w:space="0" w:color="auto"/>
            </w:tcBorders>
            <w:vAlign w:val="center"/>
            <w:hideMark/>
          </w:tcPr>
          <w:p w14:paraId="2868AF78" w14:textId="77777777" w:rsidR="00C40CCD" w:rsidRPr="00BC4B7E" w:rsidRDefault="00C40CCD" w:rsidP="00C40CCD">
            <w:pPr>
              <w:tabs>
                <w:tab w:val="left" w:pos="720"/>
              </w:tabs>
              <w:jc w:val="center"/>
              <w:rPr>
                <w:sz w:val="16"/>
                <w:szCs w:val="16"/>
                <w:lang w:val="en-GB"/>
              </w:rPr>
            </w:pPr>
            <w:r w:rsidRPr="00BC4B7E">
              <w:rPr>
                <w:sz w:val="16"/>
                <w:szCs w:val="16"/>
                <w:lang w:val="en-GB"/>
              </w:rPr>
              <w:t>2.961</w:t>
            </w:r>
          </w:p>
        </w:tc>
        <w:tc>
          <w:tcPr>
            <w:tcW w:w="327" w:type="pct"/>
            <w:tcBorders>
              <w:top w:val="nil"/>
              <w:left w:val="single" w:sz="4" w:space="0" w:color="auto"/>
              <w:bottom w:val="nil"/>
              <w:right w:val="single" w:sz="4" w:space="0" w:color="auto"/>
            </w:tcBorders>
            <w:vAlign w:val="center"/>
            <w:hideMark/>
          </w:tcPr>
          <w:p w14:paraId="532066B5" w14:textId="77777777" w:rsidR="00C40CCD" w:rsidRPr="00BC4B7E" w:rsidRDefault="00C40CCD" w:rsidP="00C40CCD">
            <w:pPr>
              <w:tabs>
                <w:tab w:val="left" w:pos="720"/>
              </w:tabs>
              <w:jc w:val="center"/>
              <w:rPr>
                <w:sz w:val="16"/>
                <w:szCs w:val="16"/>
                <w:lang w:val="en-GB"/>
              </w:rPr>
            </w:pPr>
            <w:r w:rsidRPr="00BC4B7E">
              <w:rPr>
                <w:sz w:val="16"/>
                <w:szCs w:val="16"/>
                <w:lang w:val="en-GB"/>
              </w:rPr>
              <w:t>0.500</w:t>
            </w:r>
          </w:p>
        </w:tc>
        <w:tc>
          <w:tcPr>
            <w:tcW w:w="332" w:type="pct"/>
            <w:tcBorders>
              <w:top w:val="nil"/>
              <w:left w:val="single" w:sz="4" w:space="0" w:color="auto"/>
              <w:bottom w:val="nil"/>
              <w:right w:val="single" w:sz="4" w:space="0" w:color="auto"/>
            </w:tcBorders>
            <w:vAlign w:val="center"/>
            <w:hideMark/>
          </w:tcPr>
          <w:p w14:paraId="1D111EF9" w14:textId="77777777" w:rsidR="00C40CCD" w:rsidRPr="00BC4B7E" w:rsidRDefault="00C40CCD" w:rsidP="00C40CCD">
            <w:pPr>
              <w:tabs>
                <w:tab w:val="left" w:pos="720"/>
              </w:tabs>
              <w:jc w:val="center"/>
              <w:rPr>
                <w:sz w:val="16"/>
                <w:szCs w:val="16"/>
                <w:lang w:val="en-GB"/>
              </w:rPr>
            </w:pPr>
            <w:r w:rsidRPr="00BC4B7E">
              <w:rPr>
                <w:sz w:val="16"/>
                <w:szCs w:val="16"/>
                <w:lang w:val="en-GB"/>
              </w:rPr>
              <w:t>0.500</w:t>
            </w:r>
          </w:p>
        </w:tc>
      </w:tr>
      <w:tr w:rsidR="00C40CCD" w:rsidRPr="00BC4B7E" w14:paraId="1D4C32A7" w14:textId="77777777" w:rsidTr="00BC4B7E">
        <w:trPr>
          <w:gridAfter w:val="3"/>
          <w:wAfter w:w="979" w:type="pct"/>
          <w:trHeight w:val="567"/>
        </w:trPr>
        <w:tc>
          <w:tcPr>
            <w:tcW w:w="390" w:type="pct"/>
            <w:tcBorders>
              <w:top w:val="nil"/>
              <w:left w:val="single" w:sz="4" w:space="0" w:color="auto"/>
              <w:bottom w:val="nil"/>
              <w:right w:val="single" w:sz="4" w:space="0" w:color="auto"/>
            </w:tcBorders>
            <w:vAlign w:val="center"/>
            <w:hideMark/>
          </w:tcPr>
          <w:p w14:paraId="4307C91B" w14:textId="77777777" w:rsidR="00C40CCD" w:rsidRPr="00BC4B7E" w:rsidRDefault="00C40CCD" w:rsidP="00C40CCD">
            <w:pPr>
              <w:tabs>
                <w:tab w:val="left" w:pos="720"/>
              </w:tabs>
              <w:rPr>
                <w:b/>
                <w:sz w:val="16"/>
                <w:szCs w:val="16"/>
                <w:lang w:val="en-GB"/>
              </w:rPr>
            </w:pPr>
            <w:r w:rsidRPr="00BC4B7E">
              <w:rPr>
                <w:b/>
                <w:sz w:val="16"/>
                <w:szCs w:val="16"/>
                <w:lang w:val="en-GB"/>
              </w:rPr>
              <w:t>Gloves (µg)</w:t>
            </w:r>
          </w:p>
        </w:tc>
        <w:tc>
          <w:tcPr>
            <w:tcW w:w="332" w:type="pct"/>
            <w:tcBorders>
              <w:top w:val="nil"/>
              <w:left w:val="single" w:sz="4" w:space="0" w:color="auto"/>
              <w:bottom w:val="nil"/>
              <w:right w:val="single" w:sz="4" w:space="0" w:color="auto"/>
            </w:tcBorders>
            <w:vAlign w:val="center"/>
            <w:hideMark/>
          </w:tcPr>
          <w:p w14:paraId="1CBAE0D6" w14:textId="77777777" w:rsidR="00C40CCD" w:rsidRPr="00BC4B7E" w:rsidRDefault="00C40CCD" w:rsidP="00C40CCD">
            <w:pPr>
              <w:tabs>
                <w:tab w:val="left" w:pos="720"/>
              </w:tabs>
              <w:jc w:val="center"/>
              <w:rPr>
                <w:sz w:val="16"/>
                <w:szCs w:val="16"/>
                <w:lang w:val="en-GB"/>
              </w:rPr>
            </w:pPr>
            <w:r w:rsidRPr="00BC4B7E">
              <w:rPr>
                <w:sz w:val="16"/>
                <w:szCs w:val="16"/>
                <w:lang w:val="en-GB"/>
              </w:rPr>
              <w:t>3311</w:t>
            </w:r>
          </w:p>
        </w:tc>
        <w:tc>
          <w:tcPr>
            <w:tcW w:w="327" w:type="pct"/>
            <w:tcBorders>
              <w:top w:val="nil"/>
              <w:left w:val="single" w:sz="4" w:space="0" w:color="auto"/>
              <w:bottom w:val="nil"/>
              <w:right w:val="single" w:sz="4" w:space="0" w:color="auto"/>
            </w:tcBorders>
            <w:vAlign w:val="center"/>
            <w:hideMark/>
          </w:tcPr>
          <w:p w14:paraId="485024EB" w14:textId="77777777" w:rsidR="00C40CCD" w:rsidRPr="00BC4B7E" w:rsidRDefault="00C40CCD" w:rsidP="00C40CCD">
            <w:pPr>
              <w:tabs>
                <w:tab w:val="left" w:pos="720"/>
              </w:tabs>
              <w:jc w:val="center"/>
              <w:rPr>
                <w:sz w:val="16"/>
                <w:szCs w:val="16"/>
                <w:lang w:val="en-GB"/>
              </w:rPr>
            </w:pPr>
            <w:r w:rsidRPr="00BC4B7E">
              <w:rPr>
                <w:sz w:val="16"/>
                <w:szCs w:val="16"/>
                <w:lang w:val="en-GB"/>
              </w:rPr>
              <w:t>684.3</w:t>
            </w:r>
          </w:p>
        </w:tc>
        <w:tc>
          <w:tcPr>
            <w:tcW w:w="332" w:type="pct"/>
            <w:tcBorders>
              <w:top w:val="nil"/>
              <w:left w:val="single" w:sz="4" w:space="0" w:color="auto"/>
              <w:bottom w:val="nil"/>
              <w:right w:val="single" w:sz="4" w:space="0" w:color="auto"/>
            </w:tcBorders>
            <w:vAlign w:val="center"/>
            <w:hideMark/>
          </w:tcPr>
          <w:p w14:paraId="45A52788" w14:textId="77777777" w:rsidR="00C40CCD" w:rsidRPr="00BC4B7E" w:rsidRDefault="00C40CCD" w:rsidP="00C40CCD">
            <w:pPr>
              <w:tabs>
                <w:tab w:val="left" w:pos="720"/>
              </w:tabs>
              <w:jc w:val="center"/>
              <w:rPr>
                <w:sz w:val="16"/>
                <w:szCs w:val="16"/>
                <w:lang w:val="en-GB"/>
              </w:rPr>
            </w:pPr>
            <w:r w:rsidRPr="00BC4B7E">
              <w:rPr>
                <w:sz w:val="16"/>
                <w:szCs w:val="16"/>
                <w:lang w:val="en-GB"/>
              </w:rPr>
              <w:t>84641</w:t>
            </w:r>
          </w:p>
        </w:tc>
        <w:tc>
          <w:tcPr>
            <w:tcW w:w="327" w:type="pct"/>
            <w:tcBorders>
              <w:top w:val="nil"/>
              <w:left w:val="single" w:sz="4" w:space="0" w:color="auto"/>
              <w:bottom w:val="nil"/>
              <w:right w:val="single" w:sz="4" w:space="0" w:color="auto"/>
            </w:tcBorders>
            <w:vAlign w:val="center"/>
            <w:hideMark/>
          </w:tcPr>
          <w:p w14:paraId="6BEA7647" w14:textId="77777777" w:rsidR="00C40CCD" w:rsidRPr="00BC4B7E" w:rsidRDefault="00C40CCD" w:rsidP="00C40CCD">
            <w:pPr>
              <w:tabs>
                <w:tab w:val="left" w:pos="720"/>
              </w:tabs>
              <w:jc w:val="center"/>
              <w:rPr>
                <w:sz w:val="16"/>
                <w:szCs w:val="16"/>
                <w:lang w:val="en-GB"/>
              </w:rPr>
            </w:pPr>
            <w:r w:rsidRPr="00BC4B7E">
              <w:rPr>
                <w:sz w:val="16"/>
                <w:szCs w:val="16"/>
                <w:lang w:val="en-GB"/>
              </w:rPr>
              <w:t>49307</w:t>
            </w:r>
          </w:p>
        </w:tc>
        <w:tc>
          <w:tcPr>
            <w:tcW w:w="327" w:type="pct"/>
            <w:tcBorders>
              <w:top w:val="nil"/>
              <w:left w:val="single" w:sz="4" w:space="0" w:color="auto"/>
              <w:bottom w:val="nil"/>
              <w:right w:val="single" w:sz="4" w:space="0" w:color="auto"/>
            </w:tcBorders>
            <w:vAlign w:val="center"/>
            <w:hideMark/>
          </w:tcPr>
          <w:p w14:paraId="1CC874E3" w14:textId="77777777" w:rsidR="00C40CCD" w:rsidRPr="00BC4B7E" w:rsidRDefault="00C40CCD" w:rsidP="00C40CCD">
            <w:pPr>
              <w:tabs>
                <w:tab w:val="left" w:pos="720"/>
              </w:tabs>
              <w:jc w:val="center"/>
              <w:rPr>
                <w:sz w:val="16"/>
                <w:szCs w:val="16"/>
                <w:lang w:val="en-GB"/>
              </w:rPr>
            </w:pPr>
            <w:r w:rsidRPr="00BC4B7E">
              <w:rPr>
                <w:sz w:val="16"/>
                <w:szCs w:val="16"/>
                <w:lang w:val="en-GB"/>
              </w:rPr>
              <w:t>1840</w:t>
            </w:r>
          </w:p>
        </w:tc>
        <w:tc>
          <w:tcPr>
            <w:tcW w:w="332" w:type="pct"/>
            <w:tcBorders>
              <w:top w:val="nil"/>
              <w:left w:val="single" w:sz="4" w:space="0" w:color="auto"/>
              <w:bottom w:val="nil"/>
              <w:right w:val="single" w:sz="4" w:space="0" w:color="auto"/>
            </w:tcBorders>
            <w:vAlign w:val="center"/>
            <w:hideMark/>
          </w:tcPr>
          <w:p w14:paraId="5138DBF1" w14:textId="77777777" w:rsidR="00C40CCD" w:rsidRPr="00BC4B7E" w:rsidRDefault="00C40CCD" w:rsidP="00C40CCD">
            <w:pPr>
              <w:tabs>
                <w:tab w:val="left" w:pos="720"/>
              </w:tabs>
              <w:jc w:val="center"/>
              <w:rPr>
                <w:sz w:val="16"/>
                <w:szCs w:val="16"/>
                <w:lang w:val="en-GB"/>
              </w:rPr>
            </w:pPr>
            <w:r w:rsidRPr="00BC4B7E">
              <w:rPr>
                <w:sz w:val="16"/>
                <w:szCs w:val="16"/>
                <w:lang w:val="en-GB"/>
              </w:rPr>
              <w:t>271.1</w:t>
            </w:r>
          </w:p>
        </w:tc>
        <w:tc>
          <w:tcPr>
            <w:tcW w:w="332" w:type="pct"/>
            <w:tcBorders>
              <w:top w:val="nil"/>
              <w:left w:val="single" w:sz="4" w:space="0" w:color="auto"/>
              <w:bottom w:val="nil"/>
              <w:right w:val="single" w:sz="4" w:space="0" w:color="auto"/>
            </w:tcBorders>
            <w:vAlign w:val="center"/>
            <w:hideMark/>
          </w:tcPr>
          <w:p w14:paraId="0D5A7E3A" w14:textId="77777777" w:rsidR="00C40CCD" w:rsidRPr="00BC4B7E" w:rsidRDefault="00C40CCD" w:rsidP="00C40CCD">
            <w:pPr>
              <w:tabs>
                <w:tab w:val="left" w:pos="720"/>
              </w:tabs>
              <w:jc w:val="center"/>
              <w:rPr>
                <w:sz w:val="16"/>
                <w:szCs w:val="16"/>
                <w:lang w:val="en-GB"/>
              </w:rPr>
            </w:pPr>
            <w:r w:rsidRPr="00BC4B7E">
              <w:rPr>
                <w:sz w:val="16"/>
                <w:szCs w:val="16"/>
                <w:lang w:val="en-GB"/>
              </w:rPr>
              <w:t>4970</w:t>
            </w:r>
          </w:p>
        </w:tc>
        <w:tc>
          <w:tcPr>
            <w:tcW w:w="332" w:type="pct"/>
            <w:tcBorders>
              <w:top w:val="nil"/>
              <w:left w:val="single" w:sz="4" w:space="0" w:color="auto"/>
              <w:bottom w:val="nil"/>
              <w:right w:val="single" w:sz="4" w:space="0" w:color="auto"/>
            </w:tcBorders>
            <w:vAlign w:val="center"/>
            <w:hideMark/>
          </w:tcPr>
          <w:p w14:paraId="63A92A18" w14:textId="77777777" w:rsidR="00C40CCD" w:rsidRPr="00BC4B7E" w:rsidRDefault="00C40CCD" w:rsidP="00C40CCD">
            <w:pPr>
              <w:tabs>
                <w:tab w:val="left" w:pos="720"/>
              </w:tabs>
              <w:jc w:val="center"/>
              <w:rPr>
                <w:sz w:val="16"/>
                <w:szCs w:val="16"/>
                <w:lang w:val="en-GB"/>
              </w:rPr>
            </w:pPr>
            <w:r w:rsidRPr="00BC4B7E">
              <w:rPr>
                <w:sz w:val="16"/>
                <w:szCs w:val="16"/>
                <w:lang w:val="en-GB"/>
              </w:rPr>
              <w:t>988.0</w:t>
            </w:r>
          </w:p>
        </w:tc>
        <w:tc>
          <w:tcPr>
            <w:tcW w:w="332" w:type="pct"/>
            <w:tcBorders>
              <w:top w:val="nil"/>
              <w:left w:val="single" w:sz="4" w:space="0" w:color="auto"/>
              <w:bottom w:val="nil"/>
              <w:right w:val="single" w:sz="4" w:space="0" w:color="auto"/>
            </w:tcBorders>
            <w:vAlign w:val="center"/>
            <w:hideMark/>
          </w:tcPr>
          <w:p w14:paraId="6BC0CF4E" w14:textId="77777777" w:rsidR="00C40CCD" w:rsidRPr="00BC4B7E" w:rsidRDefault="00C40CCD" w:rsidP="00C40CCD">
            <w:pPr>
              <w:tabs>
                <w:tab w:val="left" w:pos="720"/>
              </w:tabs>
              <w:jc w:val="center"/>
              <w:rPr>
                <w:sz w:val="16"/>
                <w:szCs w:val="16"/>
                <w:lang w:val="en-GB"/>
              </w:rPr>
            </w:pPr>
            <w:r w:rsidRPr="00BC4B7E">
              <w:rPr>
                <w:sz w:val="16"/>
                <w:szCs w:val="16"/>
                <w:lang w:val="en-GB"/>
              </w:rPr>
              <w:t>3523</w:t>
            </w:r>
          </w:p>
        </w:tc>
        <w:tc>
          <w:tcPr>
            <w:tcW w:w="327" w:type="pct"/>
            <w:tcBorders>
              <w:top w:val="nil"/>
              <w:left w:val="single" w:sz="4" w:space="0" w:color="auto"/>
              <w:bottom w:val="nil"/>
              <w:right w:val="single" w:sz="4" w:space="0" w:color="auto"/>
            </w:tcBorders>
            <w:vAlign w:val="center"/>
            <w:hideMark/>
          </w:tcPr>
          <w:p w14:paraId="5EDDD573" w14:textId="77777777" w:rsidR="00C40CCD" w:rsidRPr="00BC4B7E" w:rsidRDefault="00C40CCD" w:rsidP="00C40CCD">
            <w:pPr>
              <w:tabs>
                <w:tab w:val="left" w:pos="720"/>
              </w:tabs>
              <w:jc w:val="center"/>
              <w:rPr>
                <w:sz w:val="16"/>
                <w:szCs w:val="16"/>
                <w:lang w:val="en-GB"/>
              </w:rPr>
            </w:pPr>
            <w:r w:rsidRPr="00BC4B7E">
              <w:rPr>
                <w:sz w:val="16"/>
                <w:szCs w:val="16"/>
                <w:lang w:val="en-GB"/>
              </w:rPr>
              <w:t>789.2</w:t>
            </w:r>
          </w:p>
        </w:tc>
        <w:tc>
          <w:tcPr>
            <w:tcW w:w="332" w:type="pct"/>
            <w:tcBorders>
              <w:top w:val="nil"/>
              <w:left w:val="single" w:sz="4" w:space="0" w:color="auto"/>
              <w:bottom w:val="nil"/>
              <w:right w:val="single" w:sz="4" w:space="0" w:color="auto"/>
            </w:tcBorders>
            <w:vAlign w:val="center"/>
            <w:hideMark/>
          </w:tcPr>
          <w:p w14:paraId="7F528F30" w14:textId="77777777" w:rsidR="00C40CCD" w:rsidRPr="00BC4B7E" w:rsidRDefault="00C40CCD" w:rsidP="00C40CCD">
            <w:pPr>
              <w:tabs>
                <w:tab w:val="left" w:pos="720"/>
              </w:tabs>
              <w:jc w:val="center"/>
              <w:rPr>
                <w:sz w:val="16"/>
                <w:szCs w:val="16"/>
                <w:lang w:val="en-GB"/>
              </w:rPr>
            </w:pPr>
            <w:r w:rsidRPr="00BC4B7E">
              <w:rPr>
                <w:sz w:val="16"/>
                <w:szCs w:val="16"/>
                <w:lang w:val="en-GB"/>
              </w:rPr>
              <w:t>135.9</w:t>
            </w:r>
          </w:p>
        </w:tc>
      </w:tr>
      <w:tr w:rsidR="00C40CCD" w:rsidRPr="00BC4B7E" w14:paraId="3B8CCD89" w14:textId="77777777" w:rsidTr="00BC4B7E">
        <w:trPr>
          <w:gridAfter w:val="3"/>
          <w:wAfter w:w="979" w:type="pct"/>
          <w:trHeight w:val="567"/>
        </w:trPr>
        <w:tc>
          <w:tcPr>
            <w:tcW w:w="390" w:type="pct"/>
            <w:tcBorders>
              <w:top w:val="nil"/>
              <w:left w:val="single" w:sz="4" w:space="0" w:color="auto"/>
              <w:bottom w:val="nil"/>
              <w:right w:val="single" w:sz="4" w:space="0" w:color="auto"/>
            </w:tcBorders>
            <w:vAlign w:val="center"/>
            <w:hideMark/>
          </w:tcPr>
          <w:p w14:paraId="0F400138" w14:textId="77777777" w:rsidR="00C40CCD" w:rsidRPr="00BC4B7E" w:rsidRDefault="00C40CCD" w:rsidP="00C40CCD">
            <w:pPr>
              <w:tabs>
                <w:tab w:val="left" w:pos="720"/>
              </w:tabs>
              <w:rPr>
                <w:b/>
                <w:sz w:val="16"/>
                <w:szCs w:val="16"/>
                <w:lang w:val="en-GB"/>
              </w:rPr>
            </w:pPr>
            <w:r w:rsidRPr="00BC4B7E">
              <w:rPr>
                <w:b/>
                <w:sz w:val="16"/>
                <w:szCs w:val="16"/>
                <w:lang w:val="en-GB"/>
              </w:rPr>
              <w:t>Hand wash (µg)</w:t>
            </w:r>
          </w:p>
        </w:tc>
        <w:tc>
          <w:tcPr>
            <w:tcW w:w="332" w:type="pct"/>
            <w:tcBorders>
              <w:top w:val="nil"/>
              <w:left w:val="single" w:sz="4" w:space="0" w:color="auto"/>
              <w:bottom w:val="nil"/>
              <w:right w:val="single" w:sz="4" w:space="0" w:color="auto"/>
            </w:tcBorders>
            <w:vAlign w:val="center"/>
            <w:hideMark/>
          </w:tcPr>
          <w:p w14:paraId="257B7EF0" w14:textId="77777777" w:rsidR="00C40CCD" w:rsidRPr="00BC4B7E" w:rsidRDefault="00C40CCD" w:rsidP="00C40CCD">
            <w:pPr>
              <w:tabs>
                <w:tab w:val="left" w:pos="720"/>
              </w:tabs>
              <w:jc w:val="center"/>
              <w:rPr>
                <w:sz w:val="16"/>
                <w:szCs w:val="16"/>
                <w:lang w:val="en-GB"/>
              </w:rPr>
            </w:pPr>
            <w:r w:rsidRPr="00BC4B7E">
              <w:rPr>
                <w:sz w:val="16"/>
                <w:szCs w:val="16"/>
                <w:lang w:val="en-GB"/>
              </w:rPr>
              <w:t>5.000</w:t>
            </w:r>
          </w:p>
        </w:tc>
        <w:tc>
          <w:tcPr>
            <w:tcW w:w="327" w:type="pct"/>
            <w:tcBorders>
              <w:top w:val="nil"/>
              <w:left w:val="single" w:sz="4" w:space="0" w:color="auto"/>
              <w:bottom w:val="nil"/>
              <w:right w:val="single" w:sz="4" w:space="0" w:color="auto"/>
            </w:tcBorders>
            <w:vAlign w:val="center"/>
            <w:hideMark/>
          </w:tcPr>
          <w:p w14:paraId="0DC17C81" w14:textId="77777777" w:rsidR="00C40CCD" w:rsidRPr="00BC4B7E" w:rsidRDefault="00C40CCD" w:rsidP="00C40CCD">
            <w:pPr>
              <w:tabs>
                <w:tab w:val="left" w:pos="720"/>
              </w:tabs>
              <w:jc w:val="center"/>
              <w:rPr>
                <w:sz w:val="16"/>
                <w:szCs w:val="16"/>
                <w:lang w:val="en-GB"/>
              </w:rPr>
            </w:pPr>
            <w:r w:rsidRPr="00BC4B7E">
              <w:rPr>
                <w:sz w:val="16"/>
                <w:szCs w:val="16"/>
                <w:lang w:val="en-GB"/>
              </w:rPr>
              <w:t>23.26</w:t>
            </w:r>
          </w:p>
        </w:tc>
        <w:tc>
          <w:tcPr>
            <w:tcW w:w="332" w:type="pct"/>
            <w:tcBorders>
              <w:top w:val="nil"/>
              <w:left w:val="single" w:sz="4" w:space="0" w:color="auto"/>
              <w:bottom w:val="nil"/>
              <w:right w:val="single" w:sz="4" w:space="0" w:color="auto"/>
            </w:tcBorders>
            <w:vAlign w:val="center"/>
            <w:hideMark/>
          </w:tcPr>
          <w:p w14:paraId="52D226FF" w14:textId="77777777" w:rsidR="00C40CCD" w:rsidRPr="00BC4B7E" w:rsidRDefault="00C40CCD" w:rsidP="00C40CCD">
            <w:pPr>
              <w:tabs>
                <w:tab w:val="left" w:pos="720"/>
              </w:tabs>
              <w:jc w:val="center"/>
              <w:rPr>
                <w:sz w:val="16"/>
                <w:szCs w:val="16"/>
                <w:lang w:val="en-GB"/>
              </w:rPr>
            </w:pPr>
            <w:r w:rsidRPr="00BC4B7E">
              <w:rPr>
                <w:sz w:val="16"/>
                <w:szCs w:val="16"/>
                <w:lang w:val="en-GB"/>
              </w:rPr>
              <w:t>89.46</w:t>
            </w:r>
          </w:p>
        </w:tc>
        <w:tc>
          <w:tcPr>
            <w:tcW w:w="327" w:type="pct"/>
            <w:tcBorders>
              <w:top w:val="nil"/>
              <w:left w:val="single" w:sz="4" w:space="0" w:color="auto"/>
              <w:bottom w:val="nil"/>
              <w:right w:val="single" w:sz="4" w:space="0" w:color="auto"/>
            </w:tcBorders>
            <w:vAlign w:val="center"/>
            <w:hideMark/>
          </w:tcPr>
          <w:p w14:paraId="632EDF13" w14:textId="77777777" w:rsidR="00C40CCD" w:rsidRPr="00BC4B7E" w:rsidRDefault="00C40CCD" w:rsidP="00C40CCD">
            <w:pPr>
              <w:tabs>
                <w:tab w:val="left" w:pos="720"/>
              </w:tabs>
              <w:jc w:val="center"/>
              <w:rPr>
                <w:sz w:val="16"/>
                <w:szCs w:val="16"/>
                <w:lang w:val="en-GB"/>
              </w:rPr>
            </w:pPr>
            <w:r w:rsidRPr="00BC4B7E">
              <w:rPr>
                <w:sz w:val="16"/>
                <w:szCs w:val="16"/>
                <w:lang w:val="en-GB"/>
              </w:rPr>
              <w:t>64.40</w:t>
            </w:r>
          </w:p>
        </w:tc>
        <w:tc>
          <w:tcPr>
            <w:tcW w:w="327" w:type="pct"/>
            <w:tcBorders>
              <w:top w:val="nil"/>
              <w:left w:val="single" w:sz="4" w:space="0" w:color="auto"/>
              <w:bottom w:val="nil"/>
              <w:right w:val="single" w:sz="4" w:space="0" w:color="auto"/>
            </w:tcBorders>
            <w:vAlign w:val="center"/>
            <w:hideMark/>
          </w:tcPr>
          <w:p w14:paraId="1830BEF6" w14:textId="77777777" w:rsidR="00C40CCD" w:rsidRPr="00BC4B7E" w:rsidRDefault="00C40CCD" w:rsidP="00C40CCD">
            <w:pPr>
              <w:tabs>
                <w:tab w:val="left" w:pos="720"/>
              </w:tabs>
              <w:jc w:val="center"/>
              <w:rPr>
                <w:sz w:val="16"/>
                <w:szCs w:val="16"/>
                <w:lang w:val="en-GB"/>
              </w:rPr>
            </w:pPr>
            <w:r w:rsidRPr="00BC4B7E">
              <w:rPr>
                <w:sz w:val="16"/>
                <w:szCs w:val="16"/>
                <w:lang w:val="en-GB"/>
              </w:rPr>
              <w:t>10.25</w:t>
            </w:r>
          </w:p>
        </w:tc>
        <w:tc>
          <w:tcPr>
            <w:tcW w:w="332" w:type="pct"/>
            <w:tcBorders>
              <w:top w:val="nil"/>
              <w:left w:val="single" w:sz="4" w:space="0" w:color="auto"/>
              <w:bottom w:val="nil"/>
              <w:right w:val="single" w:sz="4" w:space="0" w:color="auto"/>
            </w:tcBorders>
            <w:vAlign w:val="center"/>
            <w:hideMark/>
          </w:tcPr>
          <w:p w14:paraId="211A9BCA" w14:textId="77777777" w:rsidR="00C40CCD" w:rsidRPr="00BC4B7E" w:rsidRDefault="00C40CCD" w:rsidP="00C40CCD">
            <w:pPr>
              <w:tabs>
                <w:tab w:val="left" w:pos="720"/>
              </w:tabs>
              <w:jc w:val="center"/>
              <w:rPr>
                <w:sz w:val="16"/>
                <w:szCs w:val="16"/>
                <w:lang w:val="en-GB"/>
              </w:rPr>
            </w:pPr>
            <w:r w:rsidRPr="00BC4B7E">
              <w:rPr>
                <w:sz w:val="16"/>
                <w:szCs w:val="16"/>
                <w:lang w:val="en-GB"/>
              </w:rPr>
              <w:t>5.000</w:t>
            </w:r>
          </w:p>
        </w:tc>
        <w:tc>
          <w:tcPr>
            <w:tcW w:w="332" w:type="pct"/>
            <w:tcBorders>
              <w:top w:val="nil"/>
              <w:left w:val="single" w:sz="4" w:space="0" w:color="auto"/>
              <w:bottom w:val="nil"/>
              <w:right w:val="single" w:sz="4" w:space="0" w:color="auto"/>
            </w:tcBorders>
            <w:vAlign w:val="center"/>
            <w:hideMark/>
          </w:tcPr>
          <w:p w14:paraId="14D7659C" w14:textId="77777777" w:rsidR="00C40CCD" w:rsidRPr="00BC4B7E" w:rsidRDefault="00C40CCD" w:rsidP="00C40CCD">
            <w:pPr>
              <w:tabs>
                <w:tab w:val="left" w:pos="720"/>
              </w:tabs>
              <w:jc w:val="center"/>
              <w:rPr>
                <w:sz w:val="16"/>
                <w:szCs w:val="16"/>
                <w:lang w:val="en-GB"/>
              </w:rPr>
            </w:pPr>
            <w:r w:rsidRPr="00BC4B7E">
              <w:rPr>
                <w:sz w:val="16"/>
                <w:szCs w:val="16"/>
                <w:lang w:val="en-GB"/>
              </w:rPr>
              <w:t>50.83</w:t>
            </w:r>
          </w:p>
        </w:tc>
        <w:tc>
          <w:tcPr>
            <w:tcW w:w="332" w:type="pct"/>
            <w:tcBorders>
              <w:top w:val="nil"/>
              <w:left w:val="single" w:sz="4" w:space="0" w:color="auto"/>
              <w:bottom w:val="nil"/>
              <w:right w:val="single" w:sz="4" w:space="0" w:color="auto"/>
            </w:tcBorders>
            <w:vAlign w:val="center"/>
            <w:hideMark/>
          </w:tcPr>
          <w:p w14:paraId="2661C141" w14:textId="77777777" w:rsidR="00C40CCD" w:rsidRPr="00BC4B7E" w:rsidRDefault="00C40CCD" w:rsidP="00C40CCD">
            <w:pPr>
              <w:tabs>
                <w:tab w:val="left" w:pos="720"/>
              </w:tabs>
              <w:jc w:val="center"/>
              <w:rPr>
                <w:sz w:val="16"/>
                <w:szCs w:val="16"/>
                <w:lang w:val="en-GB"/>
              </w:rPr>
            </w:pPr>
            <w:r w:rsidRPr="00BC4B7E">
              <w:rPr>
                <w:sz w:val="16"/>
                <w:szCs w:val="16"/>
                <w:lang w:val="en-GB"/>
              </w:rPr>
              <w:t>5.000</w:t>
            </w:r>
          </w:p>
        </w:tc>
        <w:tc>
          <w:tcPr>
            <w:tcW w:w="332" w:type="pct"/>
            <w:tcBorders>
              <w:top w:val="nil"/>
              <w:left w:val="single" w:sz="4" w:space="0" w:color="auto"/>
              <w:bottom w:val="nil"/>
              <w:right w:val="single" w:sz="4" w:space="0" w:color="auto"/>
            </w:tcBorders>
            <w:vAlign w:val="center"/>
            <w:hideMark/>
          </w:tcPr>
          <w:p w14:paraId="0F3F9B34" w14:textId="77777777" w:rsidR="00C40CCD" w:rsidRPr="00BC4B7E" w:rsidRDefault="00C40CCD" w:rsidP="00C40CCD">
            <w:pPr>
              <w:tabs>
                <w:tab w:val="left" w:pos="720"/>
              </w:tabs>
              <w:jc w:val="center"/>
              <w:rPr>
                <w:sz w:val="16"/>
                <w:szCs w:val="16"/>
                <w:lang w:val="en-GB"/>
              </w:rPr>
            </w:pPr>
            <w:r w:rsidRPr="00BC4B7E">
              <w:rPr>
                <w:sz w:val="16"/>
                <w:szCs w:val="16"/>
                <w:lang w:val="en-GB"/>
              </w:rPr>
              <w:t>27.62</w:t>
            </w:r>
          </w:p>
        </w:tc>
        <w:tc>
          <w:tcPr>
            <w:tcW w:w="327" w:type="pct"/>
            <w:tcBorders>
              <w:top w:val="nil"/>
              <w:left w:val="single" w:sz="4" w:space="0" w:color="auto"/>
              <w:bottom w:val="nil"/>
              <w:right w:val="single" w:sz="4" w:space="0" w:color="auto"/>
            </w:tcBorders>
            <w:vAlign w:val="center"/>
            <w:hideMark/>
          </w:tcPr>
          <w:p w14:paraId="1631E366" w14:textId="77777777" w:rsidR="00C40CCD" w:rsidRPr="00BC4B7E" w:rsidRDefault="00C40CCD" w:rsidP="00C40CCD">
            <w:pPr>
              <w:tabs>
                <w:tab w:val="left" w:pos="720"/>
              </w:tabs>
              <w:jc w:val="center"/>
              <w:rPr>
                <w:sz w:val="16"/>
                <w:szCs w:val="16"/>
                <w:lang w:val="en-GB"/>
              </w:rPr>
            </w:pPr>
            <w:r w:rsidRPr="00BC4B7E">
              <w:rPr>
                <w:sz w:val="16"/>
                <w:szCs w:val="16"/>
                <w:lang w:val="en-GB"/>
              </w:rPr>
              <w:t>15.00</w:t>
            </w:r>
          </w:p>
        </w:tc>
        <w:tc>
          <w:tcPr>
            <w:tcW w:w="332" w:type="pct"/>
            <w:tcBorders>
              <w:top w:val="nil"/>
              <w:left w:val="single" w:sz="4" w:space="0" w:color="auto"/>
              <w:bottom w:val="nil"/>
              <w:right w:val="single" w:sz="4" w:space="0" w:color="auto"/>
            </w:tcBorders>
            <w:vAlign w:val="center"/>
            <w:hideMark/>
          </w:tcPr>
          <w:p w14:paraId="12ED7ACD" w14:textId="77777777" w:rsidR="00C40CCD" w:rsidRPr="00BC4B7E" w:rsidRDefault="00C40CCD" w:rsidP="00C40CCD">
            <w:pPr>
              <w:tabs>
                <w:tab w:val="left" w:pos="720"/>
              </w:tabs>
              <w:jc w:val="center"/>
              <w:rPr>
                <w:sz w:val="16"/>
                <w:szCs w:val="16"/>
                <w:lang w:val="en-GB"/>
              </w:rPr>
            </w:pPr>
            <w:r w:rsidRPr="00BC4B7E">
              <w:rPr>
                <w:sz w:val="16"/>
                <w:szCs w:val="16"/>
                <w:lang w:val="en-GB"/>
              </w:rPr>
              <w:t>5.000</w:t>
            </w:r>
          </w:p>
        </w:tc>
      </w:tr>
      <w:tr w:rsidR="00C40CCD" w:rsidRPr="00BC4B7E" w14:paraId="3731985B" w14:textId="77777777" w:rsidTr="00BC4B7E">
        <w:trPr>
          <w:trHeight w:val="567"/>
        </w:trPr>
        <w:tc>
          <w:tcPr>
            <w:tcW w:w="390" w:type="pct"/>
            <w:tcBorders>
              <w:top w:val="nil"/>
              <w:left w:val="single" w:sz="4" w:space="0" w:color="auto"/>
              <w:bottom w:val="single" w:sz="4" w:space="0" w:color="auto"/>
              <w:right w:val="single" w:sz="4" w:space="0" w:color="auto"/>
            </w:tcBorders>
            <w:vAlign w:val="center"/>
            <w:hideMark/>
          </w:tcPr>
          <w:p w14:paraId="23B5CA0D" w14:textId="77777777" w:rsidR="00C40CCD" w:rsidRPr="00BC4B7E" w:rsidRDefault="00C40CCD" w:rsidP="00C40CCD">
            <w:pPr>
              <w:tabs>
                <w:tab w:val="left" w:pos="720"/>
              </w:tabs>
              <w:rPr>
                <w:b/>
                <w:sz w:val="16"/>
                <w:szCs w:val="16"/>
                <w:lang w:val="en-GB"/>
              </w:rPr>
            </w:pPr>
            <w:r w:rsidRPr="00BC4B7E">
              <w:rPr>
                <w:b/>
                <w:sz w:val="16"/>
                <w:szCs w:val="16"/>
                <w:lang w:val="en-GB"/>
              </w:rPr>
              <w:t>Air filter (µg)</w:t>
            </w:r>
          </w:p>
        </w:tc>
        <w:tc>
          <w:tcPr>
            <w:tcW w:w="332" w:type="pct"/>
            <w:tcBorders>
              <w:top w:val="nil"/>
              <w:left w:val="single" w:sz="4" w:space="0" w:color="auto"/>
              <w:bottom w:val="single" w:sz="4" w:space="0" w:color="auto"/>
              <w:right w:val="single" w:sz="4" w:space="0" w:color="auto"/>
            </w:tcBorders>
            <w:vAlign w:val="center"/>
            <w:hideMark/>
          </w:tcPr>
          <w:p w14:paraId="101520EE" w14:textId="77777777" w:rsidR="00C40CCD" w:rsidRPr="00BC4B7E" w:rsidRDefault="00C40CCD" w:rsidP="00C40CCD">
            <w:pPr>
              <w:tabs>
                <w:tab w:val="left" w:pos="720"/>
              </w:tabs>
              <w:jc w:val="center"/>
              <w:rPr>
                <w:sz w:val="16"/>
                <w:szCs w:val="16"/>
                <w:lang w:val="en-GB"/>
              </w:rPr>
            </w:pPr>
            <w:r w:rsidRPr="00BC4B7E">
              <w:rPr>
                <w:sz w:val="16"/>
                <w:szCs w:val="16"/>
                <w:lang w:val="en-GB"/>
              </w:rPr>
              <w:t>0.0375</w:t>
            </w:r>
          </w:p>
        </w:tc>
        <w:tc>
          <w:tcPr>
            <w:tcW w:w="327" w:type="pct"/>
            <w:tcBorders>
              <w:top w:val="nil"/>
              <w:left w:val="single" w:sz="4" w:space="0" w:color="auto"/>
              <w:bottom w:val="single" w:sz="4" w:space="0" w:color="auto"/>
              <w:right w:val="single" w:sz="4" w:space="0" w:color="auto"/>
            </w:tcBorders>
            <w:vAlign w:val="center"/>
            <w:hideMark/>
          </w:tcPr>
          <w:p w14:paraId="159CF386" w14:textId="77777777" w:rsidR="00C40CCD" w:rsidRPr="00BC4B7E" w:rsidRDefault="00C40CCD" w:rsidP="00C40CCD">
            <w:pPr>
              <w:tabs>
                <w:tab w:val="left" w:pos="720"/>
              </w:tabs>
              <w:jc w:val="center"/>
              <w:rPr>
                <w:sz w:val="16"/>
                <w:szCs w:val="16"/>
                <w:lang w:val="en-GB"/>
              </w:rPr>
            </w:pPr>
            <w:r w:rsidRPr="00BC4B7E">
              <w:rPr>
                <w:sz w:val="16"/>
                <w:szCs w:val="16"/>
                <w:lang w:val="en-GB"/>
              </w:rPr>
              <w:t>0.358</w:t>
            </w:r>
          </w:p>
        </w:tc>
        <w:tc>
          <w:tcPr>
            <w:tcW w:w="332" w:type="pct"/>
            <w:tcBorders>
              <w:top w:val="nil"/>
              <w:left w:val="single" w:sz="4" w:space="0" w:color="auto"/>
              <w:bottom w:val="single" w:sz="4" w:space="0" w:color="auto"/>
              <w:right w:val="single" w:sz="4" w:space="0" w:color="auto"/>
            </w:tcBorders>
            <w:vAlign w:val="center"/>
            <w:hideMark/>
          </w:tcPr>
          <w:p w14:paraId="413723D6" w14:textId="77777777" w:rsidR="00C40CCD" w:rsidRPr="00BC4B7E" w:rsidRDefault="00C40CCD" w:rsidP="00C40CCD">
            <w:pPr>
              <w:tabs>
                <w:tab w:val="left" w:pos="720"/>
              </w:tabs>
              <w:jc w:val="center"/>
              <w:rPr>
                <w:sz w:val="16"/>
                <w:szCs w:val="16"/>
                <w:lang w:val="en-GB"/>
              </w:rPr>
            </w:pPr>
            <w:r w:rsidRPr="00BC4B7E">
              <w:rPr>
                <w:sz w:val="16"/>
                <w:szCs w:val="16"/>
                <w:lang w:val="en-GB"/>
              </w:rPr>
              <w:t>0.0375</w:t>
            </w:r>
          </w:p>
        </w:tc>
        <w:tc>
          <w:tcPr>
            <w:tcW w:w="327" w:type="pct"/>
            <w:tcBorders>
              <w:top w:val="nil"/>
              <w:left w:val="single" w:sz="4" w:space="0" w:color="auto"/>
              <w:bottom w:val="single" w:sz="4" w:space="0" w:color="auto"/>
              <w:right w:val="single" w:sz="4" w:space="0" w:color="auto"/>
            </w:tcBorders>
            <w:vAlign w:val="center"/>
            <w:hideMark/>
          </w:tcPr>
          <w:p w14:paraId="7B669F81" w14:textId="77777777" w:rsidR="00C40CCD" w:rsidRPr="00BC4B7E" w:rsidRDefault="00C40CCD" w:rsidP="00C40CCD">
            <w:pPr>
              <w:tabs>
                <w:tab w:val="left" w:pos="720"/>
              </w:tabs>
              <w:jc w:val="center"/>
              <w:rPr>
                <w:sz w:val="16"/>
                <w:szCs w:val="16"/>
                <w:lang w:val="en-GB"/>
              </w:rPr>
            </w:pPr>
            <w:r w:rsidRPr="00BC4B7E">
              <w:rPr>
                <w:sz w:val="16"/>
                <w:szCs w:val="16"/>
                <w:lang w:val="en-GB"/>
              </w:rPr>
              <w:t>0.138</w:t>
            </w:r>
          </w:p>
        </w:tc>
        <w:tc>
          <w:tcPr>
            <w:tcW w:w="327" w:type="pct"/>
            <w:tcBorders>
              <w:top w:val="nil"/>
              <w:left w:val="single" w:sz="4" w:space="0" w:color="auto"/>
              <w:bottom w:val="single" w:sz="4" w:space="0" w:color="auto"/>
              <w:right w:val="single" w:sz="4" w:space="0" w:color="auto"/>
            </w:tcBorders>
            <w:vAlign w:val="center"/>
            <w:hideMark/>
          </w:tcPr>
          <w:p w14:paraId="2B02251B" w14:textId="77777777" w:rsidR="00C40CCD" w:rsidRPr="00BC4B7E" w:rsidRDefault="00C40CCD" w:rsidP="00C40CCD">
            <w:pPr>
              <w:tabs>
                <w:tab w:val="left" w:pos="720"/>
              </w:tabs>
              <w:jc w:val="center"/>
              <w:rPr>
                <w:sz w:val="16"/>
                <w:szCs w:val="16"/>
                <w:lang w:val="en-GB"/>
              </w:rPr>
            </w:pPr>
            <w:r w:rsidRPr="00BC4B7E">
              <w:rPr>
                <w:sz w:val="16"/>
                <w:szCs w:val="16"/>
                <w:lang w:val="en-GB"/>
              </w:rPr>
              <w:t>0.271</w:t>
            </w:r>
          </w:p>
        </w:tc>
        <w:tc>
          <w:tcPr>
            <w:tcW w:w="332" w:type="pct"/>
            <w:tcBorders>
              <w:top w:val="nil"/>
              <w:left w:val="single" w:sz="4" w:space="0" w:color="auto"/>
              <w:bottom w:val="single" w:sz="4" w:space="0" w:color="auto"/>
              <w:right w:val="single" w:sz="4" w:space="0" w:color="auto"/>
            </w:tcBorders>
            <w:vAlign w:val="center"/>
            <w:hideMark/>
          </w:tcPr>
          <w:p w14:paraId="0C563F6C" w14:textId="77777777" w:rsidR="00C40CCD" w:rsidRPr="00BC4B7E" w:rsidRDefault="00C40CCD" w:rsidP="00C40CCD">
            <w:pPr>
              <w:tabs>
                <w:tab w:val="left" w:pos="720"/>
              </w:tabs>
              <w:jc w:val="center"/>
              <w:rPr>
                <w:sz w:val="16"/>
                <w:szCs w:val="16"/>
                <w:lang w:val="en-GB"/>
              </w:rPr>
            </w:pPr>
            <w:r w:rsidRPr="00BC4B7E">
              <w:rPr>
                <w:sz w:val="16"/>
                <w:szCs w:val="16"/>
                <w:lang w:val="en-GB"/>
              </w:rPr>
              <w:t>0.0375</w:t>
            </w:r>
          </w:p>
        </w:tc>
        <w:tc>
          <w:tcPr>
            <w:tcW w:w="332" w:type="pct"/>
            <w:tcBorders>
              <w:top w:val="nil"/>
              <w:left w:val="single" w:sz="4" w:space="0" w:color="auto"/>
              <w:bottom w:val="single" w:sz="4" w:space="0" w:color="auto"/>
              <w:right w:val="single" w:sz="4" w:space="0" w:color="auto"/>
            </w:tcBorders>
            <w:vAlign w:val="center"/>
            <w:hideMark/>
          </w:tcPr>
          <w:p w14:paraId="63CBD811" w14:textId="77777777" w:rsidR="00C40CCD" w:rsidRPr="00BC4B7E" w:rsidRDefault="00C40CCD" w:rsidP="00C40CCD">
            <w:pPr>
              <w:tabs>
                <w:tab w:val="left" w:pos="720"/>
              </w:tabs>
              <w:jc w:val="center"/>
              <w:rPr>
                <w:sz w:val="16"/>
                <w:szCs w:val="16"/>
                <w:lang w:val="en-GB"/>
              </w:rPr>
            </w:pPr>
            <w:r w:rsidRPr="00BC4B7E">
              <w:rPr>
                <w:sz w:val="16"/>
                <w:szCs w:val="16"/>
                <w:lang w:val="en-GB"/>
              </w:rPr>
              <w:t>0.0375</w:t>
            </w:r>
          </w:p>
        </w:tc>
        <w:tc>
          <w:tcPr>
            <w:tcW w:w="332" w:type="pct"/>
            <w:tcBorders>
              <w:top w:val="nil"/>
              <w:left w:val="single" w:sz="4" w:space="0" w:color="auto"/>
              <w:bottom w:val="single" w:sz="4" w:space="0" w:color="auto"/>
              <w:right w:val="single" w:sz="4" w:space="0" w:color="auto"/>
            </w:tcBorders>
            <w:vAlign w:val="center"/>
            <w:hideMark/>
          </w:tcPr>
          <w:p w14:paraId="1E2CE91B" w14:textId="77777777" w:rsidR="00C40CCD" w:rsidRPr="00BC4B7E" w:rsidRDefault="00C40CCD" w:rsidP="00C40CCD">
            <w:pPr>
              <w:tabs>
                <w:tab w:val="left" w:pos="720"/>
              </w:tabs>
              <w:jc w:val="center"/>
              <w:rPr>
                <w:sz w:val="16"/>
                <w:szCs w:val="16"/>
                <w:lang w:val="en-GB"/>
              </w:rPr>
            </w:pPr>
            <w:r w:rsidRPr="00BC4B7E">
              <w:rPr>
                <w:sz w:val="16"/>
                <w:szCs w:val="16"/>
                <w:lang w:val="en-GB"/>
              </w:rPr>
              <w:t>0.0375</w:t>
            </w:r>
          </w:p>
        </w:tc>
        <w:tc>
          <w:tcPr>
            <w:tcW w:w="332" w:type="pct"/>
            <w:tcBorders>
              <w:top w:val="nil"/>
              <w:left w:val="single" w:sz="4" w:space="0" w:color="auto"/>
              <w:bottom w:val="single" w:sz="4" w:space="0" w:color="auto"/>
              <w:right w:val="single" w:sz="4" w:space="0" w:color="auto"/>
            </w:tcBorders>
            <w:vAlign w:val="center"/>
            <w:hideMark/>
          </w:tcPr>
          <w:p w14:paraId="3BF77DFC" w14:textId="77777777" w:rsidR="00C40CCD" w:rsidRPr="00BC4B7E" w:rsidRDefault="00C40CCD" w:rsidP="00C40CCD">
            <w:pPr>
              <w:tabs>
                <w:tab w:val="left" w:pos="720"/>
              </w:tabs>
              <w:jc w:val="center"/>
              <w:rPr>
                <w:sz w:val="16"/>
                <w:szCs w:val="16"/>
                <w:lang w:val="en-GB"/>
              </w:rPr>
            </w:pPr>
            <w:r w:rsidRPr="00BC4B7E">
              <w:rPr>
                <w:sz w:val="16"/>
                <w:szCs w:val="16"/>
                <w:lang w:val="en-GB"/>
              </w:rPr>
              <w:t>0.0375</w:t>
            </w:r>
          </w:p>
        </w:tc>
        <w:tc>
          <w:tcPr>
            <w:tcW w:w="327" w:type="pct"/>
            <w:tcBorders>
              <w:top w:val="nil"/>
              <w:left w:val="single" w:sz="4" w:space="0" w:color="auto"/>
              <w:bottom w:val="single" w:sz="4" w:space="0" w:color="auto"/>
              <w:right w:val="single" w:sz="4" w:space="0" w:color="auto"/>
            </w:tcBorders>
            <w:vAlign w:val="center"/>
            <w:hideMark/>
          </w:tcPr>
          <w:p w14:paraId="20A909D6" w14:textId="77777777" w:rsidR="00C40CCD" w:rsidRPr="00BC4B7E" w:rsidRDefault="00C40CCD" w:rsidP="00C40CCD">
            <w:pPr>
              <w:tabs>
                <w:tab w:val="left" w:pos="720"/>
              </w:tabs>
              <w:jc w:val="center"/>
              <w:rPr>
                <w:sz w:val="16"/>
                <w:szCs w:val="16"/>
                <w:lang w:val="en-GB"/>
              </w:rPr>
            </w:pPr>
            <w:r w:rsidRPr="00BC4B7E">
              <w:rPr>
                <w:sz w:val="16"/>
                <w:szCs w:val="16"/>
                <w:lang w:val="en-GB"/>
              </w:rPr>
              <w:t>0.104</w:t>
            </w:r>
          </w:p>
        </w:tc>
        <w:tc>
          <w:tcPr>
            <w:tcW w:w="332" w:type="pct"/>
            <w:tcBorders>
              <w:top w:val="nil"/>
              <w:left w:val="single" w:sz="4" w:space="0" w:color="auto"/>
              <w:bottom w:val="single" w:sz="4" w:space="0" w:color="auto"/>
              <w:right w:val="single" w:sz="4" w:space="0" w:color="auto"/>
            </w:tcBorders>
            <w:vAlign w:val="center"/>
            <w:hideMark/>
          </w:tcPr>
          <w:p w14:paraId="0FEB0FB1" w14:textId="77777777" w:rsidR="00C40CCD" w:rsidRPr="00BC4B7E" w:rsidRDefault="00C40CCD" w:rsidP="00C40CCD">
            <w:pPr>
              <w:tabs>
                <w:tab w:val="left" w:pos="720"/>
              </w:tabs>
              <w:jc w:val="center"/>
              <w:rPr>
                <w:sz w:val="16"/>
                <w:szCs w:val="16"/>
                <w:lang w:val="en-GB"/>
              </w:rPr>
            </w:pPr>
            <w:r w:rsidRPr="00BC4B7E">
              <w:rPr>
                <w:sz w:val="16"/>
                <w:szCs w:val="16"/>
                <w:lang w:val="en-GB"/>
              </w:rPr>
              <w:t>0.0375</w:t>
            </w:r>
          </w:p>
        </w:tc>
        <w:tc>
          <w:tcPr>
            <w:tcW w:w="290" w:type="pct"/>
            <w:tcBorders>
              <w:top w:val="single" w:sz="4" w:space="0" w:color="auto"/>
              <w:left w:val="single" w:sz="4" w:space="0" w:color="auto"/>
              <w:bottom w:val="single" w:sz="4" w:space="0" w:color="auto"/>
              <w:right w:val="single" w:sz="4" w:space="0" w:color="auto"/>
            </w:tcBorders>
            <w:vAlign w:val="center"/>
            <w:hideMark/>
          </w:tcPr>
          <w:p w14:paraId="47C5AE93" w14:textId="77777777" w:rsidR="00C40CCD" w:rsidRPr="00BC4B7E" w:rsidRDefault="00C40CCD" w:rsidP="00C40CCD">
            <w:pPr>
              <w:tabs>
                <w:tab w:val="left" w:pos="720"/>
              </w:tabs>
              <w:jc w:val="center"/>
              <w:rPr>
                <w:sz w:val="16"/>
                <w:szCs w:val="16"/>
                <w:lang w:val="en-GB"/>
              </w:rPr>
            </w:pPr>
            <w:r w:rsidRPr="00BC4B7E">
              <w:rPr>
                <w:sz w:val="16"/>
                <w:szCs w:val="16"/>
                <w:lang w:val="en-GB"/>
              </w:rPr>
              <w:t>Log normal?</w:t>
            </w:r>
          </w:p>
        </w:tc>
        <w:tc>
          <w:tcPr>
            <w:tcW w:w="332" w:type="pct"/>
            <w:tcBorders>
              <w:top w:val="single" w:sz="4" w:space="0" w:color="auto"/>
              <w:left w:val="single" w:sz="4" w:space="0" w:color="auto"/>
              <w:bottom w:val="single" w:sz="4" w:space="0" w:color="auto"/>
              <w:right w:val="single" w:sz="4" w:space="0" w:color="auto"/>
            </w:tcBorders>
            <w:vAlign w:val="center"/>
            <w:hideMark/>
          </w:tcPr>
          <w:p w14:paraId="05C71CDD" w14:textId="77777777" w:rsidR="00C40CCD" w:rsidRPr="00BC4B7E" w:rsidRDefault="00C40CCD" w:rsidP="00C40CCD">
            <w:pPr>
              <w:tabs>
                <w:tab w:val="left" w:pos="720"/>
              </w:tabs>
              <w:jc w:val="center"/>
              <w:rPr>
                <w:sz w:val="16"/>
                <w:szCs w:val="16"/>
                <w:lang w:val="en-GB"/>
              </w:rPr>
            </w:pPr>
            <w:r w:rsidRPr="00BC4B7E">
              <w:rPr>
                <w:sz w:val="16"/>
                <w:szCs w:val="16"/>
                <w:lang w:val="en-GB"/>
              </w:rPr>
              <w:t>Empirical 75th percentile</w:t>
            </w:r>
          </w:p>
        </w:tc>
        <w:tc>
          <w:tcPr>
            <w:tcW w:w="357" w:type="pct"/>
            <w:tcBorders>
              <w:top w:val="single" w:sz="4" w:space="0" w:color="auto"/>
              <w:left w:val="single" w:sz="4" w:space="0" w:color="auto"/>
              <w:bottom w:val="single" w:sz="4" w:space="0" w:color="auto"/>
              <w:right w:val="single" w:sz="4" w:space="0" w:color="auto"/>
            </w:tcBorders>
            <w:vAlign w:val="center"/>
            <w:hideMark/>
          </w:tcPr>
          <w:p w14:paraId="42AB0D7F" w14:textId="77777777" w:rsidR="00C40CCD" w:rsidRPr="00BC4B7E" w:rsidRDefault="00C40CCD" w:rsidP="00C40CCD">
            <w:pPr>
              <w:tabs>
                <w:tab w:val="left" w:pos="720"/>
              </w:tabs>
              <w:jc w:val="center"/>
              <w:rPr>
                <w:sz w:val="16"/>
                <w:szCs w:val="16"/>
                <w:lang w:val="en-GB"/>
              </w:rPr>
            </w:pPr>
            <w:r w:rsidRPr="00BC4B7E">
              <w:rPr>
                <w:sz w:val="16"/>
                <w:szCs w:val="16"/>
                <w:lang w:val="en-GB"/>
              </w:rPr>
              <w:t>Parametric 75th percentile</w:t>
            </w:r>
          </w:p>
        </w:tc>
      </w:tr>
      <w:tr w:rsidR="00C40CCD" w:rsidRPr="00BC4B7E" w14:paraId="4542B29F" w14:textId="77777777" w:rsidTr="00BC4B7E">
        <w:trPr>
          <w:trHeight w:val="531"/>
        </w:trPr>
        <w:tc>
          <w:tcPr>
            <w:tcW w:w="390" w:type="pct"/>
            <w:tcBorders>
              <w:top w:val="single" w:sz="4" w:space="0" w:color="auto"/>
              <w:left w:val="single" w:sz="4" w:space="0" w:color="auto"/>
              <w:bottom w:val="single" w:sz="4" w:space="0" w:color="auto"/>
              <w:right w:val="single" w:sz="4" w:space="0" w:color="auto"/>
            </w:tcBorders>
            <w:vAlign w:val="center"/>
            <w:hideMark/>
          </w:tcPr>
          <w:p w14:paraId="04AE9F06" w14:textId="77777777" w:rsidR="00C40CCD" w:rsidRPr="00BC4B7E" w:rsidRDefault="00C40CCD" w:rsidP="00C40CCD">
            <w:pPr>
              <w:tabs>
                <w:tab w:val="left" w:pos="720"/>
              </w:tabs>
              <w:rPr>
                <w:rFonts w:eastAsia="Calibri"/>
                <w:b/>
                <w:sz w:val="16"/>
                <w:szCs w:val="16"/>
                <w:lang w:val="de-CH"/>
              </w:rPr>
            </w:pPr>
            <w:r w:rsidRPr="00BC4B7E">
              <w:rPr>
                <w:b/>
                <w:sz w:val="16"/>
                <w:szCs w:val="16"/>
                <w:lang w:val="de-CH"/>
              </w:rPr>
              <w:t xml:space="preserve">PDE (µg/kg </w:t>
            </w:r>
            <w:proofErr w:type="spellStart"/>
            <w:r w:rsidRPr="00BC4B7E">
              <w:rPr>
                <w:b/>
                <w:sz w:val="16"/>
                <w:szCs w:val="16"/>
                <w:lang w:val="de-CH"/>
              </w:rPr>
              <w:t>bw</w:t>
            </w:r>
            <w:proofErr w:type="spellEnd"/>
            <w:r w:rsidRPr="00BC4B7E">
              <w:rPr>
                <w:b/>
                <w:sz w:val="16"/>
                <w:szCs w:val="16"/>
                <w:lang w:val="de-CH"/>
              </w:rPr>
              <w:t>/d)</w:t>
            </w:r>
          </w:p>
        </w:tc>
        <w:tc>
          <w:tcPr>
            <w:tcW w:w="332" w:type="pct"/>
            <w:tcBorders>
              <w:top w:val="single" w:sz="4" w:space="0" w:color="auto"/>
              <w:left w:val="single" w:sz="4" w:space="0" w:color="auto"/>
              <w:bottom w:val="single" w:sz="4" w:space="0" w:color="auto"/>
              <w:right w:val="single" w:sz="4" w:space="0" w:color="auto"/>
            </w:tcBorders>
            <w:vAlign w:val="center"/>
            <w:hideMark/>
          </w:tcPr>
          <w:p w14:paraId="3A1752FE" w14:textId="77777777" w:rsidR="00C40CCD" w:rsidRPr="00BC4B7E" w:rsidRDefault="00C40CCD" w:rsidP="00C40CCD">
            <w:pPr>
              <w:tabs>
                <w:tab w:val="left" w:pos="720"/>
              </w:tabs>
              <w:jc w:val="center"/>
              <w:rPr>
                <w:sz w:val="16"/>
                <w:szCs w:val="16"/>
                <w:lang w:val="en-GB"/>
              </w:rPr>
            </w:pPr>
            <w:r w:rsidRPr="00BC4B7E">
              <w:rPr>
                <w:sz w:val="16"/>
                <w:szCs w:val="16"/>
                <w:lang w:val="en-GB"/>
              </w:rPr>
              <w:t>90.57</w:t>
            </w:r>
          </w:p>
        </w:tc>
        <w:tc>
          <w:tcPr>
            <w:tcW w:w="327" w:type="pct"/>
            <w:tcBorders>
              <w:top w:val="single" w:sz="4" w:space="0" w:color="auto"/>
              <w:left w:val="single" w:sz="4" w:space="0" w:color="auto"/>
              <w:bottom w:val="single" w:sz="4" w:space="0" w:color="auto"/>
              <w:right w:val="single" w:sz="4" w:space="0" w:color="auto"/>
            </w:tcBorders>
            <w:vAlign w:val="center"/>
            <w:hideMark/>
          </w:tcPr>
          <w:p w14:paraId="2BD79B63" w14:textId="77777777" w:rsidR="00C40CCD" w:rsidRPr="00BC4B7E" w:rsidRDefault="00C40CCD" w:rsidP="00C40CCD">
            <w:pPr>
              <w:tabs>
                <w:tab w:val="left" w:pos="720"/>
              </w:tabs>
              <w:jc w:val="center"/>
              <w:rPr>
                <w:sz w:val="16"/>
                <w:szCs w:val="16"/>
                <w:lang w:val="en-GB"/>
              </w:rPr>
            </w:pPr>
            <w:r w:rsidRPr="00BC4B7E">
              <w:rPr>
                <w:sz w:val="16"/>
                <w:szCs w:val="16"/>
                <w:lang w:val="en-GB"/>
              </w:rPr>
              <w:t>17.49</w:t>
            </w:r>
          </w:p>
        </w:tc>
        <w:tc>
          <w:tcPr>
            <w:tcW w:w="332" w:type="pct"/>
            <w:tcBorders>
              <w:top w:val="single" w:sz="4" w:space="0" w:color="auto"/>
              <w:left w:val="single" w:sz="4" w:space="0" w:color="auto"/>
              <w:bottom w:val="single" w:sz="4" w:space="0" w:color="auto"/>
              <w:right w:val="single" w:sz="4" w:space="0" w:color="auto"/>
            </w:tcBorders>
            <w:vAlign w:val="center"/>
            <w:hideMark/>
          </w:tcPr>
          <w:p w14:paraId="0970F8E3" w14:textId="77777777" w:rsidR="00C40CCD" w:rsidRPr="00BC4B7E" w:rsidRDefault="00C40CCD" w:rsidP="00C40CCD">
            <w:pPr>
              <w:tabs>
                <w:tab w:val="left" w:pos="720"/>
              </w:tabs>
              <w:jc w:val="center"/>
              <w:rPr>
                <w:sz w:val="16"/>
                <w:szCs w:val="16"/>
                <w:lang w:val="en-GB"/>
              </w:rPr>
            </w:pPr>
            <w:r w:rsidRPr="00BC4B7E">
              <w:rPr>
                <w:sz w:val="16"/>
                <w:szCs w:val="16"/>
                <w:lang w:val="en-GB"/>
              </w:rPr>
              <w:t>2728</w:t>
            </w:r>
          </w:p>
        </w:tc>
        <w:tc>
          <w:tcPr>
            <w:tcW w:w="327" w:type="pct"/>
            <w:tcBorders>
              <w:top w:val="single" w:sz="4" w:space="0" w:color="auto"/>
              <w:left w:val="single" w:sz="4" w:space="0" w:color="auto"/>
              <w:bottom w:val="single" w:sz="4" w:space="0" w:color="auto"/>
              <w:right w:val="single" w:sz="4" w:space="0" w:color="auto"/>
            </w:tcBorders>
            <w:vAlign w:val="center"/>
            <w:hideMark/>
          </w:tcPr>
          <w:p w14:paraId="4E08E0B9" w14:textId="77777777" w:rsidR="00C40CCD" w:rsidRPr="00BC4B7E" w:rsidRDefault="00C40CCD" w:rsidP="00C40CCD">
            <w:pPr>
              <w:tabs>
                <w:tab w:val="left" w:pos="720"/>
              </w:tabs>
              <w:jc w:val="center"/>
              <w:rPr>
                <w:sz w:val="16"/>
                <w:szCs w:val="16"/>
                <w:lang w:val="en-GB"/>
              </w:rPr>
            </w:pPr>
            <w:r w:rsidRPr="00BC4B7E">
              <w:rPr>
                <w:sz w:val="16"/>
                <w:szCs w:val="16"/>
                <w:lang w:val="en-GB"/>
              </w:rPr>
              <w:t>2366</w:t>
            </w:r>
          </w:p>
        </w:tc>
        <w:tc>
          <w:tcPr>
            <w:tcW w:w="327" w:type="pct"/>
            <w:tcBorders>
              <w:top w:val="single" w:sz="4" w:space="0" w:color="auto"/>
              <w:left w:val="single" w:sz="4" w:space="0" w:color="auto"/>
              <w:bottom w:val="single" w:sz="4" w:space="0" w:color="auto"/>
              <w:right w:val="single" w:sz="4" w:space="0" w:color="auto"/>
            </w:tcBorders>
            <w:vAlign w:val="center"/>
            <w:hideMark/>
          </w:tcPr>
          <w:p w14:paraId="45A20541" w14:textId="77777777" w:rsidR="00C40CCD" w:rsidRPr="00BC4B7E" w:rsidRDefault="00C40CCD" w:rsidP="00C40CCD">
            <w:pPr>
              <w:tabs>
                <w:tab w:val="left" w:pos="720"/>
              </w:tabs>
              <w:jc w:val="center"/>
              <w:rPr>
                <w:sz w:val="16"/>
                <w:szCs w:val="16"/>
                <w:lang w:val="en-GB"/>
              </w:rPr>
            </w:pPr>
            <w:r w:rsidRPr="00BC4B7E">
              <w:rPr>
                <w:sz w:val="16"/>
                <w:szCs w:val="16"/>
                <w:lang w:val="en-GB"/>
              </w:rPr>
              <w:t>138.99</w:t>
            </w:r>
          </w:p>
        </w:tc>
        <w:tc>
          <w:tcPr>
            <w:tcW w:w="332" w:type="pct"/>
            <w:tcBorders>
              <w:top w:val="single" w:sz="4" w:space="0" w:color="auto"/>
              <w:left w:val="single" w:sz="4" w:space="0" w:color="auto"/>
              <w:bottom w:val="single" w:sz="4" w:space="0" w:color="auto"/>
              <w:right w:val="single" w:sz="4" w:space="0" w:color="auto"/>
            </w:tcBorders>
            <w:vAlign w:val="center"/>
            <w:hideMark/>
          </w:tcPr>
          <w:p w14:paraId="73B0659A" w14:textId="77777777" w:rsidR="00C40CCD" w:rsidRPr="00BC4B7E" w:rsidRDefault="00C40CCD" w:rsidP="00C40CCD">
            <w:pPr>
              <w:tabs>
                <w:tab w:val="left" w:pos="720"/>
              </w:tabs>
              <w:jc w:val="center"/>
              <w:rPr>
                <w:sz w:val="16"/>
                <w:szCs w:val="16"/>
                <w:lang w:val="en-GB"/>
              </w:rPr>
            </w:pPr>
            <w:r w:rsidRPr="00BC4B7E">
              <w:rPr>
                <w:sz w:val="16"/>
                <w:szCs w:val="16"/>
                <w:lang w:val="en-GB"/>
              </w:rPr>
              <w:t>10.170</w:t>
            </w:r>
          </w:p>
        </w:tc>
        <w:tc>
          <w:tcPr>
            <w:tcW w:w="332" w:type="pct"/>
            <w:tcBorders>
              <w:top w:val="single" w:sz="4" w:space="0" w:color="auto"/>
              <w:left w:val="single" w:sz="4" w:space="0" w:color="auto"/>
              <w:bottom w:val="single" w:sz="4" w:space="0" w:color="auto"/>
              <w:right w:val="single" w:sz="4" w:space="0" w:color="auto"/>
            </w:tcBorders>
            <w:vAlign w:val="center"/>
            <w:hideMark/>
          </w:tcPr>
          <w:p w14:paraId="5136C0BA" w14:textId="77777777" w:rsidR="00C40CCD" w:rsidRPr="00BC4B7E" w:rsidRDefault="00C40CCD" w:rsidP="00C40CCD">
            <w:pPr>
              <w:tabs>
                <w:tab w:val="left" w:pos="720"/>
              </w:tabs>
              <w:jc w:val="center"/>
              <w:rPr>
                <w:sz w:val="16"/>
                <w:szCs w:val="16"/>
                <w:lang w:val="en-GB"/>
              </w:rPr>
            </w:pPr>
            <w:r w:rsidRPr="00BC4B7E">
              <w:rPr>
                <w:sz w:val="16"/>
                <w:szCs w:val="16"/>
                <w:lang w:val="en-GB"/>
              </w:rPr>
              <w:t>124.56</w:t>
            </w:r>
          </w:p>
        </w:tc>
        <w:tc>
          <w:tcPr>
            <w:tcW w:w="332" w:type="pct"/>
            <w:tcBorders>
              <w:top w:val="single" w:sz="4" w:space="0" w:color="auto"/>
              <w:left w:val="single" w:sz="4" w:space="0" w:color="auto"/>
              <w:bottom w:val="single" w:sz="4" w:space="0" w:color="auto"/>
              <w:right w:val="single" w:sz="4" w:space="0" w:color="auto"/>
            </w:tcBorders>
            <w:vAlign w:val="center"/>
            <w:hideMark/>
          </w:tcPr>
          <w:p w14:paraId="3C8C7C1B" w14:textId="77777777" w:rsidR="00C40CCD" w:rsidRPr="00BC4B7E" w:rsidRDefault="00C40CCD" w:rsidP="00C40CCD">
            <w:pPr>
              <w:tabs>
                <w:tab w:val="left" w:pos="720"/>
              </w:tabs>
              <w:jc w:val="center"/>
              <w:rPr>
                <w:sz w:val="16"/>
                <w:szCs w:val="16"/>
                <w:lang w:val="en-GB"/>
              </w:rPr>
            </w:pPr>
            <w:r w:rsidRPr="00BC4B7E">
              <w:rPr>
                <w:sz w:val="16"/>
                <w:szCs w:val="16"/>
                <w:lang w:val="en-GB"/>
              </w:rPr>
              <w:t>29.03</w:t>
            </w:r>
          </w:p>
        </w:tc>
        <w:tc>
          <w:tcPr>
            <w:tcW w:w="332" w:type="pct"/>
            <w:tcBorders>
              <w:top w:val="single" w:sz="4" w:space="0" w:color="auto"/>
              <w:left w:val="single" w:sz="4" w:space="0" w:color="auto"/>
              <w:bottom w:val="single" w:sz="4" w:space="0" w:color="auto"/>
              <w:right w:val="single" w:sz="4" w:space="0" w:color="auto"/>
            </w:tcBorders>
            <w:vAlign w:val="center"/>
            <w:hideMark/>
          </w:tcPr>
          <w:p w14:paraId="7481FE28" w14:textId="77777777" w:rsidR="00C40CCD" w:rsidRPr="00BC4B7E" w:rsidRDefault="00C40CCD" w:rsidP="00C40CCD">
            <w:pPr>
              <w:tabs>
                <w:tab w:val="left" w:pos="720"/>
              </w:tabs>
              <w:jc w:val="center"/>
              <w:rPr>
                <w:sz w:val="16"/>
                <w:szCs w:val="16"/>
                <w:lang w:val="en-GB"/>
              </w:rPr>
            </w:pPr>
            <w:r w:rsidRPr="00BC4B7E">
              <w:rPr>
                <w:sz w:val="16"/>
                <w:szCs w:val="16"/>
                <w:lang w:val="en-GB"/>
              </w:rPr>
              <w:t>87.81</w:t>
            </w:r>
          </w:p>
        </w:tc>
        <w:tc>
          <w:tcPr>
            <w:tcW w:w="327" w:type="pct"/>
            <w:tcBorders>
              <w:top w:val="single" w:sz="4" w:space="0" w:color="auto"/>
              <w:left w:val="single" w:sz="4" w:space="0" w:color="auto"/>
              <w:bottom w:val="single" w:sz="4" w:space="0" w:color="auto"/>
              <w:right w:val="single" w:sz="4" w:space="0" w:color="auto"/>
            </w:tcBorders>
            <w:vAlign w:val="center"/>
            <w:hideMark/>
          </w:tcPr>
          <w:p w14:paraId="3A004961" w14:textId="77777777" w:rsidR="00C40CCD" w:rsidRPr="00BC4B7E" w:rsidRDefault="00C40CCD" w:rsidP="00C40CCD">
            <w:pPr>
              <w:tabs>
                <w:tab w:val="left" w:pos="720"/>
              </w:tabs>
              <w:jc w:val="center"/>
              <w:rPr>
                <w:sz w:val="16"/>
                <w:szCs w:val="16"/>
                <w:lang w:val="en-GB"/>
              </w:rPr>
            </w:pPr>
            <w:r w:rsidRPr="00BC4B7E">
              <w:rPr>
                <w:sz w:val="16"/>
                <w:szCs w:val="16"/>
                <w:lang w:val="en-GB"/>
              </w:rPr>
              <w:t>24.82</w:t>
            </w:r>
          </w:p>
        </w:tc>
        <w:tc>
          <w:tcPr>
            <w:tcW w:w="332" w:type="pct"/>
            <w:tcBorders>
              <w:top w:val="single" w:sz="4" w:space="0" w:color="auto"/>
              <w:left w:val="single" w:sz="4" w:space="0" w:color="auto"/>
              <w:bottom w:val="single" w:sz="4" w:space="0" w:color="auto"/>
              <w:right w:val="single" w:sz="4" w:space="0" w:color="auto"/>
            </w:tcBorders>
            <w:vAlign w:val="center"/>
            <w:hideMark/>
          </w:tcPr>
          <w:p w14:paraId="380BEA07" w14:textId="77777777" w:rsidR="00C40CCD" w:rsidRPr="00BC4B7E" w:rsidRDefault="00C40CCD" w:rsidP="00C40CCD">
            <w:pPr>
              <w:tabs>
                <w:tab w:val="left" w:pos="720"/>
              </w:tabs>
              <w:jc w:val="center"/>
              <w:rPr>
                <w:sz w:val="16"/>
                <w:szCs w:val="16"/>
                <w:lang w:val="en-GB"/>
              </w:rPr>
            </w:pPr>
            <w:r w:rsidRPr="00BC4B7E">
              <w:rPr>
                <w:sz w:val="16"/>
                <w:szCs w:val="16"/>
                <w:lang w:val="en-GB"/>
              </w:rPr>
              <w:t>7.815</w:t>
            </w:r>
          </w:p>
        </w:tc>
        <w:tc>
          <w:tcPr>
            <w:tcW w:w="290" w:type="pct"/>
            <w:tcBorders>
              <w:top w:val="single" w:sz="4" w:space="0" w:color="auto"/>
              <w:left w:val="single" w:sz="4" w:space="0" w:color="auto"/>
              <w:bottom w:val="single" w:sz="4" w:space="0" w:color="auto"/>
              <w:right w:val="single" w:sz="4" w:space="0" w:color="auto"/>
            </w:tcBorders>
            <w:vAlign w:val="center"/>
            <w:hideMark/>
          </w:tcPr>
          <w:p w14:paraId="3C1DD593" w14:textId="77777777" w:rsidR="00C40CCD" w:rsidRPr="00BC4B7E" w:rsidRDefault="00C40CCD" w:rsidP="00C40CCD">
            <w:pPr>
              <w:tabs>
                <w:tab w:val="left" w:pos="720"/>
              </w:tabs>
              <w:jc w:val="center"/>
              <w:rPr>
                <w:sz w:val="16"/>
                <w:szCs w:val="16"/>
                <w:lang w:val="en-GB"/>
              </w:rPr>
            </w:pPr>
            <w:r w:rsidRPr="00BC4B7E">
              <w:rPr>
                <w:sz w:val="16"/>
                <w:szCs w:val="16"/>
                <w:lang w:val="en-GB"/>
              </w:rPr>
              <w:t>yes</w:t>
            </w:r>
          </w:p>
        </w:tc>
        <w:tc>
          <w:tcPr>
            <w:tcW w:w="332" w:type="pct"/>
            <w:tcBorders>
              <w:top w:val="single" w:sz="4" w:space="0" w:color="auto"/>
              <w:left w:val="single" w:sz="4" w:space="0" w:color="auto"/>
              <w:bottom w:val="single" w:sz="4" w:space="0" w:color="auto"/>
              <w:right w:val="single" w:sz="4" w:space="0" w:color="auto"/>
            </w:tcBorders>
            <w:vAlign w:val="center"/>
            <w:hideMark/>
          </w:tcPr>
          <w:p w14:paraId="5F9749BC" w14:textId="77777777" w:rsidR="00C40CCD" w:rsidRPr="00BC4B7E" w:rsidRDefault="00C40CCD" w:rsidP="00C40CCD">
            <w:pPr>
              <w:tabs>
                <w:tab w:val="left" w:pos="720"/>
              </w:tabs>
              <w:jc w:val="center"/>
              <w:rPr>
                <w:sz w:val="16"/>
                <w:szCs w:val="16"/>
                <w:lang w:val="en-GB"/>
              </w:rPr>
            </w:pPr>
            <w:r w:rsidRPr="00BC4B7E">
              <w:rPr>
                <w:sz w:val="16"/>
                <w:szCs w:val="16"/>
                <w:lang w:val="en-GB"/>
              </w:rPr>
              <w:t>131.77</w:t>
            </w:r>
          </w:p>
        </w:tc>
        <w:tc>
          <w:tcPr>
            <w:tcW w:w="357" w:type="pct"/>
            <w:tcBorders>
              <w:top w:val="single" w:sz="4" w:space="0" w:color="auto"/>
              <w:left w:val="single" w:sz="4" w:space="0" w:color="auto"/>
              <w:bottom w:val="single" w:sz="4" w:space="0" w:color="auto"/>
              <w:right w:val="single" w:sz="4" w:space="0" w:color="auto"/>
            </w:tcBorders>
            <w:vAlign w:val="center"/>
            <w:hideMark/>
          </w:tcPr>
          <w:p w14:paraId="49F48943" w14:textId="77777777" w:rsidR="00C40CCD" w:rsidRPr="00BC4B7E" w:rsidRDefault="00C40CCD" w:rsidP="00C40CCD">
            <w:pPr>
              <w:tabs>
                <w:tab w:val="left" w:pos="720"/>
              </w:tabs>
              <w:jc w:val="center"/>
              <w:rPr>
                <w:sz w:val="16"/>
                <w:szCs w:val="16"/>
                <w:lang w:val="en-GB"/>
              </w:rPr>
            </w:pPr>
            <w:r w:rsidRPr="00BC4B7E">
              <w:rPr>
                <w:sz w:val="16"/>
                <w:szCs w:val="16"/>
                <w:lang w:val="en-GB"/>
              </w:rPr>
              <w:t>338.8</w:t>
            </w:r>
          </w:p>
        </w:tc>
      </w:tr>
      <w:tr w:rsidR="00C40CCD" w:rsidRPr="00BC4B7E" w14:paraId="5F977F3C" w14:textId="77777777" w:rsidTr="00BC4B7E">
        <w:trPr>
          <w:trHeight w:val="567"/>
        </w:trPr>
        <w:tc>
          <w:tcPr>
            <w:tcW w:w="390" w:type="pct"/>
            <w:tcBorders>
              <w:top w:val="single" w:sz="4" w:space="0" w:color="auto"/>
              <w:left w:val="single" w:sz="4" w:space="0" w:color="auto"/>
              <w:bottom w:val="single" w:sz="4" w:space="0" w:color="auto"/>
              <w:right w:val="single" w:sz="4" w:space="0" w:color="auto"/>
            </w:tcBorders>
            <w:vAlign w:val="center"/>
            <w:hideMark/>
          </w:tcPr>
          <w:p w14:paraId="2ACB4B17" w14:textId="77777777" w:rsidR="00C40CCD" w:rsidRPr="00BC4B7E" w:rsidRDefault="00C40CCD" w:rsidP="00C40CCD">
            <w:pPr>
              <w:tabs>
                <w:tab w:val="left" w:pos="720"/>
              </w:tabs>
              <w:rPr>
                <w:rFonts w:eastAsia="Calibri"/>
                <w:b/>
                <w:sz w:val="16"/>
                <w:szCs w:val="16"/>
                <w:lang w:val="de-CH"/>
              </w:rPr>
            </w:pPr>
            <w:r w:rsidRPr="00BC4B7E">
              <w:rPr>
                <w:b/>
                <w:sz w:val="16"/>
                <w:szCs w:val="16"/>
                <w:lang w:val="de-CH"/>
              </w:rPr>
              <w:t xml:space="preserve">ADE (µg/kg </w:t>
            </w:r>
            <w:proofErr w:type="spellStart"/>
            <w:r w:rsidRPr="00BC4B7E">
              <w:rPr>
                <w:b/>
                <w:sz w:val="16"/>
                <w:szCs w:val="16"/>
                <w:lang w:val="de-CH"/>
              </w:rPr>
              <w:t>bw</w:t>
            </w:r>
            <w:proofErr w:type="spellEnd"/>
            <w:r w:rsidRPr="00BC4B7E">
              <w:rPr>
                <w:b/>
                <w:sz w:val="16"/>
                <w:szCs w:val="16"/>
                <w:lang w:val="de-CH"/>
              </w:rPr>
              <w:t>/d)</w:t>
            </w:r>
          </w:p>
        </w:tc>
        <w:tc>
          <w:tcPr>
            <w:tcW w:w="332" w:type="pct"/>
            <w:tcBorders>
              <w:top w:val="single" w:sz="4" w:space="0" w:color="auto"/>
              <w:left w:val="single" w:sz="4" w:space="0" w:color="auto"/>
              <w:bottom w:val="single" w:sz="4" w:space="0" w:color="auto"/>
              <w:right w:val="single" w:sz="4" w:space="0" w:color="auto"/>
            </w:tcBorders>
            <w:vAlign w:val="center"/>
            <w:hideMark/>
          </w:tcPr>
          <w:p w14:paraId="540C7637" w14:textId="77777777" w:rsidR="00C40CCD" w:rsidRPr="00BC4B7E" w:rsidRDefault="00C40CCD" w:rsidP="00C40CCD">
            <w:pPr>
              <w:tabs>
                <w:tab w:val="left" w:pos="720"/>
              </w:tabs>
              <w:jc w:val="center"/>
              <w:rPr>
                <w:sz w:val="16"/>
                <w:szCs w:val="16"/>
                <w:lang w:val="en-GB"/>
              </w:rPr>
            </w:pPr>
            <w:r w:rsidRPr="00BC4B7E">
              <w:rPr>
                <w:sz w:val="16"/>
                <w:szCs w:val="16"/>
                <w:lang w:val="en-GB"/>
              </w:rPr>
              <w:t>0.142</w:t>
            </w:r>
          </w:p>
        </w:tc>
        <w:tc>
          <w:tcPr>
            <w:tcW w:w="327" w:type="pct"/>
            <w:tcBorders>
              <w:top w:val="single" w:sz="4" w:space="0" w:color="auto"/>
              <w:left w:val="single" w:sz="4" w:space="0" w:color="auto"/>
              <w:bottom w:val="single" w:sz="4" w:space="0" w:color="auto"/>
              <w:right w:val="single" w:sz="4" w:space="0" w:color="auto"/>
            </w:tcBorders>
            <w:vAlign w:val="center"/>
            <w:hideMark/>
          </w:tcPr>
          <w:p w14:paraId="7D1FF30B" w14:textId="77777777" w:rsidR="00C40CCD" w:rsidRPr="00BC4B7E" w:rsidRDefault="00C40CCD" w:rsidP="00C40CCD">
            <w:pPr>
              <w:tabs>
                <w:tab w:val="left" w:pos="720"/>
              </w:tabs>
              <w:jc w:val="center"/>
              <w:rPr>
                <w:sz w:val="16"/>
                <w:szCs w:val="16"/>
                <w:lang w:val="en-GB"/>
              </w:rPr>
            </w:pPr>
            <w:r w:rsidRPr="00BC4B7E">
              <w:rPr>
                <w:sz w:val="16"/>
                <w:szCs w:val="16"/>
                <w:lang w:val="en-GB"/>
              </w:rPr>
              <w:t>0.671</w:t>
            </w:r>
          </w:p>
        </w:tc>
        <w:tc>
          <w:tcPr>
            <w:tcW w:w="332" w:type="pct"/>
            <w:tcBorders>
              <w:top w:val="single" w:sz="4" w:space="0" w:color="auto"/>
              <w:left w:val="single" w:sz="4" w:space="0" w:color="auto"/>
              <w:bottom w:val="single" w:sz="4" w:space="0" w:color="auto"/>
              <w:right w:val="single" w:sz="4" w:space="0" w:color="auto"/>
            </w:tcBorders>
            <w:vAlign w:val="center"/>
            <w:hideMark/>
          </w:tcPr>
          <w:p w14:paraId="4DBBEFBF" w14:textId="77777777" w:rsidR="00C40CCD" w:rsidRPr="00BC4B7E" w:rsidRDefault="00C40CCD" w:rsidP="00C40CCD">
            <w:pPr>
              <w:tabs>
                <w:tab w:val="left" w:pos="720"/>
              </w:tabs>
              <w:jc w:val="center"/>
              <w:rPr>
                <w:sz w:val="16"/>
                <w:szCs w:val="16"/>
                <w:lang w:val="en-GB"/>
              </w:rPr>
            </w:pPr>
            <w:r w:rsidRPr="00BC4B7E">
              <w:rPr>
                <w:sz w:val="16"/>
                <w:szCs w:val="16"/>
                <w:lang w:val="en-GB"/>
              </w:rPr>
              <w:t>1.991</w:t>
            </w:r>
          </w:p>
        </w:tc>
        <w:tc>
          <w:tcPr>
            <w:tcW w:w="327" w:type="pct"/>
            <w:tcBorders>
              <w:top w:val="single" w:sz="4" w:space="0" w:color="auto"/>
              <w:left w:val="single" w:sz="4" w:space="0" w:color="auto"/>
              <w:bottom w:val="single" w:sz="4" w:space="0" w:color="auto"/>
              <w:right w:val="single" w:sz="4" w:space="0" w:color="auto"/>
            </w:tcBorders>
            <w:vAlign w:val="center"/>
            <w:hideMark/>
          </w:tcPr>
          <w:p w14:paraId="3DE94AE1" w14:textId="77777777" w:rsidR="00C40CCD" w:rsidRPr="00BC4B7E" w:rsidRDefault="00C40CCD" w:rsidP="00C40CCD">
            <w:pPr>
              <w:tabs>
                <w:tab w:val="left" w:pos="720"/>
              </w:tabs>
              <w:jc w:val="center"/>
              <w:rPr>
                <w:sz w:val="16"/>
                <w:szCs w:val="16"/>
                <w:lang w:val="en-GB"/>
              </w:rPr>
            </w:pPr>
            <w:r w:rsidRPr="00BC4B7E">
              <w:rPr>
                <w:sz w:val="16"/>
                <w:szCs w:val="16"/>
                <w:lang w:val="en-GB"/>
              </w:rPr>
              <w:t>1.226</w:t>
            </w:r>
          </w:p>
        </w:tc>
        <w:tc>
          <w:tcPr>
            <w:tcW w:w="327" w:type="pct"/>
            <w:tcBorders>
              <w:top w:val="single" w:sz="4" w:space="0" w:color="auto"/>
              <w:left w:val="single" w:sz="4" w:space="0" w:color="auto"/>
              <w:bottom w:val="single" w:sz="4" w:space="0" w:color="auto"/>
              <w:right w:val="single" w:sz="4" w:space="0" w:color="auto"/>
            </w:tcBorders>
            <w:vAlign w:val="center"/>
            <w:hideMark/>
          </w:tcPr>
          <w:p w14:paraId="39EA6112" w14:textId="77777777" w:rsidR="00C40CCD" w:rsidRPr="00BC4B7E" w:rsidRDefault="00C40CCD" w:rsidP="00C40CCD">
            <w:pPr>
              <w:tabs>
                <w:tab w:val="left" w:pos="720"/>
              </w:tabs>
              <w:jc w:val="center"/>
              <w:rPr>
                <w:sz w:val="16"/>
                <w:szCs w:val="16"/>
                <w:lang w:val="en-GB"/>
              </w:rPr>
            </w:pPr>
            <w:r w:rsidRPr="00BC4B7E">
              <w:rPr>
                <w:sz w:val="16"/>
                <w:szCs w:val="16"/>
                <w:lang w:val="en-GB"/>
              </w:rPr>
              <w:t>1.125</w:t>
            </w:r>
          </w:p>
        </w:tc>
        <w:tc>
          <w:tcPr>
            <w:tcW w:w="332" w:type="pct"/>
            <w:tcBorders>
              <w:top w:val="single" w:sz="4" w:space="0" w:color="auto"/>
              <w:left w:val="single" w:sz="4" w:space="0" w:color="auto"/>
              <w:bottom w:val="single" w:sz="4" w:space="0" w:color="auto"/>
              <w:right w:val="single" w:sz="4" w:space="0" w:color="auto"/>
            </w:tcBorders>
            <w:vAlign w:val="center"/>
            <w:hideMark/>
          </w:tcPr>
          <w:p w14:paraId="6F9AC661" w14:textId="77777777" w:rsidR="00C40CCD" w:rsidRPr="00BC4B7E" w:rsidRDefault="00C40CCD" w:rsidP="00C40CCD">
            <w:pPr>
              <w:tabs>
                <w:tab w:val="left" w:pos="720"/>
              </w:tabs>
              <w:jc w:val="center"/>
              <w:rPr>
                <w:sz w:val="16"/>
                <w:szCs w:val="16"/>
                <w:lang w:val="en-GB"/>
              </w:rPr>
            </w:pPr>
            <w:r w:rsidRPr="00BC4B7E">
              <w:rPr>
                <w:sz w:val="16"/>
                <w:szCs w:val="16"/>
                <w:lang w:val="en-GB"/>
              </w:rPr>
              <w:t>0.235</w:t>
            </w:r>
          </w:p>
        </w:tc>
        <w:tc>
          <w:tcPr>
            <w:tcW w:w="332" w:type="pct"/>
            <w:tcBorders>
              <w:top w:val="single" w:sz="4" w:space="0" w:color="auto"/>
              <w:left w:val="single" w:sz="4" w:space="0" w:color="auto"/>
              <w:bottom w:val="single" w:sz="4" w:space="0" w:color="auto"/>
              <w:right w:val="single" w:sz="4" w:space="0" w:color="auto"/>
            </w:tcBorders>
            <w:vAlign w:val="center"/>
            <w:hideMark/>
          </w:tcPr>
          <w:p w14:paraId="1FB96516" w14:textId="77777777" w:rsidR="00C40CCD" w:rsidRPr="00BC4B7E" w:rsidRDefault="00C40CCD" w:rsidP="00C40CCD">
            <w:pPr>
              <w:tabs>
                <w:tab w:val="left" w:pos="720"/>
              </w:tabs>
              <w:jc w:val="center"/>
              <w:rPr>
                <w:sz w:val="16"/>
                <w:szCs w:val="16"/>
                <w:lang w:val="en-GB"/>
              </w:rPr>
            </w:pPr>
            <w:r w:rsidRPr="00BC4B7E">
              <w:rPr>
                <w:sz w:val="16"/>
                <w:szCs w:val="16"/>
                <w:lang w:val="en-GB"/>
              </w:rPr>
              <w:t>1.285</w:t>
            </w:r>
          </w:p>
        </w:tc>
        <w:tc>
          <w:tcPr>
            <w:tcW w:w="332" w:type="pct"/>
            <w:tcBorders>
              <w:top w:val="single" w:sz="4" w:space="0" w:color="auto"/>
              <w:left w:val="single" w:sz="4" w:space="0" w:color="auto"/>
              <w:bottom w:val="single" w:sz="4" w:space="0" w:color="auto"/>
              <w:right w:val="single" w:sz="4" w:space="0" w:color="auto"/>
            </w:tcBorders>
            <w:vAlign w:val="center"/>
            <w:hideMark/>
          </w:tcPr>
          <w:p w14:paraId="2667BB8F" w14:textId="77777777" w:rsidR="00C40CCD" w:rsidRPr="00BC4B7E" w:rsidRDefault="00C40CCD" w:rsidP="00C40CCD">
            <w:pPr>
              <w:tabs>
                <w:tab w:val="left" w:pos="720"/>
              </w:tabs>
              <w:jc w:val="center"/>
              <w:rPr>
                <w:sz w:val="16"/>
                <w:szCs w:val="16"/>
                <w:lang w:val="en-GB"/>
              </w:rPr>
            </w:pPr>
            <w:r w:rsidRPr="00BC4B7E">
              <w:rPr>
                <w:sz w:val="16"/>
                <w:szCs w:val="16"/>
                <w:lang w:val="en-GB"/>
              </w:rPr>
              <w:t>0.351</w:t>
            </w:r>
          </w:p>
        </w:tc>
        <w:tc>
          <w:tcPr>
            <w:tcW w:w="332" w:type="pct"/>
            <w:tcBorders>
              <w:top w:val="single" w:sz="4" w:space="0" w:color="auto"/>
              <w:left w:val="single" w:sz="4" w:space="0" w:color="auto"/>
              <w:bottom w:val="single" w:sz="4" w:space="0" w:color="auto"/>
              <w:right w:val="single" w:sz="4" w:space="0" w:color="auto"/>
            </w:tcBorders>
            <w:vAlign w:val="center"/>
            <w:hideMark/>
          </w:tcPr>
          <w:p w14:paraId="74932A1F" w14:textId="77777777" w:rsidR="00C40CCD" w:rsidRPr="00BC4B7E" w:rsidRDefault="00C40CCD" w:rsidP="00C40CCD">
            <w:pPr>
              <w:tabs>
                <w:tab w:val="left" w:pos="720"/>
              </w:tabs>
              <w:jc w:val="center"/>
              <w:rPr>
                <w:sz w:val="16"/>
                <w:szCs w:val="16"/>
                <w:lang w:val="en-GB"/>
              </w:rPr>
            </w:pPr>
            <w:r w:rsidRPr="00BC4B7E">
              <w:rPr>
                <w:sz w:val="16"/>
                <w:szCs w:val="16"/>
                <w:lang w:val="en-GB"/>
              </w:rPr>
              <w:t>0.551</w:t>
            </w:r>
          </w:p>
        </w:tc>
        <w:tc>
          <w:tcPr>
            <w:tcW w:w="327" w:type="pct"/>
            <w:tcBorders>
              <w:top w:val="single" w:sz="4" w:space="0" w:color="auto"/>
              <w:left w:val="single" w:sz="4" w:space="0" w:color="auto"/>
              <w:bottom w:val="single" w:sz="4" w:space="0" w:color="auto"/>
              <w:right w:val="single" w:sz="4" w:space="0" w:color="auto"/>
            </w:tcBorders>
            <w:vAlign w:val="center"/>
            <w:hideMark/>
          </w:tcPr>
          <w:p w14:paraId="4CC3EAE9" w14:textId="77777777" w:rsidR="00C40CCD" w:rsidRPr="00BC4B7E" w:rsidRDefault="00C40CCD" w:rsidP="00C40CCD">
            <w:pPr>
              <w:tabs>
                <w:tab w:val="left" w:pos="720"/>
              </w:tabs>
              <w:jc w:val="center"/>
              <w:rPr>
                <w:sz w:val="16"/>
                <w:szCs w:val="16"/>
                <w:lang w:val="en-GB"/>
              </w:rPr>
            </w:pPr>
            <w:r w:rsidRPr="00BC4B7E">
              <w:rPr>
                <w:sz w:val="16"/>
                <w:szCs w:val="16"/>
                <w:lang w:val="en-GB"/>
              </w:rPr>
              <w:t>0.323</w:t>
            </w:r>
          </w:p>
        </w:tc>
        <w:tc>
          <w:tcPr>
            <w:tcW w:w="332" w:type="pct"/>
            <w:tcBorders>
              <w:top w:val="single" w:sz="4" w:space="0" w:color="auto"/>
              <w:left w:val="single" w:sz="4" w:space="0" w:color="auto"/>
              <w:bottom w:val="single" w:sz="4" w:space="0" w:color="auto"/>
              <w:right w:val="single" w:sz="4" w:space="0" w:color="auto"/>
            </w:tcBorders>
            <w:vAlign w:val="center"/>
            <w:hideMark/>
          </w:tcPr>
          <w:p w14:paraId="1317CC08" w14:textId="77777777" w:rsidR="00C40CCD" w:rsidRPr="00BC4B7E" w:rsidRDefault="00C40CCD" w:rsidP="00C40CCD">
            <w:pPr>
              <w:tabs>
                <w:tab w:val="left" w:pos="720"/>
              </w:tabs>
              <w:jc w:val="center"/>
              <w:rPr>
                <w:sz w:val="16"/>
                <w:szCs w:val="16"/>
                <w:lang w:val="en-GB"/>
              </w:rPr>
            </w:pPr>
            <w:r w:rsidRPr="00BC4B7E">
              <w:rPr>
                <w:sz w:val="16"/>
                <w:szCs w:val="16"/>
                <w:lang w:val="en-GB"/>
              </w:rPr>
              <w:t>0.1333</w:t>
            </w:r>
          </w:p>
        </w:tc>
        <w:tc>
          <w:tcPr>
            <w:tcW w:w="290" w:type="pct"/>
            <w:tcBorders>
              <w:top w:val="single" w:sz="4" w:space="0" w:color="auto"/>
              <w:left w:val="single" w:sz="4" w:space="0" w:color="auto"/>
              <w:bottom w:val="single" w:sz="4" w:space="0" w:color="auto"/>
              <w:right w:val="single" w:sz="4" w:space="0" w:color="auto"/>
            </w:tcBorders>
            <w:vAlign w:val="center"/>
            <w:hideMark/>
          </w:tcPr>
          <w:p w14:paraId="12FB0B27" w14:textId="77777777" w:rsidR="00C40CCD" w:rsidRPr="00BC4B7E" w:rsidRDefault="00C40CCD" w:rsidP="00C40CCD">
            <w:pPr>
              <w:tabs>
                <w:tab w:val="left" w:pos="720"/>
              </w:tabs>
              <w:jc w:val="center"/>
              <w:rPr>
                <w:sz w:val="16"/>
                <w:szCs w:val="16"/>
                <w:lang w:val="en-GB"/>
              </w:rPr>
            </w:pPr>
            <w:r w:rsidRPr="00BC4B7E">
              <w:rPr>
                <w:sz w:val="16"/>
                <w:szCs w:val="16"/>
                <w:lang w:val="en-GB"/>
              </w:rPr>
              <w:t>yes</w:t>
            </w:r>
          </w:p>
        </w:tc>
        <w:tc>
          <w:tcPr>
            <w:tcW w:w="332" w:type="pct"/>
            <w:tcBorders>
              <w:top w:val="single" w:sz="4" w:space="0" w:color="auto"/>
              <w:left w:val="single" w:sz="4" w:space="0" w:color="auto"/>
              <w:bottom w:val="single" w:sz="4" w:space="0" w:color="auto"/>
              <w:right w:val="single" w:sz="4" w:space="0" w:color="auto"/>
            </w:tcBorders>
            <w:vAlign w:val="center"/>
            <w:hideMark/>
          </w:tcPr>
          <w:p w14:paraId="43E78C24" w14:textId="77777777" w:rsidR="00C40CCD" w:rsidRPr="00BC4B7E" w:rsidRDefault="00C40CCD" w:rsidP="00C40CCD">
            <w:pPr>
              <w:tabs>
                <w:tab w:val="left" w:pos="720"/>
              </w:tabs>
              <w:jc w:val="center"/>
              <w:rPr>
                <w:sz w:val="16"/>
                <w:szCs w:val="16"/>
                <w:lang w:val="en-GB"/>
              </w:rPr>
            </w:pPr>
            <w:r w:rsidRPr="00BC4B7E">
              <w:rPr>
                <w:sz w:val="16"/>
                <w:szCs w:val="16"/>
                <w:lang w:val="en-GB"/>
              </w:rPr>
              <w:t>1.176</w:t>
            </w:r>
          </w:p>
        </w:tc>
        <w:tc>
          <w:tcPr>
            <w:tcW w:w="357" w:type="pct"/>
            <w:tcBorders>
              <w:top w:val="single" w:sz="4" w:space="0" w:color="auto"/>
              <w:left w:val="single" w:sz="4" w:space="0" w:color="auto"/>
              <w:bottom w:val="single" w:sz="4" w:space="0" w:color="auto"/>
              <w:right w:val="single" w:sz="4" w:space="0" w:color="auto"/>
            </w:tcBorders>
            <w:vAlign w:val="center"/>
            <w:hideMark/>
          </w:tcPr>
          <w:p w14:paraId="24F82B07" w14:textId="77777777" w:rsidR="00C40CCD" w:rsidRPr="00BC4B7E" w:rsidRDefault="00C40CCD" w:rsidP="00C40CCD">
            <w:pPr>
              <w:tabs>
                <w:tab w:val="left" w:pos="720"/>
              </w:tabs>
              <w:jc w:val="center"/>
              <w:rPr>
                <w:sz w:val="16"/>
                <w:szCs w:val="16"/>
                <w:lang w:val="en-GB"/>
              </w:rPr>
            </w:pPr>
            <w:r w:rsidRPr="00BC4B7E">
              <w:rPr>
                <w:sz w:val="16"/>
                <w:szCs w:val="16"/>
                <w:lang w:val="en-GB"/>
              </w:rPr>
              <w:t>1.011</w:t>
            </w:r>
          </w:p>
        </w:tc>
      </w:tr>
      <w:tr w:rsidR="00C40CCD" w:rsidRPr="00BC4B7E" w14:paraId="5F88E805" w14:textId="77777777" w:rsidTr="00BC4B7E">
        <w:trPr>
          <w:trHeight w:val="567"/>
        </w:trPr>
        <w:tc>
          <w:tcPr>
            <w:tcW w:w="390" w:type="pct"/>
            <w:tcBorders>
              <w:top w:val="single" w:sz="4" w:space="0" w:color="auto"/>
              <w:left w:val="single" w:sz="4" w:space="0" w:color="auto"/>
              <w:bottom w:val="single" w:sz="4" w:space="0" w:color="auto"/>
              <w:right w:val="single" w:sz="4" w:space="0" w:color="auto"/>
            </w:tcBorders>
            <w:vAlign w:val="center"/>
            <w:hideMark/>
          </w:tcPr>
          <w:p w14:paraId="51F91CE1" w14:textId="77777777" w:rsidR="00C40CCD" w:rsidRPr="00BC4B7E" w:rsidRDefault="00C40CCD" w:rsidP="00C40CCD">
            <w:pPr>
              <w:tabs>
                <w:tab w:val="left" w:pos="720"/>
              </w:tabs>
              <w:rPr>
                <w:rFonts w:eastAsia="Calibri"/>
                <w:b/>
                <w:sz w:val="16"/>
                <w:szCs w:val="16"/>
                <w:lang w:val="de-CH"/>
              </w:rPr>
            </w:pPr>
            <w:proofErr w:type="spellStart"/>
            <w:r w:rsidRPr="00BC4B7E">
              <w:rPr>
                <w:b/>
                <w:sz w:val="16"/>
                <w:szCs w:val="16"/>
                <w:lang w:val="de-CH"/>
              </w:rPr>
              <w:t>PIE</w:t>
            </w:r>
            <w:r w:rsidRPr="00BC4B7E">
              <w:rPr>
                <w:b/>
                <w:sz w:val="16"/>
                <w:szCs w:val="16"/>
                <w:vertAlign w:val="superscript"/>
                <w:lang w:val="de-CH"/>
              </w:rPr>
              <w:t>b</w:t>
            </w:r>
            <w:proofErr w:type="spellEnd"/>
            <w:r w:rsidRPr="00BC4B7E">
              <w:rPr>
                <w:b/>
                <w:sz w:val="16"/>
                <w:szCs w:val="16"/>
                <w:lang w:val="de-CH"/>
              </w:rPr>
              <w:t xml:space="preserve"> (µg/kg </w:t>
            </w:r>
            <w:proofErr w:type="spellStart"/>
            <w:r w:rsidRPr="00BC4B7E">
              <w:rPr>
                <w:b/>
                <w:sz w:val="16"/>
                <w:szCs w:val="16"/>
                <w:lang w:val="de-CH"/>
              </w:rPr>
              <w:t>bw</w:t>
            </w:r>
            <w:proofErr w:type="spellEnd"/>
            <w:r w:rsidRPr="00BC4B7E">
              <w:rPr>
                <w:b/>
                <w:sz w:val="16"/>
                <w:szCs w:val="16"/>
                <w:lang w:val="de-CH"/>
              </w:rPr>
              <w:t>/d)</w:t>
            </w:r>
          </w:p>
        </w:tc>
        <w:tc>
          <w:tcPr>
            <w:tcW w:w="332" w:type="pct"/>
            <w:tcBorders>
              <w:top w:val="single" w:sz="4" w:space="0" w:color="auto"/>
              <w:left w:val="single" w:sz="4" w:space="0" w:color="auto"/>
              <w:bottom w:val="single" w:sz="4" w:space="0" w:color="auto"/>
              <w:right w:val="single" w:sz="4" w:space="0" w:color="auto"/>
            </w:tcBorders>
            <w:vAlign w:val="center"/>
            <w:hideMark/>
          </w:tcPr>
          <w:p w14:paraId="5CD5B5C9" w14:textId="77777777" w:rsidR="00C40CCD" w:rsidRPr="00BC4B7E" w:rsidRDefault="00C40CCD" w:rsidP="00C40CCD">
            <w:pPr>
              <w:tabs>
                <w:tab w:val="left" w:pos="720"/>
              </w:tabs>
              <w:jc w:val="center"/>
              <w:rPr>
                <w:sz w:val="16"/>
                <w:szCs w:val="16"/>
                <w:lang w:val="en-GB"/>
              </w:rPr>
            </w:pPr>
            <w:r w:rsidRPr="00BC4B7E">
              <w:rPr>
                <w:sz w:val="16"/>
                <w:szCs w:val="16"/>
                <w:lang w:val="en-GB"/>
              </w:rPr>
              <w:t>0.00868</w:t>
            </w:r>
          </w:p>
        </w:tc>
        <w:tc>
          <w:tcPr>
            <w:tcW w:w="327" w:type="pct"/>
            <w:tcBorders>
              <w:top w:val="single" w:sz="4" w:space="0" w:color="auto"/>
              <w:left w:val="single" w:sz="4" w:space="0" w:color="auto"/>
              <w:bottom w:val="single" w:sz="4" w:space="0" w:color="auto"/>
              <w:right w:val="single" w:sz="4" w:space="0" w:color="auto"/>
            </w:tcBorders>
            <w:vAlign w:val="center"/>
            <w:hideMark/>
          </w:tcPr>
          <w:p w14:paraId="0DABB5E4" w14:textId="77777777" w:rsidR="00C40CCD" w:rsidRPr="00BC4B7E" w:rsidRDefault="00C40CCD" w:rsidP="00C40CCD">
            <w:pPr>
              <w:tabs>
                <w:tab w:val="left" w:pos="720"/>
              </w:tabs>
              <w:jc w:val="center"/>
              <w:rPr>
                <w:sz w:val="16"/>
                <w:szCs w:val="16"/>
                <w:lang w:val="en-GB"/>
              </w:rPr>
            </w:pPr>
            <w:r w:rsidRPr="00BC4B7E">
              <w:rPr>
                <w:sz w:val="16"/>
                <w:szCs w:val="16"/>
                <w:lang w:val="en-GB"/>
              </w:rPr>
              <w:t>0.0829</w:t>
            </w:r>
          </w:p>
        </w:tc>
        <w:tc>
          <w:tcPr>
            <w:tcW w:w="332" w:type="pct"/>
            <w:tcBorders>
              <w:top w:val="single" w:sz="4" w:space="0" w:color="auto"/>
              <w:left w:val="single" w:sz="4" w:space="0" w:color="auto"/>
              <w:bottom w:val="single" w:sz="4" w:space="0" w:color="auto"/>
              <w:right w:val="single" w:sz="4" w:space="0" w:color="auto"/>
            </w:tcBorders>
            <w:vAlign w:val="center"/>
            <w:hideMark/>
          </w:tcPr>
          <w:p w14:paraId="0F6DA574" w14:textId="77777777" w:rsidR="00C40CCD" w:rsidRPr="00BC4B7E" w:rsidRDefault="00C40CCD" w:rsidP="00C40CCD">
            <w:pPr>
              <w:tabs>
                <w:tab w:val="left" w:pos="720"/>
              </w:tabs>
              <w:jc w:val="center"/>
              <w:rPr>
                <w:sz w:val="16"/>
                <w:szCs w:val="16"/>
                <w:lang w:val="en-GB"/>
              </w:rPr>
            </w:pPr>
            <w:r w:rsidRPr="00BC4B7E">
              <w:rPr>
                <w:sz w:val="16"/>
                <w:szCs w:val="16"/>
                <w:lang w:val="en-GB"/>
              </w:rPr>
              <w:t>0.00868</w:t>
            </w:r>
          </w:p>
        </w:tc>
        <w:tc>
          <w:tcPr>
            <w:tcW w:w="327" w:type="pct"/>
            <w:tcBorders>
              <w:top w:val="single" w:sz="4" w:space="0" w:color="auto"/>
              <w:left w:val="single" w:sz="4" w:space="0" w:color="auto"/>
              <w:bottom w:val="single" w:sz="4" w:space="0" w:color="auto"/>
              <w:right w:val="single" w:sz="4" w:space="0" w:color="auto"/>
            </w:tcBorders>
            <w:vAlign w:val="center"/>
            <w:hideMark/>
          </w:tcPr>
          <w:p w14:paraId="7C70FA66" w14:textId="77777777" w:rsidR="00C40CCD" w:rsidRPr="00BC4B7E" w:rsidRDefault="00C40CCD" w:rsidP="00C40CCD">
            <w:pPr>
              <w:tabs>
                <w:tab w:val="left" w:pos="720"/>
              </w:tabs>
              <w:jc w:val="center"/>
              <w:rPr>
                <w:sz w:val="16"/>
                <w:szCs w:val="16"/>
                <w:lang w:val="en-GB"/>
              </w:rPr>
            </w:pPr>
            <w:r w:rsidRPr="00BC4B7E">
              <w:rPr>
                <w:sz w:val="16"/>
                <w:szCs w:val="16"/>
                <w:lang w:val="en-GB"/>
              </w:rPr>
              <w:t>0.0319</w:t>
            </w:r>
          </w:p>
        </w:tc>
        <w:tc>
          <w:tcPr>
            <w:tcW w:w="327" w:type="pct"/>
            <w:tcBorders>
              <w:top w:val="single" w:sz="4" w:space="0" w:color="auto"/>
              <w:left w:val="single" w:sz="4" w:space="0" w:color="auto"/>
              <w:bottom w:val="single" w:sz="4" w:space="0" w:color="auto"/>
              <w:right w:val="single" w:sz="4" w:space="0" w:color="auto"/>
            </w:tcBorders>
            <w:vAlign w:val="center"/>
            <w:hideMark/>
          </w:tcPr>
          <w:p w14:paraId="15432227" w14:textId="77777777" w:rsidR="00C40CCD" w:rsidRPr="00BC4B7E" w:rsidRDefault="00C40CCD" w:rsidP="00C40CCD">
            <w:pPr>
              <w:tabs>
                <w:tab w:val="left" w:pos="720"/>
              </w:tabs>
              <w:jc w:val="center"/>
              <w:rPr>
                <w:sz w:val="16"/>
                <w:szCs w:val="16"/>
                <w:lang w:val="en-GB"/>
              </w:rPr>
            </w:pPr>
            <w:r w:rsidRPr="00BC4B7E">
              <w:rPr>
                <w:sz w:val="16"/>
                <w:szCs w:val="16"/>
                <w:lang w:val="en-GB"/>
              </w:rPr>
              <w:t>0.0627</w:t>
            </w:r>
          </w:p>
        </w:tc>
        <w:tc>
          <w:tcPr>
            <w:tcW w:w="332" w:type="pct"/>
            <w:tcBorders>
              <w:top w:val="single" w:sz="4" w:space="0" w:color="auto"/>
              <w:left w:val="single" w:sz="4" w:space="0" w:color="auto"/>
              <w:bottom w:val="single" w:sz="4" w:space="0" w:color="auto"/>
              <w:right w:val="single" w:sz="4" w:space="0" w:color="auto"/>
            </w:tcBorders>
            <w:vAlign w:val="center"/>
            <w:hideMark/>
          </w:tcPr>
          <w:p w14:paraId="4B81F8D3" w14:textId="77777777" w:rsidR="00C40CCD" w:rsidRPr="00BC4B7E" w:rsidRDefault="00C40CCD" w:rsidP="00C40CCD">
            <w:pPr>
              <w:tabs>
                <w:tab w:val="left" w:pos="720"/>
              </w:tabs>
              <w:jc w:val="center"/>
              <w:rPr>
                <w:sz w:val="16"/>
                <w:szCs w:val="16"/>
                <w:lang w:val="en-GB"/>
              </w:rPr>
            </w:pPr>
            <w:r w:rsidRPr="00BC4B7E">
              <w:rPr>
                <w:sz w:val="16"/>
                <w:szCs w:val="16"/>
                <w:lang w:val="en-GB"/>
              </w:rPr>
              <w:t>0.00868</w:t>
            </w:r>
          </w:p>
        </w:tc>
        <w:tc>
          <w:tcPr>
            <w:tcW w:w="332" w:type="pct"/>
            <w:tcBorders>
              <w:top w:val="single" w:sz="4" w:space="0" w:color="auto"/>
              <w:left w:val="single" w:sz="4" w:space="0" w:color="auto"/>
              <w:bottom w:val="single" w:sz="4" w:space="0" w:color="auto"/>
              <w:right w:val="single" w:sz="4" w:space="0" w:color="auto"/>
            </w:tcBorders>
            <w:vAlign w:val="center"/>
            <w:hideMark/>
          </w:tcPr>
          <w:p w14:paraId="54339B81" w14:textId="77777777" w:rsidR="00C40CCD" w:rsidRPr="00BC4B7E" w:rsidRDefault="00C40CCD" w:rsidP="00C40CCD">
            <w:pPr>
              <w:tabs>
                <w:tab w:val="left" w:pos="720"/>
              </w:tabs>
              <w:jc w:val="center"/>
              <w:rPr>
                <w:sz w:val="16"/>
                <w:szCs w:val="16"/>
                <w:lang w:val="en-GB"/>
              </w:rPr>
            </w:pPr>
            <w:r w:rsidRPr="00BC4B7E">
              <w:rPr>
                <w:sz w:val="16"/>
                <w:szCs w:val="16"/>
                <w:lang w:val="en-GB"/>
              </w:rPr>
              <w:t>0.00868</w:t>
            </w:r>
          </w:p>
        </w:tc>
        <w:tc>
          <w:tcPr>
            <w:tcW w:w="332" w:type="pct"/>
            <w:tcBorders>
              <w:top w:val="single" w:sz="4" w:space="0" w:color="auto"/>
              <w:left w:val="single" w:sz="4" w:space="0" w:color="auto"/>
              <w:bottom w:val="single" w:sz="4" w:space="0" w:color="auto"/>
              <w:right w:val="single" w:sz="4" w:space="0" w:color="auto"/>
            </w:tcBorders>
            <w:vAlign w:val="center"/>
            <w:hideMark/>
          </w:tcPr>
          <w:p w14:paraId="5AE1906F" w14:textId="77777777" w:rsidR="00C40CCD" w:rsidRPr="00BC4B7E" w:rsidRDefault="00C40CCD" w:rsidP="00C40CCD">
            <w:pPr>
              <w:tabs>
                <w:tab w:val="left" w:pos="720"/>
              </w:tabs>
              <w:jc w:val="center"/>
              <w:rPr>
                <w:sz w:val="16"/>
                <w:szCs w:val="16"/>
                <w:lang w:val="en-GB"/>
              </w:rPr>
            </w:pPr>
            <w:r w:rsidRPr="00BC4B7E">
              <w:rPr>
                <w:sz w:val="16"/>
                <w:szCs w:val="16"/>
                <w:lang w:val="en-GB"/>
              </w:rPr>
              <w:t>0.00868</w:t>
            </w:r>
          </w:p>
        </w:tc>
        <w:tc>
          <w:tcPr>
            <w:tcW w:w="332" w:type="pct"/>
            <w:tcBorders>
              <w:top w:val="single" w:sz="4" w:space="0" w:color="auto"/>
              <w:left w:val="single" w:sz="4" w:space="0" w:color="auto"/>
              <w:bottom w:val="single" w:sz="4" w:space="0" w:color="auto"/>
              <w:right w:val="single" w:sz="4" w:space="0" w:color="auto"/>
            </w:tcBorders>
            <w:vAlign w:val="center"/>
            <w:hideMark/>
          </w:tcPr>
          <w:p w14:paraId="1A6ED3BC" w14:textId="77777777" w:rsidR="00C40CCD" w:rsidRPr="00BC4B7E" w:rsidRDefault="00C40CCD" w:rsidP="00C40CCD">
            <w:pPr>
              <w:tabs>
                <w:tab w:val="left" w:pos="720"/>
              </w:tabs>
              <w:jc w:val="center"/>
              <w:rPr>
                <w:sz w:val="16"/>
                <w:szCs w:val="16"/>
                <w:lang w:val="en-GB"/>
              </w:rPr>
            </w:pPr>
            <w:r w:rsidRPr="00BC4B7E">
              <w:rPr>
                <w:sz w:val="16"/>
                <w:szCs w:val="16"/>
                <w:lang w:val="en-GB"/>
              </w:rPr>
              <w:t>0.00868</w:t>
            </w:r>
          </w:p>
        </w:tc>
        <w:tc>
          <w:tcPr>
            <w:tcW w:w="327" w:type="pct"/>
            <w:tcBorders>
              <w:top w:val="single" w:sz="4" w:space="0" w:color="auto"/>
              <w:left w:val="single" w:sz="4" w:space="0" w:color="auto"/>
              <w:bottom w:val="single" w:sz="4" w:space="0" w:color="auto"/>
              <w:right w:val="single" w:sz="4" w:space="0" w:color="auto"/>
            </w:tcBorders>
            <w:vAlign w:val="center"/>
            <w:hideMark/>
          </w:tcPr>
          <w:p w14:paraId="28BD8BDF" w14:textId="77777777" w:rsidR="00C40CCD" w:rsidRPr="00BC4B7E" w:rsidRDefault="00C40CCD" w:rsidP="00C40CCD">
            <w:pPr>
              <w:tabs>
                <w:tab w:val="left" w:pos="720"/>
              </w:tabs>
              <w:jc w:val="center"/>
              <w:rPr>
                <w:sz w:val="16"/>
                <w:szCs w:val="16"/>
                <w:lang w:val="en-GB"/>
              </w:rPr>
            </w:pPr>
            <w:r w:rsidRPr="00BC4B7E">
              <w:rPr>
                <w:sz w:val="16"/>
                <w:szCs w:val="16"/>
                <w:lang w:val="en-GB"/>
              </w:rPr>
              <w:t>0.0241</w:t>
            </w:r>
          </w:p>
        </w:tc>
        <w:tc>
          <w:tcPr>
            <w:tcW w:w="332" w:type="pct"/>
            <w:tcBorders>
              <w:top w:val="single" w:sz="4" w:space="0" w:color="auto"/>
              <w:left w:val="single" w:sz="4" w:space="0" w:color="auto"/>
              <w:bottom w:val="single" w:sz="4" w:space="0" w:color="auto"/>
              <w:right w:val="single" w:sz="4" w:space="0" w:color="auto"/>
            </w:tcBorders>
            <w:vAlign w:val="center"/>
            <w:hideMark/>
          </w:tcPr>
          <w:p w14:paraId="0AABA2D0" w14:textId="77777777" w:rsidR="00C40CCD" w:rsidRPr="00BC4B7E" w:rsidRDefault="00C40CCD" w:rsidP="00C40CCD">
            <w:pPr>
              <w:tabs>
                <w:tab w:val="left" w:pos="720"/>
              </w:tabs>
              <w:jc w:val="center"/>
              <w:rPr>
                <w:sz w:val="16"/>
                <w:szCs w:val="16"/>
                <w:lang w:val="en-GB"/>
              </w:rPr>
            </w:pPr>
            <w:r w:rsidRPr="00BC4B7E">
              <w:rPr>
                <w:sz w:val="16"/>
                <w:szCs w:val="16"/>
                <w:lang w:val="en-GB"/>
              </w:rPr>
              <w:t>0.00868</w:t>
            </w:r>
          </w:p>
        </w:tc>
        <w:tc>
          <w:tcPr>
            <w:tcW w:w="290" w:type="pct"/>
            <w:tcBorders>
              <w:top w:val="single" w:sz="4" w:space="0" w:color="auto"/>
              <w:left w:val="single" w:sz="4" w:space="0" w:color="auto"/>
              <w:bottom w:val="single" w:sz="4" w:space="0" w:color="auto"/>
              <w:right w:val="single" w:sz="4" w:space="0" w:color="auto"/>
            </w:tcBorders>
            <w:vAlign w:val="center"/>
            <w:hideMark/>
          </w:tcPr>
          <w:p w14:paraId="7591ACE6" w14:textId="77777777" w:rsidR="00C40CCD" w:rsidRPr="00BC4B7E" w:rsidRDefault="00C40CCD" w:rsidP="00C40CCD">
            <w:pPr>
              <w:tabs>
                <w:tab w:val="left" w:pos="720"/>
              </w:tabs>
              <w:jc w:val="center"/>
              <w:rPr>
                <w:sz w:val="16"/>
                <w:szCs w:val="16"/>
                <w:lang w:val="en-GB"/>
              </w:rPr>
            </w:pPr>
            <w:r w:rsidRPr="00BC4B7E">
              <w:rPr>
                <w:sz w:val="16"/>
                <w:szCs w:val="16"/>
                <w:lang w:val="en-GB"/>
              </w:rPr>
              <w:t>no</w:t>
            </w:r>
          </w:p>
        </w:tc>
        <w:tc>
          <w:tcPr>
            <w:tcW w:w="332" w:type="pct"/>
            <w:tcBorders>
              <w:top w:val="single" w:sz="4" w:space="0" w:color="auto"/>
              <w:left w:val="single" w:sz="4" w:space="0" w:color="auto"/>
              <w:bottom w:val="single" w:sz="4" w:space="0" w:color="auto"/>
              <w:right w:val="single" w:sz="4" w:space="0" w:color="auto"/>
            </w:tcBorders>
            <w:vAlign w:val="center"/>
            <w:hideMark/>
          </w:tcPr>
          <w:p w14:paraId="70A2DB41" w14:textId="77777777" w:rsidR="00C40CCD" w:rsidRPr="00BC4B7E" w:rsidRDefault="00C40CCD" w:rsidP="00C40CCD">
            <w:pPr>
              <w:tabs>
                <w:tab w:val="left" w:pos="720"/>
              </w:tabs>
              <w:jc w:val="center"/>
              <w:rPr>
                <w:sz w:val="16"/>
                <w:szCs w:val="16"/>
                <w:lang w:val="en-GB"/>
              </w:rPr>
            </w:pPr>
            <w:r w:rsidRPr="00BC4B7E">
              <w:rPr>
                <w:sz w:val="16"/>
                <w:szCs w:val="16"/>
                <w:lang w:val="en-GB"/>
              </w:rPr>
              <w:t>0.0280</w:t>
            </w:r>
          </w:p>
        </w:tc>
        <w:tc>
          <w:tcPr>
            <w:tcW w:w="357" w:type="pct"/>
            <w:tcBorders>
              <w:top w:val="single" w:sz="4" w:space="0" w:color="auto"/>
              <w:left w:val="single" w:sz="4" w:space="0" w:color="auto"/>
              <w:bottom w:val="single" w:sz="4" w:space="0" w:color="auto"/>
              <w:right w:val="single" w:sz="4" w:space="0" w:color="auto"/>
            </w:tcBorders>
            <w:vAlign w:val="center"/>
            <w:hideMark/>
          </w:tcPr>
          <w:p w14:paraId="32C23570" w14:textId="77777777" w:rsidR="00C40CCD" w:rsidRPr="00BC4B7E" w:rsidRDefault="00C40CCD" w:rsidP="00C40CCD">
            <w:pPr>
              <w:tabs>
                <w:tab w:val="left" w:pos="720"/>
              </w:tabs>
              <w:jc w:val="center"/>
              <w:rPr>
                <w:sz w:val="16"/>
                <w:szCs w:val="16"/>
                <w:lang w:val="en-GB"/>
              </w:rPr>
            </w:pPr>
            <w:r w:rsidRPr="00BC4B7E">
              <w:rPr>
                <w:sz w:val="16"/>
                <w:szCs w:val="16"/>
                <w:lang w:val="en-GB"/>
              </w:rPr>
              <w:t>0.0301</w:t>
            </w:r>
          </w:p>
        </w:tc>
      </w:tr>
    </w:tbl>
    <w:p w14:paraId="2239FBF5" w14:textId="77777777" w:rsidR="00C40CCD" w:rsidRDefault="00C40CCD" w:rsidP="00C40CCD">
      <w:pPr>
        <w:tabs>
          <w:tab w:val="left" w:pos="720"/>
        </w:tabs>
        <w:rPr>
          <w:sz w:val="24"/>
          <w:szCs w:val="24"/>
          <w:lang w:val="en-AU" w:eastAsia="en-US"/>
        </w:rPr>
      </w:pPr>
      <w:r>
        <w:rPr>
          <w:sz w:val="18"/>
          <w:szCs w:val="18"/>
          <w:vertAlign w:val="superscript"/>
          <w:lang w:val="en-GB"/>
        </w:rPr>
        <w:t>a</w:t>
      </w:r>
      <w:r>
        <w:rPr>
          <w:sz w:val="18"/>
          <w:szCs w:val="18"/>
          <w:lang w:val="en-GB"/>
        </w:rPr>
        <w:t xml:space="preserve"> - includes sweatshirt (Outer 1)</w:t>
      </w:r>
    </w:p>
    <w:p w14:paraId="2583AE50" w14:textId="77777777" w:rsidR="00C40CCD" w:rsidRDefault="00C40CCD" w:rsidP="00C40CCD">
      <w:pPr>
        <w:jc w:val="both"/>
        <w:rPr>
          <w:sz w:val="18"/>
          <w:szCs w:val="18"/>
          <w:vertAlign w:val="superscript"/>
          <w:lang w:val="en-GB"/>
        </w:rPr>
      </w:pPr>
      <w:r>
        <w:rPr>
          <w:sz w:val="18"/>
          <w:szCs w:val="18"/>
          <w:vertAlign w:val="superscript"/>
          <w:lang w:val="en-GB"/>
        </w:rPr>
        <w:t>b</w:t>
      </w:r>
      <w:r>
        <w:rPr>
          <w:sz w:val="18"/>
          <w:szCs w:val="18"/>
          <w:lang w:val="en-GB"/>
        </w:rPr>
        <w:t xml:space="preserve"> - corrected for breathing rate of 20.83333 L/min</w:t>
      </w:r>
    </w:p>
    <w:p w14:paraId="47C2F167" w14:textId="77777777" w:rsidR="00C40CCD" w:rsidRDefault="00C40CCD" w:rsidP="00C40CCD">
      <w:pPr>
        <w:rPr>
          <w:b/>
          <w:sz w:val="24"/>
          <w:szCs w:val="24"/>
          <w:lang w:val="en-GB"/>
        </w:rPr>
        <w:sectPr w:rsidR="00C40CCD">
          <w:pgSz w:w="15840" w:h="12240" w:orient="landscape"/>
          <w:pgMar w:top="1440" w:right="1440" w:bottom="1440" w:left="1440" w:header="283" w:footer="720" w:gutter="0"/>
          <w:cols w:space="720"/>
        </w:sectPr>
      </w:pPr>
    </w:p>
    <w:p w14:paraId="1CB3DB0E" w14:textId="77777777" w:rsidR="00C40CCD" w:rsidRPr="004137B6" w:rsidRDefault="00C40CCD" w:rsidP="00A75972">
      <w:pPr>
        <w:spacing w:before="240" w:after="120"/>
        <w:jc w:val="both"/>
        <w:rPr>
          <w:b/>
          <w:lang w:val="en-GB"/>
        </w:rPr>
      </w:pPr>
      <w:r w:rsidRPr="004137B6">
        <w:rPr>
          <w:b/>
          <w:lang w:val="en-GB"/>
        </w:rPr>
        <w:lastRenderedPageBreak/>
        <w:t>Conclusion</w:t>
      </w:r>
    </w:p>
    <w:p w14:paraId="3AE76B5F" w14:textId="77777777" w:rsidR="00C40CCD" w:rsidRPr="004137B6" w:rsidRDefault="00C40CCD" w:rsidP="00C40CCD">
      <w:pPr>
        <w:jc w:val="both"/>
        <w:rPr>
          <w:lang w:val="en-GB"/>
        </w:rPr>
      </w:pPr>
      <w:r w:rsidRPr="004137B6">
        <w:rPr>
          <w:lang w:val="en-GB"/>
        </w:rPr>
        <w:t>The study provides valid and relevant data for the refinement of the risk assessment for operators carrying out seed treatment including slurry preparation, calibration, bagging and cleaning.</w:t>
      </w:r>
    </w:p>
    <w:p w14:paraId="5B0EF9B2" w14:textId="77777777" w:rsidR="00C40CCD" w:rsidRPr="004137B6" w:rsidRDefault="00C40CCD" w:rsidP="00C40CCD">
      <w:pPr>
        <w:jc w:val="both"/>
        <w:rPr>
          <w:lang w:val="en-GB"/>
        </w:rPr>
      </w:pPr>
    </w:p>
    <w:p w14:paraId="688E07DD" w14:textId="77777777" w:rsidR="00C40CCD" w:rsidRPr="00BC4B7E" w:rsidRDefault="00C40CCD" w:rsidP="00BC4B7E">
      <w:pPr>
        <w:jc w:val="right"/>
        <w:rPr>
          <w:lang w:val="en-GB"/>
        </w:rPr>
      </w:pPr>
      <w:r w:rsidRPr="004137B6">
        <w:rPr>
          <w:lang w:val="en-GB"/>
        </w:rPr>
        <w:t>(Wilson, AJ, 2015)</w:t>
      </w:r>
    </w:p>
    <w:p w14:paraId="2BD0A033" w14:textId="77777777" w:rsidR="001873C9" w:rsidRPr="00714CAC" w:rsidRDefault="001873C9" w:rsidP="00BC4B7E">
      <w:pPr>
        <w:pStyle w:val="RepAppendix2"/>
        <w:spacing w:before="240" w:after="120"/>
      </w:pPr>
      <w:r w:rsidRPr="00543C10">
        <w:t xml:space="preserve">OECD </w:t>
      </w:r>
      <w:r w:rsidRPr="00620C92">
        <w:t>S</w:t>
      </w:r>
      <w:r w:rsidRPr="002D1640">
        <w:t xml:space="preserve">ummary </w:t>
      </w:r>
      <w:r w:rsidRPr="00714CAC">
        <w:t>Fluquinconazole and Prochloraz (Wilson, 2009)</w:t>
      </w:r>
    </w:p>
    <w:p w14:paraId="7D9E821D" w14:textId="77777777" w:rsidR="008F6B6F" w:rsidRDefault="008F6B6F" w:rsidP="008F6B6F">
      <w:pPr>
        <w:pStyle w:val="RepStandard"/>
      </w:pPr>
    </w:p>
    <w:tbl>
      <w:tblPr>
        <w:tblW w:w="5001" w:type="pct"/>
        <w:tblCellMar>
          <w:top w:w="57" w:type="dxa"/>
          <w:left w:w="57" w:type="dxa"/>
          <w:bottom w:w="57" w:type="dxa"/>
          <w:right w:w="57" w:type="dxa"/>
        </w:tblCellMar>
        <w:tblLook w:val="01E0" w:firstRow="1" w:lastRow="1" w:firstColumn="1" w:lastColumn="1" w:noHBand="0" w:noVBand="0"/>
      </w:tblPr>
      <w:tblGrid>
        <w:gridCol w:w="2514"/>
        <w:gridCol w:w="6846"/>
      </w:tblGrid>
      <w:tr w:rsidR="008F6B6F" w:rsidRPr="00A04C03" w14:paraId="4A1A86DD" w14:textId="77777777" w:rsidTr="008F6B6F">
        <w:tc>
          <w:tcPr>
            <w:tcW w:w="1343" w:type="pct"/>
            <w:shd w:val="clear" w:color="auto" w:fill="auto"/>
          </w:tcPr>
          <w:p w14:paraId="44F29E93" w14:textId="77777777" w:rsidR="008F6B6F" w:rsidRPr="00B32849" w:rsidRDefault="008F6B6F" w:rsidP="008F6B6F">
            <w:pPr>
              <w:pStyle w:val="RepStandard"/>
            </w:pPr>
            <w:r>
              <w:t>R</w:t>
            </w:r>
            <w:r w:rsidRPr="00B32849">
              <w:t>eference:</w:t>
            </w:r>
          </w:p>
        </w:tc>
        <w:tc>
          <w:tcPr>
            <w:tcW w:w="3657" w:type="pct"/>
            <w:shd w:val="clear" w:color="auto" w:fill="auto"/>
          </w:tcPr>
          <w:p w14:paraId="2ABA59FA" w14:textId="77777777" w:rsidR="008F6B6F" w:rsidRPr="00A04C03" w:rsidRDefault="008F6B6F" w:rsidP="008F6B6F">
            <w:pPr>
              <w:pStyle w:val="RepStandard"/>
            </w:pPr>
            <w:r w:rsidRPr="00A04C03">
              <w:t>7.</w:t>
            </w:r>
            <w:r>
              <w:t>2</w:t>
            </w:r>
            <w:r w:rsidRPr="00A04C03">
              <w:t>.</w:t>
            </w:r>
            <w:r>
              <w:t>1.2</w:t>
            </w:r>
          </w:p>
        </w:tc>
      </w:tr>
      <w:tr w:rsidR="008F6B6F" w:rsidRPr="00A04C03" w14:paraId="381BA6AD" w14:textId="77777777" w:rsidTr="008F6B6F">
        <w:tc>
          <w:tcPr>
            <w:tcW w:w="1343" w:type="pct"/>
            <w:shd w:val="clear" w:color="auto" w:fill="auto"/>
          </w:tcPr>
          <w:p w14:paraId="76B4AB37" w14:textId="77777777" w:rsidR="008F6B6F" w:rsidRPr="00B32849" w:rsidRDefault="008F6B6F" w:rsidP="008F6B6F">
            <w:pPr>
              <w:pStyle w:val="RepStandard"/>
            </w:pPr>
            <w:r w:rsidRPr="00B32849">
              <w:t>Report</w:t>
            </w:r>
          </w:p>
        </w:tc>
        <w:tc>
          <w:tcPr>
            <w:tcW w:w="3657" w:type="pct"/>
            <w:shd w:val="clear" w:color="auto" w:fill="auto"/>
          </w:tcPr>
          <w:p w14:paraId="0C196282" w14:textId="77777777" w:rsidR="008F6B6F" w:rsidRDefault="008F6B6F" w:rsidP="008F6B6F">
            <w:pPr>
              <w:pStyle w:val="RepStandard"/>
            </w:pPr>
            <w:r w:rsidRPr="00FC7BA7">
              <w:t>Fluquinco</w:t>
            </w:r>
            <w:r>
              <w:t>n</w:t>
            </w:r>
            <w:r w:rsidRPr="00FC7BA7">
              <w:t xml:space="preserve">azole and Prochloraz: Determination of Operator Exposure During Cereal Seed Treatment With “Jockey” Fungicide in Germany, United Kingdom and France. </w:t>
            </w:r>
          </w:p>
          <w:p w14:paraId="44E4BCB7" w14:textId="5423D5E4" w:rsidR="008F6B6F" w:rsidRDefault="00CE1844" w:rsidP="008F6B6F">
            <w:pPr>
              <w:pStyle w:val="RepStandard"/>
            </w:pPr>
            <w:proofErr w:type="spellStart"/>
            <w:r>
              <w:t>Xxxxxxx</w:t>
            </w:r>
            <w:proofErr w:type="spellEnd"/>
            <w:r w:rsidR="008F6B6F">
              <w:t xml:space="preserve">, 2009 </w:t>
            </w:r>
          </w:p>
          <w:p w14:paraId="162887C2" w14:textId="77777777" w:rsidR="008F6B6F" w:rsidRPr="00FC7BA7" w:rsidRDefault="008F6B6F" w:rsidP="008F6B6F">
            <w:pPr>
              <w:pStyle w:val="RepStandard"/>
            </w:pPr>
            <w:r w:rsidRPr="00FC7BA7">
              <w:t>ACI07-006</w:t>
            </w:r>
          </w:p>
          <w:p w14:paraId="2BECD7B3" w14:textId="77777777" w:rsidR="008F6B6F" w:rsidRPr="00A04C03" w:rsidRDefault="00714CAC" w:rsidP="008F6B6F">
            <w:pPr>
              <w:pStyle w:val="RepStandard"/>
            </w:pPr>
            <w:r w:rsidRPr="00714CAC">
              <w:t>VV-393832</w:t>
            </w:r>
          </w:p>
        </w:tc>
      </w:tr>
      <w:tr w:rsidR="008F6B6F" w:rsidRPr="00A04C03" w14:paraId="11C8C91D" w14:textId="77777777" w:rsidTr="008F6B6F">
        <w:tc>
          <w:tcPr>
            <w:tcW w:w="1343" w:type="pct"/>
            <w:shd w:val="clear" w:color="auto" w:fill="auto"/>
          </w:tcPr>
          <w:p w14:paraId="17D5FA9D" w14:textId="77777777" w:rsidR="008F6B6F" w:rsidRPr="00B32849" w:rsidRDefault="008F6B6F" w:rsidP="008F6B6F">
            <w:pPr>
              <w:pStyle w:val="RepStandard"/>
            </w:pPr>
            <w:r w:rsidRPr="00FC7BA7">
              <w:t>Guidelines:</w:t>
            </w:r>
          </w:p>
        </w:tc>
        <w:tc>
          <w:tcPr>
            <w:tcW w:w="3657" w:type="pct"/>
            <w:shd w:val="clear" w:color="auto" w:fill="auto"/>
          </w:tcPr>
          <w:p w14:paraId="06FC229E" w14:textId="77777777" w:rsidR="008F6B6F" w:rsidRPr="00FC7BA7" w:rsidRDefault="008F6B6F" w:rsidP="008F6B6F">
            <w:pPr>
              <w:pStyle w:val="RepStandard"/>
              <w:ind w:left="8" w:hanging="8"/>
            </w:pPr>
            <w:r>
              <w:t>OCDE/GD(97)148 Series on Testing and Assessment No. 9, Guidance Document for the Conduct of Studies of Occupational Exposure to Pesticides During Agricultural Application, Organisation for Economic Cooperation and Development, Paris</w:t>
            </w:r>
            <w:r w:rsidRPr="009D6BD4">
              <w:t>.</w:t>
            </w:r>
          </w:p>
        </w:tc>
      </w:tr>
      <w:tr w:rsidR="008F6B6F" w:rsidRPr="00A04C03" w14:paraId="7A5B687F" w14:textId="77777777" w:rsidTr="008F6B6F">
        <w:tc>
          <w:tcPr>
            <w:tcW w:w="1343" w:type="pct"/>
            <w:shd w:val="clear" w:color="auto" w:fill="auto"/>
          </w:tcPr>
          <w:p w14:paraId="5ED81C79" w14:textId="77777777" w:rsidR="008F6B6F" w:rsidRPr="00B32849" w:rsidRDefault="008F6B6F" w:rsidP="008F6B6F">
            <w:pPr>
              <w:pStyle w:val="RepStandard"/>
            </w:pPr>
            <w:r w:rsidRPr="00FC7BA7">
              <w:t>Deviations:</w:t>
            </w:r>
          </w:p>
        </w:tc>
        <w:tc>
          <w:tcPr>
            <w:tcW w:w="3657" w:type="pct"/>
            <w:shd w:val="clear" w:color="auto" w:fill="auto"/>
          </w:tcPr>
          <w:p w14:paraId="23C93DFA" w14:textId="77777777" w:rsidR="008F6B6F" w:rsidRPr="00FC7BA7" w:rsidRDefault="008F6B6F" w:rsidP="008F6B6F">
            <w:pPr>
              <w:pStyle w:val="RepStandard"/>
            </w:pPr>
            <w:r w:rsidRPr="0014349C">
              <w:t>None</w:t>
            </w:r>
          </w:p>
        </w:tc>
      </w:tr>
      <w:tr w:rsidR="008F6B6F" w:rsidRPr="00A04C03" w14:paraId="700CC556" w14:textId="77777777" w:rsidTr="008F6B6F">
        <w:tc>
          <w:tcPr>
            <w:tcW w:w="1343" w:type="pct"/>
            <w:shd w:val="clear" w:color="auto" w:fill="auto"/>
          </w:tcPr>
          <w:p w14:paraId="1FC4D7AF" w14:textId="77777777" w:rsidR="008F6B6F" w:rsidRPr="00FC7BA7" w:rsidRDefault="008F6B6F" w:rsidP="008F6B6F">
            <w:pPr>
              <w:pStyle w:val="RepStandard"/>
            </w:pPr>
            <w:r>
              <w:t>GLP:</w:t>
            </w:r>
          </w:p>
        </w:tc>
        <w:tc>
          <w:tcPr>
            <w:tcW w:w="3657" w:type="pct"/>
            <w:shd w:val="clear" w:color="auto" w:fill="auto"/>
          </w:tcPr>
          <w:p w14:paraId="5D931EAD" w14:textId="77777777" w:rsidR="008F6B6F" w:rsidRPr="0014349C" w:rsidRDefault="008F6B6F" w:rsidP="008F6B6F">
            <w:pPr>
              <w:pStyle w:val="RepStandard"/>
            </w:pPr>
            <w:r>
              <w:t>Yes</w:t>
            </w:r>
          </w:p>
        </w:tc>
      </w:tr>
    </w:tbl>
    <w:p w14:paraId="34FB6310" w14:textId="77777777" w:rsidR="008F6B6F" w:rsidRPr="009D6BD4" w:rsidRDefault="008F6B6F" w:rsidP="00A75972">
      <w:pPr>
        <w:pStyle w:val="RepStandard"/>
        <w:spacing w:before="240" w:after="120"/>
        <w:rPr>
          <w:b/>
        </w:rPr>
      </w:pPr>
      <w:r w:rsidRPr="009D6BD4">
        <w:rPr>
          <w:b/>
        </w:rPr>
        <w:t>Executive Summary</w:t>
      </w:r>
    </w:p>
    <w:p w14:paraId="2B14292B" w14:textId="77777777" w:rsidR="008F6B6F" w:rsidRPr="009D6BD4" w:rsidRDefault="008F6B6F" w:rsidP="00BC4B7E">
      <w:pPr>
        <w:pStyle w:val="RepStandard"/>
        <w:spacing w:before="240"/>
      </w:pPr>
      <w:r w:rsidRPr="009D6BD4">
        <w:t xml:space="preserve">In 2007, a Good Laboratory Practice (GLP) operator exposure study was conducted with thirty-nine operators in </w:t>
      </w:r>
      <w:smartTag w:uri="urn:schemas-microsoft-com:office:smarttags" w:element="country-region">
        <w:r w:rsidRPr="009D6BD4">
          <w:t>Germany</w:t>
        </w:r>
      </w:smartTag>
      <w:r w:rsidRPr="009D6BD4">
        <w:t xml:space="preserve">, </w:t>
      </w:r>
      <w:smartTag w:uri="urn:schemas-microsoft-com:office:smarttags" w:element="country-region">
        <w:r w:rsidRPr="009D6BD4">
          <w:t>United Kingdom</w:t>
        </w:r>
      </w:smartTag>
      <w:r w:rsidRPr="009D6BD4">
        <w:t xml:space="preserve"> and </w:t>
      </w:r>
      <w:smartTag w:uri="urn:schemas-microsoft-com:office:smarttags" w:element="country-region">
        <w:smartTag w:uri="urn:schemas-microsoft-com:office:smarttags" w:element="place">
          <w:r w:rsidRPr="009D6BD4">
            <w:t>France</w:t>
          </w:r>
        </w:smartTag>
      </w:smartTag>
      <w:r w:rsidRPr="009D6BD4">
        <w:t>.  The study was performed to monitor potential dermal and inhalation exposure to fluquinconazole and prochloraz during a typical days' activities associated with mixing/loading, bagging of treated seed and cleaning of seed treatment equipment.</w:t>
      </w:r>
      <w:r w:rsidRPr="006E2C26">
        <w:t xml:space="preserve"> </w:t>
      </w:r>
      <w:r>
        <w:t xml:space="preserve"> </w:t>
      </w:r>
      <w:r w:rsidRPr="009D6BD4">
        <w:t>Twenty two operators were monitored for exposure during procedures associated with bagging only.  Eight operators were monitored for exposure during procedures associated with the cleaning of the treatment chamber.  Nine operators were monitored for the exposure during procedures associated with mixing/loading and when performed calibration.</w:t>
      </w:r>
    </w:p>
    <w:p w14:paraId="3F7C0D9E" w14:textId="77777777" w:rsidR="008F6B6F" w:rsidRPr="009D6BD4" w:rsidRDefault="008F6B6F" w:rsidP="00A75972">
      <w:pPr>
        <w:pStyle w:val="RepStandard"/>
        <w:spacing w:before="240" w:after="120"/>
        <w:rPr>
          <w:b/>
        </w:rPr>
      </w:pPr>
      <w:r w:rsidRPr="009D6BD4">
        <w:rPr>
          <w:b/>
        </w:rPr>
        <w:t>Bagging</w:t>
      </w:r>
    </w:p>
    <w:p w14:paraId="15234CAE" w14:textId="77777777" w:rsidR="008F6B6F" w:rsidRPr="009D6BD4" w:rsidRDefault="008F6B6F" w:rsidP="008F6B6F">
      <w:pPr>
        <w:pStyle w:val="RepStandard"/>
      </w:pPr>
      <w:r w:rsidRPr="009D6BD4">
        <w:t>The bagging activities were performed as closely as possible to normal practices whilst using commercial equipment in commercial seed treatment facilities.</w:t>
      </w:r>
    </w:p>
    <w:p w14:paraId="0641605E" w14:textId="77777777" w:rsidR="008F6B6F" w:rsidRPr="009D6BD4" w:rsidRDefault="008F6B6F" w:rsidP="008F6B6F">
      <w:pPr>
        <w:pStyle w:val="RepStandard"/>
      </w:pPr>
      <w:r w:rsidRPr="009D6BD4">
        <w:t>The type of seed bagged were small grain cereals (wheat).  The seed treatment was performed at 0.681 to 0.752 g/kg seed (fluquinconazole) and 0.128 to 0.140 g/kg seed (prochloraz) using ‘Jockey Plus AB’ containing 167 g/L fluquinconazole (nominal) and 31.2 g/L prochloraz (nominal).  In some cases, the test item was diluted with water prior to treatment (either in the slurry tank, or directly at the treatment chamber).  The duration of each bagging activity was 2.30 to 7.72 hours (average: 5.30 hours excluding any routine breaks) and the quantity of seed actually bagged was 25.05 to 86.00 tonnes (average: 54.1 tonnes) for each bagging line.  One to three operators worked on the same bagging line.  The total amount of fluquinconazole handled for each bagging line was 17.07 to 64.63 kg (average: 42.23 kg).  The total amount of prochloraz handled for each bagging line was 3.189 to 12.08 kg (average: 7.907 kg).</w:t>
      </w:r>
    </w:p>
    <w:p w14:paraId="151AAF9F" w14:textId="77777777" w:rsidR="008F6B6F" w:rsidRPr="009D6BD4" w:rsidRDefault="008F6B6F" w:rsidP="00A75972">
      <w:pPr>
        <w:pStyle w:val="RepStandard"/>
        <w:spacing w:before="240" w:after="120"/>
        <w:rPr>
          <w:b/>
        </w:rPr>
      </w:pPr>
      <w:r w:rsidRPr="009D6BD4">
        <w:rPr>
          <w:b/>
        </w:rPr>
        <w:t>Cleaning</w:t>
      </w:r>
    </w:p>
    <w:p w14:paraId="3BD02674" w14:textId="77777777" w:rsidR="008F6B6F" w:rsidRPr="009D6BD4" w:rsidRDefault="008F6B6F" w:rsidP="008F6B6F">
      <w:pPr>
        <w:pStyle w:val="RepStandard"/>
      </w:pPr>
      <w:r w:rsidRPr="009D6BD4">
        <w:t xml:space="preserve">The cleaning activity was performed as closely as possible to normal practices using commercial equipment </w:t>
      </w:r>
      <w:r w:rsidRPr="009D6BD4">
        <w:lastRenderedPageBreak/>
        <w:t xml:space="preserve">in commercial seed treatment facilities.  Cleaning was monitored at four locations in </w:t>
      </w:r>
      <w:smartTag w:uri="urn:schemas-microsoft-com:office:smarttags" w:element="country-region">
        <w:r w:rsidRPr="009D6BD4">
          <w:t>Germany</w:t>
        </w:r>
      </w:smartTag>
      <w:r w:rsidRPr="009D6BD4">
        <w:t xml:space="preserve">, three locations in </w:t>
      </w:r>
      <w:smartTag w:uri="urn:schemas-microsoft-com:office:smarttags" w:element="country-region">
        <w:r w:rsidRPr="009D6BD4">
          <w:t>UK</w:t>
        </w:r>
      </w:smartTag>
      <w:r w:rsidRPr="009D6BD4">
        <w:t xml:space="preserve"> and one location in </w:t>
      </w:r>
      <w:smartTag w:uri="urn:schemas-microsoft-com:office:smarttags" w:element="country-region">
        <w:smartTag w:uri="urn:schemas-microsoft-com:office:smarttags" w:element="place">
          <w:r w:rsidRPr="009D6BD4">
            <w:t>France</w:t>
          </w:r>
        </w:smartTag>
      </w:smartTag>
      <w:r w:rsidRPr="009D6BD4">
        <w:t>.</w:t>
      </w:r>
    </w:p>
    <w:p w14:paraId="3B5FF2C1" w14:textId="77777777" w:rsidR="008F6B6F" w:rsidRPr="009D6BD4" w:rsidRDefault="008F6B6F" w:rsidP="008F6B6F">
      <w:pPr>
        <w:pStyle w:val="RepStandard"/>
      </w:pPr>
      <w:r w:rsidRPr="009D6BD4">
        <w:t>Cleaning involved cleaning of the treatment chamber.  Cleaning was conducted on either continuous flow or batch treatment chambers.  The duration of each cleaning activity was between 0.12 to 0.55 hours (average: 17 min).  The cleaning of the treatment chamber was performed by one operator (working alone).</w:t>
      </w:r>
    </w:p>
    <w:p w14:paraId="6AF09BF2" w14:textId="77777777" w:rsidR="008F6B6F" w:rsidRPr="009D6BD4" w:rsidRDefault="008F6B6F" w:rsidP="00A75972">
      <w:pPr>
        <w:pStyle w:val="RepStandard"/>
        <w:spacing w:before="240" w:after="120"/>
        <w:rPr>
          <w:b/>
        </w:rPr>
      </w:pPr>
      <w:r w:rsidRPr="009D6BD4">
        <w:rPr>
          <w:b/>
        </w:rPr>
        <w:t>Mixing/loading/calibration</w:t>
      </w:r>
    </w:p>
    <w:p w14:paraId="2B9B77D8" w14:textId="77777777" w:rsidR="008F6B6F" w:rsidRPr="009D6BD4" w:rsidRDefault="008F6B6F" w:rsidP="008F6B6F">
      <w:pPr>
        <w:pStyle w:val="RepStandard"/>
      </w:pPr>
      <w:r w:rsidRPr="009D6BD4">
        <w:t>Mixing/loading/calibration was monitored in four locations in Germany and one in France.  The procedure involved either suction transfer from 200L drums, two locations in Germany, or a transfer into a mixing tank in two locations in Germany and the single location in France.  Manual calibration was performed in two locations in Germany.  Automatic calibration occurred in two locations in Germany and the location in France.</w:t>
      </w:r>
    </w:p>
    <w:p w14:paraId="065166B9" w14:textId="77777777" w:rsidR="008F6B6F" w:rsidRDefault="008F6B6F" w:rsidP="008F6B6F">
      <w:pPr>
        <w:pStyle w:val="RepStandard"/>
      </w:pPr>
    </w:p>
    <w:p w14:paraId="7BDE8518" w14:textId="77777777" w:rsidR="008F6B6F" w:rsidRPr="009D6BD4" w:rsidRDefault="008F6B6F" w:rsidP="008F6B6F">
      <w:pPr>
        <w:pStyle w:val="RepStandard"/>
      </w:pPr>
      <w:r w:rsidRPr="009D6BD4">
        <w:t>In the United Kingdom, mixing/loading was monitored in four locations.  The procedure always involved dry-coupling and calibration was automatic.</w:t>
      </w:r>
    </w:p>
    <w:p w14:paraId="22A4EB46" w14:textId="77777777" w:rsidR="008F6B6F" w:rsidRDefault="008F6B6F" w:rsidP="008F6B6F">
      <w:pPr>
        <w:spacing w:before="240"/>
        <w:rPr>
          <w:b/>
        </w:rPr>
      </w:pPr>
      <w:r w:rsidRPr="00FE7286">
        <w:rPr>
          <w:b/>
        </w:rPr>
        <w:t>Materials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6"/>
        <w:gridCol w:w="6192"/>
      </w:tblGrid>
      <w:tr w:rsidR="008F6B6F" w:rsidRPr="009D6BD4" w14:paraId="614E3AC0" w14:textId="77777777" w:rsidTr="008F6B6F">
        <w:tc>
          <w:tcPr>
            <w:tcW w:w="3227" w:type="dxa"/>
            <w:tcBorders>
              <w:top w:val="nil"/>
              <w:left w:val="nil"/>
              <w:bottom w:val="nil"/>
              <w:right w:val="nil"/>
            </w:tcBorders>
          </w:tcPr>
          <w:p w14:paraId="2BE29228" w14:textId="77777777" w:rsidR="008F6B6F" w:rsidRPr="009D6BD4" w:rsidRDefault="008F6B6F" w:rsidP="008F6B6F">
            <w:pPr>
              <w:rPr>
                <w:rFonts w:eastAsia="Calibri"/>
                <w:b/>
                <w:sz w:val="20"/>
                <w:szCs w:val="20"/>
              </w:rPr>
            </w:pPr>
            <w:r w:rsidRPr="009D6BD4">
              <w:rPr>
                <w:rFonts w:eastAsia="Calibri"/>
                <w:b/>
                <w:sz w:val="20"/>
                <w:szCs w:val="20"/>
              </w:rPr>
              <w:t>Test Material:</w:t>
            </w:r>
          </w:p>
        </w:tc>
        <w:tc>
          <w:tcPr>
            <w:tcW w:w="6346" w:type="dxa"/>
            <w:tcBorders>
              <w:top w:val="nil"/>
              <w:left w:val="nil"/>
              <w:bottom w:val="nil"/>
              <w:right w:val="nil"/>
            </w:tcBorders>
          </w:tcPr>
          <w:p w14:paraId="2E0DC513" w14:textId="77777777" w:rsidR="008F6B6F" w:rsidRPr="009D6BD4" w:rsidRDefault="008F6B6F" w:rsidP="008F6B6F">
            <w:pPr>
              <w:rPr>
                <w:rFonts w:eastAsia="Calibri"/>
                <w:sz w:val="20"/>
                <w:szCs w:val="20"/>
                <w:highlight w:val="yellow"/>
              </w:rPr>
            </w:pPr>
            <w:r w:rsidRPr="009D6BD4">
              <w:rPr>
                <w:sz w:val="20"/>
                <w:szCs w:val="20"/>
              </w:rPr>
              <w:t>‘Jockey’ (called Jockey Plus AB in France)</w:t>
            </w:r>
          </w:p>
        </w:tc>
      </w:tr>
      <w:tr w:rsidR="008F6B6F" w:rsidRPr="009D6BD4" w14:paraId="137565FB" w14:textId="77777777" w:rsidTr="008F6B6F">
        <w:tc>
          <w:tcPr>
            <w:tcW w:w="3227" w:type="dxa"/>
            <w:tcBorders>
              <w:top w:val="nil"/>
              <w:left w:val="nil"/>
              <w:bottom w:val="nil"/>
              <w:right w:val="nil"/>
            </w:tcBorders>
          </w:tcPr>
          <w:p w14:paraId="1130B138" w14:textId="77777777" w:rsidR="008F6B6F" w:rsidRPr="009D6BD4" w:rsidRDefault="008F6B6F" w:rsidP="008F6B6F">
            <w:pPr>
              <w:rPr>
                <w:rFonts w:eastAsia="Calibri"/>
                <w:b/>
                <w:sz w:val="20"/>
                <w:szCs w:val="20"/>
              </w:rPr>
            </w:pPr>
            <w:r w:rsidRPr="009D6BD4">
              <w:rPr>
                <w:rFonts w:eastAsia="Calibri"/>
                <w:b/>
                <w:sz w:val="20"/>
                <w:szCs w:val="20"/>
              </w:rPr>
              <w:t>Description:</w:t>
            </w:r>
          </w:p>
        </w:tc>
        <w:tc>
          <w:tcPr>
            <w:tcW w:w="6346" w:type="dxa"/>
            <w:tcBorders>
              <w:top w:val="nil"/>
              <w:left w:val="nil"/>
              <w:bottom w:val="nil"/>
              <w:right w:val="nil"/>
            </w:tcBorders>
          </w:tcPr>
          <w:p w14:paraId="140B602D" w14:textId="77777777" w:rsidR="008F6B6F" w:rsidRPr="009D6BD4" w:rsidRDefault="008F6B6F" w:rsidP="008F6B6F">
            <w:pPr>
              <w:rPr>
                <w:rFonts w:eastAsia="Calibri"/>
                <w:sz w:val="20"/>
                <w:szCs w:val="20"/>
                <w:highlight w:val="yellow"/>
              </w:rPr>
            </w:pPr>
            <w:r w:rsidRPr="009D6BD4">
              <w:rPr>
                <w:rFonts w:eastAsia="Calibri"/>
                <w:sz w:val="20"/>
                <w:szCs w:val="20"/>
              </w:rPr>
              <w:t>A flowable suspension for seed treatment</w:t>
            </w:r>
          </w:p>
        </w:tc>
      </w:tr>
      <w:tr w:rsidR="008F6B6F" w:rsidRPr="009D6BD4" w14:paraId="2B7DF344" w14:textId="77777777" w:rsidTr="008F6B6F">
        <w:tc>
          <w:tcPr>
            <w:tcW w:w="3227" w:type="dxa"/>
            <w:tcBorders>
              <w:top w:val="nil"/>
              <w:left w:val="nil"/>
              <w:bottom w:val="nil"/>
              <w:right w:val="nil"/>
            </w:tcBorders>
          </w:tcPr>
          <w:p w14:paraId="19D61A8A" w14:textId="77777777" w:rsidR="008F6B6F" w:rsidRPr="009D6BD4" w:rsidRDefault="008F6B6F" w:rsidP="008F6B6F">
            <w:pPr>
              <w:rPr>
                <w:rFonts w:eastAsia="Calibri"/>
                <w:b/>
                <w:sz w:val="20"/>
                <w:szCs w:val="20"/>
              </w:rPr>
            </w:pPr>
            <w:r w:rsidRPr="009D6BD4">
              <w:rPr>
                <w:rFonts w:eastAsia="Calibri"/>
                <w:b/>
                <w:sz w:val="20"/>
                <w:szCs w:val="20"/>
              </w:rPr>
              <w:t>Lot/Batch Number:</w:t>
            </w:r>
          </w:p>
        </w:tc>
        <w:tc>
          <w:tcPr>
            <w:tcW w:w="6346" w:type="dxa"/>
            <w:tcBorders>
              <w:top w:val="nil"/>
              <w:left w:val="nil"/>
              <w:bottom w:val="nil"/>
              <w:right w:val="nil"/>
            </w:tcBorders>
          </w:tcPr>
          <w:p w14:paraId="45C4D721" w14:textId="77777777" w:rsidR="008F6B6F" w:rsidRPr="009D6BD4" w:rsidRDefault="008F6B6F" w:rsidP="008F6B6F">
            <w:pPr>
              <w:rPr>
                <w:rFonts w:eastAsia="Calibri"/>
                <w:sz w:val="20"/>
                <w:szCs w:val="20"/>
              </w:rPr>
            </w:pPr>
            <w:r w:rsidRPr="009D6BD4">
              <w:rPr>
                <w:rFonts w:eastAsia="Calibri"/>
                <w:sz w:val="20"/>
                <w:szCs w:val="20"/>
              </w:rPr>
              <w:t>1159541, 1556013, 1239029, 1970163, 1816396, 1460359, 1859936, 1387219, 1816396, 1443159, 1816393, 1816396</w:t>
            </w:r>
          </w:p>
        </w:tc>
      </w:tr>
      <w:tr w:rsidR="008F6B6F" w:rsidRPr="009D6BD4" w14:paraId="60305F66" w14:textId="77777777" w:rsidTr="008F6B6F">
        <w:tc>
          <w:tcPr>
            <w:tcW w:w="3227" w:type="dxa"/>
            <w:tcBorders>
              <w:top w:val="nil"/>
              <w:left w:val="nil"/>
              <w:bottom w:val="nil"/>
              <w:right w:val="nil"/>
            </w:tcBorders>
          </w:tcPr>
          <w:p w14:paraId="19EA4F39" w14:textId="77777777" w:rsidR="008F6B6F" w:rsidRPr="009D6BD4" w:rsidRDefault="008F6B6F" w:rsidP="008F6B6F">
            <w:pPr>
              <w:rPr>
                <w:rFonts w:eastAsia="Calibri"/>
                <w:b/>
                <w:sz w:val="20"/>
                <w:szCs w:val="20"/>
              </w:rPr>
            </w:pPr>
            <w:r w:rsidRPr="009D6BD4">
              <w:rPr>
                <w:rFonts w:eastAsia="Calibri"/>
                <w:b/>
                <w:sz w:val="20"/>
                <w:szCs w:val="20"/>
              </w:rPr>
              <w:t>Purity:</w:t>
            </w:r>
          </w:p>
        </w:tc>
        <w:tc>
          <w:tcPr>
            <w:tcW w:w="6346" w:type="dxa"/>
            <w:tcBorders>
              <w:top w:val="nil"/>
              <w:left w:val="nil"/>
              <w:bottom w:val="nil"/>
              <w:right w:val="nil"/>
            </w:tcBorders>
          </w:tcPr>
          <w:p w14:paraId="4CEDF72D" w14:textId="77777777" w:rsidR="008F6B6F" w:rsidRPr="009D6BD4" w:rsidRDefault="008F6B6F" w:rsidP="008F6B6F">
            <w:pPr>
              <w:rPr>
                <w:rFonts w:eastAsia="Calibri"/>
                <w:sz w:val="20"/>
                <w:szCs w:val="20"/>
              </w:rPr>
            </w:pPr>
            <w:r w:rsidRPr="009D6BD4">
              <w:rPr>
                <w:rFonts w:eastAsia="Calibri"/>
                <w:sz w:val="20"/>
                <w:szCs w:val="20"/>
              </w:rPr>
              <w:t>Nominal 167 g/L fluquin</w:t>
            </w:r>
            <w:r>
              <w:rPr>
                <w:rFonts w:eastAsia="Calibri"/>
                <w:sz w:val="20"/>
                <w:szCs w:val="20"/>
              </w:rPr>
              <w:t>c</w:t>
            </w:r>
            <w:r w:rsidRPr="009D6BD4">
              <w:rPr>
                <w:rFonts w:eastAsia="Calibri"/>
                <w:sz w:val="20"/>
                <w:szCs w:val="20"/>
              </w:rPr>
              <w:t>onazole and 31.2 g/L prochloraz</w:t>
            </w:r>
          </w:p>
        </w:tc>
      </w:tr>
      <w:tr w:rsidR="008F6B6F" w:rsidRPr="009D6BD4" w14:paraId="62436C96" w14:textId="77777777" w:rsidTr="008F6B6F">
        <w:tc>
          <w:tcPr>
            <w:tcW w:w="3227" w:type="dxa"/>
            <w:tcBorders>
              <w:top w:val="nil"/>
              <w:left w:val="nil"/>
              <w:bottom w:val="nil"/>
              <w:right w:val="nil"/>
            </w:tcBorders>
          </w:tcPr>
          <w:p w14:paraId="3AC8B508" w14:textId="77777777" w:rsidR="008F6B6F" w:rsidRPr="009D6BD4" w:rsidRDefault="008F6B6F" w:rsidP="008F6B6F">
            <w:pPr>
              <w:rPr>
                <w:rFonts w:eastAsia="Calibri"/>
                <w:b/>
                <w:sz w:val="20"/>
                <w:szCs w:val="20"/>
              </w:rPr>
            </w:pPr>
            <w:r w:rsidRPr="009D6BD4">
              <w:rPr>
                <w:rFonts w:eastAsia="Calibri"/>
                <w:b/>
                <w:sz w:val="20"/>
                <w:szCs w:val="20"/>
              </w:rPr>
              <w:t>Stability of test compound:</w:t>
            </w:r>
          </w:p>
        </w:tc>
        <w:tc>
          <w:tcPr>
            <w:tcW w:w="6346" w:type="dxa"/>
            <w:tcBorders>
              <w:top w:val="nil"/>
              <w:left w:val="nil"/>
              <w:bottom w:val="nil"/>
              <w:right w:val="nil"/>
            </w:tcBorders>
          </w:tcPr>
          <w:p w14:paraId="40D5B9BD" w14:textId="77777777" w:rsidR="008F6B6F" w:rsidRPr="009D6BD4" w:rsidRDefault="008F6B6F" w:rsidP="008F6B6F">
            <w:pPr>
              <w:rPr>
                <w:rFonts w:eastAsia="Calibri"/>
                <w:sz w:val="20"/>
                <w:szCs w:val="20"/>
              </w:rPr>
            </w:pPr>
            <w:r w:rsidRPr="009D6BD4">
              <w:rPr>
                <w:rFonts w:eastAsia="Calibri"/>
                <w:sz w:val="20"/>
                <w:szCs w:val="20"/>
              </w:rPr>
              <w:t>Stable for the duration of the study</w:t>
            </w:r>
          </w:p>
        </w:tc>
      </w:tr>
    </w:tbl>
    <w:p w14:paraId="4FA9AA08" w14:textId="77777777" w:rsidR="008F6B6F" w:rsidRDefault="008F6B6F" w:rsidP="008F6B6F">
      <w:pPr>
        <w:spacing w:before="240"/>
        <w:rPr>
          <w:b/>
        </w:rPr>
      </w:pPr>
      <w:r w:rsidRPr="00FB47FB">
        <w:rPr>
          <w:b/>
        </w:rPr>
        <w:t>Study Design and Methods</w:t>
      </w:r>
    </w:p>
    <w:p w14:paraId="3AECD231" w14:textId="77777777" w:rsidR="008F6B6F" w:rsidRDefault="008F6B6F" w:rsidP="008F6B6F">
      <w:r>
        <w:rPr>
          <w:b/>
        </w:rPr>
        <w:t>Field Phase</w:t>
      </w:r>
      <w:r w:rsidRPr="00A6696C">
        <w:rPr>
          <w:b/>
        </w:rPr>
        <w:t xml:space="preserve"> dates:</w:t>
      </w:r>
      <w:r>
        <w:rPr>
          <w:b/>
        </w:rPr>
        <w:tab/>
      </w:r>
      <w:r w:rsidRPr="00B223CF">
        <w:t>23 August 2007 to 14 September 2007</w:t>
      </w:r>
    </w:p>
    <w:p w14:paraId="2A48811C" w14:textId="77777777" w:rsidR="008F6B6F" w:rsidRDefault="008F6B6F" w:rsidP="008F6B6F">
      <w:pPr>
        <w:rPr>
          <w:b/>
        </w:rPr>
      </w:pPr>
      <w:r w:rsidRPr="00B223CF">
        <w:rPr>
          <w:b/>
        </w:rPr>
        <w:t>Experimental dates:</w:t>
      </w:r>
      <w:r>
        <w:rPr>
          <w:b/>
        </w:rPr>
        <w:tab/>
      </w:r>
      <w:r w:rsidRPr="00B223CF">
        <w:t>23 August 2007 to 19 December 2007</w:t>
      </w:r>
    </w:p>
    <w:p w14:paraId="3A8DEACF" w14:textId="77777777" w:rsidR="008F6B6F" w:rsidRDefault="008F6B6F" w:rsidP="00A75972">
      <w:pPr>
        <w:pStyle w:val="RepStandard"/>
        <w:spacing w:before="240" w:after="120"/>
        <w:rPr>
          <w:b/>
        </w:rPr>
      </w:pPr>
      <w:r w:rsidRPr="009D6BD4">
        <w:rPr>
          <w:b/>
        </w:rPr>
        <w:t>Study Description</w:t>
      </w:r>
    </w:p>
    <w:p w14:paraId="7175E6A8" w14:textId="77777777" w:rsidR="008F6B6F" w:rsidRDefault="008F6B6F" w:rsidP="008F6B6F">
      <w:pPr>
        <w:pStyle w:val="RepStandard"/>
        <w:spacing w:before="240"/>
      </w:pPr>
      <w:r w:rsidRPr="00C725A4">
        <w:t>39 operators were monitored between 23 August 2007 and 14 September 2007.</w:t>
      </w:r>
    </w:p>
    <w:p w14:paraId="531EA49B" w14:textId="77777777" w:rsidR="008F6B6F" w:rsidRDefault="008F6B6F" w:rsidP="008F6B6F">
      <w:pPr>
        <w:pStyle w:val="RepStandard"/>
      </w:pPr>
    </w:p>
    <w:p w14:paraId="599DA599" w14:textId="77777777" w:rsidR="008F6B6F" w:rsidRPr="00C725A4" w:rsidRDefault="008F6B6F" w:rsidP="008F6B6F">
      <w:pPr>
        <w:pStyle w:val="RepStandard"/>
      </w:pPr>
      <w:r w:rsidRPr="00C725A4">
        <w:t>The purpose of this study was to generate operator exposure data during the mixing/loading/calibration, bagging of treated seed and cleaning of seed treatment equipment at static sites in Germany (6 sites), United Kingdom (4 sites) and France (1 site) following treatment with a fungicide nominally containing</w:t>
      </w:r>
      <w:r w:rsidRPr="009D6BD4">
        <w:t xml:space="preserve"> 167 g/L fluquinconazole and 31.2 g/L prochloraz (34 g/L as copper chloride complex)</w:t>
      </w:r>
      <w:r w:rsidRPr="00C725A4">
        <w:t xml:space="preserve"> using batch or continuous flow seed treatment equipment.  The recommended use rate of the product is 4.5 L per tonne of seed, equivalent to 751.5 g fluquinconazole </w:t>
      </w:r>
      <w:r>
        <w:t xml:space="preserve">and </w:t>
      </w:r>
      <w:r w:rsidRPr="00C725A4">
        <w:t>140.4 g prochloraz per tonne of seed</w:t>
      </w:r>
      <w:r>
        <w:t>.</w:t>
      </w:r>
    </w:p>
    <w:p w14:paraId="0FE6CFE0" w14:textId="77777777" w:rsidR="008F6B6F" w:rsidRDefault="008F6B6F" w:rsidP="008F6B6F">
      <w:pPr>
        <w:pStyle w:val="RepStandard"/>
      </w:pPr>
    </w:p>
    <w:p w14:paraId="24C1906E" w14:textId="77777777" w:rsidR="008F6B6F" w:rsidRDefault="008F6B6F" w:rsidP="008F6B6F">
      <w:pPr>
        <w:pStyle w:val="RepStandard"/>
      </w:pPr>
      <w:r w:rsidRPr="00C725A4">
        <w:t>The three main phases of seed treatment were followed in this study, namely the mixing/loading/</w:t>
      </w:r>
      <w:r w:rsidR="00BC4B7E">
        <w:t xml:space="preserve"> </w:t>
      </w:r>
      <w:r w:rsidRPr="00C725A4">
        <w:t>calibration, bagging of treated seed and cleaning of seed treatment equipment</w:t>
      </w:r>
      <w:r>
        <w:t>.</w:t>
      </w:r>
    </w:p>
    <w:p w14:paraId="30CE8D73" w14:textId="77777777" w:rsidR="008F6B6F" w:rsidRDefault="008F6B6F" w:rsidP="008F6B6F">
      <w:pPr>
        <w:pStyle w:val="RepStandard"/>
      </w:pPr>
    </w:p>
    <w:p w14:paraId="7F15452C" w14:textId="77777777" w:rsidR="008F6B6F" w:rsidRPr="009D6BD4" w:rsidRDefault="008F6B6F" w:rsidP="008F6B6F">
      <w:pPr>
        <w:pStyle w:val="RepStandard"/>
      </w:pPr>
      <w:r w:rsidRPr="00354C96">
        <w:t xml:space="preserve">Dermal exposure was measured by operators wearing standardised whole-body outer and inner dosimeters.  </w:t>
      </w:r>
      <w:r w:rsidRPr="009D6BD4">
        <w:t>For the bagging activities, each operator wore dosimeters consisting of a long sleeved jacket and long trousers (100% cotton), long sleeved vest and long-johns (100% cotton).  The nitrile gloves were made available for the operators (worn at the discretion of the operator when touching contaminated surfaces).  For the cleaning activities, each operator wore the same dosimeters as the bagging activities in addition to an impermeable coverall (‘Tyvek’) and impermeable gloves (nitrile), which were worn throughout the cleaning activities.</w:t>
      </w:r>
    </w:p>
    <w:p w14:paraId="6E0BA55D" w14:textId="77777777" w:rsidR="008F6B6F" w:rsidRDefault="008F6B6F" w:rsidP="008F6B6F">
      <w:pPr>
        <w:pStyle w:val="RepStandard"/>
      </w:pPr>
    </w:p>
    <w:p w14:paraId="4FD3CEB4" w14:textId="77777777" w:rsidR="008F6B6F" w:rsidRPr="008023B4" w:rsidRDefault="008F6B6F" w:rsidP="008F6B6F">
      <w:pPr>
        <w:pStyle w:val="RepStandard"/>
      </w:pPr>
      <w:r w:rsidRPr="008023B4">
        <w:t>Head exposure was measured by face/neck wipes.</w:t>
      </w:r>
    </w:p>
    <w:p w14:paraId="0BADBB37" w14:textId="77777777" w:rsidR="008F6B6F" w:rsidRDefault="008F6B6F" w:rsidP="008F6B6F">
      <w:pPr>
        <w:pStyle w:val="RepStandard"/>
      </w:pPr>
    </w:p>
    <w:p w14:paraId="22F3EF12" w14:textId="77777777" w:rsidR="008F6B6F" w:rsidRPr="001A1300" w:rsidRDefault="008F6B6F" w:rsidP="008F6B6F">
      <w:pPr>
        <w:pStyle w:val="RepStandard"/>
      </w:pPr>
      <w:r w:rsidRPr="008023B4">
        <w:t>Actual hand exposure was measured by the handwash procedure.  Protective gloves, worn in accordance with label recommendations, were analysed for the determination of potential hand exposure.</w:t>
      </w:r>
    </w:p>
    <w:p w14:paraId="032740F6" w14:textId="77777777" w:rsidR="008F6B6F" w:rsidRDefault="008F6B6F" w:rsidP="008F6B6F">
      <w:pPr>
        <w:pStyle w:val="RepStandard"/>
      </w:pPr>
    </w:p>
    <w:p w14:paraId="13F3D26B" w14:textId="77777777" w:rsidR="008F6B6F" w:rsidRDefault="008F6B6F" w:rsidP="008F6B6F">
      <w:pPr>
        <w:pStyle w:val="RepStandard"/>
      </w:pPr>
      <w:r w:rsidRPr="008023B4">
        <w:t>Inhalation exposure was measured by means of personal air sampling pumps connected to an IOM sampling cassette with glass fibre filter located in the operator’s breathing zone.</w:t>
      </w:r>
    </w:p>
    <w:p w14:paraId="0BDC1D6E" w14:textId="77777777" w:rsidR="008F6B6F" w:rsidRDefault="008F6B6F" w:rsidP="008F6B6F">
      <w:pPr>
        <w:pStyle w:val="RepStandard"/>
      </w:pPr>
    </w:p>
    <w:p w14:paraId="1661C52D" w14:textId="77777777" w:rsidR="008F6B6F" w:rsidRPr="00C94DC9" w:rsidRDefault="008F6B6F" w:rsidP="008F6B6F">
      <w:pPr>
        <w:pStyle w:val="RepStandard"/>
      </w:pPr>
      <w:r w:rsidRPr="008023B4">
        <w:t>All samples collected were analysed for residues of fluquinconazole and prochloraz.</w:t>
      </w:r>
    </w:p>
    <w:p w14:paraId="3FD61C60" w14:textId="77777777" w:rsidR="008F6B6F" w:rsidRDefault="008F6B6F" w:rsidP="008F6B6F">
      <w:pPr>
        <w:pStyle w:val="RepStandard"/>
      </w:pPr>
    </w:p>
    <w:p w14:paraId="140B5E3A" w14:textId="77777777" w:rsidR="008F6B6F" w:rsidRPr="005A3CB6" w:rsidRDefault="008F6B6F" w:rsidP="008F6B6F">
      <w:pPr>
        <w:pStyle w:val="RepStandard"/>
      </w:pPr>
      <w:r w:rsidRPr="009D6BD4">
        <w:t>Inner and outer dosimeters, Tyvek, face/neck wipes and nitrile gloves were cut into small pieces and placed into glass vessels and extracted with methanol.  Air sampling filters were extracted with acetone</w:t>
      </w:r>
      <w:r w:rsidRPr="005A3CB6">
        <w:t>.</w:t>
      </w:r>
      <w:r>
        <w:t xml:space="preserve">  All</w:t>
      </w:r>
      <w:r w:rsidRPr="005A3CB6">
        <w:t xml:space="preserve"> extracts were d</w:t>
      </w:r>
      <w:r>
        <w:t>iluted for the determination of</w:t>
      </w:r>
      <w:r w:rsidRPr="005A3CB6">
        <w:t xml:space="preserve"> fluquinconazole </w:t>
      </w:r>
      <w:r>
        <w:t xml:space="preserve">and </w:t>
      </w:r>
      <w:r w:rsidRPr="005A3CB6">
        <w:t xml:space="preserve">prochloraz by </w:t>
      </w:r>
      <w:r>
        <w:t>HPLC-</w:t>
      </w:r>
      <w:r w:rsidRPr="005A3CB6">
        <w:t>MS/MS.</w:t>
      </w:r>
    </w:p>
    <w:p w14:paraId="132A9843" w14:textId="77777777" w:rsidR="008F6B6F" w:rsidRDefault="008F6B6F" w:rsidP="008F6B6F">
      <w:pPr>
        <w:pStyle w:val="RepStandard"/>
      </w:pPr>
    </w:p>
    <w:p w14:paraId="641FF6DD" w14:textId="77777777" w:rsidR="008F6B6F" w:rsidRDefault="008F6B6F" w:rsidP="008F6B6F">
      <w:pPr>
        <w:pStyle w:val="RepStandard"/>
      </w:pPr>
      <w:r w:rsidRPr="009D6BD4">
        <w:t>Hand wash solutions were</w:t>
      </w:r>
      <w:r w:rsidRPr="005A3CB6">
        <w:t xml:space="preserve"> directly analysed by HPLC-MS/MS.</w:t>
      </w:r>
    </w:p>
    <w:p w14:paraId="394E62CA" w14:textId="77777777" w:rsidR="008F6B6F" w:rsidRDefault="008F6B6F" w:rsidP="00A75972">
      <w:pPr>
        <w:pStyle w:val="RepStandard"/>
        <w:spacing w:before="240" w:after="120"/>
        <w:rPr>
          <w:b/>
        </w:rPr>
      </w:pPr>
      <w:r w:rsidRPr="00CA715B">
        <w:rPr>
          <w:b/>
        </w:rPr>
        <w:t>Results</w:t>
      </w:r>
      <w:r>
        <w:rPr>
          <w:b/>
        </w:rPr>
        <w:t xml:space="preserve"> – Prochloraz</w:t>
      </w:r>
    </w:p>
    <w:p w14:paraId="0F30A572" w14:textId="77777777" w:rsidR="008F6B6F" w:rsidRPr="00CA715B" w:rsidRDefault="008F6B6F" w:rsidP="008F6B6F">
      <w:pPr>
        <w:pStyle w:val="RepStandard"/>
        <w:spacing w:before="240"/>
      </w:pPr>
      <w:r w:rsidRPr="00CA715B">
        <w:t>Since all mean field fortification recoveries for prochloraz were within the range 92 to 106% operator exposure results have not been corrected.  Where a residue below the limit of quantification (LOQ)</w:t>
      </w:r>
      <w:r>
        <w:t xml:space="preserve"> has been found a value of 0.5 ×</w:t>
      </w:r>
      <w:r w:rsidRPr="00CA715B">
        <w:t xml:space="preserve"> LOQ has been reported and used in summary calculations.</w:t>
      </w:r>
      <w:r>
        <w:t xml:space="preserve">  </w:t>
      </w:r>
      <w:r w:rsidRPr="00CA715B">
        <w:rPr>
          <w:bCs/>
        </w:rPr>
        <w:t>The following table gives a summary of the residues of test item on each dosimeter for each operator.</w:t>
      </w:r>
      <w:r>
        <w:rPr>
          <w:bCs/>
        </w:rPr>
        <w:t xml:space="preserve">  </w:t>
      </w:r>
      <w:r w:rsidRPr="00CA715B">
        <w:rPr>
          <w:bCs/>
        </w:rPr>
        <w:t xml:space="preserve">Actual dermal exposure is calculated by summing residues from inner dosimeters, hand wash and face/neck wipe specimens.  Potential inhalation exposure is the </w:t>
      </w:r>
      <w:r w:rsidRPr="00CA715B">
        <w:t>residues measured in the breathing zone based upon a ventilation rate of 14 L/min for tasks</w:t>
      </w:r>
      <w:r w:rsidRPr="00CA715B">
        <w:rPr>
          <w:bCs/>
        </w:rPr>
        <w:t>.</w:t>
      </w:r>
      <w:r>
        <w:t xml:space="preserve">  </w:t>
      </w:r>
      <w:r w:rsidRPr="00CA715B">
        <w:t>All field fortified recovery samples for prochloraz gave recoveries ≥ 92%.</w:t>
      </w:r>
    </w:p>
    <w:p w14:paraId="5847B385" w14:textId="77777777" w:rsidR="00BC4B7E" w:rsidRDefault="00BC4B7E" w:rsidP="00BC4B7E">
      <w:pPr>
        <w:pStyle w:val="RepLabel"/>
        <w:spacing w:before="0" w:after="0"/>
        <w:rPr>
          <w:sz w:val="20"/>
          <w:szCs w:val="20"/>
        </w:rPr>
      </w:pPr>
    </w:p>
    <w:p w14:paraId="51BEDC7E" w14:textId="77777777" w:rsidR="008F6B6F" w:rsidRPr="00BC4B7E" w:rsidRDefault="008F6B6F" w:rsidP="00BC4B7E">
      <w:pPr>
        <w:pStyle w:val="RepLabel"/>
        <w:spacing w:before="0" w:after="0"/>
        <w:rPr>
          <w:noProof/>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25</w:t>
      </w:r>
      <w:r w:rsidRPr="00BC4B7E">
        <w:rPr>
          <w:sz w:val="20"/>
          <w:szCs w:val="20"/>
        </w:rPr>
        <w:fldChar w:fldCharType="end"/>
      </w:r>
      <w:r w:rsidRPr="00BC4B7E">
        <w:rPr>
          <w:sz w:val="20"/>
          <w:szCs w:val="20"/>
        </w:rPr>
        <w:t>:</w:t>
      </w:r>
      <w:r w:rsidRPr="00BC4B7E">
        <w:rPr>
          <w:sz w:val="20"/>
          <w:szCs w:val="20"/>
        </w:rPr>
        <w:tab/>
      </w:r>
      <w:r w:rsidRPr="00BC4B7E">
        <w:rPr>
          <w:noProof/>
          <w:sz w:val="20"/>
          <w:szCs w:val="20"/>
        </w:rPr>
        <w:t>Determined Residues of prochloraz during bagging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22"/>
        <w:gridCol w:w="801"/>
        <w:gridCol w:w="802"/>
        <w:gridCol w:w="639"/>
        <w:gridCol w:w="740"/>
        <w:gridCol w:w="714"/>
        <w:gridCol w:w="714"/>
        <w:gridCol w:w="710"/>
        <w:gridCol w:w="848"/>
        <w:gridCol w:w="742"/>
        <w:gridCol w:w="714"/>
        <w:gridCol w:w="796"/>
      </w:tblGrid>
      <w:tr w:rsidR="008F6B6F" w:rsidRPr="00D8193C" w14:paraId="09E8B9C1" w14:textId="77777777" w:rsidTr="008F6B6F">
        <w:trPr>
          <w:trHeight w:val="20"/>
        </w:trPr>
        <w:tc>
          <w:tcPr>
            <w:tcW w:w="601" w:type="pct"/>
            <w:shd w:val="clear" w:color="auto" w:fill="auto"/>
            <w:vAlign w:val="center"/>
          </w:tcPr>
          <w:p w14:paraId="221DAC2F"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Operator Number</w:t>
            </w:r>
          </w:p>
        </w:tc>
        <w:tc>
          <w:tcPr>
            <w:tcW w:w="429" w:type="pct"/>
            <w:tcBorders>
              <w:right w:val="single" w:sz="4" w:space="0" w:color="auto"/>
            </w:tcBorders>
            <w:shd w:val="clear" w:color="auto" w:fill="auto"/>
            <w:vAlign w:val="center"/>
          </w:tcPr>
          <w:p w14:paraId="67635BD1" w14:textId="77777777" w:rsidR="008F6B6F" w:rsidRPr="00D8193C" w:rsidRDefault="008F6B6F" w:rsidP="008F6B6F">
            <w:pPr>
              <w:jc w:val="center"/>
              <w:rPr>
                <w:sz w:val="18"/>
                <w:szCs w:val="18"/>
              </w:rPr>
            </w:pPr>
            <w:r w:rsidRPr="00D8193C">
              <w:rPr>
                <w:sz w:val="18"/>
                <w:szCs w:val="18"/>
              </w:rPr>
              <w:t>6</w:t>
            </w:r>
          </w:p>
        </w:tc>
        <w:tc>
          <w:tcPr>
            <w:tcW w:w="429" w:type="pct"/>
            <w:tcBorders>
              <w:left w:val="single" w:sz="4" w:space="0" w:color="auto"/>
            </w:tcBorders>
            <w:shd w:val="clear" w:color="auto" w:fill="auto"/>
            <w:vAlign w:val="center"/>
          </w:tcPr>
          <w:p w14:paraId="69C64B79" w14:textId="77777777" w:rsidR="008F6B6F" w:rsidRPr="00D8193C" w:rsidRDefault="008F6B6F" w:rsidP="008F6B6F">
            <w:pPr>
              <w:jc w:val="center"/>
              <w:rPr>
                <w:sz w:val="18"/>
                <w:szCs w:val="18"/>
              </w:rPr>
            </w:pPr>
            <w:r w:rsidRPr="00D8193C">
              <w:rPr>
                <w:sz w:val="18"/>
                <w:szCs w:val="18"/>
              </w:rPr>
              <w:t>7</w:t>
            </w:r>
          </w:p>
        </w:tc>
        <w:tc>
          <w:tcPr>
            <w:tcW w:w="342" w:type="pct"/>
            <w:shd w:val="clear" w:color="auto" w:fill="auto"/>
            <w:vAlign w:val="center"/>
          </w:tcPr>
          <w:p w14:paraId="774A4608" w14:textId="77777777" w:rsidR="008F6B6F" w:rsidRPr="00D8193C" w:rsidRDefault="008F6B6F" w:rsidP="008F6B6F">
            <w:pPr>
              <w:jc w:val="center"/>
              <w:rPr>
                <w:sz w:val="18"/>
                <w:szCs w:val="18"/>
              </w:rPr>
            </w:pPr>
            <w:r w:rsidRPr="00D8193C">
              <w:rPr>
                <w:sz w:val="18"/>
                <w:szCs w:val="18"/>
              </w:rPr>
              <w:t>4</w:t>
            </w:r>
          </w:p>
        </w:tc>
        <w:tc>
          <w:tcPr>
            <w:tcW w:w="396" w:type="pct"/>
            <w:shd w:val="clear" w:color="auto" w:fill="auto"/>
            <w:vAlign w:val="center"/>
          </w:tcPr>
          <w:p w14:paraId="776DA261" w14:textId="77777777" w:rsidR="008F6B6F" w:rsidRPr="00D8193C" w:rsidRDefault="008F6B6F" w:rsidP="008F6B6F">
            <w:pPr>
              <w:jc w:val="center"/>
              <w:rPr>
                <w:sz w:val="18"/>
                <w:szCs w:val="18"/>
              </w:rPr>
            </w:pPr>
            <w:r w:rsidRPr="00D8193C">
              <w:rPr>
                <w:sz w:val="18"/>
                <w:szCs w:val="18"/>
              </w:rPr>
              <w:t>14</w:t>
            </w:r>
          </w:p>
        </w:tc>
        <w:tc>
          <w:tcPr>
            <w:tcW w:w="382" w:type="pct"/>
            <w:shd w:val="clear" w:color="auto" w:fill="auto"/>
            <w:vAlign w:val="center"/>
          </w:tcPr>
          <w:p w14:paraId="43FB5EA5" w14:textId="77777777" w:rsidR="008F6B6F" w:rsidRPr="00D8193C" w:rsidRDefault="008F6B6F" w:rsidP="008F6B6F">
            <w:pPr>
              <w:jc w:val="center"/>
              <w:rPr>
                <w:sz w:val="18"/>
                <w:szCs w:val="18"/>
              </w:rPr>
            </w:pPr>
            <w:r w:rsidRPr="00D8193C">
              <w:rPr>
                <w:sz w:val="18"/>
                <w:szCs w:val="18"/>
              </w:rPr>
              <w:t>15</w:t>
            </w:r>
          </w:p>
        </w:tc>
        <w:tc>
          <w:tcPr>
            <w:tcW w:w="382" w:type="pct"/>
            <w:shd w:val="clear" w:color="auto" w:fill="auto"/>
            <w:vAlign w:val="center"/>
          </w:tcPr>
          <w:p w14:paraId="1D6AC014" w14:textId="77777777" w:rsidR="008F6B6F" w:rsidRPr="00D8193C" w:rsidRDefault="008F6B6F" w:rsidP="008F6B6F">
            <w:pPr>
              <w:jc w:val="center"/>
              <w:rPr>
                <w:sz w:val="18"/>
                <w:szCs w:val="18"/>
              </w:rPr>
            </w:pPr>
            <w:r w:rsidRPr="00D8193C">
              <w:rPr>
                <w:sz w:val="18"/>
                <w:szCs w:val="18"/>
              </w:rPr>
              <w:t>16</w:t>
            </w:r>
          </w:p>
        </w:tc>
        <w:tc>
          <w:tcPr>
            <w:tcW w:w="380" w:type="pct"/>
            <w:shd w:val="clear" w:color="auto" w:fill="auto"/>
            <w:vAlign w:val="center"/>
          </w:tcPr>
          <w:p w14:paraId="23577477" w14:textId="77777777" w:rsidR="008F6B6F" w:rsidRPr="00D8193C" w:rsidRDefault="008F6B6F" w:rsidP="008F6B6F">
            <w:pPr>
              <w:jc w:val="center"/>
              <w:rPr>
                <w:sz w:val="18"/>
                <w:szCs w:val="18"/>
              </w:rPr>
            </w:pPr>
            <w:r w:rsidRPr="00D8193C">
              <w:rPr>
                <w:sz w:val="18"/>
                <w:szCs w:val="18"/>
              </w:rPr>
              <w:t>17</w:t>
            </w:r>
          </w:p>
        </w:tc>
        <w:tc>
          <w:tcPr>
            <w:tcW w:w="454" w:type="pct"/>
            <w:shd w:val="clear" w:color="auto" w:fill="auto"/>
            <w:vAlign w:val="center"/>
          </w:tcPr>
          <w:p w14:paraId="6D1BD1B8" w14:textId="77777777" w:rsidR="008F6B6F" w:rsidRPr="00D8193C" w:rsidRDefault="008F6B6F" w:rsidP="008F6B6F">
            <w:pPr>
              <w:jc w:val="center"/>
              <w:rPr>
                <w:sz w:val="18"/>
                <w:szCs w:val="18"/>
              </w:rPr>
            </w:pPr>
            <w:r w:rsidRPr="00D8193C">
              <w:rPr>
                <w:sz w:val="18"/>
                <w:szCs w:val="18"/>
              </w:rPr>
              <w:t>19</w:t>
            </w:r>
          </w:p>
        </w:tc>
        <w:tc>
          <w:tcPr>
            <w:tcW w:w="397" w:type="pct"/>
            <w:shd w:val="clear" w:color="auto" w:fill="auto"/>
            <w:vAlign w:val="center"/>
          </w:tcPr>
          <w:p w14:paraId="5F496D8A" w14:textId="77777777" w:rsidR="008F6B6F" w:rsidRPr="00D8193C" w:rsidRDefault="008F6B6F" w:rsidP="008F6B6F">
            <w:pPr>
              <w:jc w:val="center"/>
              <w:rPr>
                <w:sz w:val="18"/>
                <w:szCs w:val="18"/>
              </w:rPr>
            </w:pPr>
            <w:r w:rsidRPr="00D8193C">
              <w:rPr>
                <w:sz w:val="18"/>
                <w:szCs w:val="18"/>
              </w:rPr>
              <w:t>20</w:t>
            </w:r>
          </w:p>
        </w:tc>
        <w:tc>
          <w:tcPr>
            <w:tcW w:w="382" w:type="pct"/>
            <w:vAlign w:val="center"/>
          </w:tcPr>
          <w:p w14:paraId="1EFC1DFA" w14:textId="77777777" w:rsidR="008F6B6F" w:rsidRPr="00D8193C" w:rsidRDefault="008F6B6F" w:rsidP="008F6B6F">
            <w:pPr>
              <w:jc w:val="center"/>
              <w:rPr>
                <w:sz w:val="18"/>
                <w:szCs w:val="18"/>
              </w:rPr>
            </w:pPr>
            <w:r w:rsidRPr="00D8193C">
              <w:rPr>
                <w:sz w:val="18"/>
                <w:szCs w:val="18"/>
              </w:rPr>
              <w:t>21</w:t>
            </w:r>
          </w:p>
        </w:tc>
        <w:tc>
          <w:tcPr>
            <w:tcW w:w="426" w:type="pct"/>
            <w:vAlign w:val="center"/>
          </w:tcPr>
          <w:p w14:paraId="4916C74D" w14:textId="77777777" w:rsidR="008F6B6F" w:rsidRPr="00D8193C" w:rsidRDefault="008F6B6F" w:rsidP="008F6B6F">
            <w:pPr>
              <w:jc w:val="center"/>
              <w:rPr>
                <w:sz w:val="18"/>
                <w:szCs w:val="18"/>
              </w:rPr>
            </w:pPr>
            <w:r w:rsidRPr="00D8193C">
              <w:rPr>
                <w:sz w:val="18"/>
                <w:szCs w:val="18"/>
              </w:rPr>
              <w:t>22</w:t>
            </w:r>
          </w:p>
        </w:tc>
      </w:tr>
      <w:tr w:rsidR="008F6B6F" w:rsidRPr="00D8193C" w14:paraId="5DB09AB3" w14:textId="77777777" w:rsidTr="008F6B6F">
        <w:trPr>
          <w:trHeight w:val="20"/>
        </w:trPr>
        <w:tc>
          <w:tcPr>
            <w:tcW w:w="601" w:type="pct"/>
            <w:shd w:val="clear" w:color="auto" w:fill="auto"/>
            <w:vAlign w:val="center"/>
          </w:tcPr>
          <w:p w14:paraId="402AE05A"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Body Weight (kg)</w:t>
            </w:r>
          </w:p>
        </w:tc>
        <w:tc>
          <w:tcPr>
            <w:tcW w:w="429" w:type="pct"/>
            <w:tcBorders>
              <w:right w:val="single" w:sz="4" w:space="0" w:color="auto"/>
            </w:tcBorders>
            <w:shd w:val="clear" w:color="auto" w:fill="auto"/>
            <w:vAlign w:val="center"/>
          </w:tcPr>
          <w:p w14:paraId="47EDC239" w14:textId="77777777" w:rsidR="008F6B6F" w:rsidRPr="00D8193C" w:rsidRDefault="008F6B6F" w:rsidP="008F6B6F">
            <w:pPr>
              <w:jc w:val="center"/>
              <w:rPr>
                <w:sz w:val="18"/>
                <w:szCs w:val="18"/>
              </w:rPr>
            </w:pPr>
            <w:r w:rsidRPr="00D8193C">
              <w:rPr>
                <w:sz w:val="18"/>
                <w:szCs w:val="18"/>
              </w:rPr>
              <w:t>75.00</w:t>
            </w:r>
          </w:p>
        </w:tc>
        <w:tc>
          <w:tcPr>
            <w:tcW w:w="429" w:type="pct"/>
            <w:tcBorders>
              <w:left w:val="single" w:sz="4" w:space="0" w:color="auto"/>
            </w:tcBorders>
            <w:shd w:val="clear" w:color="auto" w:fill="auto"/>
            <w:vAlign w:val="center"/>
          </w:tcPr>
          <w:p w14:paraId="0740E345" w14:textId="77777777" w:rsidR="008F6B6F" w:rsidRPr="00D8193C" w:rsidRDefault="008F6B6F" w:rsidP="008F6B6F">
            <w:pPr>
              <w:jc w:val="center"/>
              <w:rPr>
                <w:sz w:val="18"/>
                <w:szCs w:val="18"/>
              </w:rPr>
            </w:pPr>
            <w:r w:rsidRPr="00D8193C">
              <w:rPr>
                <w:sz w:val="18"/>
                <w:szCs w:val="18"/>
              </w:rPr>
              <w:t>83.70</w:t>
            </w:r>
          </w:p>
        </w:tc>
        <w:tc>
          <w:tcPr>
            <w:tcW w:w="342" w:type="pct"/>
            <w:shd w:val="clear" w:color="auto" w:fill="auto"/>
            <w:vAlign w:val="center"/>
          </w:tcPr>
          <w:p w14:paraId="5F5B8A62" w14:textId="77777777" w:rsidR="008F6B6F" w:rsidRPr="00D8193C" w:rsidRDefault="008F6B6F" w:rsidP="008F6B6F">
            <w:pPr>
              <w:jc w:val="center"/>
              <w:rPr>
                <w:sz w:val="18"/>
                <w:szCs w:val="18"/>
              </w:rPr>
            </w:pPr>
            <w:r w:rsidRPr="00D8193C">
              <w:rPr>
                <w:sz w:val="18"/>
                <w:szCs w:val="18"/>
              </w:rPr>
              <w:t>84.00</w:t>
            </w:r>
          </w:p>
        </w:tc>
        <w:tc>
          <w:tcPr>
            <w:tcW w:w="396" w:type="pct"/>
            <w:shd w:val="clear" w:color="auto" w:fill="auto"/>
            <w:vAlign w:val="center"/>
          </w:tcPr>
          <w:p w14:paraId="55D8B3E8" w14:textId="77777777" w:rsidR="008F6B6F" w:rsidRPr="00D8193C" w:rsidRDefault="008F6B6F" w:rsidP="008F6B6F">
            <w:pPr>
              <w:jc w:val="center"/>
              <w:rPr>
                <w:sz w:val="18"/>
                <w:szCs w:val="18"/>
              </w:rPr>
            </w:pPr>
            <w:r w:rsidRPr="00D8193C">
              <w:rPr>
                <w:sz w:val="18"/>
                <w:szCs w:val="18"/>
              </w:rPr>
              <w:t>88.70</w:t>
            </w:r>
          </w:p>
        </w:tc>
        <w:tc>
          <w:tcPr>
            <w:tcW w:w="382" w:type="pct"/>
            <w:shd w:val="clear" w:color="auto" w:fill="auto"/>
            <w:vAlign w:val="center"/>
          </w:tcPr>
          <w:p w14:paraId="757AB11B" w14:textId="77777777" w:rsidR="008F6B6F" w:rsidRPr="00D8193C" w:rsidRDefault="008F6B6F" w:rsidP="008F6B6F">
            <w:pPr>
              <w:jc w:val="center"/>
              <w:rPr>
                <w:sz w:val="18"/>
                <w:szCs w:val="18"/>
              </w:rPr>
            </w:pPr>
            <w:r w:rsidRPr="00D8193C">
              <w:rPr>
                <w:sz w:val="18"/>
                <w:szCs w:val="18"/>
              </w:rPr>
              <w:t>109.0</w:t>
            </w:r>
          </w:p>
        </w:tc>
        <w:tc>
          <w:tcPr>
            <w:tcW w:w="382" w:type="pct"/>
            <w:shd w:val="clear" w:color="auto" w:fill="auto"/>
            <w:vAlign w:val="center"/>
          </w:tcPr>
          <w:p w14:paraId="7EE9533D" w14:textId="77777777" w:rsidR="008F6B6F" w:rsidRPr="00D8193C" w:rsidRDefault="008F6B6F" w:rsidP="008F6B6F">
            <w:pPr>
              <w:jc w:val="center"/>
              <w:rPr>
                <w:sz w:val="18"/>
                <w:szCs w:val="18"/>
              </w:rPr>
            </w:pPr>
            <w:r w:rsidRPr="00D8193C">
              <w:rPr>
                <w:sz w:val="18"/>
                <w:szCs w:val="18"/>
              </w:rPr>
              <w:t>97.30</w:t>
            </w:r>
          </w:p>
        </w:tc>
        <w:tc>
          <w:tcPr>
            <w:tcW w:w="380" w:type="pct"/>
            <w:shd w:val="clear" w:color="auto" w:fill="auto"/>
            <w:vAlign w:val="center"/>
          </w:tcPr>
          <w:p w14:paraId="582B43DE" w14:textId="77777777" w:rsidR="008F6B6F" w:rsidRPr="00D8193C" w:rsidRDefault="008F6B6F" w:rsidP="008F6B6F">
            <w:pPr>
              <w:jc w:val="center"/>
              <w:rPr>
                <w:sz w:val="18"/>
                <w:szCs w:val="18"/>
              </w:rPr>
            </w:pPr>
            <w:r w:rsidRPr="00D8193C">
              <w:rPr>
                <w:sz w:val="18"/>
                <w:szCs w:val="18"/>
              </w:rPr>
              <w:t>76.20</w:t>
            </w:r>
          </w:p>
        </w:tc>
        <w:tc>
          <w:tcPr>
            <w:tcW w:w="454" w:type="pct"/>
            <w:shd w:val="clear" w:color="auto" w:fill="auto"/>
            <w:vAlign w:val="center"/>
          </w:tcPr>
          <w:p w14:paraId="0ED78D78" w14:textId="77777777" w:rsidR="008F6B6F" w:rsidRPr="00D8193C" w:rsidRDefault="008F6B6F" w:rsidP="008F6B6F">
            <w:pPr>
              <w:jc w:val="center"/>
              <w:rPr>
                <w:sz w:val="18"/>
                <w:szCs w:val="18"/>
              </w:rPr>
            </w:pPr>
            <w:r w:rsidRPr="00D8193C">
              <w:rPr>
                <w:sz w:val="18"/>
                <w:szCs w:val="18"/>
              </w:rPr>
              <w:t>100.0</w:t>
            </w:r>
          </w:p>
        </w:tc>
        <w:tc>
          <w:tcPr>
            <w:tcW w:w="397" w:type="pct"/>
            <w:shd w:val="clear" w:color="auto" w:fill="auto"/>
            <w:vAlign w:val="center"/>
          </w:tcPr>
          <w:p w14:paraId="7E5AE4B2" w14:textId="77777777" w:rsidR="008F6B6F" w:rsidRPr="00D8193C" w:rsidRDefault="008F6B6F" w:rsidP="008F6B6F">
            <w:pPr>
              <w:jc w:val="center"/>
              <w:rPr>
                <w:sz w:val="18"/>
                <w:szCs w:val="18"/>
              </w:rPr>
            </w:pPr>
            <w:r w:rsidRPr="00D8193C">
              <w:rPr>
                <w:sz w:val="18"/>
                <w:szCs w:val="18"/>
              </w:rPr>
              <w:t>105.2</w:t>
            </w:r>
          </w:p>
        </w:tc>
        <w:tc>
          <w:tcPr>
            <w:tcW w:w="382" w:type="pct"/>
            <w:vAlign w:val="center"/>
          </w:tcPr>
          <w:p w14:paraId="00047209" w14:textId="77777777" w:rsidR="008F6B6F" w:rsidRPr="00D8193C" w:rsidRDefault="008F6B6F" w:rsidP="008F6B6F">
            <w:pPr>
              <w:jc w:val="center"/>
              <w:rPr>
                <w:sz w:val="18"/>
                <w:szCs w:val="18"/>
              </w:rPr>
            </w:pPr>
            <w:r w:rsidRPr="00D8193C">
              <w:rPr>
                <w:sz w:val="18"/>
                <w:szCs w:val="18"/>
              </w:rPr>
              <w:t>105.1</w:t>
            </w:r>
          </w:p>
        </w:tc>
        <w:tc>
          <w:tcPr>
            <w:tcW w:w="426" w:type="pct"/>
            <w:vAlign w:val="center"/>
          </w:tcPr>
          <w:p w14:paraId="45977000" w14:textId="77777777" w:rsidR="008F6B6F" w:rsidRPr="00D8193C" w:rsidRDefault="008F6B6F" w:rsidP="008F6B6F">
            <w:pPr>
              <w:jc w:val="center"/>
              <w:rPr>
                <w:sz w:val="18"/>
                <w:szCs w:val="18"/>
              </w:rPr>
            </w:pPr>
            <w:r w:rsidRPr="00D8193C">
              <w:rPr>
                <w:sz w:val="18"/>
                <w:szCs w:val="18"/>
              </w:rPr>
              <w:t>100.7</w:t>
            </w:r>
          </w:p>
        </w:tc>
      </w:tr>
      <w:tr w:rsidR="008F6B6F" w:rsidRPr="00D8193C" w14:paraId="4F86AB1E" w14:textId="77777777" w:rsidTr="008F6B6F">
        <w:trPr>
          <w:trHeight w:val="20"/>
        </w:trPr>
        <w:tc>
          <w:tcPr>
            <w:tcW w:w="601" w:type="pct"/>
            <w:shd w:val="clear" w:color="auto" w:fill="auto"/>
            <w:vAlign w:val="center"/>
          </w:tcPr>
          <w:p w14:paraId="5B2B9F8A"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Exposure time (min)</w:t>
            </w:r>
          </w:p>
        </w:tc>
        <w:tc>
          <w:tcPr>
            <w:tcW w:w="429" w:type="pct"/>
            <w:tcBorders>
              <w:right w:val="single" w:sz="4" w:space="0" w:color="auto"/>
            </w:tcBorders>
            <w:shd w:val="clear" w:color="auto" w:fill="auto"/>
            <w:vAlign w:val="center"/>
          </w:tcPr>
          <w:p w14:paraId="33945B28" w14:textId="77777777" w:rsidR="008F6B6F" w:rsidRPr="00D8193C" w:rsidRDefault="008F6B6F" w:rsidP="008F6B6F">
            <w:pPr>
              <w:jc w:val="center"/>
              <w:rPr>
                <w:sz w:val="18"/>
                <w:szCs w:val="18"/>
              </w:rPr>
            </w:pPr>
            <w:r w:rsidRPr="00D8193C">
              <w:rPr>
                <w:sz w:val="18"/>
                <w:szCs w:val="18"/>
              </w:rPr>
              <w:t>284.0</w:t>
            </w:r>
          </w:p>
        </w:tc>
        <w:tc>
          <w:tcPr>
            <w:tcW w:w="429" w:type="pct"/>
            <w:tcBorders>
              <w:left w:val="single" w:sz="4" w:space="0" w:color="auto"/>
            </w:tcBorders>
            <w:shd w:val="clear" w:color="auto" w:fill="auto"/>
            <w:vAlign w:val="center"/>
          </w:tcPr>
          <w:p w14:paraId="5D79E831" w14:textId="77777777" w:rsidR="008F6B6F" w:rsidRPr="00D8193C" w:rsidRDefault="008F6B6F" w:rsidP="008F6B6F">
            <w:pPr>
              <w:jc w:val="center"/>
              <w:rPr>
                <w:sz w:val="18"/>
                <w:szCs w:val="18"/>
              </w:rPr>
            </w:pPr>
            <w:r w:rsidRPr="00D8193C">
              <w:rPr>
                <w:sz w:val="18"/>
                <w:szCs w:val="18"/>
              </w:rPr>
              <w:t>426.0</w:t>
            </w:r>
          </w:p>
        </w:tc>
        <w:tc>
          <w:tcPr>
            <w:tcW w:w="342" w:type="pct"/>
            <w:shd w:val="clear" w:color="auto" w:fill="auto"/>
            <w:vAlign w:val="center"/>
          </w:tcPr>
          <w:p w14:paraId="28CD97C3" w14:textId="77777777" w:rsidR="008F6B6F" w:rsidRPr="00D8193C" w:rsidRDefault="008F6B6F" w:rsidP="008F6B6F">
            <w:pPr>
              <w:jc w:val="center"/>
              <w:rPr>
                <w:sz w:val="18"/>
                <w:szCs w:val="18"/>
              </w:rPr>
            </w:pPr>
            <w:r w:rsidRPr="00D8193C">
              <w:rPr>
                <w:sz w:val="18"/>
                <w:szCs w:val="18"/>
              </w:rPr>
              <w:t>403.0</w:t>
            </w:r>
          </w:p>
        </w:tc>
        <w:tc>
          <w:tcPr>
            <w:tcW w:w="396" w:type="pct"/>
            <w:shd w:val="clear" w:color="auto" w:fill="auto"/>
            <w:vAlign w:val="center"/>
          </w:tcPr>
          <w:p w14:paraId="7243E642" w14:textId="77777777" w:rsidR="008F6B6F" w:rsidRPr="00D8193C" w:rsidRDefault="008F6B6F" w:rsidP="008F6B6F">
            <w:pPr>
              <w:jc w:val="center"/>
              <w:rPr>
                <w:sz w:val="18"/>
                <w:szCs w:val="18"/>
              </w:rPr>
            </w:pPr>
            <w:r w:rsidRPr="00D8193C">
              <w:rPr>
                <w:sz w:val="18"/>
                <w:szCs w:val="18"/>
              </w:rPr>
              <w:t>408.0</w:t>
            </w:r>
          </w:p>
        </w:tc>
        <w:tc>
          <w:tcPr>
            <w:tcW w:w="382" w:type="pct"/>
            <w:shd w:val="clear" w:color="auto" w:fill="auto"/>
            <w:vAlign w:val="center"/>
          </w:tcPr>
          <w:p w14:paraId="31E56AB0" w14:textId="77777777" w:rsidR="008F6B6F" w:rsidRPr="00D8193C" w:rsidRDefault="008F6B6F" w:rsidP="008F6B6F">
            <w:pPr>
              <w:jc w:val="center"/>
              <w:rPr>
                <w:sz w:val="18"/>
                <w:szCs w:val="18"/>
              </w:rPr>
            </w:pPr>
            <w:r w:rsidRPr="00D8193C">
              <w:rPr>
                <w:sz w:val="18"/>
                <w:szCs w:val="18"/>
              </w:rPr>
              <w:t>398.0</w:t>
            </w:r>
          </w:p>
        </w:tc>
        <w:tc>
          <w:tcPr>
            <w:tcW w:w="382" w:type="pct"/>
            <w:shd w:val="clear" w:color="auto" w:fill="auto"/>
            <w:vAlign w:val="center"/>
          </w:tcPr>
          <w:p w14:paraId="493AAD64" w14:textId="77777777" w:rsidR="008F6B6F" w:rsidRPr="00D8193C" w:rsidRDefault="008F6B6F" w:rsidP="008F6B6F">
            <w:pPr>
              <w:jc w:val="center"/>
              <w:rPr>
                <w:sz w:val="18"/>
                <w:szCs w:val="18"/>
              </w:rPr>
            </w:pPr>
            <w:r w:rsidRPr="00D8193C">
              <w:rPr>
                <w:sz w:val="18"/>
                <w:szCs w:val="18"/>
              </w:rPr>
              <w:t>458.0</w:t>
            </w:r>
          </w:p>
        </w:tc>
        <w:tc>
          <w:tcPr>
            <w:tcW w:w="380" w:type="pct"/>
            <w:shd w:val="clear" w:color="auto" w:fill="auto"/>
            <w:vAlign w:val="center"/>
          </w:tcPr>
          <w:p w14:paraId="6B1AABCB" w14:textId="77777777" w:rsidR="008F6B6F" w:rsidRPr="00D8193C" w:rsidRDefault="008F6B6F" w:rsidP="008F6B6F">
            <w:pPr>
              <w:jc w:val="center"/>
              <w:rPr>
                <w:sz w:val="18"/>
                <w:szCs w:val="18"/>
              </w:rPr>
            </w:pPr>
            <w:r w:rsidRPr="00D8193C">
              <w:rPr>
                <w:sz w:val="18"/>
                <w:szCs w:val="18"/>
              </w:rPr>
              <w:t>265.0</w:t>
            </w:r>
          </w:p>
        </w:tc>
        <w:tc>
          <w:tcPr>
            <w:tcW w:w="454" w:type="pct"/>
            <w:shd w:val="clear" w:color="auto" w:fill="auto"/>
            <w:vAlign w:val="center"/>
          </w:tcPr>
          <w:p w14:paraId="793D7C1C" w14:textId="77777777" w:rsidR="008F6B6F" w:rsidRPr="00D8193C" w:rsidRDefault="008F6B6F" w:rsidP="008F6B6F">
            <w:pPr>
              <w:jc w:val="center"/>
              <w:rPr>
                <w:sz w:val="18"/>
                <w:szCs w:val="18"/>
              </w:rPr>
            </w:pPr>
            <w:r w:rsidRPr="00D8193C">
              <w:rPr>
                <w:sz w:val="18"/>
                <w:szCs w:val="18"/>
              </w:rPr>
              <w:t>460.0</w:t>
            </w:r>
          </w:p>
        </w:tc>
        <w:tc>
          <w:tcPr>
            <w:tcW w:w="397" w:type="pct"/>
            <w:shd w:val="clear" w:color="auto" w:fill="auto"/>
            <w:vAlign w:val="center"/>
          </w:tcPr>
          <w:p w14:paraId="46CF37A1" w14:textId="77777777" w:rsidR="008F6B6F" w:rsidRPr="00D8193C" w:rsidRDefault="008F6B6F" w:rsidP="008F6B6F">
            <w:pPr>
              <w:jc w:val="center"/>
              <w:rPr>
                <w:sz w:val="18"/>
                <w:szCs w:val="18"/>
              </w:rPr>
            </w:pPr>
            <w:r w:rsidRPr="00D8193C">
              <w:rPr>
                <w:sz w:val="18"/>
                <w:szCs w:val="18"/>
              </w:rPr>
              <w:t>402.0</w:t>
            </w:r>
          </w:p>
        </w:tc>
        <w:tc>
          <w:tcPr>
            <w:tcW w:w="382" w:type="pct"/>
            <w:vAlign w:val="center"/>
          </w:tcPr>
          <w:p w14:paraId="16960644" w14:textId="77777777" w:rsidR="008F6B6F" w:rsidRPr="00D8193C" w:rsidRDefault="008F6B6F" w:rsidP="008F6B6F">
            <w:pPr>
              <w:jc w:val="center"/>
              <w:rPr>
                <w:sz w:val="18"/>
                <w:szCs w:val="18"/>
              </w:rPr>
            </w:pPr>
            <w:r w:rsidRPr="00D8193C">
              <w:rPr>
                <w:sz w:val="18"/>
                <w:szCs w:val="18"/>
              </w:rPr>
              <w:t>285.0</w:t>
            </w:r>
          </w:p>
        </w:tc>
        <w:tc>
          <w:tcPr>
            <w:tcW w:w="426" w:type="pct"/>
            <w:vAlign w:val="center"/>
          </w:tcPr>
          <w:p w14:paraId="147B0BF6" w14:textId="77777777" w:rsidR="008F6B6F" w:rsidRPr="00D8193C" w:rsidRDefault="008F6B6F" w:rsidP="008F6B6F">
            <w:pPr>
              <w:jc w:val="center"/>
              <w:rPr>
                <w:sz w:val="18"/>
                <w:szCs w:val="18"/>
              </w:rPr>
            </w:pPr>
            <w:r w:rsidRPr="00D8193C">
              <w:rPr>
                <w:sz w:val="18"/>
                <w:szCs w:val="18"/>
              </w:rPr>
              <w:t>285.0</w:t>
            </w:r>
          </w:p>
        </w:tc>
      </w:tr>
      <w:tr w:rsidR="008F6B6F" w:rsidRPr="00D8193C" w14:paraId="74F485AB" w14:textId="77777777" w:rsidTr="008F6B6F">
        <w:trPr>
          <w:trHeight w:val="20"/>
        </w:trPr>
        <w:tc>
          <w:tcPr>
            <w:tcW w:w="5000" w:type="pct"/>
            <w:gridSpan w:val="12"/>
            <w:tcBorders>
              <w:top w:val="nil"/>
              <w:bottom w:val="nil"/>
              <w:right w:val="single" w:sz="4" w:space="0" w:color="auto"/>
            </w:tcBorders>
            <w:shd w:val="clear" w:color="auto" w:fill="auto"/>
            <w:vAlign w:val="center"/>
          </w:tcPr>
          <w:p w14:paraId="7C5F7410" w14:textId="77777777" w:rsidR="008F6B6F" w:rsidRPr="00D8193C" w:rsidRDefault="008F6B6F" w:rsidP="008F6B6F">
            <w:pPr>
              <w:pStyle w:val="TableText8pt"/>
              <w:keepNext/>
              <w:keepLines/>
              <w:spacing w:before="20"/>
              <w:rPr>
                <w:rFonts w:eastAsia="SimSun"/>
                <w:b/>
                <w:sz w:val="18"/>
                <w:szCs w:val="18"/>
                <w:lang w:eastAsia="zh-CN"/>
              </w:rPr>
            </w:pPr>
            <w:r w:rsidRPr="00D8193C">
              <w:rPr>
                <w:rFonts w:eastAsia="SimSun"/>
                <w:b/>
                <w:sz w:val="18"/>
                <w:szCs w:val="18"/>
                <w:lang w:eastAsia="zh-CN"/>
              </w:rPr>
              <w:t>Outer Dosimeter – cotton work jacket and trousers</w:t>
            </w:r>
          </w:p>
        </w:tc>
      </w:tr>
      <w:tr w:rsidR="008F6B6F" w:rsidRPr="00D8193C" w14:paraId="66A1ECCB" w14:textId="77777777" w:rsidTr="008F6B6F">
        <w:trPr>
          <w:trHeight w:val="20"/>
        </w:trPr>
        <w:tc>
          <w:tcPr>
            <w:tcW w:w="601" w:type="pct"/>
            <w:shd w:val="clear" w:color="auto" w:fill="auto"/>
            <w:vAlign w:val="center"/>
          </w:tcPr>
          <w:p w14:paraId="63B8D4B3" w14:textId="77777777" w:rsidR="008F6B6F" w:rsidRPr="00D8193C" w:rsidRDefault="00C86652" w:rsidP="008F6B6F">
            <w:pPr>
              <w:pStyle w:val="TableText8pt"/>
              <w:keepNext/>
              <w:keepLines/>
              <w:spacing w:before="20" w:after="0"/>
              <w:ind w:left="300" w:hanging="300"/>
              <w:rPr>
                <w:rFonts w:eastAsia="SimSun"/>
                <w:sz w:val="18"/>
                <w:szCs w:val="18"/>
                <w:lang w:eastAsia="zh-CN"/>
              </w:rPr>
            </w:pPr>
            <w:r w:rsidRPr="00D8193C">
              <w:rPr>
                <w:rFonts w:eastAsia="SimSun"/>
                <w:sz w:val="18"/>
                <w:szCs w:val="18"/>
                <w:lang w:eastAsia="zh-CN"/>
              </w:rPr>
              <w:t>A</w:t>
            </w:r>
            <w:r w:rsidR="008F6B6F" w:rsidRPr="00D8193C">
              <w:rPr>
                <w:rFonts w:eastAsia="SimSun"/>
                <w:sz w:val="18"/>
                <w:szCs w:val="18"/>
                <w:lang w:eastAsia="zh-CN"/>
              </w:rPr>
              <w:t>rms</w:t>
            </w:r>
          </w:p>
        </w:tc>
        <w:tc>
          <w:tcPr>
            <w:tcW w:w="429" w:type="pct"/>
            <w:tcBorders>
              <w:right w:val="single" w:sz="4" w:space="0" w:color="auto"/>
            </w:tcBorders>
            <w:shd w:val="clear" w:color="auto" w:fill="auto"/>
            <w:vAlign w:val="bottom"/>
          </w:tcPr>
          <w:p w14:paraId="44C4C04D" w14:textId="77777777" w:rsidR="008F6B6F" w:rsidRPr="00D8193C" w:rsidRDefault="008F6B6F" w:rsidP="008F6B6F">
            <w:pPr>
              <w:jc w:val="center"/>
              <w:rPr>
                <w:sz w:val="18"/>
                <w:szCs w:val="18"/>
              </w:rPr>
            </w:pPr>
            <w:r w:rsidRPr="00D8193C">
              <w:rPr>
                <w:sz w:val="18"/>
                <w:szCs w:val="18"/>
              </w:rPr>
              <w:t>78.90</w:t>
            </w:r>
          </w:p>
        </w:tc>
        <w:tc>
          <w:tcPr>
            <w:tcW w:w="429" w:type="pct"/>
            <w:tcBorders>
              <w:left w:val="single" w:sz="4" w:space="0" w:color="auto"/>
            </w:tcBorders>
            <w:shd w:val="clear" w:color="auto" w:fill="auto"/>
            <w:vAlign w:val="bottom"/>
          </w:tcPr>
          <w:p w14:paraId="4B122BAE" w14:textId="77777777" w:rsidR="008F6B6F" w:rsidRPr="00D8193C" w:rsidRDefault="008F6B6F" w:rsidP="008F6B6F">
            <w:pPr>
              <w:jc w:val="center"/>
              <w:rPr>
                <w:sz w:val="18"/>
                <w:szCs w:val="18"/>
              </w:rPr>
            </w:pPr>
            <w:r w:rsidRPr="00D8193C">
              <w:rPr>
                <w:sz w:val="18"/>
                <w:szCs w:val="18"/>
              </w:rPr>
              <w:t>6.870</w:t>
            </w:r>
          </w:p>
        </w:tc>
        <w:tc>
          <w:tcPr>
            <w:tcW w:w="342" w:type="pct"/>
            <w:shd w:val="clear" w:color="auto" w:fill="auto"/>
            <w:vAlign w:val="bottom"/>
          </w:tcPr>
          <w:p w14:paraId="132286A8" w14:textId="77777777" w:rsidR="008F6B6F" w:rsidRPr="00D8193C" w:rsidRDefault="008F6B6F" w:rsidP="008F6B6F">
            <w:pPr>
              <w:jc w:val="center"/>
              <w:rPr>
                <w:sz w:val="18"/>
                <w:szCs w:val="18"/>
              </w:rPr>
            </w:pPr>
            <w:r w:rsidRPr="00D8193C">
              <w:rPr>
                <w:sz w:val="18"/>
                <w:szCs w:val="18"/>
              </w:rPr>
              <w:t>45.30</w:t>
            </w:r>
          </w:p>
        </w:tc>
        <w:tc>
          <w:tcPr>
            <w:tcW w:w="396" w:type="pct"/>
            <w:shd w:val="clear" w:color="auto" w:fill="auto"/>
            <w:vAlign w:val="bottom"/>
          </w:tcPr>
          <w:p w14:paraId="2E94A9B5" w14:textId="77777777" w:rsidR="008F6B6F" w:rsidRPr="00D8193C" w:rsidRDefault="008F6B6F" w:rsidP="008F6B6F">
            <w:pPr>
              <w:jc w:val="center"/>
              <w:rPr>
                <w:sz w:val="18"/>
                <w:szCs w:val="18"/>
              </w:rPr>
            </w:pPr>
            <w:r w:rsidRPr="00D8193C">
              <w:rPr>
                <w:sz w:val="18"/>
                <w:szCs w:val="18"/>
              </w:rPr>
              <w:t>21.75</w:t>
            </w:r>
          </w:p>
        </w:tc>
        <w:tc>
          <w:tcPr>
            <w:tcW w:w="382" w:type="pct"/>
            <w:shd w:val="clear" w:color="auto" w:fill="auto"/>
            <w:vAlign w:val="bottom"/>
          </w:tcPr>
          <w:p w14:paraId="183F53F5" w14:textId="77777777" w:rsidR="008F6B6F" w:rsidRPr="00D8193C" w:rsidRDefault="008F6B6F" w:rsidP="008F6B6F">
            <w:pPr>
              <w:jc w:val="center"/>
              <w:rPr>
                <w:sz w:val="18"/>
                <w:szCs w:val="18"/>
              </w:rPr>
            </w:pPr>
            <w:r w:rsidRPr="00D8193C">
              <w:rPr>
                <w:sz w:val="18"/>
                <w:szCs w:val="18"/>
              </w:rPr>
              <w:t>208.5</w:t>
            </w:r>
          </w:p>
        </w:tc>
        <w:tc>
          <w:tcPr>
            <w:tcW w:w="382" w:type="pct"/>
            <w:shd w:val="clear" w:color="auto" w:fill="auto"/>
            <w:vAlign w:val="bottom"/>
          </w:tcPr>
          <w:p w14:paraId="50849141" w14:textId="77777777" w:rsidR="008F6B6F" w:rsidRPr="00D8193C" w:rsidRDefault="008F6B6F" w:rsidP="008F6B6F">
            <w:pPr>
              <w:jc w:val="center"/>
              <w:rPr>
                <w:sz w:val="18"/>
                <w:szCs w:val="18"/>
              </w:rPr>
            </w:pPr>
            <w:r w:rsidRPr="00D8193C">
              <w:rPr>
                <w:sz w:val="18"/>
                <w:szCs w:val="18"/>
              </w:rPr>
              <w:t>175.5</w:t>
            </w:r>
          </w:p>
        </w:tc>
        <w:tc>
          <w:tcPr>
            <w:tcW w:w="380" w:type="pct"/>
            <w:shd w:val="clear" w:color="auto" w:fill="auto"/>
            <w:vAlign w:val="bottom"/>
          </w:tcPr>
          <w:p w14:paraId="08C54DBF" w14:textId="77777777" w:rsidR="008F6B6F" w:rsidRPr="00D8193C" w:rsidRDefault="008F6B6F" w:rsidP="008F6B6F">
            <w:pPr>
              <w:jc w:val="center"/>
              <w:rPr>
                <w:sz w:val="18"/>
                <w:szCs w:val="18"/>
              </w:rPr>
            </w:pPr>
            <w:r w:rsidRPr="00D8193C">
              <w:rPr>
                <w:sz w:val="18"/>
                <w:szCs w:val="18"/>
              </w:rPr>
              <w:t>228.0</w:t>
            </w:r>
          </w:p>
        </w:tc>
        <w:tc>
          <w:tcPr>
            <w:tcW w:w="454" w:type="pct"/>
            <w:shd w:val="clear" w:color="auto" w:fill="auto"/>
            <w:vAlign w:val="bottom"/>
          </w:tcPr>
          <w:p w14:paraId="144457C7" w14:textId="77777777" w:rsidR="008F6B6F" w:rsidRPr="00D8193C" w:rsidRDefault="008F6B6F" w:rsidP="008F6B6F">
            <w:pPr>
              <w:jc w:val="center"/>
              <w:rPr>
                <w:sz w:val="18"/>
                <w:szCs w:val="18"/>
              </w:rPr>
            </w:pPr>
            <w:r w:rsidRPr="00D8193C">
              <w:rPr>
                <w:sz w:val="18"/>
                <w:szCs w:val="18"/>
              </w:rPr>
              <w:t>14.79</w:t>
            </w:r>
          </w:p>
        </w:tc>
        <w:tc>
          <w:tcPr>
            <w:tcW w:w="397" w:type="pct"/>
            <w:shd w:val="clear" w:color="auto" w:fill="auto"/>
            <w:vAlign w:val="bottom"/>
          </w:tcPr>
          <w:p w14:paraId="1CE83A66" w14:textId="77777777" w:rsidR="008F6B6F" w:rsidRPr="00D8193C" w:rsidRDefault="008F6B6F" w:rsidP="008F6B6F">
            <w:pPr>
              <w:jc w:val="center"/>
              <w:rPr>
                <w:sz w:val="18"/>
                <w:szCs w:val="18"/>
              </w:rPr>
            </w:pPr>
            <w:r w:rsidRPr="00D8193C">
              <w:rPr>
                <w:sz w:val="18"/>
                <w:szCs w:val="18"/>
              </w:rPr>
              <w:t>5.070</w:t>
            </w:r>
          </w:p>
        </w:tc>
        <w:tc>
          <w:tcPr>
            <w:tcW w:w="382" w:type="pct"/>
            <w:vAlign w:val="bottom"/>
          </w:tcPr>
          <w:p w14:paraId="14150B03" w14:textId="77777777" w:rsidR="008F6B6F" w:rsidRPr="00D8193C" w:rsidRDefault="008F6B6F" w:rsidP="008F6B6F">
            <w:pPr>
              <w:jc w:val="center"/>
              <w:rPr>
                <w:sz w:val="18"/>
                <w:szCs w:val="18"/>
              </w:rPr>
            </w:pPr>
            <w:r w:rsidRPr="00D8193C">
              <w:rPr>
                <w:sz w:val="18"/>
                <w:szCs w:val="18"/>
              </w:rPr>
              <w:t>169.5</w:t>
            </w:r>
          </w:p>
        </w:tc>
        <w:tc>
          <w:tcPr>
            <w:tcW w:w="426" w:type="pct"/>
            <w:tcBorders>
              <w:right w:val="single" w:sz="4" w:space="0" w:color="auto"/>
            </w:tcBorders>
            <w:vAlign w:val="bottom"/>
          </w:tcPr>
          <w:p w14:paraId="06542F29" w14:textId="77777777" w:rsidR="008F6B6F" w:rsidRPr="00D8193C" w:rsidRDefault="008F6B6F" w:rsidP="008F6B6F">
            <w:pPr>
              <w:jc w:val="center"/>
              <w:rPr>
                <w:sz w:val="18"/>
                <w:szCs w:val="18"/>
              </w:rPr>
            </w:pPr>
            <w:r w:rsidRPr="00D8193C">
              <w:rPr>
                <w:sz w:val="18"/>
                <w:szCs w:val="18"/>
              </w:rPr>
              <w:t>5.145</w:t>
            </w:r>
          </w:p>
        </w:tc>
      </w:tr>
      <w:tr w:rsidR="008F6B6F" w:rsidRPr="00D8193C" w14:paraId="222BF0F6" w14:textId="77777777" w:rsidTr="008F6B6F">
        <w:trPr>
          <w:trHeight w:val="20"/>
        </w:trPr>
        <w:tc>
          <w:tcPr>
            <w:tcW w:w="601" w:type="pct"/>
            <w:shd w:val="clear" w:color="auto" w:fill="auto"/>
            <w:vAlign w:val="center"/>
          </w:tcPr>
          <w:p w14:paraId="6D060AB9" w14:textId="77777777" w:rsidR="008F6B6F" w:rsidRPr="00D8193C" w:rsidRDefault="00C86652" w:rsidP="008F6B6F">
            <w:pPr>
              <w:pStyle w:val="TableText8pt"/>
              <w:keepNext/>
              <w:keepLines/>
              <w:spacing w:before="20" w:after="0"/>
              <w:ind w:left="300" w:hanging="300"/>
              <w:rPr>
                <w:rFonts w:eastAsia="SimSun"/>
                <w:sz w:val="18"/>
                <w:szCs w:val="18"/>
                <w:lang w:eastAsia="zh-CN"/>
              </w:rPr>
            </w:pPr>
            <w:r w:rsidRPr="00D8193C">
              <w:rPr>
                <w:rFonts w:eastAsia="SimSun"/>
                <w:sz w:val="18"/>
                <w:szCs w:val="18"/>
                <w:lang w:eastAsia="zh-CN"/>
              </w:rPr>
              <w:t>L</w:t>
            </w:r>
            <w:r w:rsidR="008F6B6F" w:rsidRPr="00D8193C">
              <w:rPr>
                <w:rFonts w:eastAsia="SimSun"/>
                <w:sz w:val="18"/>
                <w:szCs w:val="18"/>
                <w:lang w:eastAsia="zh-CN"/>
              </w:rPr>
              <w:t>egs</w:t>
            </w:r>
          </w:p>
        </w:tc>
        <w:tc>
          <w:tcPr>
            <w:tcW w:w="429" w:type="pct"/>
            <w:tcBorders>
              <w:right w:val="single" w:sz="4" w:space="0" w:color="auto"/>
            </w:tcBorders>
            <w:shd w:val="clear" w:color="auto" w:fill="auto"/>
            <w:vAlign w:val="bottom"/>
          </w:tcPr>
          <w:p w14:paraId="1BD65964" w14:textId="77777777" w:rsidR="008F6B6F" w:rsidRPr="00D8193C" w:rsidRDefault="008F6B6F" w:rsidP="008F6B6F">
            <w:pPr>
              <w:jc w:val="center"/>
              <w:rPr>
                <w:sz w:val="18"/>
                <w:szCs w:val="18"/>
              </w:rPr>
            </w:pPr>
            <w:r w:rsidRPr="00D8193C">
              <w:rPr>
                <w:sz w:val="18"/>
                <w:szCs w:val="18"/>
              </w:rPr>
              <w:t>50.00</w:t>
            </w:r>
          </w:p>
        </w:tc>
        <w:tc>
          <w:tcPr>
            <w:tcW w:w="429" w:type="pct"/>
            <w:tcBorders>
              <w:left w:val="single" w:sz="4" w:space="0" w:color="auto"/>
            </w:tcBorders>
            <w:shd w:val="clear" w:color="auto" w:fill="auto"/>
            <w:vAlign w:val="bottom"/>
          </w:tcPr>
          <w:p w14:paraId="09300050" w14:textId="77777777" w:rsidR="008F6B6F" w:rsidRPr="00D8193C" w:rsidRDefault="008F6B6F" w:rsidP="008F6B6F">
            <w:pPr>
              <w:jc w:val="center"/>
              <w:rPr>
                <w:sz w:val="18"/>
                <w:szCs w:val="18"/>
              </w:rPr>
            </w:pPr>
            <w:r w:rsidRPr="00D8193C">
              <w:rPr>
                <w:sz w:val="18"/>
                <w:szCs w:val="18"/>
              </w:rPr>
              <w:t>5.120</w:t>
            </w:r>
          </w:p>
        </w:tc>
        <w:tc>
          <w:tcPr>
            <w:tcW w:w="342" w:type="pct"/>
            <w:shd w:val="clear" w:color="auto" w:fill="auto"/>
            <w:vAlign w:val="bottom"/>
          </w:tcPr>
          <w:p w14:paraId="1188AC45" w14:textId="77777777" w:rsidR="008F6B6F" w:rsidRPr="00D8193C" w:rsidRDefault="008F6B6F" w:rsidP="008F6B6F">
            <w:pPr>
              <w:jc w:val="center"/>
              <w:rPr>
                <w:sz w:val="18"/>
                <w:szCs w:val="18"/>
              </w:rPr>
            </w:pPr>
            <w:r w:rsidRPr="00D8193C">
              <w:rPr>
                <w:sz w:val="18"/>
                <w:szCs w:val="18"/>
              </w:rPr>
              <w:t>62.80</w:t>
            </w:r>
          </w:p>
        </w:tc>
        <w:tc>
          <w:tcPr>
            <w:tcW w:w="396" w:type="pct"/>
            <w:shd w:val="clear" w:color="auto" w:fill="auto"/>
            <w:vAlign w:val="bottom"/>
          </w:tcPr>
          <w:p w14:paraId="4345972D" w14:textId="77777777" w:rsidR="008F6B6F" w:rsidRPr="00D8193C" w:rsidRDefault="008F6B6F" w:rsidP="008F6B6F">
            <w:pPr>
              <w:jc w:val="center"/>
              <w:rPr>
                <w:sz w:val="18"/>
                <w:szCs w:val="18"/>
              </w:rPr>
            </w:pPr>
            <w:r w:rsidRPr="00D8193C">
              <w:rPr>
                <w:sz w:val="18"/>
                <w:szCs w:val="18"/>
              </w:rPr>
              <w:t>11.12</w:t>
            </w:r>
          </w:p>
        </w:tc>
        <w:tc>
          <w:tcPr>
            <w:tcW w:w="382" w:type="pct"/>
            <w:shd w:val="clear" w:color="auto" w:fill="auto"/>
            <w:vAlign w:val="bottom"/>
          </w:tcPr>
          <w:p w14:paraId="5FC57775" w14:textId="77777777" w:rsidR="008F6B6F" w:rsidRPr="00D8193C" w:rsidRDefault="008F6B6F" w:rsidP="008F6B6F">
            <w:pPr>
              <w:jc w:val="center"/>
              <w:rPr>
                <w:sz w:val="18"/>
                <w:szCs w:val="18"/>
              </w:rPr>
            </w:pPr>
            <w:r w:rsidRPr="00D8193C">
              <w:rPr>
                <w:sz w:val="18"/>
                <w:szCs w:val="18"/>
              </w:rPr>
              <w:t>114.8</w:t>
            </w:r>
          </w:p>
        </w:tc>
        <w:tc>
          <w:tcPr>
            <w:tcW w:w="382" w:type="pct"/>
            <w:shd w:val="clear" w:color="auto" w:fill="auto"/>
            <w:vAlign w:val="bottom"/>
          </w:tcPr>
          <w:p w14:paraId="3584A2BD" w14:textId="77777777" w:rsidR="008F6B6F" w:rsidRPr="00D8193C" w:rsidRDefault="008F6B6F" w:rsidP="008F6B6F">
            <w:pPr>
              <w:jc w:val="center"/>
              <w:rPr>
                <w:sz w:val="18"/>
                <w:szCs w:val="18"/>
              </w:rPr>
            </w:pPr>
            <w:r w:rsidRPr="00D8193C">
              <w:rPr>
                <w:sz w:val="18"/>
                <w:szCs w:val="18"/>
              </w:rPr>
              <w:t>182.0</w:t>
            </w:r>
          </w:p>
        </w:tc>
        <w:tc>
          <w:tcPr>
            <w:tcW w:w="380" w:type="pct"/>
            <w:shd w:val="clear" w:color="auto" w:fill="auto"/>
            <w:vAlign w:val="bottom"/>
          </w:tcPr>
          <w:p w14:paraId="3C640154" w14:textId="77777777" w:rsidR="008F6B6F" w:rsidRPr="00D8193C" w:rsidRDefault="008F6B6F" w:rsidP="008F6B6F">
            <w:pPr>
              <w:jc w:val="center"/>
              <w:rPr>
                <w:sz w:val="18"/>
                <w:szCs w:val="18"/>
              </w:rPr>
            </w:pPr>
            <w:r w:rsidRPr="00D8193C">
              <w:rPr>
                <w:sz w:val="18"/>
                <w:szCs w:val="18"/>
              </w:rPr>
              <w:t>136.4</w:t>
            </w:r>
          </w:p>
        </w:tc>
        <w:tc>
          <w:tcPr>
            <w:tcW w:w="454" w:type="pct"/>
            <w:shd w:val="clear" w:color="auto" w:fill="auto"/>
            <w:vAlign w:val="bottom"/>
          </w:tcPr>
          <w:p w14:paraId="6393D718" w14:textId="77777777" w:rsidR="008F6B6F" w:rsidRPr="00D8193C" w:rsidRDefault="008F6B6F" w:rsidP="008F6B6F">
            <w:pPr>
              <w:jc w:val="center"/>
              <w:rPr>
                <w:sz w:val="18"/>
                <w:szCs w:val="18"/>
              </w:rPr>
            </w:pPr>
            <w:r w:rsidRPr="00D8193C">
              <w:rPr>
                <w:sz w:val="18"/>
                <w:szCs w:val="18"/>
              </w:rPr>
              <w:t>24.76</w:t>
            </w:r>
          </w:p>
        </w:tc>
        <w:tc>
          <w:tcPr>
            <w:tcW w:w="397" w:type="pct"/>
            <w:shd w:val="clear" w:color="auto" w:fill="auto"/>
            <w:vAlign w:val="bottom"/>
          </w:tcPr>
          <w:p w14:paraId="39AF9CEB" w14:textId="77777777" w:rsidR="008F6B6F" w:rsidRPr="00D8193C" w:rsidRDefault="008F6B6F" w:rsidP="008F6B6F">
            <w:pPr>
              <w:jc w:val="center"/>
              <w:rPr>
                <w:sz w:val="18"/>
                <w:szCs w:val="18"/>
              </w:rPr>
            </w:pPr>
            <w:r w:rsidRPr="00D8193C">
              <w:rPr>
                <w:sz w:val="18"/>
                <w:szCs w:val="18"/>
              </w:rPr>
              <w:t>8.120</w:t>
            </w:r>
          </w:p>
        </w:tc>
        <w:tc>
          <w:tcPr>
            <w:tcW w:w="382" w:type="pct"/>
            <w:vAlign w:val="bottom"/>
          </w:tcPr>
          <w:p w14:paraId="2123BE1D" w14:textId="77777777" w:rsidR="008F6B6F" w:rsidRPr="00D8193C" w:rsidRDefault="008F6B6F" w:rsidP="008F6B6F">
            <w:pPr>
              <w:jc w:val="center"/>
              <w:rPr>
                <w:sz w:val="18"/>
                <w:szCs w:val="18"/>
              </w:rPr>
            </w:pPr>
            <w:r w:rsidRPr="00D8193C">
              <w:rPr>
                <w:sz w:val="18"/>
                <w:szCs w:val="18"/>
              </w:rPr>
              <w:t>125.2</w:t>
            </w:r>
          </w:p>
        </w:tc>
        <w:tc>
          <w:tcPr>
            <w:tcW w:w="426" w:type="pct"/>
            <w:vAlign w:val="bottom"/>
          </w:tcPr>
          <w:p w14:paraId="734110BC" w14:textId="77777777" w:rsidR="008F6B6F" w:rsidRPr="00D8193C" w:rsidRDefault="008F6B6F" w:rsidP="008F6B6F">
            <w:pPr>
              <w:jc w:val="center"/>
              <w:rPr>
                <w:sz w:val="18"/>
                <w:szCs w:val="18"/>
              </w:rPr>
            </w:pPr>
            <w:r w:rsidRPr="00D8193C">
              <w:rPr>
                <w:sz w:val="18"/>
                <w:szCs w:val="18"/>
              </w:rPr>
              <w:t>5.000</w:t>
            </w:r>
          </w:p>
        </w:tc>
      </w:tr>
      <w:tr w:rsidR="008F6B6F" w:rsidRPr="00D8193C" w14:paraId="42D60520" w14:textId="77777777" w:rsidTr="008F6B6F">
        <w:trPr>
          <w:trHeight w:val="20"/>
        </w:trPr>
        <w:tc>
          <w:tcPr>
            <w:tcW w:w="601" w:type="pct"/>
            <w:shd w:val="clear" w:color="auto" w:fill="auto"/>
            <w:vAlign w:val="center"/>
          </w:tcPr>
          <w:p w14:paraId="0AC7E02B" w14:textId="77777777" w:rsidR="008F6B6F" w:rsidRPr="00D8193C" w:rsidRDefault="00C86652" w:rsidP="008F6B6F">
            <w:pPr>
              <w:pStyle w:val="TableText8pt"/>
              <w:keepNext/>
              <w:keepLines/>
              <w:spacing w:before="20" w:after="0"/>
              <w:ind w:left="300" w:hanging="300"/>
              <w:rPr>
                <w:rFonts w:eastAsia="SimSun"/>
                <w:sz w:val="18"/>
                <w:szCs w:val="18"/>
                <w:lang w:eastAsia="zh-CN"/>
              </w:rPr>
            </w:pPr>
            <w:r w:rsidRPr="00D8193C">
              <w:rPr>
                <w:rFonts w:eastAsia="SimSun"/>
                <w:sz w:val="18"/>
                <w:szCs w:val="18"/>
                <w:lang w:eastAsia="zh-CN"/>
              </w:rPr>
              <w:t>T</w:t>
            </w:r>
            <w:r w:rsidR="008F6B6F" w:rsidRPr="00D8193C">
              <w:rPr>
                <w:rFonts w:eastAsia="SimSun"/>
                <w:sz w:val="18"/>
                <w:szCs w:val="18"/>
                <w:lang w:eastAsia="zh-CN"/>
              </w:rPr>
              <w:t>orso</w:t>
            </w:r>
          </w:p>
        </w:tc>
        <w:tc>
          <w:tcPr>
            <w:tcW w:w="429" w:type="pct"/>
            <w:tcBorders>
              <w:right w:val="single" w:sz="4" w:space="0" w:color="auto"/>
            </w:tcBorders>
            <w:shd w:val="clear" w:color="auto" w:fill="auto"/>
            <w:vAlign w:val="bottom"/>
          </w:tcPr>
          <w:p w14:paraId="30EF7A15" w14:textId="77777777" w:rsidR="008F6B6F" w:rsidRPr="00D8193C" w:rsidRDefault="008F6B6F" w:rsidP="008F6B6F">
            <w:pPr>
              <w:jc w:val="center"/>
              <w:rPr>
                <w:sz w:val="18"/>
                <w:szCs w:val="18"/>
              </w:rPr>
            </w:pPr>
            <w:r w:rsidRPr="00D8193C">
              <w:rPr>
                <w:sz w:val="18"/>
                <w:szCs w:val="18"/>
              </w:rPr>
              <w:t>101.0</w:t>
            </w:r>
          </w:p>
        </w:tc>
        <w:tc>
          <w:tcPr>
            <w:tcW w:w="429" w:type="pct"/>
            <w:tcBorders>
              <w:left w:val="single" w:sz="4" w:space="0" w:color="auto"/>
            </w:tcBorders>
            <w:shd w:val="clear" w:color="auto" w:fill="auto"/>
            <w:vAlign w:val="bottom"/>
          </w:tcPr>
          <w:p w14:paraId="6E2B54C3" w14:textId="77777777" w:rsidR="008F6B6F" w:rsidRPr="00D8193C" w:rsidRDefault="008F6B6F" w:rsidP="008F6B6F">
            <w:pPr>
              <w:jc w:val="center"/>
              <w:rPr>
                <w:sz w:val="18"/>
                <w:szCs w:val="18"/>
              </w:rPr>
            </w:pPr>
            <w:r w:rsidRPr="00D8193C">
              <w:rPr>
                <w:sz w:val="18"/>
                <w:szCs w:val="18"/>
              </w:rPr>
              <w:t>13.80</w:t>
            </w:r>
          </w:p>
        </w:tc>
        <w:tc>
          <w:tcPr>
            <w:tcW w:w="342" w:type="pct"/>
            <w:shd w:val="clear" w:color="auto" w:fill="auto"/>
            <w:vAlign w:val="bottom"/>
          </w:tcPr>
          <w:p w14:paraId="0F5FB494" w14:textId="77777777" w:rsidR="008F6B6F" w:rsidRPr="00D8193C" w:rsidRDefault="008F6B6F" w:rsidP="008F6B6F">
            <w:pPr>
              <w:jc w:val="center"/>
              <w:rPr>
                <w:sz w:val="18"/>
                <w:szCs w:val="18"/>
              </w:rPr>
            </w:pPr>
            <w:r w:rsidRPr="00D8193C">
              <w:rPr>
                <w:sz w:val="18"/>
                <w:szCs w:val="18"/>
              </w:rPr>
              <w:t>108.0</w:t>
            </w:r>
          </w:p>
        </w:tc>
        <w:tc>
          <w:tcPr>
            <w:tcW w:w="396" w:type="pct"/>
            <w:shd w:val="clear" w:color="auto" w:fill="auto"/>
            <w:vAlign w:val="bottom"/>
          </w:tcPr>
          <w:p w14:paraId="659F4F6E" w14:textId="77777777" w:rsidR="008F6B6F" w:rsidRPr="00D8193C" w:rsidRDefault="008F6B6F" w:rsidP="008F6B6F">
            <w:pPr>
              <w:jc w:val="center"/>
              <w:rPr>
                <w:sz w:val="18"/>
                <w:szCs w:val="18"/>
              </w:rPr>
            </w:pPr>
            <w:r w:rsidRPr="00D8193C">
              <w:rPr>
                <w:sz w:val="18"/>
                <w:szCs w:val="18"/>
              </w:rPr>
              <w:t>28.08</w:t>
            </w:r>
          </w:p>
        </w:tc>
        <w:tc>
          <w:tcPr>
            <w:tcW w:w="382" w:type="pct"/>
            <w:shd w:val="clear" w:color="auto" w:fill="auto"/>
            <w:vAlign w:val="bottom"/>
          </w:tcPr>
          <w:p w14:paraId="2BB71B9C" w14:textId="77777777" w:rsidR="008F6B6F" w:rsidRPr="00D8193C" w:rsidRDefault="008F6B6F" w:rsidP="008F6B6F">
            <w:pPr>
              <w:jc w:val="center"/>
              <w:rPr>
                <w:sz w:val="18"/>
                <w:szCs w:val="18"/>
              </w:rPr>
            </w:pPr>
            <w:r w:rsidRPr="00D8193C">
              <w:rPr>
                <w:sz w:val="18"/>
                <w:szCs w:val="18"/>
              </w:rPr>
              <w:t>206.2</w:t>
            </w:r>
          </w:p>
        </w:tc>
        <w:tc>
          <w:tcPr>
            <w:tcW w:w="382" w:type="pct"/>
            <w:shd w:val="clear" w:color="auto" w:fill="auto"/>
            <w:vAlign w:val="bottom"/>
          </w:tcPr>
          <w:p w14:paraId="2AAAF1AF" w14:textId="77777777" w:rsidR="008F6B6F" w:rsidRPr="00D8193C" w:rsidRDefault="008F6B6F" w:rsidP="008F6B6F">
            <w:pPr>
              <w:jc w:val="center"/>
              <w:rPr>
                <w:sz w:val="18"/>
                <w:szCs w:val="18"/>
              </w:rPr>
            </w:pPr>
            <w:r w:rsidRPr="00D8193C">
              <w:rPr>
                <w:sz w:val="18"/>
                <w:szCs w:val="18"/>
              </w:rPr>
              <w:t>178.8</w:t>
            </w:r>
          </w:p>
        </w:tc>
        <w:tc>
          <w:tcPr>
            <w:tcW w:w="380" w:type="pct"/>
            <w:shd w:val="clear" w:color="auto" w:fill="auto"/>
            <w:vAlign w:val="bottom"/>
          </w:tcPr>
          <w:p w14:paraId="7B06A162" w14:textId="77777777" w:rsidR="008F6B6F" w:rsidRPr="00D8193C" w:rsidRDefault="008F6B6F" w:rsidP="008F6B6F">
            <w:pPr>
              <w:jc w:val="center"/>
              <w:rPr>
                <w:sz w:val="18"/>
                <w:szCs w:val="18"/>
              </w:rPr>
            </w:pPr>
            <w:r w:rsidRPr="00D8193C">
              <w:rPr>
                <w:sz w:val="18"/>
                <w:szCs w:val="18"/>
              </w:rPr>
              <w:t>286.0</w:t>
            </w:r>
          </w:p>
        </w:tc>
        <w:tc>
          <w:tcPr>
            <w:tcW w:w="454" w:type="pct"/>
            <w:shd w:val="clear" w:color="auto" w:fill="auto"/>
            <w:vAlign w:val="bottom"/>
          </w:tcPr>
          <w:p w14:paraId="486A3280" w14:textId="77777777" w:rsidR="008F6B6F" w:rsidRPr="00D8193C" w:rsidRDefault="008F6B6F" w:rsidP="008F6B6F">
            <w:pPr>
              <w:jc w:val="center"/>
              <w:rPr>
                <w:sz w:val="18"/>
                <w:szCs w:val="18"/>
              </w:rPr>
            </w:pPr>
            <w:r w:rsidRPr="00D8193C">
              <w:rPr>
                <w:sz w:val="18"/>
                <w:szCs w:val="18"/>
              </w:rPr>
              <w:t>52.68</w:t>
            </w:r>
          </w:p>
        </w:tc>
        <w:tc>
          <w:tcPr>
            <w:tcW w:w="397" w:type="pct"/>
            <w:shd w:val="clear" w:color="auto" w:fill="auto"/>
            <w:vAlign w:val="bottom"/>
          </w:tcPr>
          <w:p w14:paraId="2D2022C1" w14:textId="77777777" w:rsidR="008F6B6F" w:rsidRPr="00D8193C" w:rsidRDefault="008F6B6F" w:rsidP="008F6B6F">
            <w:pPr>
              <w:jc w:val="center"/>
              <w:rPr>
                <w:sz w:val="18"/>
                <w:szCs w:val="18"/>
              </w:rPr>
            </w:pPr>
            <w:r w:rsidRPr="00D8193C">
              <w:rPr>
                <w:sz w:val="18"/>
                <w:szCs w:val="18"/>
              </w:rPr>
              <w:t>11.67</w:t>
            </w:r>
          </w:p>
        </w:tc>
        <w:tc>
          <w:tcPr>
            <w:tcW w:w="382" w:type="pct"/>
            <w:vAlign w:val="bottom"/>
          </w:tcPr>
          <w:p w14:paraId="44E2202D" w14:textId="77777777" w:rsidR="008F6B6F" w:rsidRPr="00D8193C" w:rsidRDefault="008F6B6F" w:rsidP="008F6B6F">
            <w:pPr>
              <w:jc w:val="center"/>
              <w:rPr>
                <w:sz w:val="18"/>
                <w:szCs w:val="18"/>
              </w:rPr>
            </w:pPr>
            <w:r w:rsidRPr="00D8193C">
              <w:rPr>
                <w:sz w:val="18"/>
                <w:szCs w:val="18"/>
              </w:rPr>
              <w:t>240.0</w:t>
            </w:r>
          </w:p>
        </w:tc>
        <w:tc>
          <w:tcPr>
            <w:tcW w:w="426" w:type="pct"/>
            <w:vAlign w:val="bottom"/>
          </w:tcPr>
          <w:p w14:paraId="31F944ED" w14:textId="77777777" w:rsidR="008F6B6F" w:rsidRPr="00D8193C" w:rsidRDefault="008F6B6F" w:rsidP="008F6B6F">
            <w:pPr>
              <w:jc w:val="center"/>
              <w:rPr>
                <w:sz w:val="18"/>
                <w:szCs w:val="18"/>
              </w:rPr>
            </w:pPr>
            <w:r w:rsidRPr="00D8193C">
              <w:rPr>
                <w:sz w:val="18"/>
                <w:szCs w:val="18"/>
              </w:rPr>
              <w:t>20.04</w:t>
            </w:r>
          </w:p>
        </w:tc>
      </w:tr>
      <w:tr w:rsidR="008F6B6F" w:rsidRPr="00D8193C" w14:paraId="4DE4F30B" w14:textId="77777777" w:rsidTr="008F6B6F">
        <w:trPr>
          <w:trHeight w:val="20"/>
        </w:trPr>
        <w:tc>
          <w:tcPr>
            <w:tcW w:w="601" w:type="pct"/>
            <w:shd w:val="clear" w:color="auto" w:fill="auto"/>
            <w:vAlign w:val="center"/>
          </w:tcPr>
          <w:p w14:paraId="278F6BFA" w14:textId="77777777" w:rsidR="008F6B6F" w:rsidRPr="00D8193C" w:rsidRDefault="008F6B6F" w:rsidP="008F6B6F">
            <w:pPr>
              <w:pStyle w:val="TableText8pt"/>
              <w:keepNext/>
              <w:keepLines/>
              <w:spacing w:before="20" w:after="0"/>
              <w:ind w:left="300" w:hanging="30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442E1702" w14:textId="77777777" w:rsidR="008F6B6F" w:rsidRPr="00D8193C" w:rsidRDefault="008F6B6F" w:rsidP="008F6B6F">
            <w:pPr>
              <w:jc w:val="center"/>
              <w:rPr>
                <w:sz w:val="18"/>
                <w:szCs w:val="18"/>
              </w:rPr>
            </w:pPr>
            <w:r w:rsidRPr="00D8193C">
              <w:rPr>
                <w:sz w:val="18"/>
                <w:szCs w:val="18"/>
              </w:rPr>
              <w:t>229.9</w:t>
            </w:r>
          </w:p>
        </w:tc>
        <w:tc>
          <w:tcPr>
            <w:tcW w:w="429" w:type="pct"/>
            <w:tcBorders>
              <w:left w:val="single" w:sz="4" w:space="0" w:color="auto"/>
            </w:tcBorders>
            <w:shd w:val="clear" w:color="auto" w:fill="auto"/>
            <w:vAlign w:val="bottom"/>
          </w:tcPr>
          <w:p w14:paraId="3735829E" w14:textId="77777777" w:rsidR="008F6B6F" w:rsidRPr="00D8193C" w:rsidRDefault="008F6B6F" w:rsidP="008F6B6F">
            <w:pPr>
              <w:jc w:val="center"/>
              <w:rPr>
                <w:sz w:val="18"/>
                <w:szCs w:val="18"/>
              </w:rPr>
            </w:pPr>
            <w:r w:rsidRPr="00D8193C">
              <w:rPr>
                <w:sz w:val="18"/>
                <w:szCs w:val="18"/>
              </w:rPr>
              <w:t>25.79</w:t>
            </w:r>
          </w:p>
        </w:tc>
        <w:tc>
          <w:tcPr>
            <w:tcW w:w="342" w:type="pct"/>
            <w:shd w:val="clear" w:color="auto" w:fill="auto"/>
            <w:vAlign w:val="bottom"/>
          </w:tcPr>
          <w:p w14:paraId="1AE0A78A" w14:textId="77777777" w:rsidR="008F6B6F" w:rsidRPr="00D8193C" w:rsidRDefault="008F6B6F" w:rsidP="008F6B6F">
            <w:pPr>
              <w:jc w:val="center"/>
              <w:rPr>
                <w:sz w:val="18"/>
                <w:szCs w:val="18"/>
              </w:rPr>
            </w:pPr>
            <w:r w:rsidRPr="00D8193C">
              <w:rPr>
                <w:sz w:val="18"/>
                <w:szCs w:val="18"/>
              </w:rPr>
              <w:t>216.1</w:t>
            </w:r>
          </w:p>
        </w:tc>
        <w:tc>
          <w:tcPr>
            <w:tcW w:w="396" w:type="pct"/>
            <w:shd w:val="clear" w:color="auto" w:fill="auto"/>
            <w:vAlign w:val="bottom"/>
          </w:tcPr>
          <w:p w14:paraId="37881F31" w14:textId="77777777" w:rsidR="008F6B6F" w:rsidRPr="00D8193C" w:rsidRDefault="008F6B6F" w:rsidP="008F6B6F">
            <w:pPr>
              <w:jc w:val="center"/>
              <w:rPr>
                <w:sz w:val="18"/>
                <w:szCs w:val="18"/>
              </w:rPr>
            </w:pPr>
            <w:r w:rsidRPr="00D8193C">
              <w:rPr>
                <w:sz w:val="18"/>
                <w:szCs w:val="18"/>
              </w:rPr>
              <w:t>60.95</w:t>
            </w:r>
          </w:p>
        </w:tc>
        <w:tc>
          <w:tcPr>
            <w:tcW w:w="382" w:type="pct"/>
            <w:shd w:val="clear" w:color="auto" w:fill="auto"/>
            <w:vAlign w:val="bottom"/>
          </w:tcPr>
          <w:p w14:paraId="7C216E44" w14:textId="77777777" w:rsidR="008F6B6F" w:rsidRPr="00D8193C" w:rsidRDefault="008F6B6F" w:rsidP="008F6B6F">
            <w:pPr>
              <w:jc w:val="center"/>
              <w:rPr>
                <w:sz w:val="18"/>
                <w:szCs w:val="18"/>
              </w:rPr>
            </w:pPr>
            <w:r w:rsidRPr="00D8193C">
              <w:rPr>
                <w:sz w:val="18"/>
                <w:szCs w:val="18"/>
              </w:rPr>
              <w:t>529.5</w:t>
            </w:r>
          </w:p>
        </w:tc>
        <w:tc>
          <w:tcPr>
            <w:tcW w:w="382" w:type="pct"/>
            <w:shd w:val="clear" w:color="auto" w:fill="auto"/>
            <w:vAlign w:val="bottom"/>
          </w:tcPr>
          <w:p w14:paraId="2990343F" w14:textId="77777777" w:rsidR="008F6B6F" w:rsidRPr="00D8193C" w:rsidRDefault="008F6B6F" w:rsidP="008F6B6F">
            <w:pPr>
              <w:jc w:val="center"/>
              <w:rPr>
                <w:sz w:val="18"/>
                <w:szCs w:val="18"/>
              </w:rPr>
            </w:pPr>
            <w:r w:rsidRPr="00D8193C">
              <w:rPr>
                <w:sz w:val="18"/>
                <w:szCs w:val="18"/>
              </w:rPr>
              <w:t>536.3</w:t>
            </w:r>
          </w:p>
        </w:tc>
        <w:tc>
          <w:tcPr>
            <w:tcW w:w="380" w:type="pct"/>
            <w:shd w:val="clear" w:color="auto" w:fill="auto"/>
            <w:vAlign w:val="bottom"/>
          </w:tcPr>
          <w:p w14:paraId="1C310D03" w14:textId="77777777" w:rsidR="008F6B6F" w:rsidRPr="00D8193C" w:rsidRDefault="008F6B6F" w:rsidP="008F6B6F">
            <w:pPr>
              <w:jc w:val="center"/>
              <w:rPr>
                <w:sz w:val="18"/>
                <w:szCs w:val="18"/>
              </w:rPr>
            </w:pPr>
            <w:r w:rsidRPr="00D8193C">
              <w:rPr>
                <w:sz w:val="18"/>
                <w:szCs w:val="18"/>
              </w:rPr>
              <w:t>650.4</w:t>
            </w:r>
          </w:p>
        </w:tc>
        <w:tc>
          <w:tcPr>
            <w:tcW w:w="454" w:type="pct"/>
            <w:shd w:val="clear" w:color="auto" w:fill="auto"/>
            <w:vAlign w:val="bottom"/>
          </w:tcPr>
          <w:p w14:paraId="20CCE171" w14:textId="77777777" w:rsidR="008F6B6F" w:rsidRPr="00D8193C" w:rsidRDefault="008F6B6F" w:rsidP="008F6B6F">
            <w:pPr>
              <w:jc w:val="center"/>
              <w:rPr>
                <w:sz w:val="18"/>
                <w:szCs w:val="18"/>
              </w:rPr>
            </w:pPr>
            <w:r w:rsidRPr="00D8193C">
              <w:rPr>
                <w:sz w:val="18"/>
                <w:szCs w:val="18"/>
              </w:rPr>
              <w:t>92.23</w:t>
            </w:r>
          </w:p>
        </w:tc>
        <w:tc>
          <w:tcPr>
            <w:tcW w:w="397" w:type="pct"/>
            <w:shd w:val="clear" w:color="auto" w:fill="auto"/>
            <w:vAlign w:val="bottom"/>
          </w:tcPr>
          <w:p w14:paraId="6EF16C1D" w14:textId="77777777" w:rsidR="008F6B6F" w:rsidRPr="00D8193C" w:rsidRDefault="008F6B6F" w:rsidP="008F6B6F">
            <w:pPr>
              <w:jc w:val="center"/>
              <w:rPr>
                <w:sz w:val="18"/>
                <w:szCs w:val="18"/>
              </w:rPr>
            </w:pPr>
            <w:r w:rsidRPr="00D8193C">
              <w:rPr>
                <w:sz w:val="18"/>
                <w:szCs w:val="18"/>
              </w:rPr>
              <w:t>24.86</w:t>
            </w:r>
          </w:p>
        </w:tc>
        <w:tc>
          <w:tcPr>
            <w:tcW w:w="382" w:type="pct"/>
            <w:vAlign w:val="bottom"/>
          </w:tcPr>
          <w:p w14:paraId="3ECD79FD" w14:textId="77777777" w:rsidR="008F6B6F" w:rsidRPr="00D8193C" w:rsidRDefault="008F6B6F" w:rsidP="008F6B6F">
            <w:pPr>
              <w:jc w:val="center"/>
              <w:rPr>
                <w:sz w:val="18"/>
                <w:szCs w:val="18"/>
              </w:rPr>
            </w:pPr>
            <w:r w:rsidRPr="00D8193C">
              <w:rPr>
                <w:sz w:val="18"/>
                <w:szCs w:val="18"/>
              </w:rPr>
              <w:t>534.7</w:t>
            </w:r>
          </w:p>
        </w:tc>
        <w:tc>
          <w:tcPr>
            <w:tcW w:w="426" w:type="pct"/>
            <w:tcBorders>
              <w:right w:val="single" w:sz="4" w:space="0" w:color="auto"/>
            </w:tcBorders>
            <w:vAlign w:val="bottom"/>
          </w:tcPr>
          <w:p w14:paraId="6BCDB6A6" w14:textId="77777777" w:rsidR="008F6B6F" w:rsidRPr="00D8193C" w:rsidRDefault="008F6B6F" w:rsidP="008F6B6F">
            <w:pPr>
              <w:jc w:val="center"/>
              <w:rPr>
                <w:sz w:val="18"/>
                <w:szCs w:val="18"/>
              </w:rPr>
            </w:pPr>
            <w:r w:rsidRPr="00D8193C">
              <w:rPr>
                <w:sz w:val="18"/>
                <w:szCs w:val="18"/>
              </w:rPr>
              <w:t>30.19</w:t>
            </w:r>
          </w:p>
        </w:tc>
      </w:tr>
      <w:tr w:rsidR="008F6B6F" w:rsidRPr="00D8193C" w14:paraId="1374D16B" w14:textId="77777777" w:rsidTr="008F6B6F">
        <w:trPr>
          <w:trHeight w:val="20"/>
        </w:trPr>
        <w:tc>
          <w:tcPr>
            <w:tcW w:w="5000" w:type="pct"/>
            <w:gridSpan w:val="12"/>
            <w:tcBorders>
              <w:top w:val="nil"/>
              <w:bottom w:val="nil"/>
              <w:right w:val="single" w:sz="4" w:space="0" w:color="auto"/>
            </w:tcBorders>
            <w:shd w:val="clear" w:color="auto" w:fill="auto"/>
            <w:vAlign w:val="center"/>
          </w:tcPr>
          <w:p w14:paraId="634CC6D5" w14:textId="77777777" w:rsidR="008F6B6F" w:rsidRPr="00D8193C" w:rsidRDefault="008F6B6F" w:rsidP="008F6B6F">
            <w:pPr>
              <w:pStyle w:val="TableText8pt"/>
              <w:keepNext/>
              <w:keepLines/>
              <w:spacing w:before="20"/>
              <w:rPr>
                <w:rFonts w:eastAsia="SimSun"/>
                <w:b/>
                <w:sz w:val="18"/>
                <w:szCs w:val="18"/>
                <w:lang w:eastAsia="zh-CN"/>
              </w:rPr>
            </w:pPr>
            <w:r w:rsidRPr="00D8193C">
              <w:rPr>
                <w:rFonts w:eastAsia="SimSun"/>
                <w:b/>
                <w:sz w:val="18"/>
                <w:szCs w:val="18"/>
                <w:lang w:eastAsia="zh-CN"/>
              </w:rPr>
              <w:t>Inner dosimeter (representing the skin)</w:t>
            </w:r>
          </w:p>
        </w:tc>
      </w:tr>
      <w:tr w:rsidR="008F6B6F" w:rsidRPr="00D8193C" w14:paraId="7A1EBD5D" w14:textId="77777777" w:rsidTr="008F6B6F">
        <w:trPr>
          <w:trHeight w:val="20"/>
        </w:trPr>
        <w:tc>
          <w:tcPr>
            <w:tcW w:w="601" w:type="pct"/>
            <w:shd w:val="clear" w:color="auto" w:fill="auto"/>
            <w:vAlign w:val="center"/>
          </w:tcPr>
          <w:p w14:paraId="0392A8E7" w14:textId="77777777" w:rsidR="008F6B6F" w:rsidRPr="00D8193C" w:rsidRDefault="00C86652" w:rsidP="008F6B6F">
            <w:pPr>
              <w:pStyle w:val="TableText8pt"/>
              <w:keepNext/>
              <w:keepLines/>
              <w:spacing w:before="20" w:after="0"/>
              <w:rPr>
                <w:rFonts w:eastAsia="SimSun"/>
                <w:sz w:val="18"/>
                <w:szCs w:val="18"/>
                <w:lang w:eastAsia="zh-CN"/>
              </w:rPr>
            </w:pPr>
            <w:r w:rsidRPr="00D8193C">
              <w:rPr>
                <w:rFonts w:eastAsia="SimSun"/>
                <w:sz w:val="18"/>
                <w:szCs w:val="18"/>
                <w:lang w:eastAsia="zh-CN"/>
              </w:rPr>
              <w:t>A</w:t>
            </w:r>
            <w:r w:rsidR="008F6B6F" w:rsidRPr="00D8193C">
              <w:rPr>
                <w:rFonts w:eastAsia="SimSun"/>
                <w:sz w:val="18"/>
                <w:szCs w:val="18"/>
                <w:lang w:eastAsia="zh-CN"/>
              </w:rPr>
              <w:t>rms</w:t>
            </w:r>
          </w:p>
        </w:tc>
        <w:tc>
          <w:tcPr>
            <w:tcW w:w="429" w:type="pct"/>
            <w:tcBorders>
              <w:right w:val="single" w:sz="4" w:space="0" w:color="auto"/>
            </w:tcBorders>
            <w:shd w:val="clear" w:color="auto" w:fill="auto"/>
            <w:vAlign w:val="bottom"/>
          </w:tcPr>
          <w:p w14:paraId="2C664DC8" w14:textId="77777777" w:rsidR="008F6B6F" w:rsidRPr="00D8193C" w:rsidRDefault="008F6B6F" w:rsidP="008F6B6F">
            <w:pPr>
              <w:jc w:val="center"/>
              <w:rPr>
                <w:sz w:val="18"/>
                <w:szCs w:val="18"/>
              </w:rPr>
            </w:pPr>
            <w:r w:rsidRPr="00D8193C">
              <w:rPr>
                <w:sz w:val="18"/>
                <w:szCs w:val="18"/>
              </w:rPr>
              <w:t>11.48</w:t>
            </w:r>
          </w:p>
        </w:tc>
        <w:tc>
          <w:tcPr>
            <w:tcW w:w="429" w:type="pct"/>
            <w:tcBorders>
              <w:left w:val="single" w:sz="4" w:space="0" w:color="auto"/>
            </w:tcBorders>
            <w:shd w:val="clear" w:color="auto" w:fill="auto"/>
            <w:vAlign w:val="bottom"/>
          </w:tcPr>
          <w:p w14:paraId="6BC2BD68" w14:textId="77777777" w:rsidR="008F6B6F" w:rsidRPr="00D8193C" w:rsidRDefault="008F6B6F" w:rsidP="008F6B6F">
            <w:pPr>
              <w:jc w:val="center"/>
              <w:rPr>
                <w:sz w:val="18"/>
                <w:szCs w:val="18"/>
              </w:rPr>
            </w:pPr>
            <w:r w:rsidRPr="00D8193C">
              <w:rPr>
                <w:sz w:val="18"/>
                <w:szCs w:val="18"/>
              </w:rPr>
              <w:t>0.770</w:t>
            </w:r>
          </w:p>
        </w:tc>
        <w:tc>
          <w:tcPr>
            <w:tcW w:w="342" w:type="pct"/>
            <w:shd w:val="clear" w:color="auto" w:fill="auto"/>
            <w:vAlign w:val="bottom"/>
          </w:tcPr>
          <w:p w14:paraId="28E93120" w14:textId="77777777" w:rsidR="008F6B6F" w:rsidRPr="00D8193C" w:rsidRDefault="008F6B6F" w:rsidP="008F6B6F">
            <w:pPr>
              <w:jc w:val="center"/>
              <w:rPr>
                <w:sz w:val="18"/>
                <w:szCs w:val="18"/>
              </w:rPr>
            </w:pPr>
            <w:r w:rsidRPr="00D8193C">
              <w:rPr>
                <w:sz w:val="18"/>
                <w:szCs w:val="18"/>
              </w:rPr>
              <w:t>3.150</w:t>
            </w:r>
          </w:p>
        </w:tc>
        <w:tc>
          <w:tcPr>
            <w:tcW w:w="396" w:type="pct"/>
            <w:shd w:val="clear" w:color="auto" w:fill="auto"/>
            <w:vAlign w:val="bottom"/>
          </w:tcPr>
          <w:p w14:paraId="150E534C" w14:textId="77777777" w:rsidR="008F6B6F" w:rsidRPr="00D8193C" w:rsidRDefault="008F6B6F" w:rsidP="008F6B6F">
            <w:pPr>
              <w:jc w:val="center"/>
              <w:rPr>
                <w:sz w:val="18"/>
                <w:szCs w:val="18"/>
              </w:rPr>
            </w:pPr>
            <w:r w:rsidRPr="00D8193C">
              <w:rPr>
                <w:sz w:val="18"/>
                <w:szCs w:val="18"/>
              </w:rPr>
              <w:t>0.405</w:t>
            </w:r>
          </w:p>
        </w:tc>
        <w:tc>
          <w:tcPr>
            <w:tcW w:w="382" w:type="pct"/>
            <w:shd w:val="clear" w:color="auto" w:fill="auto"/>
            <w:vAlign w:val="bottom"/>
          </w:tcPr>
          <w:p w14:paraId="619E46B3" w14:textId="77777777" w:rsidR="008F6B6F" w:rsidRPr="00D8193C" w:rsidRDefault="008F6B6F" w:rsidP="008F6B6F">
            <w:pPr>
              <w:jc w:val="center"/>
              <w:rPr>
                <w:sz w:val="18"/>
                <w:szCs w:val="18"/>
              </w:rPr>
            </w:pPr>
            <w:r w:rsidRPr="00D8193C">
              <w:rPr>
                <w:sz w:val="18"/>
                <w:szCs w:val="18"/>
              </w:rPr>
              <w:t>9.660</w:t>
            </w:r>
          </w:p>
        </w:tc>
        <w:tc>
          <w:tcPr>
            <w:tcW w:w="382" w:type="pct"/>
            <w:shd w:val="clear" w:color="auto" w:fill="auto"/>
            <w:vAlign w:val="bottom"/>
          </w:tcPr>
          <w:p w14:paraId="100B34CB" w14:textId="77777777" w:rsidR="008F6B6F" w:rsidRPr="00D8193C" w:rsidRDefault="008F6B6F" w:rsidP="008F6B6F">
            <w:pPr>
              <w:jc w:val="center"/>
              <w:rPr>
                <w:sz w:val="18"/>
                <w:szCs w:val="18"/>
              </w:rPr>
            </w:pPr>
            <w:r w:rsidRPr="00D8193C">
              <w:rPr>
                <w:sz w:val="18"/>
                <w:szCs w:val="18"/>
              </w:rPr>
              <w:t>32.55</w:t>
            </w:r>
          </w:p>
        </w:tc>
        <w:tc>
          <w:tcPr>
            <w:tcW w:w="380" w:type="pct"/>
            <w:shd w:val="clear" w:color="auto" w:fill="auto"/>
            <w:vAlign w:val="bottom"/>
          </w:tcPr>
          <w:p w14:paraId="18F51B94" w14:textId="77777777" w:rsidR="008F6B6F" w:rsidRPr="00D8193C" w:rsidRDefault="008F6B6F" w:rsidP="008F6B6F">
            <w:pPr>
              <w:jc w:val="center"/>
              <w:rPr>
                <w:sz w:val="18"/>
                <w:szCs w:val="18"/>
              </w:rPr>
            </w:pPr>
            <w:r w:rsidRPr="00D8193C">
              <w:rPr>
                <w:sz w:val="18"/>
                <w:szCs w:val="18"/>
              </w:rPr>
              <w:t>27.51</w:t>
            </w:r>
          </w:p>
        </w:tc>
        <w:tc>
          <w:tcPr>
            <w:tcW w:w="454" w:type="pct"/>
            <w:shd w:val="clear" w:color="auto" w:fill="auto"/>
            <w:vAlign w:val="bottom"/>
          </w:tcPr>
          <w:p w14:paraId="0E2FA95A" w14:textId="77777777" w:rsidR="008F6B6F" w:rsidRPr="00D8193C" w:rsidRDefault="008F6B6F" w:rsidP="008F6B6F">
            <w:pPr>
              <w:jc w:val="center"/>
              <w:rPr>
                <w:sz w:val="18"/>
                <w:szCs w:val="18"/>
              </w:rPr>
            </w:pPr>
            <w:r w:rsidRPr="00D8193C">
              <w:rPr>
                <w:sz w:val="18"/>
                <w:szCs w:val="18"/>
              </w:rPr>
              <w:t>2.625</w:t>
            </w:r>
          </w:p>
        </w:tc>
        <w:tc>
          <w:tcPr>
            <w:tcW w:w="397" w:type="pct"/>
            <w:shd w:val="clear" w:color="auto" w:fill="auto"/>
            <w:vAlign w:val="bottom"/>
          </w:tcPr>
          <w:p w14:paraId="55809818" w14:textId="77777777" w:rsidR="008F6B6F" w:rsidRPr="00D8193C" w:rsidRDefault="008F6B6F" w:rsidP="008F6B6F">
            <w:pPr>
              <w:jc w:val="center"/>
              <w:rPr>
                <w:sz w:val="18"/>
                <w:szCs w:val="18"/>
              </w:rPr>
            </w:pPr>
            <w:r w:rsidRPr="00D8193C">
              <w:rPr>
                <w:sz w:val="18"/>
                <w:szCs w:val="18"/>
              </w:rPr>
              <w:t>1.358</w:t>
            </w:r>
          </w:p>
        </w:tc>
        <w:tc>
          <w:tcPr>
            <w:tcW w:w="382" w:type="pct"/>
            <w:vAlign w:val="bottom"/>
          </w:tcPr>
          <w:p w14:paraId="4157A59D" w14:textId="77777777" w:rsidR="008F6B6F" w:rsidRPr="00D8193C" w:rsidRDefault="008F6B6F" w:rsidP="008F6B6F">
            <w:pPr>
              <w:jc w:val="center"/>
              <w:rPr>
                <w:sz w:val="18"/>
                <w:szCs w:val="18"/>
              </w:rPr>
            </w:pPr>
            <w:r w:rsidRPr="00D8193C">
              <w:rPr>
                <w:sz w:val="18"/>
                <w:szCs w:val="18"/>
              </w:rPr>
              <w:t>15.82</w:t>
            </w:r>
          </w:p>
        </w:tc>
        <w:tc>
          <w:tcPr>
            <w:tcW w:w="426" w:type="pct"/>
            <w:vAlign w:val="bottom"/>
          </w:tcPr>
          <w:p w14:paraId="5A794A28" w14:textId="77777777" w:rsidR="008F6B6F" w:rsidRPr="00D8193C" w:rsidRDefault="008F6B6F" w:rsidP="008F6B6F">
            <w:pPr>
              <w:jc w:val="center"/>
              <w:rPr>
                <w:sz w:val="18"/>
                <w:szCs w:val="18"/>
              </w:rPr>
            </w:pPr>
            <w:r w:rsidRPr="00D8193C">
              <w:rPr>
                <w:sz w:val="18"/>
                <w:szCs w:val="18"/>
              </w:rPr>
              <w:t>1.204</w:t>
            </w:r>
          </w:p>
        </w:tc>
      </w:tr>
      <w:tr w:rsidR="008F6B6F" w:rsidRPr="00D8193C" w14:paraId="75C2A7A3" w14:textId="77777777" w:rsidTr="008F6B6F">
        <w:trPr>
          <w:trHeight w:val="20"/>
        </w:trPr>
        <w:tc>
          <w:tcPr>
            <w:tcW w:w="601" w:type="pct"/>
            <w:shd w:val="clear" w:color="auto" w:fill="auto"/>
            <w:vAlign w:val="center"/>
          </w:tcPr>
          <w:p w14:paraId="08539B04" w14:textId="77777777" w:rsidR="008F6B6F" w:rsidRPr="00D8193C" w:rsidRDefault="00C86652" w:rsidP="008F6B6F">
            <w:pPr>
              <w:pStyle w:val="TableText8pt"/>
              <w:keepNext/>
              <w:keepLines/>
              <w:spacing w:before="20" w:after="0"/>
              <w:rPr>
                <w:rFonts w:eastAsia="SimSun"/>
                <w:sz w:val="18"/>
                <w:szCs w:val="18"/>
                <w:lang w:eastAsia="zh-CN"/>
              </w:rPr>
            </w:pPr>
            <w:r w:rsidRPr="00D8193C">
              <w:rPr>
                <w:rFonts w:eastAsia="SimSun"/>
                <w:sz w:val="18"/>
                <w:szCs w:val="18"/>
                <w:lang w:eastAsia="zh-CN"/>
              </w:rPr>
              <w:t>L</w:t>
            </w:r>
            <w:r w:rsidR="008F6B6F" w:rsidRPr="00D8193C">
              <w:rPr>
                <w:rFonts w:eastAsia="SimSun"/>
                <w:sz w:val="18"/>
                <w:szCs w:val="18"/>
                <w:lang w:eastAsia="zh-CN"/>
              </w:rPr>
              <w:t>egs</w:t>
            </w:r>
          </w:p>
        </w:tc>
        <w:tc>
          <w:tcPr>
            <w:tcW w:w="429" w:type="pct"/>
            <w:tcBorders>
              <w:right w:val="single" w:sz="4" w:space="0" w:color="auto"/>
            </w:tcBorders>
            <w:shd w:val="clear" w:color="auto" w:fill="auto"/>
            <w:vAlign w:val="bottom"/>
          </w:tcPr>
          <w:p w14:paraId="0A6E903E" w14:textId="77777777" w:rsidR="008F6B6F" w:rsidRPr="00D8193C" w:rsidRDefault="008F6B6F" w:rsidP="008F6B6F">
            <w:pPr>
              <w:jc w:val="center"/>
              <w:rPr>
                <w:sz w:val="18"/>
                <w:szCs w:val="18"/>
              </w:rPr>
            </w:pPr>
            <w:r w:rsidRPr="00D8193C">
              <w:rPr>
                <w:sz w:val="18"/>
                <w:szCs w:val="18"/>
              </w:rPr>
              <w:t>7.792</w:t>
            </w:r>
          </w:p>
        </w:tc>
        <w:tc>
          <w:tcPr>
            <w:tcW w:w="429" w:type="pct"/>
            <w:tcBorders>
              <w:left w:val="single" w:sz="4" w:space="0" w:color="auto"/>
            </w:tcBorders>
            <w:shd w:val="clear" w:color="auto" w:fill="auto"/>
            <w:vAlign w:val="bottom"/>
          </w:tcPr>
          <w:p w14:paraId="4EA05F4F" w14:textId="77777777" w:rsidR="008F6B6F" w:rsidRPr="00D8193C" w:rsidRDefault="008F6B6F" w:rsidP="008F6B6F">
            <w:pPr>
              <w:jc w:val="center"/>
              <w:rPr>
                <w:sz w:val="18"/>
                <w:szCs w:val="18"/>
              </w:rPr>
            </w:pPr>
            <w:r w:rsidRPr="00D8193C">
              <w:rPr>
                <w:sz w:val="18"/>
                <w:szCs w:val="18"/>
              </w:rPr>
              <w:t>0.824</w:t>
            </w:r>
          </w:p>
        </w:tc>
        <w:tc>
          <w:tcPr>
            <w:tcW w:w="342" w:type="pct"/>
            <w:shd w:val="clear" w:color="auto" w:fill="auto"/>
            <w:vAlign w:val="bottom"/>
          </w:tcPr>
          <w:p w14:paraId="797529CB" w14:textId="77777777" w:rsidR="008F6B6F" w:rsidRPr="00D8193C" w:rsidRDefault="008F6B6F" w:rsidP="008F6B6F">
            <w:pPr>
              <w:jc w:val="center"/>
              <w:rPr>
                <w:sz w:val="18"/>
                <w:szCs w:val="18"/>
              </w:rPr>
            </w:pPr>
            <w:r w:rsidRPr="00D8193C">
              <w:rPr>
                <w:sz w:val="18"/>
                <w:szCs w:val="18"/>
              </w:rPr>
              <w:t>2.160</w:t>
            </w:r>
          </w:p>
        </w:tc>
        <w:tc>
          <w:tcPr>
            <w:tcW w:w="396" w:type="pct"/>
            <w:shd w:val="clear" w:color="auto" w:fill="auto"/>
            <w:vAlign w:val="bottom"/>
          </w:tcPr>
          <w:p w14:paraId="1ED1579F" w14:textId="77777777" w:rsidR="008F6B6F" w:rsidRPr="00D8193C" w:rsidRDefault="008F6B6F" w:rsidP="008F6B6F">
            <w:pPr>
              <w:jc w:val="center"/>
              <w:rPr>
                <w:sz w:val="18"/>
                <w:szCs w:val="18"/>
              </w:rPr>
            </w:pPr>
            <w:r w:rsidRPr="00D8193C">
              <w:rPr>
                <w:sz w:val="18"/>
                <w:szCs w:val="18"/>
              </w:rPr>
              <w:t>0.629</w:t>
            </w:r>
          </w:p>
        </w:tc>
        <w:tc>
          <w:tcPr>
            <w:tcW w:w="382" w:type="pct"/>
            <w:shd w:val="clear" w:color="auto" w:fill="auto"/>
            <w:vAlign w:val="bottom"/>
          </w:tcPr>
          <w:p w14:paraId="601B2070" w14:textId="77777777" w:rsidR="008F6B6F" w:rsidRPr="00D8193C" w:rsidRDefault="008F6B6F" w:rsidP="008F6B6F">
            <w:pPr>
              <w:jc w:val="center"/>
              <w:rPr>
                <w:sz w:val="18"/>
                <w:szCs w:val="18"/>
              </w:rPr>
            </w:pPr>
            <w:r w:rsidRPr="00D8193C">
              <w:rPr>
                <w:sz w:val="18"/>
                <w:szCs w:val="18"/>
              </w:rPr>
              <w:t>6.144</w:t>
            </w:r>
          </w:p>
        </w:tc>
        <w:tc>
          <w:tcPr>
            <w:tcW w:w="382" w:type="pct"/>
            <w:shd w:val="clear" w:color="auto" w:fill="auto"/>
            <w:vAlign w:val="bottom"/>
          </w:tcPr>
          <w:p w14:paraId="0BB852F0" w14:textId="77777777" w:rsidR="008F6B6F" w:rsidRPr="00D8193C" w:rsidRDefault="008F6B6F" w:rsidP="008F6B6F">
            <w:pPr>
              <w:jc w:val="center"/>
              <w:rPr>
                <w:sz w:val="18"/>
                <w:szCs w:val="18"/>
              </w:rPr>
            </w:pPr>
            <w:r w:rsidRPr="00D8193C">
              <w:rPr>
                <w:sz w:val="18"/>
                <w:szCs w:val="18"/>
              </w:rPr>
              <w:t>33.60</w:t>
            </w:r>
          </w:p>
        </w:tc>
        <w:tc>
          <w:tcPr>
            <w:tcW w:w="380" w:type="pct"/>
            <w:shd w:val="clear" w:color="auto" w:fill="auto"/>
            <w:vAlign w:val="bottom"/>
          </w:tcPr>
          <w:p w14:paraId="39528A65" w14:textId="77777777" w:rsidR="008F6B6F" w:rsidRPr="00D8193C" w:rsidRDefault="008F6B6F" w:rsidP="008F6B6F">
            <w:pPr>
              <w:jc w:val="center"/>
              <w:rPr>
                <w:sz w:val="18"/>
                <w:szCs w:val="18"/>
              </w:rPr>
            </w:pPr>
            <w:r w:rsidRPr="00D8193C">
              <w:rPr>
                <w:sz w:val="18"/>
                <w:szCs w:val="18"/>
              </w:rPr>
              <w:t>8.800</w:t>
            </w:r>
          </w:p>
        </w:tc>
        <w:tc>
          <w:tcPr>
            <w:tcW w:w="454" w:type="pct"/>
            <w:shd w:val="clear" w:color="auto" w:fill="auto"/>
            <w:vAlign w:val="bottom"/>
          </w:tcPr>
          <w:p w14:paraId="2E9409ED" w14:textId="77777777" w:rsidR="008F6B6F" w:rsidRPr="00D8193C" w:rsidRDefault="008F6B6F" w:rsidP="008F6B6F">
            <w:pPr>
              <w:jc w:val="center"/>
              <w:rPr>
                <w:sz w:val="18"/>
                <w:szCs w:val="18"/>
              </w:rPr>
            </w:pPr>
            <w:r w:rsidRPr="00D8193C">
              <w:rPr>
                <w:sz w:val="18"/>
                <w:szCs w:val="18"/>
              </w:rPr>
              <w:t>1.448</w:t>
            </w:r>
          </w:p>
        </w:tc>
        <w:tc>
          <w:tcPr>
            <w:tcW w:w="397" w:type="pct"/>
            <w:shd w:val="clear" w:color="auto" w:fill="auto"/>
            <w:vAlign w:val="bottom"/>
          </w:tcPr>
          <w:p w14:paraId="004D9CA6" w14:textId="77777777" w:rsidR="008F6B6F" w:rsidRPr="00D8193C" w:rsidRDefault="008F6B6F" w:rsidP="008F6B6F">
            <w:pPr>
              <w:jc w:val="center"/>
              <w:rPr>
                <w:sz w:val="18"/>
                <w:szCs w:val="18"/>
              </w:rPr>
            </w:pPr>
            <w:r w:rsidRPr="00D8193C">
              <w:rPr>
                <w:sz w:val="18"/>
                <w:szCs w:val="18"/>
              </w:rPr>
              <w:t>0.824</w:t>
            </w:r>
          </w:p>
        </w:tc>
        <w:tc>
          <w:tcPr>
            <w:tcW w:w="382" w:type="pct"/>
            <w:vAlign w:val="bottom"/>
          </w:tcPr>
          <w:p w14:paraId="3C7F2DB9" w14:textId="77777777" w:rsidR="008F6B6F" w:rsidRPr="00D8193C" w:rsidRDefault="008F6B6F" w:rsidP="008F6B6F">
            <w:pPr>
              <w:jc w:val="center"/>
              <w:rPr>
                <w:sz w:val="18"/>
                <w:szCs w:val="18"/>
              </w:rPr>
            </w:pPr>
            <w:r w:rsidRPr="00D8193C">
              <w:rPr>
                <w:sz w:val="18"/>
                <w:szCs w:val="18"/>
              </w:rPr>
              <w:t>4.304</w:t>
            </w:r>
          </w:p>
        </w:tc>
        <w:tc>
          <w:tcPr>
            <w:tcW w:w="426" w:type="pct"/>
            <w:vAlign w:val="bottom"/>
          </w:tcPr>
          <w:p w14:paraId="7609EC7E" w14:textId="77777777" w:rsidR="008F6B6F" w:rsidRPr="00D8193C" w:rsidRDefault="008F6B6F" w:rsidP="008F6B6F">
            <w:pPr>
              <w:jc w:val="center"/>
              <w:rPr>
                <w:sz w:val="18"/>
                <w:szCs w:val="18"/>
              </w:rPr>
            </w:pPr>
            <w:r w:rsidRPr="00D8193C">
              <w:rPr>
                <w:sz w:val="18"/>
                <w:szCs w:val="18"/>
              </w:rPr>
              <w:t>0.356</w:t>
            </w:r>
          </w:p>
        </w:tc>
      </w:tr>
      <w:tr w:rsidR="008F6B6F" w:rsidRPr="00D8193C" w14:paraId="2CD1E75F" w14:textId="77777777" w:rsidTr="008F6B6F">
        <w:trPr>
          <w:trHeight w:val="20"/>
        </w:trPr>
        <w:tc>
          <w:tcPr>
            <w:tcW w:w="601" w:type="pct"/>
            <w:shd w:val="clear" w:color="auto" w:fill="auto"/>
            <w:vAlign w:val="center"/>
          </w:tcPr>
          <w:p w14:paraId="47A620CF" w14:textId="77777777" w:rsidR="008F6B6F" w:rsidRPr="00D8193C" w:rsidRDefault="00C86652" w:rsidP="008F6B6F">
            <w:pPr>
              <w:pStyle w:val="TableText8pt"/>
              <w:keepNext/>
              <w:keepLines/>
              <w:spacing w:before="20" w:after="0"/>
              <w:rPr>
                <w:rFonts w:eastAsia="SimSun"/>
                <w:sz w:val="18"/>
                <w:szCs w:val="18"/>
                <w:lang w:eastAsia="zh-CN"/>
              </w:rPr>
            </w:pPr>
            <w:r w:rsidRPr="00D8193C">
              <w:rPr>
                <w:rFonts w:eastAsia="SimSun"/>
                <w:sz w:val="18"/>
                <w:szCs w:val="18"/>
                <w:lang w:eastAsia="zh-CN"/>
              </w:rPr>
              <w:t>T</w:t>
            </w:r>
            <w:r w:rsidR="008F6B6F" w:rsidRPr="00D8193C">
              <w:rPr>
                <w:rFonts w:eastAsia="SimSun"/>
                <w:sz w:val="18"/>
                <w:szCs w:val="18"/>
                <w:lang w:eastAsia="zh-CN"/>
              </w:rPr>
              <w:t>orso</w:t>
            </w:r>
          </w:p>
        </w:tc>
        <w:tc>
          <w:tcPr>
            <w:tcW w:w="429" w:type="pct"/>
            <w:tcBorders>
              <w:right w:val="single" w:sz="4" w:space="0" w:color="auto"/>
            </w:tcBorders>
            <w:shd w:val="clear" w:color="auto" w:fill="auto"/>
            <w:vAlign w:val="bottom"/>
          </w:tcPr>
          <w:p w14:paraId="4B458422" w14:textId="77777777" w:rsidR="008F6B6F" w:rsidRPr="00D8193C" w:rsidRDefault="008F6B6F" w:rsidP="008F6B6F">
            <w:pPr>
              <w:jc w:val="center"/>
              <w:rPr>
                <w:sz w:val="18"/>
                <w:szCs w:val="18"/>
              </w:rPr>
            </w:pPr>
            <w:r w:rsidRPr="00D8193C">
              <w:rPr>
                <w:sz w:val="18"/>
                <w:szCs w:val="18"/>
              </w:rPr>
              <w:t>20.68</w:t>
            </w:r>
          </w:p>
        </w:tc>
        <w:tc>
          <w:tcPr>
            <w:tcW w:w="429" w:type="pct"/>
            <w:tcBorders>
              <w:left w:val="single" w:sz="4" w:space="0" w:color="auto"/>
            </w:tcBorders>
            <w:shd w:val="clear" w:color="auto" w:fill="auto"/>
            <w:vAlign w:val="bottom"/>
          </w:tcPr>
          <w:p w14:paraId="44EAEB83" w14:textId="77777777" w:rsidR="008F6B6F" w:rsidRPr="00D8193C" w:rsidRDefault="008F6B6F" w:rsidP="008F6B6F">
            <w:pPr>
              <w:jc w:val="center"/>
              <w:rPr>
                <w:sz w:val="18"/>
                <w:szCs w:val="18"/>
              </w:rPr>
            </w:pPr>
            <w:r w:rsidRPr="00D8193C">
              <w:rPr>
                <w:sz w:val="18"/>
                <w:szCs w:val="18"/>
              </w:rPr>
              <w:t>1.515</w:t>
            </w:r>
          </w:p>
        </w:tc>
        <w:tc>
          <w:tcPr>
            <w:tcW w:w="342" w:type="pct"/>
            <w:shd w:val="clear" w:color="auto" w:fill="auto"/>
            <w:vAlign w:val="bottom"/>
          </w:tcPr>
          <w:p w14:paraId="0359CE4B" w14:textId="77777777" w:rsidR="008F6B6F" w:rsidRPr="00D8193C" w:rsidRDefault="008F6B6F" w:rsidP="008F6B6F">
            <w:pPr>
              <w:jc w:val="center"/>
              <w:rPr>
                <w:sz w:val="18"/>
                <w:szCs w:val="18"/>
              </w:rPr>
            </w:pPr>
            <w:r w:rsidRPr="00D8193C">
              <w:rPr>
                <w:sz w:val="18"/>
                <w:szCs w:val="18"/>
              </w:rPr>
              <w:t>4.336</w:t>
            </w:r>
          </w:p>
        </w:tc>
        <w:tc>
          <w:tcPr>
            <w:tcW w:w="396" w:type="pct"/>
            <w:shd w:val="clear" w:color="auto" w:fill="auto"/>
            <w:vAlign w:val="bottom"/>
          </w:tcPr>
          <w:p w14:paraId="274BD496" w14:textId="77777777" w:rsidR="008F6B6F" w:rsidRPr="00D8193C" w:rsidRDefault="008F6B6F" w:rsidP="008F6B6F">
            <w:pPr>
              <w:jc w:val="center"/>
              <w:rPr>
                <w:sz w:val="18"/>
                <w:szCs w:val="18"/>
              </w:rPr>
            </w:pPr>
            <w:r w:rsidRPr="00D8193C">
              <w:rPr>
                <w:sz w:val="18"/>
                <w:szCs w:val="18"/>
              </w:rPr>
              <w:t>1.440</w:t>
            </w:r>
          </w:p>
        </w:tc>
        <w:tc>
          <w:tcPr>
            <w:tcW w:w="382" w:type="pct"/>
            <w:shd w:val="clear" w:color="auto" w:fill="auto"/>
            <w:vAlign w:val="bottom"/>
          </w:tcPr>
          <w:p w14:paraId="232740F5" w14:textId="77777777" w:rsidR="008F6B6F" w:rsidRPr="00D8193C" w:rsidRDefault="008F6B6F" w:rsidP="008F6B6F">
            <w:pPr>
              <w:jc w:val="center"/>
              <w:rPr>
                <w:sz w:val="18"/>
                <w:szCs w:val="18"/>
              </w:rPr>
            </w:pPr>
            <w:r w:rsidRPr="00D8193C">
              <w:rPr>
                <w:sz w:val="18"/>
                <w:szCs w:val="18"/>
              </w:rPr>
              <w:t>29.22</w:t>
            </w:r>
          </w:p>
        </w:tc>
        <w:tc>
          <w:tcPr>
            <w:tcW w:w="382" w:type="pct"/>
            <w:shd w:val="clear" w:color="auto" w:fill="auto"/>
            <w:vAlign w:val="bottom"/>
          </w:tcPr>
          <w:p w14:paraId="33F3AEE7" w14:textId="77777777" w:rsidR="008F6B6F" w:rsidRPr="00D8193C" w:rsidRDefault="008F6B6F" w:rsidP="008F6B6F">
            <w:pPr>
              <w:jc w:val="center"/>
              <w:rPr>
                <w:sz w:val="18"/>
                <w:szCs w:val="18"/>
              </w:rPr>
            </w:pPr>
            <w:r w:rsidRPr="00D8193C">
              <w:rPr>
                <w:sz w:val="18"/>
                <w:szCs w:val="18"/>
              </w:rPr>
              <w:t>32.75</w:t>
            </w:r>
          </w:p>
        </w:tc>
        <w:tc>
          <w:tcPr>
            <w:tcW w:w="380" w:type="pct"/>
            <w:shd w:val="clear" w:color="auto" w:fill="auto"/>
            <w:vAlign w:val="bottom"/>
          </w:tcPr>
          <w:p w14:paraId="26899ABA" w14:textId="77777777" w:rsidR="008F6B6F" w:rsidRPr="00D8193C" w:rsidRDefault="008F6B6F" w:rsidP="008F6B6F">
            <w:pPr>
              <w:jc w:val="center"/>
              <w:rPr>
                <w:sz w:val="18"/>
                <w:szCs w:val="18"/>
              </w:rPr>
            </w:pPr>
            <w:r w:rsidRPr="00D8193C">
              <w:rPr>
                <w:sz w:val="18"/>
                <w:szCs w:val="18"/>
              </w:rPr>
              <w:t>13.17</w:t>
            </w:r>
          </w:p>
        </w:tc>
        <w:tc>
          <w:tcPr>
            <w:tcW w:w="454" w:type="pct"/>
            <w:shd w:val="clear" w:color="auto" w:fill="auto"/>
            <w:vAlign w:val="bottom"/>
          </w:tcPr>
          <w:p w14:paraId="08019E00" w14:textId="77777777" w:rsidR="008F6B6F" w:rsidRPr="00D8193C" w:rsidRDefault="008F6B6F" w:rsidP="008F6B6F">
            <w:pPr>
              <w:jc w:val="center"/>
              <w:rPr>
                <w:sz w:val="18"/>
                <w:szCs w:val="18"/>
              </w:rPr>
            </w:pPr>
            <w:r w:rsidRPr="00D8193C">
              <w:rPr>
                <w:sz w:val="18"/>
                <w:szCs w:val="18"/>
              </w:rPr>
              <w:t>4.981</w:t>
            </w:r>
          </w:p>
        </w:tc>
        <w:tc>
          <w:tcPr>
            <w:tcW w:w="397" w:type="pct"/>
            <w:shd w:val="clear" w:color="auto" w:fill="auto"/>
            <w:vAlign w:val="bottom"/>
          </w:tcPr>
          <w:p w14:paraId="411723F7" w14:textId="77777777" w:rsidR="008F6B6F" w:rsidRPr="00D8193C" w:rsidRDefault="008F6B6F" w:rsidP="008F6B6F">
            <w:pPr>
              <w:jc w:val="center"/>
              <w:rPr>
                <w:sz w:val="18"/>
                <w:szCs w:val="18"/>
              </w:rPr>
            </w:pPr>
            <w:r w:rsidRPr="00D8193C">
              <w:rPr>
                <w:sz w:val="18"/>
                <w:szCs w:val="18"/>
              </w:rPr>
              <w:t>2.417</w:t>
            </w:r>
          </w:p>
        </w:tc>
        <w:tc>
          <w:tcPr>
            <w:tcW w:w="382" w:type="pct"/>
            <w:vAlign w:val="bottom"/>
          </w:tcPr>
          <w:p w14:paraId="2FCB9CE3" w14:textId="77777777" w:rsidR="008F6B6F" w:rsidRPr="00D8193C" w:rsidRDefault="008F6B6F" w:rsidP="008F6B6F">
            <w:pPr>
              <w:jc w:val="center"/>
              <w:rPr>
                <w:sz w:val="18"/>
                <w:szCs w:val="18"/>
              </w:rPr>
            </w:pPr>
            <w:r w:rsidRPr="00D8193C">
              <w:rPr>
                <w:sz w:val="18"/>
                <w:szCs w:val="18"/>
              </w:rPr>
              <w:t>11.17</w:t>
            </w:r>
          </w:p>
        </w:tc>
        <w:tc>
          <w:tcPr>
            <w:tcW w:w="426" w:type="pct"/>
            <w:vAlign w:val="bottom"/>
          </w:tcPr>
          <w:p w14:paraId="314E885B" w14:textId="77777777" w:rsidR="008F6B6F" w:rsidRPr="00D8193C" w:rsidRDefault="008F6B6F" w:rsidP="008F6B6F">
            <w:pPr>
              <w:jc w:val="center"/>
              <w:rPr>
                <w:sz w:val="18"/>
                <w:szCs w:val="18"/>
              </w:rPr>
            </w:pPr>
            <w:r w:rsidRPr="00D8193C">
              <w:rPr>
                <w:sz w:val="18"/>
                <w:szCs w:val="18"/>
              </w:rPr>
              <w:t>0.751</w:t>
            </w:r>
          </w:p>
        </w:tc>
      </w:tr>
      <w:tr w:rsidR="008F6B6F" w:rsidRPr="00D8193C" w14:paraId="600D6A23" w14:textId="77777777" w:rsidTr="008F6B6F">
        <w:trPr>
          <w:trHeight w:val="20"/>
        </w:trPr>
        <w:tc>
          <w:tcPr>
            <w:tcW w:w="601" w:type="pct"/>
            <w:shd w:val="clear" w:color="auto" w:fill="auto"/>
            <w:vAlign w:val="center"/>
          </w:tcPr>
          <w:p w14:paraId="0BA5F8F6"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794CB9D9" w14:textId="77777777" w:rsidR="008F6B6F" w:rsidRPr="00D8193C" w:rsidRDefault="008F6B6F" w:rsidP="008F6B6F">
            <w:pPr>
              <w:jc w:val="center"/>
              <w:rPr>
                <w:sz w:val="18"/>
                <w:szCs w:val="18"/>
              </w:rPr>
            </w:pPr>
            <w:r w:rsidRPr="00D8193C">
              <w:rPr>
                <w:sz w:val="18"/>
                <w:szCs w:val="18"/>
              </w:rPr>
              <w:t>39.95</w:t>
            </w:r>
          </w:p>
        </w:tc>
        <w:tc>
          <w:tcPr>
            <w:tcW w:w="429" w:type="pct"/>
            <w:tcBorders>
              <w:left w:val="single" w:sz="4" w:space="0" w:color="auto"/>
            </w:tcBorders>
            <w:shd w:val="clear" w:color="auto" w:fill="auto"/>
            <w:vAlign w:val="bottom"/>
          </w:tcPr>
          <w:p w14:paraId="0F82BAC9" w14:textId="77777777" w:rsidR="008F6B6F" w:rsidRPr="00D8193C" w:rsidRDefault="008F6B6F" w:rsidP="008F6B6F">
            <w:pPr>
              <w:jc w:val="center"/>
              <w:rPr>
                <w:sz w:val="18"/>
                <w:szCs w:val="18"/>
              </w:rPr>
            </w:pPr>
            <w:r w:rsidRPr="00D8193C">
              <w:rPr>
                <w:sz w:val="18"/>
                <w:szCs w:val="18"/>
              </w:rPr>
              <w:t>3.109</w:t>
            </w:r>
          </w:p>
        </w:tc>
        <w:tc>
          <w:tcPr>
            <w:tcW w:w="342" w:type="pct"/>
            <w:shd w:val="clear" w:color="auto" w:fill="auto"/>
            <w:vAlign w:val="bottom"/>
          </w:tcPr>
          <w:p w14:paraId="25447BBA" w14:textId="77777777" w:rsidR="008F6B6F" w:rsidRPr="00D8193C" w:rsidRDefault="008F6B6F" w:rsidP="008F6B6F">
            <w:pPr>
              <w:jc w:val="center"/>
              <w:rPr>
                <w:sz w:val="18"/>
                <w:szCs w:val="18"/>
              </w:rPr>
            </w:pPr>
            <w:r w:rsidRPr="00D8193C">
              <w:rPr>
                <w:sz w:val="18"/>
                <w:szCs w:val="18"/>
              </w:rPr>
              <w:t>9.646</w:t>
            </w:r>
          </w:p>
        </w:tc>
        <w:tc>
          <w:tcPr>
            <w:tcW w:w="396" w:type="pct"/>
            <w:shd w:val="clear" w:color="auto" w:fill="auto"/>
            <w:vAlign w:val="bottom"/>
          </w:tcPr>
          <w:p w14:paraId="4F4B45B8" w14:textId="77777777" w:rsidR="008F6B6F" w:rsidRPr="00D8193C" w:rsidRDefault="008F6B6F" w:rsidP="008F6B6F">
            <w:pPr>
              <w:jc w:val="center"/>
              <w:rPr>
                <w:sz w:val="18"/>
                <w:szCs w:val="18"/>
              </w:rPr>
            </w:pPr>
            <w:r w:rsidRPr="00D8193C">
              <w:rPr>
                <w:sz w:val="18"/>
                <w:szCs w:val="18"/>
              </w:rPr>
              <w:t>2.474</w:t>
            </w:r>
          </w:p>
        </w:tc>
        <w:tc>
          <w:tcPr>
            <w:tcW w:w="382" w:type="pct"/>
            <w:shd w:val="clear" w:color="auto" w:fill="auto"/>
            <w:vAlign w:val="bottom"/>
          </w:tcPr>
          <w:p w14:paraId="15BE71B2" w14:textId="77777777" w:rsidR="008F6B6F" w:rsidRPr="00D8193C" w:rsidRDefault="008F6B6F" w:rsidP="008F6B6F">
            <w:pPr>
              <w:jc w:val="center"/>
              <w:rPr>
                <w:sz w:val="18"/>
                <w:szCs w:val="18"/>
              </w:rPr>
            </w:pPr>
            <w:r w:rsidRPr="00D8193C">
              <w:rPr>
                <w:sz w:val="18"/>
                <w:szCs w:val="18"/>
              </w:rPr>
              <w:t>45.02</w:t>
            </w:r>
          </w:p>
        </w:tc>
        <w:tc>
          <w:tcPr>
            <w:tcW w:w="382" w:type="pct"/>
            <w:shd w:val="clear" w:color="auto" w:fill="auto"/>
            <w:vAlign w:val="bottom"/>
          </w:tcPr>
          <w:p w14:paraId="461C88F0" w14:textId="77777777" w:rsidR="008F6B6F" w:rsidRPr="00D8193C" w:rsidRDefault="008F6B6F" w:rsidP="008F6B6F">
            <w:pPr>
              <w:jc w:val="center"/>
              <w:rPr>
                <w:sz w:val="18"/>
                <w:szCs w:val="18"/>
              </w:rPr>
            </w:pPr>
            <w:r w:rsidRPr="00D8193C">
              <w:rPr>
                <w:sz w:val="18"/>
                <w:szCs w:val="18"/>
              </w:rPr>
              <w:t>98.90</w:t>
            </w:r>
          </w:p>
        </w:tc>
        <w:tc>
          <w:tcPr>
            <w:tcW w:w="380" w:type="pct"/>
            <w:shd w:val="clear" w:color="auto" w:fill="auto"/>
            <w:vAlign w:val="bottom"/>
          </w:tcPr>
          <w:p w14:paraId="4FBE3FC5" w14:textId="77777777" w:rsidR="008F6B6F" w:rsidRPr="00D8193C" w:rsidRDefault="008F6B6F" w:rsidP="008F6B6F">
            <w:pPr>
              <w:jc w:val="center"/>
              <w:rPr>
                <w:sz w:val="18"/>
                <w:szCs w:val="18"/>
              </w:rPr>
            </w:pPr>
            <w:r w:rsidRPr="00D8193C">
              <w:rPr>
                <w:sz w:val="18"/>
                <w:szCs w:val="18"/>
              </w:rPr>
              <w:t>49.48</w:t>
            </w:r>
          </w:p>
        </w:tc>
        <w:tc>
          <w:tcPr>
            <w:tcW w:w="454" w:type="pct"/>
            <w:shd w:val="clear" w:color="auto" w:fill="auto"/>
            <w:vAlign w:val="bottom"/>
          </w:tcPr>
          <w:p w14:paraId="50A14793" w14:textId="77777777" w:rsidR="008F6B6F" w:rsidRPr="00D8193C" w:rsidRDefault="008F6B6F" w:rsidP="008F6B6F">
            <w:pPr>
              <w:jc w:val="center"/>
              <w:rPr>
                <w:sz w:val="18"/>
                <w:szCs w:val="18"/>
              </w:rPr>
            </w:pPr>
            <w:r w:rsidRPr="00D8193C">
              <w:rPr>
                <w:sz w:val="18"/>
                <w:szCs w:val="18"/>
              </w:rPr>
              <w:t>9.054</w:t>
            </w:r>
          </w:p>
        </w:tc>
        <w:tc>
          <w:tcPr>
            <w:tcW w:w="397" w:type="pct"/>
            <w:shd w:val="clear" w:color="auto" w:fill="auto"/>
            <w:vAlign w:val="bottom"/>
          </w:tcPr>
          <w:p w14:paraId="5643B887" w14:textId="77777777" w:rsidR="008F6B6F" w:rsidRPr="00D8193C" w:rsidRDefault="008F6B6F" w:rsidP="008F6B6F">
            <w:pPr>
              <w:jc w:val="center"/>
              <w:rPr>
                <w:sz w:val="18"/>
                <w:szCs w:val="18"/>
              </w:rPr>
            </w:pPr>
            <w:r w:rsidRPr="00D8193C">
              <w:rPr>
                <w:sz w:val="18"/>
                <w:szCs w:val="18"/>
              </w:rPr>
              <w:t>4.599</w:t>
            </w:r>
          </w:p>
        </w:tc>
        <w:tc>
          <w:tcPr>
            <w:tcW w:w="382" w:type="pct"/>
            <w:vAlign w:val="bottom"/>
          </w:tcPr>
          <w:p w14:paraId="7F0B02FB" w14:textId="77777777" w:rsidR="008F6B6F" w:rsidRPr="00D8193C" w:rsidRDefault="008F6B6F" w:rsidP="008F6B6F">
            <w:pPr>
              <w:jc w:val="center"/>
              <w:rPr>
                <w:sz w:val="18"/>
                <w:szCs w:val="18"/>
              </w:rPr>
            </w:pPr>
            <w:r w:rsidRPr="00D8193C">
              <w:rPr>
                <w:sz w:val="18"/>
                <w:szCs w:val="18"/>
              </w:rPr>
              <w:t>31.29</w:t>
            </w:r>
          </w:p>
        </w:tc>
        <w:tc>
          <w:tcPr>
            <w:tcW w:w="426" w:type="pct"/>
            <w:vAlign w:val="bottom"/>
          </w:tcPr>
          <w:p w14:paraId="647E659F" w14:textId="77777777" w:rsidR="008F6B6F" w:rsidRPr="00D8193C" w:rsidRDefault="008F6B6F" w:rsidP="008F6B6F">
            <w:pPr>
              <w:jc w:val="center"/>
              <w:rPr>
                <w:sz w:val="18"/>
                <w:szCs w:val="18"/>
              </w:rPr>
            </w:pPr>
            <w:r w:rsidRPr="00D8193C">
              <w:rPr>
                <w:sz w:val="18"/>
                <w:szCs w:val="18"/>
              </w:rPr>
              <w:t>2.311</w:t>
            </w:r>
          </w:p>
        </w:tc>
      </w:tr>
      <w:tr w:rsidR="008F6B6F" w:rsidRPr="00D8193C" w14:paraId="0C6D38F4" w14:textId="77777777" w:rsidTr="008F6B6F">
        <w:trPr>
          <w:trHeight w:val="20"/>
        </w:trPr>
        <w:tc>
          <w:tcPr>
            <w:tcW w:w="5000" w:type="pct"/>
            <w:gridSpan w:val="12"/>
            <w:tcBorders>
              <w:top w:val="nil"/>
              <w:bottom w:val="nil"/>
              <w:right w:val="single" w:sz="4" w:space="0" w:color="auto"/>
            </w:tcBorders>
            <w:shd w:val="clear" w:color="auto" w:fill="auto"/>
            <w:vAlign w:val="center"/>
          </w:tcPr>
          <w:p w14:paraId="7DADB7B3" w14:textId="77777777" w:rsidR="008F6B6F" w:rsidRPr="00D8193C" w:rsidRDefault="008F6B6F" w:rsidP="008F6B6F">
            <w:pPr>
              <w:pStyle w:val="TableText8pt"/>
              <w:keepNext/>
              <w:keepLines/>
              <w:spacing w:before="20"/>
              <w:rPr>
                <w:rFonts w:eastAsia="SimSun"/>
                <w:b/>
                <w:sz w:val="18"/>
                <w:szCs w:val="18"/>
                <w:lang w:eastAsia="zh-CN"/>
              </w:rPr>
            </w:pPr>
            <w:r w:rsidRPr="00D8193C">
              <w:rPr>
                <w:rFonts w:eastAsia="SimSun"/>
                <w:b/>
                <w:sz w:val="18"/>
                <w:szCs w:val="18"/>
                <w:lang w:eastAsia="zh-CN"/>
              </w:rPr>
              <w:t>Handwash</w:t>
            </w:r>
          </w:p>
        </w:tc>
      </w:tr>
      <w:tr w:rsidR="008F6B6F" w:rsidRPr="00D8193C" w14:paraId="375972CE" w14:textId="77777777" w:rsidTr="008F6B6F">
        <w:trPr>
          <w:trHeight w:val="20"/>
        </w:trPr>
        <w:tc>
          <w:tcPr>
            <w:tcW w:w="601" w:type="pct"/>
            <w:shd w:val="clear" w:color="auto" w:fill="auto"/>
            <w:vAlign w:val="center"/>
          </w:tcPr>
          <w:p w14:paraId="552EA3E8"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Measured</w:t>
            </w:r>
          </w:p>
        </w:tc>
        <w:tc>
          <w:tcPr>
            <w:tcW w:w="429" w:type="pct"/>
            <w:tcBorders>
              <w:right w:val="single" w:sz="4" w:space="0" w:color="auto"/>
            </w:tcBorders>
            <w:shd w:val="clear" w:color="auto" w:fill="auto"/>
            <w:vAlign w:val="bottom"/>
          </w:tcPr>
          <w:p w14:paraId="7952EF1E" w14:textId="77777777" w:rsidR="008F6B6F" w:rsidRPr="00D8193C" w:rsidRDefault="008F6B6F" w:rsidP="008F6B6F">
            <w:pPr>
              <w:jc w:val="center"/>
              <w:rPr>
                <w:sz w:val="18"/>
                <w:szCs w:val="18"/>
              </w:rPr>
            </w:pPr>
            <w:r w:rsidRPr="00D8193C">
              <w:rPr>
                <w:sz w:val="18"/>
                <w:szCs w:val="18"/>
              </w:rPr>
              <w:t>34.22</w:t>
            </w:r>
          </w:p>
        </w:tc>
        <w:tc>
          <w:tcPr>
            <w:tcW w:w="429" w:type="pct"/>
            <w:tcBorders>
              <w:left w:val="single" w:sz="4" w:space="0" w:color="auto"/>
            </w:tcBorders>
            <w:shd w:val="clear" w:color="auto" w:fill="auto"/>
            <w:vAlign w:val="bottom"/>
          </w:tcPr>
          <w:p w14:paraId="7DAC4B0E" w14:textId="77777777" w:rsidR="008F6B6F" w:rsidRPr="00D8193C" w:rsidRDefault="008F6B6F" w:rsidP="008F6B6F">
            <w:pPr>
              <w:jc w:val="center"/>
              <w:rPr>
                <w:sz w:val="18"/>
                <w:szCs w:val="18"/>
              </w:rPr>
            </w:pPr>
            <w:r w:rsidRPr="00D8193C">
              <w:rPr>
                <w:sz w:val="18"/>
                <w:szCs w:val="18"/>
              </w:rPr>
              <w:t>5.910</w:t>
            </w:r>
          </w:p>
        </w:tc>
        <w:tc>
          <w:tcPr>
            <w:tcW w:w="342" w:type="pct"/>
            <w:shd w:val="clear" w:color="auto" w:fill="auto"/>
            <w:vAlign w:val="bottom"/>
          </w:tcPr>
          <w:p w14:paraId="55C84D59" w14:textId="77777777" w:rsidR="008F6B6F" w:rsidRPr="00D8193C" w:rsidRDefault="008F6B6F" w:rsidP="008F6B6F">
            <w:pPr>
              <w:jc w:val="center"/>
              <w:rPr>
                <w:sz w:val="18"/>
                <w:szCs w:val="18"/>
              </w:rPr>
            </w:pPr>
            <w:r w:rsidRPr="00D8193C">
              <w:rPr>
                <w:sz w:val="18"/>
                <w:szCs w:val="18"/>
              </w:rPr>
              <w:t>71.50</w:t>
            </w:r>
          </w:p>
        </w:tc>
        <w:tc>
          <w:tcPr>
            <w:tcW w:w="396" w:type="pct"/>
            <w:shd w:val="clear" w:color="auto" w:fill="auto"/>
            <w:vAlign w:val="bottom"/>
          </w:tcPr>
          <w:p w14:paraId="004C3384" w14:textId="77777777" w:rsidR="008F6B6F" w:rsidRPr="00D8193C" w:rsidRDefault="008F6B6F" w:rsidP="008F6B6F">
            <w:pPr>
              <w:jc w:val="center"/>
              <w:rPr>
                <w:sz w:val="18"/>
                <w:szCs w:val="18"/>
              </w:rPr>
            </w:pPr>
            <w:r w:rsidRPr="00D8193C">
              <w:rPr>
                <w:sz w:val="18"/>
                <w:szCs w:val="18"/>
              </w:rPr>
              <w:t>10.45</w:t>
            </w:r>
          </w:p>
        </w:tc>
        <w:tc>
          <w:tcPr>
            <w:tcW w:w="382" w:type="pct"/>
            <w:shd w:val="clear" w:color="auto" w:fill="auto"/>
            <w:vAlign w:val="bottom"/>
          </w:tcPr>
          <w:p w14:paraId="0660FCD0" w14:textId="77777777" w:rsidR="008F6B6F" w:rsidRPr="00D8193C" w:rsidRDefault="008F6B6F" w:rsidP="008F6B6F">
            <w:pPr>
              <w:jc w:val="center"/>
              <w:rPr>
                <w:sz w:val="18"/>
                <w:szCs w:val="18"/>
              </w:rPr>
            </w:pPr>
            <w:r w:rsidRPr="00D8193C">
              <w:rPr>
                <w:sz w:val="18"/>
                <w:szCs w:val="18"/>
              </w:rPr>
              <w:t>94.80</w:t>
            </w:r>
          </w:p>
        </w:tc>
        <w:tc>
          <w:tcPr>
            <w:tcW w:w="382" w:type="pct"/>
            <w:shd w:val="clear" w:color="auto" w:fill="auto"/>
            <w:vAlign w:val="bottom"/>
          </w:tcPr>
          <w:p w14:paraId="51CF7155" w14:textId="77777777" w:rsidR="008F6B6F" w:rsidRPr="00D8193C" w:rsidRDefault="008F6B6F" w:rsidP="008F6B6F">
            <w:pPr>
              <w:jc w:val="center"/>
              <w:rPr>
                <w:sz w:val="18"/>
                <w:szCs w:val="18"/>
              </w:rPr>
            </w:pPr>
            <w:r w:rsidRPr="00D8193C">
              <w:rPr>
                <w:sz w:val="18"/>
                <w:szCs w:val="18"/>
              </w:rPr>
              <w:t>232.6</w:t>
            </w:r>
          </w:p>
        </w:tc>
        <w:tc>
          <w:tcPr>
            <w:tcW w:w="380" w:type="pct"/>
            <w:shd w:val="clear" w:color="auto" w:fill="auto"/>
            <w:vAlign w:val="bottom"/>
          </w:tcPr>
          <w:p w14:paraId="1E3BB3D1" w14:textId="77777777" w:rsidR="008F6B6F" w:rsidRPr="00D8193C" w:rsidRDefault="008F6B6F" w:rsidP="008F6B6F">
            <w:pPr>
              <w:jc w:val="center"/>
              <w:rPr>
                <w:sz w:val="18"/>
                <w:szCs w:val="18"/>
              </w:rPr>
            </w:pPr>
            <w:r w:rsidRPr="00D8193C">
              <w:rPr>
                <w:sz w:val="18"/>
                <w:szCs w:val="18"/>
              </w:rPr>
              <w:t>115.7</w:t>
            </w:r>
          </w:p>
        </w:tc>
        <w:tc>
          <w:tcPr>
            <w:tcW w:w="454" w:type="pct"/>
            <w:shd w:val="clear" w:color="auto" w:fill="auto"/>
            <w:vAlign w:val="bottom"/>
          </w:tcPr>
          <w:p w14:paraId="736E15C4" w14:textId="77777777" w:rsidR="008F6B6F" w:rsidRPr="00D8193C" w:rsidRDefault="008F6B6F" w:rsidP="008F6B6F">
            <w:pPr>
              <w:jc w:val="center"/>
              <w:rPr>
                <w:sz w:val="18"/>
                <w:szCs w:val="18"/>
              </w:rPr>
            </w:pPr>
            <w:r w:rsidRPr="00D8193C">
              <w:rPr>
                <w:sz w:val="18"/>
                <w:szCs w:val="18"/>
              </w:rPr>
              <w:t>20.28</w:t>
            </w:r>
          </w:p>
        </w:tc>
        <w:tc>
          <w:tcPr>
            <w:tcW w:w="397" w:type="pct"/>
            <w:shd w:val="clear" w:color="auto" w:fill="auto"/>
            <w:vAlign w:val="bottom"/>
          </w:tcPr>
          <w:p w14:paraId="6145ECEC" w14:textId="77777777" w:rsidR="008F6B6F" w:rsidRPr="00D8193C" w:rsidRDefault="008F6B6F" w:rsidP="008F6B6F">
            <w:pPr>
              <w:jc w:val="center"/>
              <w:rPr>
                <w:sz w:val="18"/>
                <w:szCs w:val="18"/>
              </w:rPr>
            </w:pPr>
            <w:r w:rsidRPr="00D8193C">
              <w:rPr>
                <w:sz w:val="18"/>
                <w:szCs w:val="18"/>
              </w:rPr>
              <w:t>20.15</w:t>
            </w:r>
          </w:p>
        </w:tc>
        <w:tc>
          <w:tcPr>
            <w:tcW w:w="382" w:type="pct"/>
            <w:vAlign w:val="bottom"/>
          </w:tcPr>
          <w:p w14:paraId="529F0927" w14:textId="77777777" w:rsidR="008F6B6F" w:rsidRPr="00D8193C" w:rsidRDefault="008F6B6F" w:rsidP="008F6B6F">
            <w:pPr>
              <w:jc w:val="center"/>
              <w:rPr>
                <w:sz w:val="18"/>
                <w:szCs w:val="18"/>
              </w:rPr>
            </w:pPr>
            <w:r w:rsidRPr="00D8193C">
              <w:rPr>
                <w:sz w:val="18"/>
                <w:szCs w:val="18"/>
              </w:rPr>
              <w:t>193.1</w:t>
            </w:r>
          </w:p>
        </w:tc>
        <w:tc>
          <w:tcPr>
            <w:tcW w:w="426" w:type="pct"/>
            <w:tcBorders>
              <w:right w:val="single" w:sz="4" w:space="0" w:color="auto"/>
            </w:tcBorders>
            <w:vAlign w:val="bottom"/>
          </w:tcPr>
          <w:p w14:paraId="3A2EFAD4" w14:textId="77777777" w:rsidR="008F6B6F" w:rsidRPr="00D8193C" w:rsidRDefault="008F6B6F" w:rsidP="008F6B6F">
            <w:pPr>
              <w:jc w:val="center"/>
              <w:rPr>
                <w:sz w:val="18"/>
                <w:szCs w:val="18"/>
              </w:rPr>
            </w:pPr>
            <w:r w:rsidRPr="00D8193C">
              <w:rPr>
                <w:sz w:val="18"/>
                <w:szCs w:val="18"/>
              </w:rPr>
              <w:t>23.26</w:t>
            </w:r>
          </w:p>
        </w:tc>
      </w:tr>
      <w:tr w:rsidR="008F6B6F" w:rsidRPr="00D8193C" w14:paraId="586AC537" w14:textId="77777777" w:rsidTr="008F6B6F">
        <w:trPr>
          <w:trHeight w:val="20"/>
        </w:trPr>
        <w:tc>
          <w:tcPr>
            <w:tcW w:w="601" w:type="pct"/>
            <w:shd w:val="clear" w:color="auto" w:fill="auto"/>
            <w:vAlign w:val="center"/>
          </w:tcPr>
          <w:p w14:paraId="7D960FDD"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00EB98FC" w14:textId="77777777" w:rsidR="008F6B6F" w:rsidRPr="00D8193C" w:rsidRDefault="008F6B6F" w:rsidP="008F6B6F">
            <w:pPr>
              <w:jc w:val="center"/>
              <w:rPr>
                <w:sz w:val="18"/>
                <w:szCs w:val="18"/>
              </w:rPr>
            </w:pPr>
            <w:r w:rsidRPr="00D8193C">
              <w:rPr>
                <w:sz w:val="18"/>
                <w:szCs w:val="18"/>
              </w:rPr>
              <w:t>34.22</w:t>
            </w:r>
          </w:p>
        </w:tc>
        <w:tc>
          <w:tcPr>
            <w:tcW w:w="429" w:type="pct"/>
            <w:tcBorders>
              <w:left w:val="single" w:sz="4" w:space="0" w:color="auto"/>
            </w:tcBorders>
            <w:shd w:val="clear" w:color="auto" w:fill="auto"/>
            <w:vAlign w:val="bottom"/>
          </w:tcPr>
          <w:p w14:paraId="6958AD39" w14:textId="77777777" w:rsidR="008F6B6F" w:rsidRPr="00D8193C" w:rsidRDefault="008F6B6F" w:rsidP="008F6B6F">
            <w:pPr>
              <w:jc w:val="center"/>
              <w:rPr>
                <w:sz w:val="18"/>
                <w:szCs w:val="18"/>
              </w:rPr>
            </w:pPr>
            <w:r w:rsidRPr="00D8193C">
              <w:rPr>
                <w:sz w:val="18"/>
                <w:szCs w:val="18"/>
              </w:rPr>
              <w:t>5.910</w:t>
            </w:r>
          </w:p>
        </w:tc>
        <w:tc>
          <w:tcPr>
            <w:tcW w:w="342" w:type="pct"/>
            <w:shd w:val="clear" w:color="auto" w:fill="auto"/>
            <w:vAlign w:val="bottom"/>
          </w:tcPr>
          <w:p w14:paraId="09FA4DF6" w14:textId="77777777" w:rsidR="008F6B6F" w:rsidRPr="00D8193C" w:rsidRDefault="008F6B6F" w:rsidP="008F6B6F">
            <w:pPr>
              <w:jc w:val="center"/>
              <w:rPr>
                <w:sz w:val="18"/>
                <w:szCs w:val="18"/>
              </w:rPr>
            </w:pPr>
            <w:r w:rsidRPr="00D8193C">
              <w:rPr>
                <w:sz w:val="18"/>
                <w:szCs w:val="18"/>
              </w:rPr>
              <w:t>71.50</w:t>
            </w:r>
          </w:p>
        </w:tc>
        <w:tc>
          <w:tcPr>
            <w:tcW w:w="396" w:type="pct"/>
            <w:shd w:val="clear" w:color="auto" w:fill="auto"/>
            <w:vAlign w:val="bottom"/>
          </w:tcPr>
          <w:p w14:paraId="628D84AC" w14:textId="77777777" w:rsidR="008F6B6F" w:rsidRPr="00D8193C" w:rsidRDefault="008F6B6F" w:rsidP="008F6B6F">
            <w:pPr>
              <w:jc w:val="center"/>
              <w:rPr>
                <w:sz w:val="18"/>
                <w:szCs w:val="18"/>
              </w:rPr>
            </w:pPr>
            <w:r w:rsidRPr="00D8193C">
              <w:rPr>
                <w:sz w:val="18"/>
                <w:szCs w:val="18"/>
              </w:rPr>
              <w:t>10.45</w:t>
            </w:r>
          </w:p>
        </w:tc>
        <w:tc>
          <w:tcPr>
            <w:tcW w:w="382" w:type="pct"/>
            <w:shd w:val="clear" w:color="auto" w:fill="auto"/>
            <w:vAlign w:val="bottom"/>
          </w:tcPr>
          <w:p w14:paraId="6A279E10" w14:textId="77777777" w:rsidR="008F6B6F" w:rsidRPr="00D8193C" w:rsidRDefault="008F6B6F" w:rsidP="008F6B6F">
            <w:pPr>
              <w:jc w:val="center"/>
              <w:rPr>
                <w:sz w:val="18"/>
                <w:szCs w:val="18"/>
              </w:rPr>
            </w:pPr>
            <w:r w:rsidRPr="00D8193C">
              <w:rPr>
                <w:sz w:val="18"/>
                <w:szCs w:val="18"/>
              </w:rPr>
              <w:t>94.80</w:t>
            </w:r>
          </w:p>
        </w:tc>
        <w:tc>
          <w:tcPr>
            <w:tcW w:w="382" w:type="pct"/>
            <w:shd w:val="clear" w:color="auto" w:fill="auto"/>
            <w:vAlign w:val="bottom"/>
          </w:tcPr>
          <w:p w14:paraId="0CE7B504" w14:textId="77777777" w:rsidR="008F6B6F" w:rsidRPr="00D8193C" w:rsidRDefault="008F6B6F" w:rsidP="008F6B6F">
            <w:pPr>
              <w:jc w:val="center"/>
              <w:rPr>
                <w:sz w:val="18"/>
                <w:szCs w:val="18"/>
              </w:rPr>
            </w:pPr>
            <w:r w:rsidRPr="00D8193C">
              <w:rPr>
                <w:sz w:val="18"/>
                <w:szCs w:val="18"/>
              </w:rPr>
              <w:t>232.6</w:t>
            </w:r>
          </w:p>
        </w:tc>
        <w:tc>
          <w:tcPr>
            <w:tcW w:w="380" w:type="pct"/>
            <w:shd w:val="clear" w:color="auto" w:fill="auto"/>
            <w:vAlign w:val="bottom"/>
          </w:tcPr>
          <w:p w14:paraId="30180ED4" w14:textId="77777777" w:rsidR="008F6B6F" w:rsidRPr="00D8193C" w:rsidRDefault="008F6B6F" w:rsidP="008F6B6F">
            <w:pPr>
              <w:jc w:val="center"/>
              <w:rPr>
                <w:sz w:val="18"/>
                <w:szCs w:val="18"/>
              </w:rPr>
            </w:pPr>
            <w:r w:rsidRPr="00D8193C">
              <w:rPr>
                <w:sz w:val="18"/>
                <w:szCs w:val="18"/>
              </w:rPr>
              <w:t>115.7</w:t>
            </w:r>
          </w:p>
        </w:tc>
        <w:tc>
          <w:tcPr>
            <w:tcW w:w="454" w:type="pct"/>
            <w:shd w:val="clear" w:color="auto" w:fill="auto"/>
            <w:vAlign w:val="bottom"/>
          </w:tcPr>
          <w:p w14:paraId="25FDB395" w14:textId="77777777" w:rsidR="008F6B6F" w:rsidRPr="00D8193C" w:rsidRDefault="008F6B6F" w:rsidP="008F6B6F">
            <w:pPr>
              <w:jc w:val="center"/>
              <w:rPr>
                <w:sz w:val="18"/>
                <w:szCs w:val="18"/>
              </w:rPr>
            </w:pPr>
            <w:r w:rsidRPr="00D8193C">
              <w:rPr>
                <w:sz w:val="18"/>
                <w:szCs w:val="18"/>
              </w:rPr>
              <w:t>20.28</w:t>
            </w:r>
          </w:p>
        </w:tc>
        <w:tc>
          <w:tcPr>
            <w:tcW w:w="397" w:type="pct"/>
            <w:shd w:val="clear" w:color="auto" w:fill="auto"/>
            <w:vAlign w:val="bottom"/>
          </w:tcPr>
          <w:p w14:paraId="10DF296F" w14:textId="77777777" w:rsidR="008F6B6F" w:rsidRPr="00D8193C" w:rsidRDefault="008F6B6F" w:rsidP="008F6B6F">
            <w:pPr>
              <w:jc w:val="center"/>
              <w:rPr>
                <w:sz w:val="18"/>
                <w:szCs w:val="18"/>
              </w:rPr>
            </w:pPr>
            <w:r w:rsidRPr="00D8193C">
              <w:rPr>
                <w:sz w:val="18"/>
                <w:szCs w:val="18"/>
              </w:rPr>
              <w:t>20.15</w:t>
            </w:r>
          </w:p>
        </w:tc>
        <w:tc>
          <w:tcPr>
            <w:tcW w:w="382" w:type="pct"/>
            <w:vAlign w:val="bottom"/>
          </w:tcPr>
          <w:p w14:paraId="5C4533AE" w14:textId="77777777" w:rsidR="008F6B6F" w:rsidRPr="00D8193C" w:rsidRDefault="008F6B6F" w:rsidP="008F6B6F">
            <w:pPr>
              <w:jc w:val="center"/>
              <w:rPr>
                <w:sz w:val="18"/>
                <w:szCs w:val="18"/>
              </w:rPr>
            </w:pPr>
            <w:r w:rsidRPr="00D8193C">
              <w:rPr>
                <w:sz w:val="18"/>
                <w:szCs w:val="18"/>
              </w:rPr>
              <w:t>193.1</w:t>
            </w:r>
          </w:p>
        </w:tc>
        <w:tc>
          <w:tcPr>
            <w:tcW w:w="426" w:type="pct"/>
            <w:vAlign w:val="bottom"/>
          </w:tcPr>
          <w:p w14:paraId="65DC886E" w14:textId="77777777" w:rsidR="008F6B6F" w:rsidRPr="00D8193C" w:rsidRDefault="008F6B6F" w:rsidP="008F6B6F">
            <w:pPr>
              <w:jc w:val="center"/>
              <w:rPr>
                <w:sz w:val="18"/>
                <w:szCs w:val="18"/>
              </w:rPr>
            </w:pPr>
            <w:r w:rsidRPr="00D8193C">
              <w:rPr>
                <w:sz w:val="18"/>
                <w:szCs w:val="18"/>
              </w:rPr>
              <w:t>23.26</w:t>
            </w:r>
          </w:p>
        </w:tc>
      </w:tr>
      <w:tr w:rsidR="008F6B6F" w:rsidRPr="00D8193C" w14:paraId="51F1DF01" w14:textId="77777777" w:rsidTr="008F6B6F">
        <w:trPr>
          <w:trHeight w:val="20"/>
        </w:trPr>
        <w:tc>
          <w:tcPr>
            <w:tcW w:w="5000" w:type="pct"/>
            <w:gridSpan w:val="12"/>
            <w:tcBorders>
              <w:top w:val="nil"/>
              <w:bottom w:val="nil"/>
              <w:right w:val="single" w:sz="4" w:space="0" w:color="auto"/>
            </w:tcBorders>
            <w:shd w:val="clear" w:color="auto" w:fill="auto"/>
            <w:vAlign w:val="center"/>
          </w:tcPr>
          <w:p w14:paraId="131CC658" w14:textId="77777777" w:rsidR="008F6B6F" w:rsidRPr="00D8193C" w:rsidRDefault="008F6B6F" w:rsidP="008F6B6F">
            <w:pPr>
              <w:pStyle w:val="TableText8pt"/>
              <w:keepNext/>
              <w:keepLines/>
              <w:spacing w:before="20"/>
              <w:rPr>
                <w:rFonts w:eastAsia="SimSun"/>
                <w:b/>
                <w:sz w:val="18"/>
                <w:szCs w:val="18"/>
                <w:lang w:eastAsia="zh-CN"/>
              </w:rPr>
            </w:pPr>
            <w:r w:rsidRPr="00D8193C">
              <w:rPr>
                <w:rFonts w:eastAsia="SimSun"/>
                <w:b/>
                <w:sz w:val="18"/>
                <w:szCs w:val="18"/>
                <w:lang w:eastAsia="zh-CN"/>
              </w:rPr>
              <w:t>Face/neck wipes</w:t>
            </w:r>
          </w:p>
        </w:tc>
      </w:tr>
      <w:tr w:rsidR="008F6B6F" w:rsidRPr="00D8193C" w14:paraId="293C564F" w14:textId="77777777" w:rsidTr="008F6B6F">
        <w:trPr>
          <w:trHeight w:val="20"/>
        </w:trPr>
        <w:tc>
          <w:tcPr>
            <w:tcW w:w="601" w:type="pct"/>
            <w:shd w:val="clear" w:color="auto" w:fill="auto"/>
            <w:vAlign w:val="center"/>
          </w:tcPr>
          <w:p w14:paraId="47051CAE" w14:textId="77777777" w:rsidR="008F6B6F" w:rsidRPr="00D8193C" w:rsidRDefault="008F6B6F" w:rsidP="008F6B6F">
            <w:pPr>
              <w:pStyle w:val="TableText8pt"/>
              <w:keepNext/>
              <w:keepLines/>
              <w:spacing w:before="0" w:after="0"/>
              <w:rPr>
                <w:rFonts w:eastAsia="SimSun"/>
                <w:sz w:val="18"/>
                <w:szCs w:val="18"/>
                <w:lang w:eastAsia="zh-CN"/>
              </w:rPr>
            </w:pPr>
            <w:r w:rsidRPr="00D8193C">
              <w:rPr>
                <w:rFonts w:eastAsia="SimSun"/>
                <w:sz w:val="18"/>
                <w:szCs w:val="18"/>
                <w:lang w:eastAsia="zh-CN"/>
              </w:rPr>
              <w:t>Measured</w:t>
            </w:r>
          </w:p>
        </w:tc>
        <w:tc>
          <w:tcPr>
            <w:tcW w:w="429" w:type="pct"/>
            <w:tcBorders>
              <w:right w:val="single" w:sz="4" w:space="0" w:color="auto"/>
            </w:tcBorders>
            <w:shd w:val="clear" w:color="auto" w:fill="auto"/>
            <w:vAlign w:val="bottom"/>
          </w:tcPr>
          <w:p w14:paraId="2A2A0798" w14:textId="77777777" w:rsidR="008F6B6F" w:rsidRPr="00D8193C" w:rsidRDefault="008F6B6F" w:rsidP="008F6B6F">
            <w:pPr>
              <w:jc w:val="center"/>
              <w:rPr>
                <w:sz w:val="18"/>
                <w:szCs w:val="18"/>
              </w:rPr>
            </w:pPr>
            <w:r w:rsidRPr="00D8193C">
              <w:rPr>
                <w:sz w:val="18"/>
                <w:szCs w:val="18"/>
              </w:rPr>
              <w:t>2.805</w:t>
            </w:r>
          </w:p>
        </w:tc>
        <w:tc>
          <w:tcPr>
            <w:tcW w:w="429" w:type="pct"/>
            <w:tcBorders>
              <w:left w:val="single" w:sz="4" w:space="0" w:color="auto"/>
            </w:tcBorders>
            <w:shd w:val="clear" w:color="auto" w:fill="auto"/>
            <w:vAlign w:val="bottom"/>
          </w:tcPr>
          <w:p w14:paraId="29721787" w14:textId="77777777" w:rsidR="008F6B6F" w:rsidRPr="00D8193C" w:rsidRDefault="008F6B6F" w:rsidP="008F6B6F">
            <w:pPr>
              <w:jc w:val="center"/>
              <w:rPr>
                <w:sz w:val="18"/>
                <w:szCs w:val="18"/>
              </w:rPr>
            </w:pPr>
            <w:r w:rsidRPr="00D8193C">
              <w:rPr>
                <w:sz w:val="18"/>
                <w:szCs w:val="18"/>
              </w:rPr>
              <w:t>0.201</w:t>
            </w:r>
          </w:p>
        </w:tc>
        <w:tc>
          <w:tcPr>
            <w:tcW w:w="342" w:type="pct"/>
            <w:shd w:val="clear" w:color="auto" w:fill="auto"/>
          </w:tcPr>
          <w:p w14:paraId="18FD708F" w14:textId="77777777" w:rsidR="008F6B6F" w:rsidRPr="00D8193C" w:rsidRDefault="008F6B6F" w:rsidP="008F6B6F">
            <w:pPr>
              <w:jc w:val="center"/>
              <w:rPr>
                <w:iCs/>
                <w:sz w:val="18"/>
                <w:szCs w:val="18"/>
              </w:rPr>
            </w:pPr>
            <w:r w:rsidRPr="00D8193C">
              <w:rPr>
                <w:iCs/>
                <w:sz w:val="18"/>
                <w:szCs w:val="18"/>
              </w:rPr>
              <w:t>2.819</w:t>
            </w:r>
          </w:p>
        </w:tc>
        <w:tc>
          <w:tcPr>
            <w:tcW w:w="396" w:type="pct"/>
            <w:shd w:val="clear" w:color="auto" w:fill="auto"/>
            <w:vAlign w:val="bottom"/>
          </w:tcPr>
          <w:p w14:paraId="4DD3E19C" w14:textId="77777777" w:rsidR="008F6B6F" w:rsidRPr="00D8193C" w:rsidRDefault="008F6B6F" w:rsidP="008F6B6F">
            <w:pPr>
              <w:jc w:val="center"/>
              <w:rPr>
                <w:iCs/>
                <w:sz w:val="18"/>
                <w:szCs w:val="18"/>
              </w:rPr>
            </w:pPr>
            <w:r w:rsidRPr="00D8193C">
              <w:rPr>
                <w:iCs/>
                <w:sz w:val="18"/>
                <w:szCs w:val="18"/>
              </w:rPr>
              <w:t>0.100</w:t>
            </w:r>
          </w:p>
        </w:tc>
        <w:tc>
          <w:tcPr>
            <w:tcW w:w="382" w:type="pct"/>
            <w:shd w:val="clear" w:color="auto" w:fill="auto"/>
            <w:vAlign w:val="bottom"/>
          </w:tcPr>
          <w:p w14:paraId="5482F856" w14:textId="77777777" w:rsidR="008F6B6F" w:rsidRPr="00D8193C" w:rsidRDefault="008F6B6F" w:rsidP="008F6B6F">
            <w:pPr>
              <w:jc w:val="center"/>
              <w:rPr>
                <w:sz w:val="18"/>
                <w:szCs w:val="18"/>
              </w:rPr>
            </w:pPr>
            <w:r w:rsidRPr="00D8193C">
              <w:rPr>
                <w:sz w:val="18"/>
                <w:szCs w:val="18"/>
              </w:rPr>
              <w:t>2.749</w:t>
            </w:r>
          </w:p>
        </w:tc>
        <w:tc>
          <w:tcPr>
            <w:tcW w:w="382" w:type="pct"/>
            <w:shd w:val="clear" w:color="auto" w:fill="auto"/>
            <w:vAlign w:val="bottom"/>
          </w:tcPr>
          <w:p w14:paraId="3F7DCCD7" w14:textId="77777777" w:rsidR="008F6B6F" w:rsidRPr="00D8193C" w:rsidRDefault="008F6B6F" w:rsidP="008F6B6F">
            <w:pPr>
              <w:jc w:val="center"/>
              <w:rPr>
                <w:sz w:val="18"/>
                <w:szCs w:val="18"/>
              </w:rPr>
            </w:pPr>
            <w:r w:rsidRPr="00D8193C">
              <w:rPr>
                <w:sz w:val="18"/>
                <w:szCs w:val="18"/>
              </w:rPr>
              <w:t>3.421</w:t>
            </w:r>
          </w:p>
        </w:tc>
        <w:tc>
          <w:tcPr>
            <w:tcW w:w="380" w:type="pct"/>
            <w:shd w:val="clear" w:color="auto" w:fill="auto"/>
            <w:vAlign w:val="bottom"/>
          </w:tcPr>
          <w:p w14:paraId="58282687" w14:textId="77777777" w:rsidR="008F6B6F" w:rsidRPr="00D8193C" w:rsidRDefault="008F6B6F" w:rsidP="008F6B6F">
            <w:pPr>
              <w:jc w:val="center"/>
              <w:rPr>
                <w:sz w:val="18"/>
                <w:szCs w:val="18"/>
              </w:rPr>
            </w:pPr>
            <w:r w:rsidRPr="00D8193C">
              <w:rPr>
                <w:sz w:val="18"/>
                <w:szCs w:val="18"/>
              </w:rPr>
              <w:t>11.16</w:t>
            </w:r>
          </w:p>
        </w:tc>
        <w:tc>
          <w:tcPr>
            <w:tcW w:w="454" w:type="pct"/>
            <w:shd w:val="clear" w:color="auto" w:fill="auto"/>
            <w:vAlign w:val="bottom"/>
          </w:tcPr>
          <w:p w14:paraId="175ADB64" w14:textId="77777777" w:rsidR="008F6B6F" w:rsidRPr="00D8193C" w:rsidRDefault="008F6B6F" w:rsidP="008F6B6F">
            <w:pPr>
              <w:jc w:val="center"/>
              <w:rPr>
                <w:sz w:val="18"/>
                <w:szCs w:val="18"/>
              </w:rPr>
            </w:pPr>
            <w:r w:rsidRPr="00D8193C">
              <w:rPr>
                <w:sz w:val="18"/>
                <w:szCs w:val="18"/>
              </w:rPr>
              <w:t>1.353</w:t>
            </w:r>
          </w:p>
        </w:tc>
        <w:tc>
          <w:tcPr>
            <w:tcW w:w="397" w:type="pct"/>
            <w:shd w:val="clear" w:color="auto" w:fill="auto"/>
            <w:vAlign w:val="bottom"/>
          </w:tcPr>
          <w:p w14:paraId="139F56B6" w14:textId="77777777" w:rsidR="008F6B6F" w:rsidRPr="00D8193C" w:rsidRDefault="008F6B6F" w:rsidP="008F6B6F">
            <w:pPr>
              <w:jc w:val="center"/>
              <w:rPr>
                <w:sz w:val="18"/>
                <w:szCs w:val="18"/>
              </w:rPr>
            </w:pPr>
            <w:r w:rsidRPr="00D8193C">
              <w:rPr>
                <w:sz w:val="18"/>
                <w:szCs w:val="18"/>
              </w:rPr>
              <w:t>0.261</w:t>
            </w:r>
          </w:p>
        </w:tc>
        <w:tc>
          <w:tcPr>
            <w:tcW w:w="382" w:type="pct"/>
            <w:vAlign w:val="bottom"/>
          </w:tcPr>
          <w:p w14:paraId="62CE2D40" w14:textId="77777777" w:rsidR="008F6B6F" w:rsidRPr="00D8193C" w:rsidRDefault="008F6B6F" w:rsidP="008F6B6F">
            <w:pPr>
              <w:jc w:val="center"/>
              <w:rPr>
                <w:sz w:val="18"/>
                <w:szCs w:val="18"/>
              </w:rPr>
            </w:pPr>
            <w:r w:rsidRPr="00D8193C">
              <w:rPr>
                <w:sz w:val="18"/>
                <w:szCs w:val="18"/>
              </w:rPr>
              <w:t>0.907</w:t>
            </w:r>
          </w:p>
        </w:tc>
        <w:tc>
          <w:tcPr>
            <w:tcW w:w="426" w:type="pct"/>
            <w:tcBorders>
              <w:right w:val="single" w:sz="4" w:space="0" w:color="auto"/>
            </w:tcBorders>
            <w:vAlign w:val="bottom"/>
          </w:tcPr>
          <w:p w14:paraId="1AAAE5BD" w14:textId="77777777" w:rsidR="008F6B6F" w:rsidRPr="00D8193C" w:rsidRDefault="008F6B6F" w:rsidP="008F6B6F">
            <w:pPr>
              <w:jc w:val="center"/>
              <w:rPr>
                <w:sz w:val="18"/>
                <w:szCs w:val="18"/>
              </w:rPr>
            </w:pPr>
            <w:r w:rsidRPr="00D8193C">
              <w:rPr>
                <w:sz w:val="18"/>
                <w:szCs w:val="18"/>
              </w:rPr>
              <w:t>0.186</w:t>
            </w:r>
          </w:p>
        </w:tc>
      </w:tr>
      <w:tr w:rsidR="008F6B6F" w:rsidRPr="00D8193C" w14:paraId="3B9649DD" w14:textId="77777777" w:rsidTr="008F6B6F">
        <w:trPr>
          <w:trHeight w:val="20"/>
        </w:trPr>
        <w:tc>
          <w:tcPr>
            <w:tcW w:w="601" w:type="pct"/>
            <w:shd w:val="clear" w:color="auto" w:fill="auto"/>
            <w:vAlign w:val="center"/>
          </w:tcPr>
          <w:p w14:paraId="0AC7D597" w14:textId="77777777" w:rsidR="008F6B6F" w:rsidRPr="00D8193C" w:rsidRDefault="008F6B6F" w:rsidP="008F6B6F">
            <w:pPr>
              <w:pStyle w:val="TableText8pt"/>
              <w:keepNext/>
              <w:keepLines/>
              <w:spacing w:before="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2F59C0DF" w14:textId="77777777" w:rsidR="008F6B6F" w:rsidRPr="00D8193C" w:rsidRDefault="008F6B6F" w:rsidP="008F6B6F">
            <w:pPr>
              <w:jc w:val="center"/>
              <w:rPr>
                <w:sz w:val="18"/>
                <w:szCs w:val="18"/>
              </w:rPr>
            </w:pPr>
            <w:r w:rsidRPr="00D8193C">
              <w:rPr>
                <w:sz w:val="18"/>
                <w:szCs w:val="18"/>
              </w:rPr>
              <w:t>2.805</w:t>
            </w:r>
          </w:p>
        </w:tc>
        <w:tc>
          <w:tcPr>
            <w:tcW w:w="429" w:type="pct"/>
            <w:tcBorders>
              <w:left w:val="single" w:sz="4" w:space="0" w:color="auto"/>
            </w:tcBorders>
            <w:shd w:val="clear" w:color="auto" w:fill="auto"/>
            <w:vAlign w:val="bottom"/>
          </w:tcPr>
          <w:p w14:paraId="2148FBA3" w14:textId="77777777" w:rsidR="008F6B6F" w:rsidRPr="00D8193C" w:rsidRDefault="008F6B6F" w:rsidP="008F6B6F">
            <w:pPr>
              <w:jc w:val="center"/>
              <w:rPr>
                <w:sz w:val="18"/>
                <w:szCs w:val="18"/>
              </w:rPr>
            </w:pPr>
            <w:r w:rsidRPr="00D8193C">
              <w:rPr>
                <w:sz w:val="18"/>
                <w:szCs w:val="18"/>
              </w:rPr>
              <w:t>0.201</w:t>
            </w:r>
          </w:p>
        </w:tc>
        <w:tc>
          <w:tcPr>
            <w:tcW w:w="342" w:type="pct"/>
            <w:shd w:val="clear" w:color="auto" w:fill="auto"/>
          </w:tcPr>
          <w:p w14:paraId="07EA60C7" w14:textId="77777777" w:rsidR="008F6B6F" w:rsidRPr="00D8193C" w:rsidRDefault="008F6B6F" w:rsidP="008F6B6F">
            <w:pPr>
              <w:jc w:val="center"/>
              <w:rPr>
                <w:iCs/>
                <w:sz w:val="18"/>
                <w:szCs w:val="18"/>
              </w:rPr>
            </w:pPr>
            <w:r w:rsidRPr="00D8193C">
              <w:rPr>
                <w:iCs/>
                <w:sz w:val="18"/>
                <w:szCs w:val="18"/>
              </w:rPr>
              <w:t>2.819</w:t>
            </w:r>
          </w:p>
        </w:tc>
        <w:tc>
          <w:tcPr>
            <w:tcW w:w="396" w:type="pct"/>
            <w:shd w:val="clear" w:color="auto" w:fill="auto"/>
            <w:vAlign w:val="bottom"/>
          </w:tcPr>
          <w:p w14:paraId="458F6D7C" w14:textId="77777777" w:rsidR="008F6B6F" w:rsidRPr="00D8193C" w:rsidRDefault="008F6B6F" w:rsidP="008F6B6F">
            <w:pPr>
              <w:jc w:val="center"/>
              <w:rPr>
                <w:iCs/>
                <w:sz w:val="18"/>
                <w:szCs w:val="18"/>
              </w:rPr>
            </w:pPr>
            <w:r w:rsidRPr="00D8193C">
              <w:rPr>
                <w:iCs/>
                <w:sz w:val="18"/>
                <w:szCs w:val="18"/>
              </w:rPr>
              <w:t>0.100</w:t>
            </w:r>
          </w:p>
        </w:tc>
        <w:tc>
          <w:tcPr>
            <w:tcW w:w="382" w:type="pct"/>
            <w:shd w:val="clear" w:color="auto" w:fill="auto"/>
            <w:vAlign w:val="bottom"/>
          </w:tcPr>
          <w:p w14:paraId="2A681AEB" w14:textId="77777777" w:rsidR="008F6B6F" w:rsidRPr="00D8193C" w:rsidRDefault="008F6B6F" w:rsidP="008F6B6F">
            <w:pPr>
              <w:jc w:val="center"/>
              <w:rPr>
                <w:sz w:val="18"/>
                <w:szCs w:val="18"/>
              </w:rPr>
            </w:pPr>
            <w:r w:rsidRPr="00D8193C">
              <w:rPr>
                <w:sz w:val="18"/>
                <w:szCs w:val="18"/>
              </w:rPr>
              <w:t>2.749</w:t>
            </w:r>
          </w:p>
        </w:tc>
        <w:tc>
          <w:tcPr>
            <w:tcW w:w="382" w:type="pct"/>
            <w:shd w:val="clear" w:color="auto" w:fill="auto"/>
            <w:vAlign w:val="bottom"/>
          </w:tcPr>
          <w:p w14:paraId="76DD8049" w14:textId="77777777" w:rsidR="008F6B6F" w:rsidRPr="00D8193C" w:rsidRDefault="008F6B6F" w:rsidP="008F6B6F">
            <w:pPr>
              <w:jc w:val="center"/>
              <w:rPr>
                <w:sz w:val="18"/>
                <w:szCs w:val="18"/>
              </w:rPr>
            </w:pPr>
            <w:r w:rsidRPr="00D8193C">
              <w:rPr>
                <w:sz w:val="18"/>
                <w:szCs w:val="18"/>
              </w:rPr>
              <w:t>3.421</w:t>
            </w:r>
          </w:p>
        </w:tc>
        <w:tc>
          <w:tcPr>
            <w:tcW w:w="380" w:type="pct"/>
            <w:shd w:val="clear" w:color="auto" w:fill="auto"/>
            <w:vAlign w:val="bottom"/>
          </w:tcPr>
          <w:p w14:paraId="2A8F6556" w14:textId="77777777" w:rsidR="008F6B6F" w:rsidRPr="00D8193C" w:rsidRDefault="008F6B6F" w:rsidP="008F6B6F">
            <w:pPr>
              <w:jc w:val="center"/>
              <w:rPr>
                <w:sz w:val="18"/>
                <w:szCs w:val="18"/>
              </w:rPr>
            </w:pPr>
            <w:r w:rsidRPr="00D8193C">
              <w:rPr>
                <w:sz w:val="18"/>
                <w:szCs w:val="18"/>
              </w:rPr>
              <w:t>11.16</w:t>
            </w:r>
          </w:p>
        </w:tc>
        <w:tc>
          <w:tcPr>
            <w:tcW w:w="454" w:type="pct"/>
            <w:shd w:val="clear" w:color="auto" w:fill="auto"/>
            <w:vAlign w:val="bottom"/>
          </w:tcPr>
          <w:p w14:paraId="5A2F4E9C" w14:textId="77777777" w:rsidR="008F6B6F" w:rsidRPr="00D8193C" w:rsidRDefault="008F6B6F" w:rsidP="008F6B6F">
            <w:pPr>
              <w:jc w:val="center"/>
              <w:rPr>
                <w:sz w:val="18"/>
                <w:szCs w:val="18"/>
              </w:rPr>
            </w:pPr>
            <w:r w:rsidRPr="00D8193C">
              <w:rPr>
                <w:sz w:val="18"/>
                <w:szCs w:val="18"/>
              </w:rPr>
              <w:t>1.353</w:t>
            </w:r>
          </w:p>
        </w:tc>
        <w:tc>
          <w:tcPr>
            <w:tcW w:w="397" w:type="pct"/>
            <w:shd w:val="clear" w:color="auto" w:fill="auto"/>
            <w:vAlign w:val="bottom"/>
          </w:tcPr>
          <w:p w14:paraId="63E7A39E" w14:textId="77777777" w:rsidR="008F6B6F" w:rsidRPr="00D8193C" w:rsidRDefault="008F6B6F" w:rsidP="008F6B6F">
            <w:pPr>
              <w:jc w:val="center"/>
              <w:rPr>
                <w:sz w:val="18"/>
                <w:szCs w:val="18"/>
              </w:rPr>
            </w:pPr>
            <w:r w:rsidRPr="00D8193C">
              <w:rPr>
                <w:sz w:val="18"/>
                <w:szCs w:val="18"/>
              </w:rPr>
              <w:t>0.261</w:t>
            </w:r>
          </w:p>
        </w:tc>
        <w:tc>
          <w:tcPr>
            <w:tcW w:w="382" w:type="pct"/>
            <w:vAlign w:val="bottom"/>
          </w:tcPr>
          <w:p w14:paraId="487CC249" w14:textId="77777777" w:rsidR="008F6B6F" w:rsidRPr="00D8193C" w:rsidRDefault="008F6B6F" w:rsidP="008F6B6F">
            <w:pPr>
              <w:jc w:val="center"/>
              <w:rPr>
                <w:sz w:val="18"/>
                <w:szCs w:val="18"/>
              </w:rPr>
            </w:pPr>
            <w:r w:rsidRPr="00D8193C">
              <w:rPr>
                <w:sz w:val="18"/>
                <w:szCs w:val="18"/>
              </w:rPr>
              <w:t>0.907</w:t>
            </w:r>
          </w:p>
        </w:tc>
        <w:tc>
          <w:tcPr>
            <w:tcW w:w="426" w:type="pct"/>
            <w:tcBorders>
              <w:right w:val="single" w:sz="4" w:space="0" w:color="auto"/>
            </w:tcBorders>
            <w:vAlign w:val="bottom"/>
          </w:tcPr>
          <w:p w14:paraId="753634D8" w14:textId="77777777" w:rsidR="008F6B6F" w:rsidRPr="00D8193C" w:rsidRDefault="008F6B6F" w:rsidP="008F6B6F">
            <w:pPr>
              <w:jc w:val="center"/>
              <w:rPr>
                <w:sz w:val="18"/>
                <w:szCs w:val="18"/>
              </w:rPr>
            </w:pPr>
            <w:r w:rsidRPr="00D8193C">
              <w:rPr>
                <w:sz w:val="18"/>
                <w:szCs w:val="18"/>
              </w:rPr>
              <w:t>0.186</w:t>
            </w:r>
          </w:p>
        </w:tc>
      </w:tr>
      <w:tr w:rsidR="008F6B6F" w:rsidRPr="00D8193C" w14:paraId="02C6774D" w14:textId="77777777" w:rsidTr="008F6B6F">
        <w:trPr>
          <w:trHeight w:val="20"/>
        </w:trPr>
        <w:tc>
          <w:tcPr>
            <w:tcW w:w="5000" w:type="pct"/>
            <w:gridSpan w:val="12"/>
            <w:tcBorders>
              <w:top w:val="nil"/>
              <w:bottom w:val="nil"/>
              <w:right w:val="single" w:sz="4" w:space="0" w:color="auto"/>
            </w:tcBorders>
            <w:shd w:val="clear" w:color="auto" w:fill="auto"/>
            <w:vAlign w:val="center"/>
          </w:tcPr>
          <w:p w14:paraId="0F9C85D2" w14:textId="77777777" w:rsidR="008F6B6F" w:rsidRPr="00D8193C" w:rsidRDefault="008F6B6F" w:rsidP="008F6B6F">
            <w:pPr>
              <w:pStyle w:val="TableText8pt"/>
              <w:keepNext/>
              <w:keepLines/>
              <w:spacing w:before="0" w:after="0"/>
              <w:rPr>
                <w:rFonts w:eastAsia="SimSun"/>
                <w:b/>
                <w:sz w:val="18"/>
                <w:szCs w:val="18"/>
                <w:lang w:eastAsia="zh-CN"/>
              </w:rPr>
            </w:pPr>
            <w:r w:rsidRPr="00D8193C">
              <w:rPr>
                <w:rFonts w:eastAsia="SimSun"/>
                <w:b/>
                <w:sz w:val="18"/>
                <w:szCs w:val="18"/>
                <w:lang w:eastAsia="zh-CN"/>
              </w:rPr>
              <w:t>Nitrile Gloves</w:t>
            </w:r>
          </w:p>
        </w:tc>
      </w:tr>
      <w:tr w:rsidR="008F6B6F" w:rsidRPr="00D8193C" w14:paraId="0F085A35" w14:textId="77777777" w:rsidTr="008F6B6F">
        <w:trPr>
          <w:trHeight w:val="20"/>
        </w:trPr>
        <w:tc>
          <w:tcPr>
            <w:tcW w:w="601" w:type="pct"/>
            <w:shd w:val="clear" w:color="auto" w:fill="auto"/>
            <w:vAlign w:val="center"/>
          </w:tcPr>
          <w:p w14:paraId="12DB6652" w14:textId="77777777" w:rsidR="008F6B6F" w:rsidRPr="00D8193C" w:rsidRDefault="008F6B6F" w:rsidP="008F6B6F">
            <w:pPr>
              <w:pStyle w:val="TableText8pt"/>
              <w:keepNext/>
              <w:keepLines/>
              <w:spacing w:before="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05F104C1" w14:textId="77777777" w:rsidR="008F6B6F" w:rsidRPr="00D8193C" w:rsidRDefault="008F6B6F" w:rsidP="008F6B6F">
            <w:pPr>
              <w:jc w:val="center"/>
              <w:rPr>
                <w:sz w:val="18"/>
                <w:szCs w:val="18"/>
              </w:rPr>
            </w:pPr>
            <w:r w:rsidRPr="00D8193C">
              <w:rPr>
                <w:sz w:val="18"/>
                <w:szCs w:val="18"/>
              </w:rPr>
              <w:t>NA</w:t>
            </w:r>
          </w:p>
        </w:tc>
        <w:tc>
          <w:tcPr>
            <w:tcW w:w="429" w:type="pct"/>
            <w:tcBorders>
              <w:left w:val="single" w:sz="4" w:space="0" w:color="auto"/>
            </w:tcBorders>
            <w:shd w:val="clear" w:color="auto" w:fill="auto"/>
            <w:vAlign w:val="bottom"/>
          </w:tcPr>
          <w:p w14:paraId="0A5003A2" w14:textId="77777777" w:rsidR="008F6B6F" w:rsidRPr="00D8193C" w:rsidRDefault="008F6B6F" w:rsidP="008F6B6F">
            <w:pPr>
              <w:jc w:val="center"/>
              <w:rPr>
                <w:sz w:val="18"/>
                <w:szCs w:val="18"/>
              </w:rPr>
            </w:pPr>
            <w:r w:rsidRPr="00D8193C">
              <w:rPr>
                <w:sz w:val="18"/>
                <w:szCs w:val="18"/>
              </w:rPr>
              <w:t>5.008</w:t>
            </w:r>
          </w:p>
        </w:tc>
        <w:tc>
          <w:tcPr>
            <w:tcW w:w="342" w:type="pct"/>
            <w:shd w:val="clear" w:color="auto" w:fill="auto"/>
          </w:tcPr>
          <w:p w14:paraId="3AA81513" w14:textId="77777777" w:rsidR="008F6B6F" w:rsidRPr="00D8193C" w:rsidRDefault="008F6B6F" w:rsidP="008F6B6F">
            <w:pPr>
              <w:jc w:val="center"/>
              <w:rPr>
                <w:sz w:val="18"/>
                <w:szCs w:val="18"/>
              </w:rPr>
            </w:pPr>
            <w:r w:rsidRPr="00D8193C">
              <w:rPr>
                <w:sz w:val="18"/>
                <w:szCs w:val="18"/>
              </w:rPr>
              <w:t>NA</w:t>
            </w:r>
          </w:p>
        </w:tc>
        <w:tc>
          <w:tcPr>
            <w:tcW w:w="396" w:type="pct"/>
            <w:shd w:val="clear" w:color="auto" w:fill="auto"/>
            <w:vAlign w:val="bottom"/>
          </w:tcPr>
          <w:p w14:paraId="5D3D4EB8" w14:textId="77777777" w:rsidR="008F6B6F" w:rsidRPr="00D8193C" w:rsidRDefault="008F6B6F" w:rsidP="008F6B6F">
            <w:pPr>
              <w:jc w:val="center"/>
              <w:rPr>
                <w:sz w:val="18"/>
                <w:szCs w:val="18"/>
              </w:rPr>
            </w:pPr>
            <w:r w:rsidRPr="00D8193C">
              <w:rPr>
                <w:sz w:val="18"/>
                <w:szCs w:val="18"/>
              </w:rPr>
              <w:t>NA</w:t>
            </w:r>
          </w:p>
        </w:tc>
        <w:tc>
          <w:tcPr>
            <w:tcW w:w="382" w:type="pct"/>
            <w:shd w:val="clear" w:color="auto" w:fill="auto"/>
            <w:vAlign w:val="bottom"/>
          </w:tcPr>
          <w:p w14:paraId="1401DA5D" w14:textId="77777777" w:rsidR="008F6B6F" w:rsidRPr="00D8193C" w:rsidRDefault="008F6B6F" w:rsidP="008F6B6F">
            <w:pPr>
              <w:jc w:val="center"/>
              <w:rPr>
                <w:sz w:val="18"/>
                <w:szCs w:val="18"/>
              </w:rPr>
            </w:pPr>
            <w:r w:rsidRPr="00D8193C">
              <w:rPr>
                <w:sz w:val="18"/>
                <w:szCs w:val="18"/>
              </w:rPr>
              <w:t>2936</w:t>
            </w:r>
          </w:p>
        </w:tc>
        <w:tc>
          <w:tcPr>
            <w:tcW w:w="382" w:type="pct"/>
            <w:shd w:val="clear" w:color="auto" w:fill="auto"/>
            <w:vAlign w:val="bottom"/>
          </w:tcPr>
          <w:p w14:paraId="2622DC62" w14:textId="77777777" w:rsidR="008F6B6F" w:rsidRPr="00D8193C" w:rsidRDefault="008F6B6F" w:rsidP="008F6B6F">
            <w:pPr>
              <w:jc w:val="center"/>
              <w:rPr>
                <w:sz w:val="18"/>
                <w:szCs w:val="18"/>
              </w:rPr>
            </w:pPr>
            <w:r w:rsidRPr="00D8193C">
              <w:rPr>
                <w:sz w:val="18"/>
                <w:szCs w:val="18"/>
              </w:rPr>
              <w:t>616.0</w:t>
            </w:r>
          </w:p>
        </w:tc>
        <w:tc>
          <w:tcPr>
            <w:tcW w:w="380" w:type="pct"/>
            <w:shd w:val="clear" w:color="auto" w:fill="auto"/>
            <w:vAlign w:val="bottom"/>
          </w:tcPr>
          <w:p w14:paraId="226D50BA" w14:textId="77777777" w:rsidR="008F6B6F" w:rsidRPr="00D8193C" w:rsidRDefault="008F6B6F" w:rsidP="008F6B6F">
            <w:pPr>
              <w:jc w:val="center"/>
              <w:rPr>
                <w:sz w:val="18"/>
                <w:szCs w:val="18"/>
              </w:rPr>
            </w:pPr>
            <w:r w:rsidRPr="00D8193C">
              <w:rPr>
                <w:sz w:val="18"/>
                <w:szCs w:val="18"/>
              </w:rPr>
              <w:t>63.60</w:t>
            </w:r>
          </w:p>
        </w:tc>
        <w:tc>
          <w:tcPr>
            <w:tcW w:w="454" w:type="pct"/>
            <w:shd w:val="clear" w:color="auto" w:fill="auto"/>
            <w:vAlign w:val="bottom"/>
          </w:tcPr>
          <w:p w14:paraId="56BEC117" w14:textId="77777777" w:rsidR="008F6B6F" w:rsidRPr="00D8193C" w:rsidRDefault="008F6B6F" w:rsidP="008F6B6F">
            <w:pPr>
              <w:jc w:val="center"/>
              <w:rPr>
                <w:sz w:val="18"/>
                <w:szCs w:val="18"/>
              </w:rPr>
            </w:pPr>
            <w:r w:rsidRPr="00D8193C">
              <w:rPr>
                <w:sz w:val="18"/>
                <w:szCs w:val="18"/>
              </w:rPr>
              <w:t>NA</w:t>
            </w:r>
          </w:p>
        </w:tc>
        <w:tc>
          <w:tcPr>
            <w:tcW w:w="397" w:type="pct"/>
            <w:shd w:val="clear" w:color="auto" w:fill="auto"/>
            <w:vAlign w:val="bottom"/>
          </w:tcPr>
          <w:p w14:paraId="6F02812B" w14:textId="77777777" w:rsidR="008F6B6F" w:rsidRPr="00D8193C" w:rsidRDefault="008F6B6F" w:rsidP="008F6B6F">
            <w:pPr>
              <w:jc w:val="center"/>
              <w:rPr>
                <w:sz w:val="18"/>
                <w:szCs w:val="18"/>
              </w:rPr>
            </w:pPr>
            <w:r w:rsidRPr="00D8193C">
              <w:rPr>
                <w:sz w:val="18"/>
                <w:szCs w:val="18"/>
              </w:rPr>
              <w:t>38.56</w:t>
            </w:r>
          </w:p>
        </w:tc>
        <w:tc>
          <w:tcPr>
            <w:tcW w:w="382" w:type="pct"/>
            <w:vAlign w:val="bottom"/>
          </w:tcPr>
          <w:p w14:paraId="4E224B73" w14:textId="77777777" w:rsidR="008F6B6F" w:rsidRPr="00D8193C" w:rsidRDefault="008F6B6F" w:rsidP="008F6B6F">
            <w:pPr>
              <w:jc w:val="center"/>
              <w:rPr>
                <w:sz w:val="18"/>
                <w:szCs w:val="18"/>
              </w:rPr>
            </w:pPr>
            <w:r w:rsidRPr="00D8193C">
              <w:rPr>
                <w:sz w:val="18"/>
                <w:szCs w:val="18"/>
              </w:rPr>
              <w:t>NA</w:t>
            </w:r>
          </w:p>
        </w:tc>
        <w:tc>
          <w:tcPr>
            <w:tcW w:w="426" w:type="pct"/>
            <w:tcBorders>
              <w:right w:val="single" w:sz="4" w:space="0" w:color="auto"/>
            </w:tcBorders>
            <w:vAlign w:val="bottom"/>
          </w:tcPr>
          <w:p w14:paraId="14B56C4C" w14:textId="77777777" w:rsidR="008F6B6F" w:rsidRPr="00D8193C" w:rsidRDefault="008F6B6F" w:rsidP="008F6B6F">
            <w:pPr>
              <w:jc w:val="center"/>
              <w:rPr>
                <w:sz w:val="18"/>
                <w:szCs w:val="18"/>
              </w:rPr>
            </w:pPr>
            <w:r w:rsidRPr="00D8193C">
              <w:rPr>
                <w:sz w:val="18"/>
                <w:szCs w:val="18"/>
              </w:rPr>
              <w:t>NA</w:t>
            </w:r>
          </w:p>
        </w:tc>
      </w:tr>
      <w:tr w:rsidR="008F6B6F" w:rsidRPr="00D8193C" w14:paraId="204052C3" w14:textId="77777777" w:rsidTr="008F6B6F">
        <w:trPr>
          <w:trHeight w:val="20"/>
        </w:trPr>
        <w:tc>
          <w:tcPr>
            <w:tcW w:w="5000" w:type="pct"/>
            <w:gridSpan w:val="12"/>
            <w:tcBorders>
              <w:top w:val="nil"/>
              <w:bottom w:val="nil"/>
              <w:right w:val="single" w:sz="4" w:space="0" w:color="auto"/>
            </w:tcBorders>
            <w:shd w:val="clear" w:color="auto" w:fill="auto"/>
            <w:vAlign w:val="center"/>
          </w:tcPr>
          <w:p w14:paraId="4E795861" w14:textId="77777777" w:rsidR="008F6B6F" w:rsidRPr="00D8193C" w:rsidRDefault="008F6B6F" w:rsidP="008F6B6F">
            <w:pPr>
              <w:pStyle w:val="TableText8pt"/>
              <w:keepNext/>
              <w:keepLines/>
              <w:spacing w:before="0" w:after="0"/>
              <w:rPr>
                <w:rFonts w:eastAsia="SimSun"/>
                <w:b/>
                <w:sz w:val="18"/>
                <w:szCs w:val="18"/>
                <w:lang w:eastAsia="zh-CN"/>
              </w:rPr>
            </w:pPr>
            <w:r w:rsidRPr="00D8193C">
              <w:rPr>
                <w:rFonts w:eastAsia="SimSun"/>
                <w:b/>
                <w:sz w:val="18"/>
                <w:szCs w:val="18"/>
                <w:lang w:eastAsia="zh-CN"/>
              </w:rPr>
              <w:t>Residues in air sampling tubes</w:t>
            </w:r>
          </w:p>
        </w:tc>
      </w:tr>
      <w:tr w:rsidR="008F6B6F" w:rsidRPr="00D8193C" w14:paraId="6ABAD0F9" w14:textId="77777777" w:rsidTr="008F6B6F">
        <w:trPr>
          <w:trHeight w:val="20"/>
        </w:trPr>
        <w:tc>
          <w:tcPr>
            <w:tcW w:w="601" w:type="pct"/>
            <w:shd w:val="clear" w:color="auto" w:fill="auto"/>
            <w:vAlign w:val="center"/>
          </w:tcPr>
          <w:p w14:paraId="5EB3CE4B"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Measured</w:t>
            </w:r>
          </w:p>
        </w:tc>
        <w:tc>
          <w:tcPr>
            <w:tcW w:w="429" w:type="pct"/>
            <w:tcBorders>
              <w:right w:val="single" w:sz="4" w:space="0" w:color="auto"/>
            </w:tcBorders>
            <w:shd w:val="clear" w:color="auto" w:fill="auto"/>
            <w:vAlign w:val="bottom"/>
          </w:tcPr>
          <w:p w14:paraId="32FDE9B7" w14:textId="77777777" w:rsidR="008F6B6F" w:rsidRPr="00D8193C" w:rsidRDefault="008F6B6F" w:rsidP="008F6B6F">
            <w:pPr>
              <w:jc w:val="center"/>
              <w:rPr>
                <w:sz w:val="18"/>
                <w:szCs w:val="18"/>
              </w:rPr>
            </w:pPr>
            <w:r w:rsidRPr="00D8193C">
              <w:rPr>
                <w:sz w:val="18"/>
                <w:szCs w:val="18"/>
              </w:rPr>
              <w:t>0.556</w:t>
            </w:r>
          </w:p>
        </w:tc>
        <w:tc>
          <w:tcPr>
            <w:tcW w:w="429" w:type="pct"/>
            <w:tcBorders>
              <w:left w:val="single" w:sz="4" w:space="0" w:color="auto"/>
            </w:tcBorders>
            <w:shd w:val="clear" w:color="auto" w:fill="auto"/>
            <w:vAlign w:val="bottom"/>
          </w:tcPr>
          <w:p w14:paraId="51FBDC7C" w14:textId="77777777" w:rsidR="008F6B6F" w:rsidRPr="00D8193C" w:rsidRDefault="008F6B6F" w:rsidP="008F6B6F">
            <w:pPr>
              <w:jc w:val="center"/>
              <w:rPr>
                <w:sz w:val="18"/>
                <w:szCs w:val="18"/>
              </w:rPr>
            </w:pPr>
            <w:r w:rsidRPr="00D8193C">
              <w:rPr>
                <w:sz w:val="18"/>
                <w:szCs w:val="18"/>
              </w:rPr>
              <w:t>0.297</w:t>
            </w:r>
          </w:p>
        </w:tc>
        <w:tc>
          <w:tcPr>
            <w:tcW w:w="342" w:type="pct"/>
            <w:shd w:val="clear" w:color="auto" w:fill="auto"/>
            <w:vAlign w:val="bottom"/>
          </w:tcPr>
          <w:p w14:paraId="46465411" w14:textId="77777777" w:rsidR="008F6B6F" w:rsidRPr="00D8193C" w:rsidRDefault="008F6B6F" w:rsidP="008F6B6F">
            <w:pPr>
              <w:jc w:val="center"/>
              <w:rPr>
                <w:sz w:val="18"/>
                <w:szCs w:val="18"/>
              </w:rPr>
            </w:pPr>
            <w:r w:rsidRPr="00D8193C">
              <w:rPr>
                <w:sz w:val="18"/>
                <w:szCs w:val="18"/>
              </w:rPr>
              <w:t>0.390</w:t>
            </w:r>
          </w:p>
        </w:tc>
        <w:tc>
          <w:tcPr>
            <w:tcW w:w="396" w:type="pct"/>
            <w:shd w:val="clear" w:color="auto" w:fill="auto"/>
            <w:vAlign w:val="bottom"/>
          </w:tcPr>
          <w:p w14:paraId="1313F3E9" w14:textId="77777777" w:rsidR="008F6B6F" w:rsidRPr="00D8193C" w:rsidRDefault="008F6B6F" w:rsidP="008F6B6F">
            <w:pPr>
              <w:jc w:val="center"/>
              <w:rPr>
                <w:sz w:val="18"/>
                <w:szCs w:val="18"/>
              </w:rPr>
            </w:pPr>
            <w:r w:rsidRPr="00D8193C">
              <w:rPr>
                <w:sz w:val="18"/>
                <w:szCs w:val="18"/>
              </w:rPr>
              <w:t>0.150</w:t>
            </w:r>
          </w:p>
        </w:tc>
        <w:tc>
          <w:tcPr>
            <w:tcW w:w="382" w:type="pct"/>
            <w:shd w:val="clear" w:color="auto" w:fill="auto"/>
            <w:vAlign w:val="bottom"/>
          </w:tcPr>
          <w:p w14:paraId="7F80DC0D" w14:textId="77777777" w:rsidR="008F6B6F" w:rsidRPr="00D8193C" w:rsidRDefault="008F6B6F" w:rsidP="008F6B6F">
            <w:pPr>
              <w:jc w:val="center"/>
              <w:rPr>
                <w:sz w:val="18"/>
                <w:szCs w:val="18"/>
              </w:rPr>
            </w:pPr>
            <w:r w:rsidRPr="00D8193C">
              <w:rPr>
                <w:sz w:val="18"/>
                <w:szCs w:val="18"/>
              </w:rPr>
              <w:t>0.287</w:t>
            </w:r>
          </w:p>
        </w:tc>
        <w:tc>
          <w:tcPr>
            <w:tcW w:w="382" w:type="pct"/>
            <w:shd w:val="clear" w:color="auto" w:fill="auto"/>
            <w:vAlign w:val="bottom"/>
          </w:tcPr>
          <w:p w14:paraId="0D86D796" w14:textId="77777777" w:rsidR="008F6B6F" w:rsidRPr="00D8193C" w:rsidRDefault="008F6B6F" w:rsidP="008F6B6F">
            <w:pPr>
              <w:jc w:val="center"/>
              <w:rPr>
                <w:sz w:val="18"/>
                <w:szCs w:val="18"/>
              </w:rPr>
            </w:pPr>
            <w:r w:rsidRPr="00D8193C">
              <w:rPr>
                <w:sz w:val="18"/>
                <w:szCs w:val="18"/>
              </w:rPr>
              <w:t>0.544</w:t>
            </w:r>
          </w:p>
        </w:tc>
        <w:tc>
          <w:tcPr>
            <w:tcW w:w="380" w:type="pct"/>
            <w:shd w:val="clear" w:color="auto" w:fill="auto"/>
            <w:vAlign w:val="bottom"/>
          </w:tcPr>
          <w:p w14:paraId="09094886" w14:textId="77777777" w:rsidR="008F6B6F" w:rsidRPr="00D8193C" w:rsidRDefault="008F6B6F" w:rsidP="008F6B6F">
            <w:pPr>
              <w:jc w:val="center"/>
              <w:rPr>
                <w:sz w:val="18"/>
                <w:szCs w:val="18"/>
              </w:rPr>
            </w:pPr>
            <w:r w:rsidRPr="00D8193C">
              <w:rPr>
                <w:sz w:val="18"/>
                <w:szCs w:val="18"/>
              </w:rPr>
              <w:t>1.820</w:t>
            </w:r>
          </w:p>
        </w:tc>
        <w:tc>
          <w:tcPr>
            <w:tcW w:w="454" w:type="pct"/>
            <w:shd w:val="clear" w:color="auto" w:fill="auto"/>
            <w:vAlign w:val="bottom"/>
          </w:tcPr>
          <w:p w14:paraId="442FE48B" w14:textId="77777777" w:rsidR="008F6B6F" w:rsidRPr="00D8193C" w:rsidRDefault="008F6B6F" w:rsidP="008F6B6F">
            <w:pPr>
              <w:jc w:val="center"/>
              <w:rPr>
                <w:sz w:val="18"/>
                <w:szCs w:val="18"/>
              </w:rPr>
            </w:pPr>
            <w:r w:rsidRPr="00D8193C">
              <w:rPr>
                <w:sz w:val="18"/>
                <w:szCs w:val="18"/>
              </w:rPr>
              <w:t>0.337</w:t>
            </w:r>
          </w:p>
        </w:tc>
        <w:tc>
          <w:tcPr>
            <w:tcW w:w="397" w:type="pct"/>
            <w:shd w:val="clear" w:color="auto" w:fill="auto"/>
            <w:vAlign w:val="bottom"/>
          </w:tcPr>
          <w:p w14:paraId="7C5F743F" w14:textId="77777777" w:rsidR="008F6B6F" w:rsidRPr="00D8193C" w:rsidRDefault="008F6B6F" w:rsidP="008F6B6F">
            <w:pPr>
              <w:jc w:val="center"/>
              <w:rPr>
                <w:sz w:val="18"/>
                <w:szCs w:val="18"/>
              </w:rPr>
            </w:pPr>
            <w:r w:rsidRPr="00D8193C">
              <w:rPr>
                <w:sz w:val="18"/>
                <w:szCs w:val="18"/>
              </w:rPr>
              <w:t>0.262</w:t>
            </w:r>
          </w:p>
        </w:tc>
        <w:tc>
          <w:tcPr>
            <w:tcW w:w="382" w:type="pct"/>
            <w:vAlign w:val="bottom"/>
          </w:tcPr>
          <w:p w14:paraId="74FB8739" w14:textId="77777777" w:rsidR="008F6B6F" w:rsidRPr="00D8193C" w:rsidRDefault="008F6B6F" w:rsidP="008F6B6F">
            <w:pPr>
              <w:jc w:val="center"/>
              <w:rPr>
                <w:sz w:val="18"/>
                <w:szCs w:val="18"/>
              </w:rPr>
            </w:pPr>
            <w:r w:rsidRPr="00D8193C">
              <w:rPr>
                <w:sz w:val="18"/>
                <w:szCs w:val="18"/>
              </w:rPr>
              <w:t>0.380</w:t>
            </w:r>
          </w:p>
        </w:tc>
        <w:tc>
          <w:tcPr>
            <w:tcW w:w="426" w:type="pct"/>
            <w:tcBorders>
              <w:right w:val="single" w:sz="4" w:space="0" w:color="auto"/>
            </w:tcBorders>
          </w:tcPr>
          <w:p w14:paraId="707F9D1A" w14:textId="77777777" w:rsidR="008F6B6F" w:rsidRPr="00D8193C" w:rsidRDefault="008F6B6F" w:rsidP="008F6B6F">
            <w:pPr>
              <w:jc w:val="center"/>
              <w:rPr>
                <w:sz w:val="18"/>
                <w:szCs w:val="18"/>
              </w:rPr>
            </w:pPr>
            <w:r w:rsidRPr="00D8193C">
              <w:rPr>
                <w:sz w:val="18"/>
                <w:szCs w:val="18"/>
              </w:rPr>
              <w:t>0.025</w:t>
            </w:r>
          </w:p>
        </w:tc>
      </w:tr>
      <w:tr w:rsidR="008F6B6F" w:rsidRPr="00D8193C" w14:paraId="572A7DE8" w14:textId="77777777" w:rsidTr="008F6B6F">
        <w:trPr>
          <w:trHeight w:val="20"/>
        </w:trPr>
        <w:tc>
          <w:tcPr>
            <w:tcW w:w="601" w:type="pct"/>
            <w:shd w:val="clear" w:color="auto" w:fill="auto"/>
            <w:vAlign w:val="center"/>
          </w:tcPr>
          <w:p w14:paraId="1BEFDB44"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5BBB8E60" w14:textId="77777777" w:rsidR="008F6B6F" w:rsidRPr="00D8193C" w:rsidRDefault="008F6B6F" w:rsidP="008F6B6F">
            <w:pPr>
              <w:jc w:val="center"/>
              <w:rPr>
                <w:sz w:val="18"/>
                <w:szCs w:val="18"/>
              </w:rPr>
            </w:pPr>
            <w:r w:rsidRPr="00D8193C">
              <w:rPr>
                <w:sz w:val="18"/>
                <w:szCs w:val="18"/>
              </w:rPr>
              <w:t>0.556</w:t>
            </w:r>
          </w:p>
        </w:tc>
        <w:tc>
          <w:tcPr>
            <w:tcW w:w="429" w:type="pct"/>
            <w:tcBorders>
              <w:left w:val="single" w:sz="4" w:space="0" w:color="auto"/>
            </w:tcBorders>
            <w:shd w:val="clear" w:color="auto" w:fill="auto"/>
            <w:vAlign w:val="bottom"/>
          </w:tcPr>
          <w:p w14:paraId="4551EE70" w14:textId="77777777" w:rsidR="008F6B6F" w:rsidRPr="00D8193C" w:rsidRDefault="008F6B6F" w:rsidP="008F6B6F">
            <w:pPr>
              <w:jc w:val="center"/>
              <w:rPr>
                <w:sz w:val="18"/>
                <w:szCs w:val="18"/>
              </w:rPr>
            </w:pPr>
            <w:r w:rsidRPr="00D8193C">
              <w:rPr>
                <w:sz w:val="18"/>
                <w:szCs w:val="18"/>
              </w:rPr>
              <w:t>0.297</w:t>
            </w:r>
          </w:p>
        </w:tc>
        <w:tc>
          <w:tcPr>
            <w:tcW w:w="342" w:type="pct"/>
            <w:shd w:val="clear" w:color="auto" w:fill="auto"/>
            <w:vAlign w:val="bottom"/>
          </w:tcPr>
          <w:p w14:paraId="7335184D" w14:textId="77777777" w:rsidR="008F6B6F" w:rsidRPr="00D8193C" w:rsidRDefault="008F6B6F" w:rsidP="008F6B6F">
            <w:pPr>
              <w:jc w:val="center"/>
              <w:rPr>
                <w:sz w:val="18"/>
                <w:szCs w:val="18"/>
              </w:rPr>
            </w:pPr>
            <w:r w:rsidRPr="00D8193C">
              <w:rPr>
                <w:sz w:val="18"/>
                <w:szCs w:val="18"/>
              </w:rPr>
              <w:t>0.390</w:t>
            </w:r>
          </w:p>
        </w:tc>
        <w:tc>
          <w:tcPr>
            <w:tcW w:w="396" w:type="pct"/>
            <w:shd w:val="clear" w:color="auto" w:fill="auto"/>
            <w:vAlign w:val="bottom"/>
          </w:tcPr>
          <w:p w14:paraId="56F2251A" w14:textId="77777777" w:rsidR="008F6B6F" w:rsidRPr="00D8193C" w:rsidRDefault="008F6B6F" w:rsidP="008F6B6F">
            <w:pPr>
              <w:jc w:val="center"/>
              <w:rPr>
                <w:sz w:val="18"/>
                <w:szCs w:val="18"/>
              </w:rPr>
            </w:pPr>
            <w:r w:rsidRPr="00D8193C">
              <w:rPr>
                <w:sz w:val="18"/>
                <w:szCs w:val="18"/>
              </w:rPr>
              <w:t>0.150</w:t>
            </w:r>
          </w:p>
        </w:tc>
        <w:tc>
          <w:tcPr>
            <w:tcW w:w="382" w:type="pct"/>
            <w:shd w:val="clear" w:color="auto" w:fill="auto"/>
            <w:vAlign w:val="bottom"/>
          </w:tcPr>
          <w:p w14:paraId="22863C46" w14:textId="77777777" w:rsidR="008F6B6F" w:rsidRPr="00D8193C" w:rsidRDefault="008F6B6F" w:rsidP="008F6B6F">
            <w:pPr>
              <w:jc w:val="center"/>
              <w:rPr>
                <w:sz w:val="18"/>
                <w:szCs w:val="18"/>
              </w:rPr>
            </w:pPr>
            <w:r w:rsidRPr="00D8193C">
              <w:rPr>
                <w:sz w:val="18"/>
                <w:szCs w:val="18"/>
              </w:rPr>
              <w:t>0.287</w:t>
            </w:r>
          </w:p>
        </w:tc>
        <w:tc>
          <w:tcPr>
            <w:tcW w:w="382" w:type="pct"/>
            <w:shd w:val="clear" w:color="auto" w:fill="auto"/>
            <w:vAlign w:val="bottom"/>
          </w:tcPr>
          <w:p w14:paraId="12C31D81" w14:textId="77777777" w:rsidR="008F6B6F" w:rsidRPr="00D8193C" w:rsidRDefault="008F6B6F" w:rsidP="008F6B6F">
            <w:pPr>
              <w:jc w:val="center"/>
              <w:rPr>
                <w:sz w:val="18"/>
                <w:szCs w:val="18"/>
              </w:rPr>
            </w:pPr>
            <w:r w:rsidRPr="00D8193C">
              <w:rPr>
                <w:sz w:val="18"/>
                <w:szCs w:val="18"/>
              </w:rPr>
              <w:t>0.544</w:t>
            </w:r>
          </w:p>
        </w:tc>
        <w:tc>
          <w:tcPr>
            <w:tcW w:w="380" w:type="pct"/>
            <w:shd w:val="clear" w:color="auto" w:fill="auto"/>
            <w:vAlign w:val="bottom"/>
          </w:tcPr>
          <w:p w14:paraId="624F89B2" w14:textId="77777777" w:rsidR="008F6B6F" w:rsidRPr="00D8193C" w:rsidRDefault="008F6B6F" w:rsidP="008F6B6F">
            <w:pPr>
              <w:jc w:val="center"/>
              <w:rPr>
                <w:sz w:val="18"/>
                <w:szCs w:val="18"/>
              </w:rPr>
            </w:pPr>
            <w:r w:rsidRPr="00D8193C">
              <w:rPr>
                <w:sz w:val="18"/>
                <w:szCs w:val="18"/>
              </w:rPr>
              <w:t>1.820</w:t>
            </w:r>
          </w:p>
        </w:tc>
        <w:tc>
          <w:tcPr>
            <w:tcW w:w="454" w:type="pct"/>
            <w:shd w:val="clear" w:color="auto" w:fill="auto"/>
            <w:vAlign w:val="bottom"/>
          </w:tcPr>
          <w:p w14:paraId="20625579" w14:textId="77777777" w:rsidR="008F6B6F" w:rsidRPr="00D8193C" w:rsidRDefault="008F6B6F" w:rsidP="008F6B6F">
            <w:pPr>
              <w:jc w:val="center"/>
              <w:rPr>
                <w:sz w:val="18"/>
                <w:szCs w:val="18"/>
              </w:rPr>
            </w:pPr>
            <w:r w:rsidRPr="00D8193C">
              <w:rPr>
                <w:sz w:val="18"/>
                <w:szCs w:val="18"/>
              </w:rPr>
              <w:t>0.337</w:t>
            </w:r>
          </w:p>
        </w:tc>
        <w:tc>
          <w:tcPr>
            <w:tcW w:w="397" w:type="pct"/>
            <w:shd w:val="clear" w:color="auto" w:fill="auto"/>
            <w:vAlign w:val="bottom"/>
          </w:tcPr>
          <w:p w14:paraId="7775B455" w14:textId="77777777" w:rsidR="008F6B6F" w:rsidRPr="00D8193C" w:rsidRDefault="008F6B6F" w:rsidP="008F6B6F">
            <w:pPr>
              <w:jc w:val="center"/>
              <w:rPr>
                <w:sz w:val="18"/>
                <w:szCs w:val="18"/>
              </w:rPr>
            </w:pPr>
            <w:r w:rsidRPr="00D8193C">
              <w:rPr>
                <w:sz w:val="18"/>
                <w:szCs w:val="18"/>
              </w:rPr>
              <w:t>0.262</w:t>
            </w:r>
          </w:p>
        </w:tc>
        <w:tc>
          <w:tcPr>
            <w:tcW w:w="382" w:type="pct"/>
            <w:vAlign w:val="bottom"/>
          </w:tcPr>
          <w:p w14:paraId="7994159D" w14:textId="77777777" w:rsidR="008F6B6F" w:rsidRPr="00D8193C" w:rsidRDefault="008F6B6F" w:rsidP="008F6B6F">
            <w:pPr>
              <w:jc w:val="center"/>
              <w:rPr>
                <w:sz w:val="18"/>
                <w:szCs w:val="18"/>
              </w:rPr>
            </w:pPr>
            <w:r w:rsidRPr="00D8193C">
              <w:rPr>
                <w:sz w:val="18"/>
                <w:szCs w:val="18"/>
              </w:rPr>
              <w:t>0.380</w:t>
            </w:r>
          </w:p>
        </w:tc>
        <w:tc>
          <w:tcPr>
            <w:tcW w:w="426" w:type="pct"/>
            <w:tcBorders>
              <w:right w:val="single" w:sz="4" w:space="0" w:color="auto"/>
            </w:tcBorders>
          </w:tcPr>
          <w:p w14:paraId="410E283D" w14:textId="77777777" w:rsidR="008F6B6F" w:rsidRPr="00D8193C" w:rsidRDefault="008F6B6F" w:rsidP="008F6B6F">
            <w:pPr>
              <w:jc w:val="center"/>
              <w:rPr>
                <w:sz w:val="18"/>
                <w:szCs w:val="18"/>
              </w:rPr>
            </w:pPr>
            <w:r w:rsidRPr="00D8193C">
              <w:rPr>
                <w:sz w:val="18"/>
                <w:szCs w:val="18"/>
              </w:rPr>
              <w:t>0.025</w:t>
            </w:r>
          </w:p>
        </w:tc>
      </w:tr>
    </w:tbl>
    <w:p w14:paraId="142D0DA4" w14:textId="77777777" w:rsidR="008F6B6F" w:rsidRPr="00BC4B7E" w:rsidRDefault="008F6B6F" w:rsidP="00BC4B7E">
      <w:pPr>
        <w:pStyle w:val="RepLabel"/>
        <w:spacing w:before="0" w:after="0"/>
        <w:rPr>
          <w:noProof/>
          <w:sz w:val="20"/>
          <w:szCs w:val="20"/>
        </w:rPr>
      </w:pPr>
      <w:r>
        <w:br w:type="page"/>
      </w:r>
      <w:r w:rsidRPr="00BC4B7E">
        <w:rPr>
          <w:sz w:val="20"/>
          <w:szCs w:val="20"/>
        </w:rPr>
        <w:lastRenderedPageBreak/>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26</w:t>
      </w:r>
      <w:r w:rsidRPr="00BC4B7E">
        <w:rPr>
          <w:sz w:val="20"/>
          <w:szCs w:val="20"/>
        </w:rPr>
        <w:fldChar w:fldCharType="end"/>
      </w:r>
      <w:r w:rsidRPr="00BC4B7E">
        <w:rPr>
          <w:sz w:val="20"/>
          <w:szCs w:val="20"/>
        </w:rPr>
        <w:t>:</w:t>
      </w:r>
      <w:r w:rsidRPr="00BC4B7E">
        <w:rPr>
          <w:sz w:val="20"/>
          <w:szCs w:val="20"/>
        </w:rPr>
        <w:tab/>
      </w:r>
      <w:r w:rsidRPr="00BC4B7E">
        <w:rPr>
          <w:noProof/>
          <w:sz w:val="20"/>
          <w:szCs w:val="20"/>
        </w:rPr>
        <w:t>Determined Residues of prochloraz during bagging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22"/>
        <w:gridCol w:w="801"/>
        <w:gridCol w:w="802"/>
        <w:gridCol w:w="639"/>
        <w:gridCol w:w="740"/>
        <w:gridCol w:w="714"/>
        <w:gridCol w:w="714"/>
        <w:gridCol w:w="710"/>
        <w:gridCol w:w="848"/>
        <w:gridCol w:w="742"/>
        <w:gridCol w:w="714"/>
        <w:gridCol w:w="796"/>
      </w:tblGrid>
      <w:tr w:rsidR="008F6B6F" w:rsidRPr="00D8193C" w14:paraId="6842DD10" w14:textId="77777777" w:rsidTr="008F6B6F">
        <w:trPr>
          <w:trHeight w:val="20"/>
        </w:trPr>
        <w:tc>
          <w:tcPr>
            <w:tcW w:w="601" w:type="pct"/>
            <w:shd w:val="clear" w:color="auto" w:fill="auto"/>
            <w:vAlign w:val="center"/>
          </w:tcPr>
          <w:p w14:paraId="1F7116AF"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Operator Number</w:t>
            </w:r>
          </w:p>
        </w:tc>
        <w:tc>
          <w:tcPr>
            <w:tcW w:w="429" w:type="pct"/>
            <w:tcBorders>
              <w:right w:val="single" w:sz="4" w:space="0" w:color="auto"/>
            </w:tcBorders>
            <w:shd w:val="clear" w:color="auto" w:fill="auto"/>
            <w:vAlign w:val="center"/>
          </w:tcPr>
          <w:p w14:paraId="508003B3" w14:textId="77777777" w:rsidR="008F6B6F" w:rsidRPr="00D8193C" w:rsidRDefault="008F6B6F" w:rsidP="008F6B6F">
            <w:pPr>
              <w:jc w:val="center"/>
              <w:rPr>
                <w:sz w:val="18"/>
                <w:szCs w:val="18"/>
              </w:rPr>
            </w:pPr>
            <w:r w:rsidRPr="00D8193C">
              <w:rPr>
                <w:sz w:val="18"/>
                <w:szCs w:val="18"/>
              </w:rPr>
              <w:t>23</w:t>
            </w:r>
          </w:p>
        </w:tc>
        <w:tc>
          <w:tcPr>
            <w:tcW w:w="429" w:type="pct"/>
            <w:tcBorders>
              <w:left w:val="single" w:sz="4" w:space="0" w:color="auto"/>
            </w:tcBorders>
            <w:shd w:val="clear" w:color="auto" w:fill="auto"/>
            <w:vAlign w:val="center"/>
          </w:tcPr>
          <w:p w14:paraId="5A1AD8D8" w14:textId="77777777" w:rsidR="008F6B6F" w:rsidRPr="00D8193C" w:rsidRDefault="008F6B6F" w:rsidP="008F6B6F">
            <w:pPr>
              <w:jc w:val="center"/>
              <w:rPr>
                <w:sz w:val="18"/>
                <w:szCs w:val="18"/>
              </w:rPr>
            </w:pPr>
            <w:r w:rsidRPr="00D8193C">
              <w:rPr>
                <w:sz w:val="18"/>
                <w:szCs w:val="18"/>
              </w:rPr>
              <w:t>24</w:t>
            </w:r>
          </w:p>
        </w:tc>
        <w:tc>
          <w:tcPr>
            <w:tcW w:w="342" w:type="pct"/>
            <w:shd w:val="clear" w:color="auto" w:fill="auto"/>
            <w:vAlign w:val="center"/>
          </w:tcPr>
          <w:p w14:paraId="52FDC91C" w14:textId="77777777" w:rsidR="008F6B6F" w:rsidRPr="00D8193C" w:rsidRDefault="008F6B6F" w:rsidP="008F6B6F">
            <w:pPr>
              <w:jc w:val="center"/>
              <w:rPr>
                <w:sz w:val="18"/>
                <w:szCs w:val="18"/>
              </w:rPr>
            </w:pPr>
            <w:r w:rsidRPr="00D8193C">
              <w:rPr>
                <w:sz w:val="18"/>
                <w:szCs w:val="18"/>
              </w:rPr>
              <w:t>1</w:t>
            </w:r>
          </w:p>
        </w:tc>
        <w:tc>
          <w:tcPr>
            <w:tcW w:w="396" w:type="pct"/>
            <w:shd w:val="clear" w:color="auto" w:fill="auto"/>
            <w:vAlign w:val="center"/>
          </w:tcPr>
          <w:p w14:paraId="6D190D90" w14:textId="77777777" w:rsidR="008F6B6F" w:rsidRPr="00D8193C" w:rsidRDefault="008F6B6F" w:rsidP="008F6B6F">
            <w:pPr>
              <w:jc w:val="center"/>
              <w:rPr>
                <w:sz w:val="18"/>
                <w:szCs w:val="18"/>
              </w:rPr>
            </w:pPr>
            <w:r w:rsidRPr="00D8193C">
              <w:rPr>
                <w:sz w:val="18"/>
                <w:szCs w:val="18"/>
              </w:rPr>
              <w:t>3</w:t>
            </w:r>
          </w:p>
        </w:tc>
        <w:tc>
          <w:tcPr>
            <w:tcW w:w="382" w:type="pct"/>
            <w:shd w:val="clear" w:color="auto" w:fill="auto"/>
            <w:vAlign w:val="center"/>
          </w:tcPr>
          <w:p w14:paraId="752A37B5" w14:textId="77777777" w:rsidR="008F6B6F" w:rsidRPr="00D8193C" w:rsidRDefault="008F6B6F" w:rsidP="008F6B6F">
            <w:pPr>
              <w:jc w:val="center"/>
              <w:rPr>
                <w:sz w:val="18"/>
                <w:szCs w:val="18"/>
              </w:rPr>
            </w:pPr>
            <w:r w:rsidRPr="00D8193C">
              <w:rPr>
                <w:sz w:val="18"/>
                <w:szCs w:val="18"/>
              </w:rPr>
              <w:t>5</w:t>
            </w:r>
          </w:p>
        </w:tc>
        <w:tc>
          <w:tcPr>
            <w:tcW w:w="382" w:type="pct"/>
            <w:shd w:val="clear" w:color="auto" w:fill="auto"/>
            <w:vAlign w:val="center"/>
          </w:tcPr>
          <w:p w14:paraId="6FA81842" w14:textId="77777777" w:rsidR="008F6B6F" w:rsidRPr="00D8193C" w:rsidRDefault="008F6B6F" w:rsidP="008F6B6F">
            <w:pPr>
              <w:jc w:val="center"/>
              <w:rPr>
                <w:sz w:val="18"/>
                <w:szCs w:val="18"/>
              </w:rPr>
            </w:pPr>
            <w:r w:rsidRPr="00D8193C">
              <w:rPr>
                <w:sz w:val="18"/>
                <w:szCs w:val="18"/>
              </w:rPr>
              <w:t>8</w:t>
            </w:r>
          </w:p>
        </w:tc>
        <w:tc>
          <w:tcPr>
            <w:tcW w:w="380" w:type="pct"/>
            <w:shd w:val="clear" w:color="auto" w:fill="auto"/>
            <w:vAlign w:val="center"/>
          </w:tcPr>
          <w:p w14:paraId="1EB77F69" w14:textId="77777777" w:rsidR="008F6B6F" w:rsidRPr="00D8193C" w:rsidRDefault="008F6B6F" w:rsidP="008F6B6F">
            <w:pPr>
              <w:jc w:val="center"/>
              <w:rPr>
                <w:sz w:val="18"/>
                <w:szCs w:val="18"/>
              </w:rPr>
            </w:pPr>
            <w:r w:rsidRPr="00D8193C">
              <w:rPr>
                <w:sz w:val="18"/>
                <w:szCs w:val="18"/>
              </w:rPr>
              <w:t>10</w:t>
            </w:r>
          </w:p>
        </w:tc>
        <w:tc>
          <w:tcPr>
            <w:tcW w:w="454" w:type="pct"/>
            <w:shd w:val="clear" w:color="auto" w:fill="auto"/>
            <w:vAlign w:val="center"/>
          </w:tcPr>
          <w:p w14:paraId="009F941F" w14:textId="77777777" w:rsidR="008F6B6F" w:rsidRPr="00D8193C" w:rsidRDefault="008F6B6F" w:rsidP="008F6B6F">
            <w:pPr>
              <w:jc w:val="center"/>
              <w:rPr>
                <w:sz w:val="18"/>
                <w:szCs w:val="18"/>
              </w:rPr>
            </w:pPr>
            <w:r w:rsidRPr="00D8193C">
              <w:rPr>
                <w:sz w:val="18"/>
                <w:szCs w:val="18"/>
              </w:rPr>
              <w:t>11</w:t>
            </w:r>
          </w:p>
        </w:tc>
        <w:tc>
          <w:tcPr>
            <w:tcW w:w="397" w:type="pct"/>
            <w:shd w:val="clear" w:color="auto" w:fill="auto"/>
            <w:vAlign w:val="center"/>
          </w:tcPr>
          <w:p w14:paraId="05022CDA" w14:textId="77777777" w:rsidR="008F6B6F" w:rsidRPr="00D8193C" w:rsidRDefault="008F6B6F" w:rsidP="008F6B6F">
            <w:pPr>
              <w:jc w:val="center"/>
              <w:rPr>
                <w:sz w:val="18"/>
                <w:szCs w:val="18"/>
              </w:rPr>
            </w:pPr>
            <w:r w:rsidRPr="00D8193C">
              <w:rPr>
                <w:sz w:val="18"/>
                <w:szCs w:val="18"/>
              </w:rPr>
              <w:t>13</w:t>
            </w:r>
          </w:p>
        </w:tc>
        <w:tc>
          <w:tcPr>
            <w:tcW w:w="382" w:type="pct"/>
            <w:vAlign w:val="center"/>
          </w:tcPr>
          <w:p w14:paraId="3F7F5487" w14:textId="77777777" w:rsidR="008F6B6F" w:rsidRPr="00D8193C" w:rsidRDefault="008F6B6F" w:rsidP="008F6B6F">
            <w:pPr>
              <w:jc w:val="center"/>
              <w:rPr>
                <w:sz w:val="18"/>
                <w:szCs w:val="18"/>
              </w:rPr>
            </w:pPr>
            <w:r w:rsidRPr="00D8193C">
              <w:rPr>
                <w:sz w:val="18"/>
                <w:szCs w:val="18"/>
              </w:rPr>
              <w:t>18</w:t>
            </w:r>
          </w:p>
        </w:tc>
        <w:tc>
          <w:tcPr>
            <w:tcW w:w="426" w:type="pct"/>
            <w:vAlign w:val="center"/>
          </w:tcPr>
          <w:p w14:paraId="12DAA043" w14:textId="77777777" w:rsidR="008F6B6F" w:rsidRPr="00D8193C" w:rsidRDefault="008F6B6F" w:rsidP="008F6B6F">
            <w:pPr>
              <w:jc w:val="center"/>
              <w:rPr>
                <w:sz w:val="18"/>
                <w:szCs w:val="18"/>
              </w:rPr>
            </w:pPr>
            <w:r w:rsidRPr="00D8193C">
              <w:rPr>
                <w:sz w:val="18"/>
                <w:szCs w:val="18"/>
              </w:rPr>
              <w:t>25</w:t>
            </w:r>
          </w:p>
        </w:tc>
      </w:tr>
      <w:tr w:rsidR="008F6B6F" w:rsidRPr="00D8193C" w14:paraId="0E40771D" w14:textId="77777777" w:rsidTr="008F6B6F">
        <w:trPr>
          <w:trHeight w:val="20"/>
        </w:trPr>
        <w:tc>
          <w:tcPr>
            <w:tcW w:w="601" w:type="pct"/>
            <w:shd w:val="clear" w:color="auto" w:fill="auto"/>
            <w:vAlign w:val="center"/>
          </w:tcPr>
          <w:p w14:paraId="6827ADE4"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Body Weight (kg)</w:t>
            </w:r>
          </w:p>
        </w:tc>
        <w:tc>
          <w:tcPr>
            <w:tcW w:w="429" w:type="pct"/>
            <w:tcBorders>
              <w:right w:val="single" w:sz="4" w:space="0" w:color="auto"/>
            </w:tcBorders>
            <w:shd w:val="clear" w:color="auto" w:fill="auto"/>
            <w:vAlign w:val="center"/>
          </w:tcPr>
          <w:p w14:paraId="5546E010" w14:textId="77777777" w:rsidR="008F6B6F" w:rsidRPr="00D8193C" w:rsidRDefault="008F6B6F" w:rsidP="008F6B6F">
            <w:pPr>
              <w:jc w:val="center"/>
              <w:rPr>
                <w:sz w:val="18"/>
                <w:szCs w:val="18"/>
              </w:rPr>
            </w:pPr>
            <w:r w:rsidRPr="00D8193C">
              <w:rPr>
                <w:sz w:val="18"/>
                <w:szCs w:val="18"/>
              </w:rPr>
              <w:t>90.00</w:t>
            </w:r>
          </w:p>
        </w:tc>
        <w:tc>
          <w:tcPr>
            <w:tcW w:w="429" w:type="pct"/>
            <w:tcBorders>
              <w:left w:val="single" w:sz="4" w:space="0" w:color="auto"/>
            </w:tcBorders>
            <w:shd w:val="clear" w:color="auto" w:fill="auto"/>
            <w:vAlign w:val="center"/>
          </w:tcPr>
          <w:p w14:paraId="1B0EB6A8" w14:textId="77777777" w:rsidR="008F6B6F" w:rsidRPr="00D8193C" w:rsidRDefault="008F6B6F" w:rsidP="008F6B6F">
            <w:pPr>
              <w:jc w:val="center"/>
              <w:rPr>
                <w:sz w:val="18"/>
                <w:szCs w:val="18"/>
              </w:rPr>
            </w:pPr>
            <w:r w:rsidRPr="00D8193C">
              <w:rPr>
                <w:sz w:val="18"/>
                <w:szCs w:val="18"/>
              </w:rPr>
              <w:t>118.0</w:t>
            </w:r>
          </w:p>
        </w:tc>
        <w:tc>
          <w:tcPr>
            <w:tcW w:w="342" w:type="pct"/>
            <w:shd w:val="clear" w:color="auto" w:fill="auto"/>
            <w:vAlign w:val="center"/>
          </w:tcPr>
          <w:p w14:paraId="1E8213A4" w14:textId="77777777" w:rsidR="008F6B6F" w:rsidRPr="00D8193C" w:rsidRDefault="008F6B6F" w:rsidP="008F6B6F">
            <w:pPr>
              <w:jc w:val="center"/>
              <w:rPr>
                <w:sz w:val="18"/>
                <w:szCs w:val="18"/>
              </w:rPr>
            </w:pPr>
            <w:r w:rsidRPr="00D8193C">
              <w:rPr>
                <w:sz w:val="18"/>
                <w:szCs w:val="18"/>
              </w:rPr>
              <w:t>63.20</w:t>
            </w:r>
          </w:p>
        </w:tc>
        <w:tc>
          <w:tcPr>
            <w:tcW w:w="396" w:type="pct"/>
            <w:shd w:val="clear" w:color="auto" w:fill="auto"/>
            <w:vAlign w:val="center"/>
          </w:tcPr>
          <w:p w14:paraId="7F382E6D" w14:textId="77777777" w:rsidR="008F6B6F" w:rsidRPr="00D8193C" w:rsidRDefault="008F6B6F" w:rsidP="008F6B6F">
            <w:pPr>
              <w:jc w:val="center"/>
              <w:rPr>
                <w:sz w:val="18"/>
                <w:szCs w:val="18"/>
              </w:rPr>
            </w:pPr>
            <w:r w:rsidRPr="00D8193C">
              <w:rPr>
                <w:sz w:val="18"/>
                <w:szCs w:val="18"/>
              </w:rPr>
              <w:t>80.50</w:t>
            </w:r>
          </w:p>
        </w:tc>
        <w:tc>
          <w:tcPr>
            <w:tcW w:w="382" w:type="pct"/>
            <w:shd w:val="clear" w:color="auto" w:fill="auto"/>
            <w:vAlign w:val="center"/>
          </w:tcPr>
          <w:p w14:paraId="295A001D" w14:textId="77777777" w:rsidR="008F6B6F" w:rsidRPr="00D8193C" w:rsidRDefault="008F6B6F" w:rsidP="008F6B6F">
            <w:pPr>
              <w:jc w:val="center"/>
              <w:rPr>
                <w:sz w:val="18"/>
                <w:szCs w:val="18"/>
              </w:rPr>
            </w:pPr>
            <w:r w:rsidRPr="00D8193C">
              <w:rPr>
                <w:sz w:val="18"/>
                <w:szCs w:val="18"/>
              </w:rPr>
              <w:t>63.00</w:t>
            </w:r>
          </w:p>
        </w:tc>
        <w:tc>
          <w:tcPr>
            <w:tcW w:w="382" w:type="pct"/>
            <w:shd w:val="clear" w:color="auto" w:fill="auto"/>
            <w:vAlign w:val="center"/>
          </w:tcPr>
          <w:p w14:paraId="7CC31D64" w14:textId="77777777" w:rsidR="008F6B6F" w:rsidRPr="00D8193C" w:rsidRDefault="008F6B6F" w:rsidP="008F6B6F">
            <w:pPr>
              <w:jc w:val="center"/>
              <w:rPr>
                <w:sz w:val="18"/>
                <w:szCs w:val="18"/>
              </w:rPr>
            </w:pPr>
            <w:r w:rsidRPr="00D8193C">
              <w:rPr>
                <w:sz w:val="18"/>
                <w:szCs w:val="18"/>
              </w:rPr>
              <w:t>81.00</w:t>
            </w:r>
          </w:p>
        </w:tc>
        <w:tc>
          <w:tcPr>
            <w:tcW w:w="380" w:type="pct"/>
            <w:shd w:val="clear" w:color="auto" w:fill="auto"/>
            <w:vAlign w:val="center"/>
          </w:tcPr>
          <w:p w14:paraId="644B82C2" w14:textId="77777777" w:rsidR="008F6B6F" w:rsidRPr="00D8193C" w:rsidRDefault="008F6B6F" w:rsidP="008F6B6F">
            <w:pPr>
              <w:jc w:val="center"/>
              <w:rPr>
                <w:sz w:val="18"/>
                <w:szCs w:val="18"/>
              </w:rPr>
            </w:pPr>
            <w:r w:rsidRPr="00D8193C">
              <w:rPr>
                <w:sz w:val="18"/>
                <w:szCs w:val="18"/>
              </w:rPr>
              <w:t>65.60</w:t>
            </w:r>
          </w:p>
        </w:tc>
        <w:tc>
          <w:tcPr>
            <w:tcW w:w="454" w:type="pct"/>
            <w:shd w:val="clear" w:color="auto" w:fill="auto"/>
            <w:vAlign w:val="center"/>
          </w:tcPr>
          <w:p w14:paraId="3FE42903" w14:textId="77777777" w:rsidR="008F6B6F" w:rsidRPr="00D8193C" w:rsidRDefault="008F6B6F" w:rsidP="008F6B6F">
            <w:pPr>
              <w:jc w:val="center"/>
              <w:rPr>
                <w:sz w:val="18"/>
                <w:szCs w:val="18"/>
              </w:rPr>
            </w:pPr>
            <w:r w:rsidRPr="00D8193C">
              <w:rPr>
                <w:sz w:val="18"/>
                <w:szCs w:val="18"/>
              </w:rPr>
              <w:t>90.10</w:t>
            </w:r>
          </w:p>
        </w:tc>
        <w:tc>
          <w:tcPr>
            <w:tcW w:w="397" w:type="pct"/>
            <w:shd w:val="clear" w:color="auto" w:fill="auto"/>
            <w:vAlign w:val="center"/>
          </w:tcPr>
          <w:p w14:paraId="2F063E71" w14:textId="77777777" w:rsidR="008F6B6F" w:rsidRPr="00D8193C" w:rsidRDefault="008F6B6F" w:rsidP="008F6B6F">
            <w:pPr>
              <w:jc w:val="center"/>
              <w:rPr>
                <w:sz w:val="18"/>
                <w:szCs w:val="18"/>
              </w:rPr>
            </w:pPr>
            <w:r w:rsidRPr="00D8193C">
              <w:rPr>
                <w:sz w:val="18"/>
                <w:szCs w:val="18"/>
              </w:rPr>
              <w:t>81.30</w:t>
            </w:r>
          </w:p>
        </w:tc>
        <w:tc>
          <w:tcPr>
            <w:tcW w:w="382" w:type="pct"/>
            <w:vAlign w:val="center"/>
          </w:tcPr>
          <w:p w14:paraId="1D96538A" w14:textId="77777777" w:rsidR="008F6B6F" w:rsidRPr="00D8193C" w:rsidRDefault="008F6B6F" w:rsidP="008F6B6F">
            <w:pPr>
              <w:jc w:val="center"/>
              <w:rPr>
                <w:sz w:val="18"/>
                <w:szCs w:val="18"/>
              </w:rPr>
            </w:pPr>
            <w:r w:rsidRPr="00D8193C">
              <w:rPr>
                <w:sz w:val="18"/>
                <w:szCs w:val="18"/>
              </w:rPr>
              <w:t>71.00</w:t>
            </w:r>
          </w:p>
        </w:tc>
        <w:tc>
          <w:tcPr>
            <w:tcW w:w="426" w:type="pct"/>
            <w:vAlign w:val="center"/>
          </w:tcPr>
          <w:p w14:paraId="2B0F8A7C" w14:textId="77777777" w:rsidR="008F6B6F" w:rsidRPr="00D8193C" w:rsidRDefault="008F6B6F" w:rsidP="008F6B6F">
            <w:pPr>
              <w:jc w:val="center"/>
              <w:rPr>
                <w:sz w:val="18"/>
                <w:szCs w:val="18"/>
              </w:rPr>
            </w:pPr>
            <w:r w:rsidRPr="00D8193C">
              <w:rPr>
                <w:sz w:val="18"/>
                <w:szCs w:val="18"/>
              </w:rPr>
              <w:t>97.70</w:t>
            </w:r>
          </w:p>
        </w:tc>
      </w:tr>
      <w:tr w:rsidR="008F6B6F" w:rsidRPr="00D8193C" w14:paraId="397725F0" w14:textId="77777777" w:rsidTr="008F6B6F">
        <w:trPr>
          <w:trHeight w:val="20"/>
        </w:trPr>
        <w:tc>
          <w:tcPr>
            <w:tcW w:w="601" w:type="pct"/>
            <w:shd w:val="clear" w:color="auto" w:fill="auto"/>
            <w:vAlign w:val="center"/>
          </w:tcPr>
          <w:p w14:paraId="5A2652A0"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Exposure time (min)</w:t>
            </w:r>
          </w:p>
        </w:tc>
        <w:tc>
          <w:tcPr>
            <w:tcW w:w="429" w:type="pct"/>
            <w:tcBorders>
              <w:right w:val="single" w:sz="4" w:space="0" w:color="auto"/>
            </w:tcBorders>
            <w:shd w:val="clear" w:color="auto" w:fill="auto"/>
            <w:vAlign w:val="center"/>
          </w:tcPr>
          <w:p w14:paraId="0B3C9BB8" w14:textId="77777777" w:rsidR="008F6B6F" w:rsidRPr="00D8193C" w:rsidRDefault="008F6B6F" w:rsidP="008F6B6F">
            <w:pPr>
              <w:jc w:val="center"/>
              <w:rPr>
                <w:sz w:val="18"/>
                <w:szCs w:val="18"/>
              </w:rPr>
            </w:pPr>
            <w:r w:rsidRPr="00D8193C">
              <w:rPr>
                <w:sz w:val="18"/>
                <w:szCs w:val="18"/>
              </w:rPr>
              <w:t>288.0</w:t>
            </w:r>
          </w:p>
        </w:tc>
        <w:tc>
          <w:tcPr>
            <w:tcW w:w="429" w:type="pct"/>
            <w:tcBorders>
              <w:left w:val="single" w:sz="4" w:space="0" w:color="auto"/>
            </w:tcBorders>
            <w:shd w:val="clear" w:color="auto" w:fill="auto"/>
            <w:vAlign w:val="center"/>
          </w:tcPr>
          <w:p w14:paraId="2F2EA249" w14:textId="77777777" w:rsidR="008F6B6F" w:rsidRPr="00D8193C" w:rsidRDefault="008F6B6F" w:rsidP="008F6B6F">
            <w:pPr>
              <w:jc w:val="center"/>
              <w:rPr>
                <w:sz w:val="18"/>
                <w:szCs w:val="18"/>
              </w:rPr>
            </w:pPr>
            <w:r w:rsidRPr="00D8193C">
              <w:rPr>
                <w:sz w:val="18"/>
                <w:szCs w:val="18"/>
              </w:rPr>
              <w:t>463.0</w:t>
            </w:r>
          </w:p>
        </w:tc>
        <w:tc>
          <w:tcPr>
            <w:tcW w:w="342" w:type="pct"/>
            <w:shd w:val="clear" w:color="auto" w:fill="auto"/>
            <w:vAlign w:val="center"/>
          </w:tcPr>
          <w:p w14:paraId="2B148617" w14:textId="77777777" w:rsidR="008F6B6F" w:rsidRPr="00D8193C" w:rsidRDefault="008F6B6F" w:rsidP="008F6B6F">
            <w:pPr>
              <w:jc w:val="center"/>
              <w:rPr>
                <w:sz w:val="18"/>
                <w:szCs w:val="18"/>
              </w:rPr>
            </w:pPr>
            <w:r w:rsidRPr="00D8193C">
              <w:rPr>
                <w:sz w:val="18"/>
                <w:szCs w:val="18"/>
              </w:rPr>
              <w:t>177.0</w:t>
            </w:r>
          </w:p>
        </w:tc>
        <w:tc>
          <w:tcPr>
            <w:tcW w:w="396" w:type="pct"/>
            <w:shd w:val="clear" w:color="auto" w:fill="auto"/>
            <w:vAlign w:val="center"/>
          </w:tcPr>
          <w:p w14:paraId="4D68E357" w14:textId="77777777" w:rsidR="008F6B6F" w:rsidRPr="00D8193C" w:rsidRDefault="008F6B6F" w:rsidP="008F6B6F">
            <w:pPr>
              <w:jc w:val="center"/>
              <w:rPr>
                <w:sz w:val="18"/>
                <w:szCs w:val="18"/>
              </w:rPr>
            </w:pPr>
            <w:r w:rsidRPr="00D8193C">
              <w:rPr>
                <w:sz w:val="18"/>
                <w:szCs w:val="18"/>
              </w:rPr>
              <w:t>177.0</w:t>
            </w:r>
          </w:p>
        </w:tc>
        <w:tc>
          <w:tcPr>
            <w:tcW w:w="382" w:type="pct"/>
            <w:shd w:val="clear" w:color="auto" w:fill="auto"/>
            <w:vAlign w:val="center"/>
          </w:tcPr>
          <w:p w14:paraId="4BE66948" w14:textId="77777777" w:rsidR="008F6B6F" w:rsidRPr="00D8193C" w:rsidRDefault="008F6B6F" w:rsidP="008F6B6F">
            <w:pPr>
              <w:jc w:val="center"/>
              <w:rPr>
                <w:sz w:val="18"/>
                <w:szCs w:val="18"/>
              </w:rPr>
            </w:pPr>
            <w:r w:rsidRPr="00D8193C">
              <w:rPr>
                <w:sz w:val="18"/>
                <w:szCs w:val="18"/>
              </w:rPr>
              <w:t>270.0</w:t>
            </w:r>
          </w:p>
        </w:tc>
        <w:tc>
          <w:tcPr>
            <w:tcW w:w="382" w:type="pct"/>
            <w:shd w:val="clear" w:color="auto" w:fill="auto"/>
            <w:vAlign w:val="center"/>
          </w:tcPr>
          <w:p w14:paraId="6161BF7A" w14:textId="77777777" w:rsidR="008F6B6F" w:rsidRPr="00D8193C" w:rsidRDefault="008F6B6F" w:rsidP="008F6B6F">
            <w:pPr>
              <w:jc w:val="center"/>
              <w:rPr>
                <w:sz w:val="18"/>
                <w:szCs w:val="18"/>
              </w:rPr>
            </w:pPr>
            <w:r w:rsidRPr="00D8193C">
              <w:rPr>
                <w:sz w:val="18"/>
                <w:szCs w:val="18"/>
              </w:rPr>
              <w:t>226.0</w:t>
            </w:r>
          </w:p>
        </w:tc>
        <w:tc>
          <w:tcPr>
            <w:tcW w:w="380" w:type="pct"/>
            <w:shd w:val="clear" w:color="auto" w:fill="auto"/>
            <w:vAlign w:val="center"/>
          </w:tcPr>
          <w:p w14:paraId="7DFBA0BB" w14:textId="77777777" w:rsidR="008F6B6F" w:rsidRPr="00D8193C" w:rsidRDefault="008F6B6F" w:rsidP="008F6B6F">
            <w:pPr>
              <w:jc w:val="center"/>
              <w:rPr>
                <w:sz w:val="18"/>
                <w:szCs w:val="18"/>
              </w:rPr>
            </w:pPr>
            <w:r w:rsidRPr="00D8193C">
              <w:rPr>
                <w:sz w:val="18"/>
                <w:szCs w:val="18"/>
              </w:rPr>
              <w:t>138.0</w:t>
            </w:r>
          </w:p>
        </w:tc>
        <w:tc>
          <w:tcPr>
            <w:tcW w:w="454" w:type="pct"/>
            <w:shd w:val="clear" w:color="auto" w:fill="auto"/>
            <w:vAlign w:val="center"/>
          </w:tcPr>
          <w:p w14:paraId="395217FA" w14:textId="77777777" w:rsidR="008F6B6F" w:rsidRPr="00D8193C" w:rsidRDefault="008F6B6F" w:rsidP="008F6B6F">
            <w:pPr>
              <w:jc w:val="center"/>
              <w:rPr>
                <w:sz w:val="18"/>
                <w:szCs w:val="18"/>
              </w:rPr>
            </w:pPr>
            <w:r w:rsidRPr="00D8193C">
              <w:rPr>
                <w:sz w:val="18"/>
                <w:szCs w:val="18"/>
              </w:rPr>
              <w:t>265.0</w:t>
            </w:r>
          </w:p>
        </w:tc>
        <w:tc>
          <w:tcPr>
            <w:tcW w:w="397" w:type="pct"/>
            <w:shd w:val="clear" w:color="auto" w:fill="auto"/>
            <w:vAlign w:val="center"/>
          </w:tcPr>
          <w:p w14:paraId="1D6E96FB" w14:textId="77777777" w:rsidR="008F6B6F" w:rsidRPr="00D8193C" w:rsidRDefault="008F6B6F" w:rsidP="008F6B6F">
            <w:pPr>
              <w:jc w:val="center"/>
              <w:rPr>
                <w:sz w:val="18"/>
                <w:szCs w:val="18"/>
              </w:rPr>
            </w:pPr>
            <w:r w:rsidRPr="00D8193C">
              <w:rPr>
                <w:sz w:val="18"/>
                <w:szCs w:val="18"/>
              </w:rPr>
              <w:t>267.0</w:t>
            </w:r>
          </w:p>
        </w:tc>
        <w:tc>
          <w:tcPr>
            <w:tcW w:w="382" w:type="pct"/>
            <w:vAlign w:val="center"/>
          </w:tcPr>
          <w:p w14:paraId="36A2E7C3" w14:textId="77777777" w:rsidR="008F6B6F" w:rsidRPr="00D8193C" w:rsidRDefault="008F6B6F" w:rsidP="008F6B6F">
            <w:pPr>
              <w:jc w:val="center"/>
              <w:rPr>
                <w:sz w:val="18"/>
                <w:szCs w:val="18"/>
              </w:rPr>
            </w:pPr>
            <w:r w:rsidRPr="00D8193C">
              <w:rPr>
                <w:sz w:val="18"/>
                <w:szCs w:val="18"/>
              </w:rPr>
              <w:t>274.0</w:t>
            </w:r>
          </w:p>
        </w:tc>
        <w:tc>
          <w:tcPr>
            <w:tcW w:w="426" w:type="pct"/>
            <w:vAlign w:val="center"/>
          </w:tcPr>
          <w:p w14:paraId="22A1EFBF" w14:textId="77777777" w:rsidR="008F6B6F" w:rsidRPr="00D8193C" w:rsidRDefault="008F6B6F" w:rsidP="008F6B6F">
            <w:pPr>
              <w:jc w:val="center"/>
              <w:rPr>
                <w:sz w:val="18"/>
                <w:szCs w:val="18"/>
              </w:rPr>
            </w:pPr>
            <w:r w:rsidRPr="00D8193C">
              <w:rPr>
                <w:sz w:val="18"/>
                <w:szCs w:val="18"/>
              </w:rPr>
              <w:t>383.0</w:t>
            </w:r>
          </w:p>
        </w:tc>
      </w:tr>
      <w:tr w:rsidR="008F6B6F" w:rsidRPr="00D8193C" w14:paraId="6A7EDA48" w14:textId="77777777" w:rsidTr="008F6B6F">
        <w:trPr>
          <w:trHeight w:val="20"/>
        </w:trPr>
        <w:tc>
          <w:tcPr>
            <w:tcW w:w="5000" w:type="pct"/>
            <w:gridSpan w:val="12"/>
            <w:tcBorders>
              <w:top w:val="nil"/>
              <w:bottom w:val="nil"/>
              <w:right w:val="single" w:sz="4" w:space="0" w:color="auto"/>
            </w:tcBorders>
            <w:shd w:val="clear" w:color="auto" w:fill="auto"/>
            <w:vAlign w:val="center"/>
          </w:tcPr>
          <w:p w14:paraId="2AF740D4" w14:textId="77777777" w:rsidR="008F6B6F" w:rsidRPr="00D8193C" w:rsidRDefault="008F6B6F" w:rsidP="008F6B6F">
            <w:pPr>
              <w:pStyle w:val="TableText8pt"/>
              <w:keepNext/>
              <w:keepLines/>
              <w:spacing w:before="20"/>
              <w:rPr>
                <w:rFonts w:eastAsia="SimSun"/>
                <w:b/>
                <w:sz w:val="18"/>
                <w:szCs w:val="18"/>
                <w:lang w:eastAsia="zh-CN"/>
              </w:rPr>
            </w:pPr>
            <w:r w:rsidRPr="00D8193C">
              <w:rPr>
                <w:rFonts w:eastAsia="SimSun"/>
                <w:b/>
                <w:sz w:val="18"/>
                <w:szCs w:val="18"/>
                <w:lang w:eastAsia="zh-CN"/>
              </w:rPr>
              <w:t>Outer Dosimeter – cotton work jacket and trousers</w:t>
            </w:r>
          </w:p>
        </w:tc>
      </w:tr>
      <w:tr w:rsidR="008F6B6F" w:rsidRPr="00D8193C" w14:paraId="3023897D" w14:textId="77777777" w:rsidTr="008F6B6F">
        <w:trPr>
          <w:trHeight w:val="20"/>
        </w:trPr>
        <w:tc>
          <w:tcPr>
            <w:tcW w:w="601" w:type="pct"/>
            <w:shd w:val="clear" w:color="auto" w:fill="auto"/>
            <w:vAlign w:val="center"/>
          </w:tcPr>
          <w:p w14:paraId="1F88F11F" w14:textId="77777777" w:rsidR="008F6B6F" w:rsidRPr="00D8193C" w:rsidRDefault="00C86652" w:rsidP="008F6B6F">
            <w:pPr>
              <w:pStyle w:val="TableText8pt"/>
              <w:keepNext/>
              <w:keepLines/>
              <w:spacing w:before="20" w:after="0"/>
              <w:ind w:left="300" w:hanging="300"/>
              <w:rPr>
                <w:rFonts w:eastAsia="SimSun"/>
                <w:sz w:val="18"/>
                <w:szCs w:val="18"/>
                <w:lang w:eastAsia="zh-CN"/>
              </w:rPr>
            </w:pPr>
            <w:r w:rsidRPr="00D8193C">
              <w:rPr>
                <w:rFonts w:eastAsia="SimSun"/>
                <w:sz w:val="18"/>
                <w:szCs w:val="18"/>
                <w:lang w:eastAsia="zh-CN"/>
              </w:rPr>
              <w:t>A</w:t>
            </w:r>
            <w:r w:rsidR="008F6B6F" w:rsidRPr="00D8193C">
              <w:rPr>
                <w:rFonts w:eastAsia="SimSun"/>
                <w:sz w:val="18"/>
                <w:szCs w:val="18"/>
                <w:lang w:eastAsia="zh-CN"/>
              </w:rPr>
              <w:t>rms</w:t>
            </w:r>
          </w:p>
        </w:tc>
        <w:tc>
          <w:tcPr>
            <w:tcW w:w="429" w:type="pct"/>
            <w:tcBorders>
              <w:right w:val="single" w:sz="4" w:space="0" w:color="auto"/>
            </w:tcBorders>
            <w:shd w:val="clear" w:color="auto" w:fill="auto"/>
            <w:vAlign w:val="bottom"/>
          </w:tcPr>
          <w:p w14:paraId="6396FA7E" w14:textId="77777777" w:rsidR="008F6B6F" w:rsidRPr="00D8193C" w:rsidRDefault="008F6B6F" w:rsidP="008F6B6F">
            <w:pPr>
              <w:jc w:val="center"/>
              <w:rPr>
                <w:sz w:val="18"/>
                <w:szCs w:val="18"/>
              </w:rPr>
            </w:pPr>
            <w:r w:rsidRPr="00D8193C">
              <w:rPr>
                <w:sz w:val="18"/>
                <w:szCs w:val="18"/>
              </w:rPr>
              <w:t>62.10</w:t>
            </w:r>
          </w:p>
        </w:tc>
        <w:tc>
          <w:tcPr>
            <w:tcW w:w="429" w:type="pct"/>
            <w:tcBorders>
              <w:left w:val="single" w:sz="4" w:space="0" w:color="auto"/>
            </w:tcBorders>
            <w:shd w:val="clear" w:color="auto" w:fill="auto"/>
            <w:vAlign w:val="bottom"/>
          </w:tcPr>
          <w:p w14:paraId="32149183" w14:textId="77777777" w:rsidR="008F6B6F" w:rsidRPr="00D8193C" w:rsidRDefault="008F6B6F" w:rsidP="008F6B6F">
            <w:pPr>
              <w:jc w:val="center"/>
              <w:rPr>
                <w:sz w:val="18"/>
                <w:szCs w:val="18"/>
              </w:rPr>
            </w:pPr>
            <w:r w:rsidRPr="00D8193C">
              <w:rPr>
                <w:sz w:val="18"/>
                <w:szCs w:val="18"/>
              </w:rPr>
              <w:t>52.50</w:t>
            </w:r>
          </w:p>
        </w:tc>
        <w:tc>
          <w:tcPr>
            <w:tcW w:w="342" w:type="pct"/>
            <w:shd w:val="clear" w:color="auto" w:fill="auto"/>
            <w:vAlign w:val="bottom"/>
          </w:tcPr>
          <w:p w14:paraId="5A1F0AFB" w14:textId="77777777" w:rsidR="008F6B6F" w:rsidRPr="00D8193C" w:rsidRDefault="008F6B6F" w:rsidP="008F6B6F">
            <w:pPr>
              <w:jc w:val="center"/>
              <w:rPr>
                <w:sz w:val="18"/>
                <w:szCs w:val="18"/>
              </w:rPr>
            </w:pPr>
            <w:r w:rsidRPr="00D8193C">
              <w:rPr>
                <w:sz w:val="18"/>
                <w:szCs w:val="18"/>
              </w:rPr>
              <w:t>1.065</w:t>
            </w:r>
          </w:p>
        </w:tc>
        <w:tc>
          <w:tcPr>
            <w:tcW w:w="396" w:type="pct"/>
            <w:shd w:val="clear" w:color="auto" w:fill="auto"/>
            <w:vAlign w:val="bottom"/>
          </w:tcPr>
          <w:p w14:paraId="73F52874" w14:textId="77777777" w:rsidR="008F6B6F" w:rsidRPr="00D8193C" w:rsidRDefault="008F6B6F" w:rsidP="008F6B6F">
            <w:pPr>
              <w:jc w:val="center"/>
              <w:rPr>
                <w:sz w:val="18"/>
                <w:szCs w:val="18"/>
              </w:rPr>
            </w:pPr>
            <w:r w:rsidRPr="00D8193C">
              <w:rPr>
                <w:sz w:val="18"/>
                <w:szCs w:val="18"/>
              </w:rPr>
              <w:t>6.960</w:t>
            </w:r>
          </w:p>
        </w:tc>
        <w:tc>
          <w:tcPr>
            <w:tcW w:w="382" w:type="pct"/>
            <w:shd w:val="clear" w:color="auto" w:fill="auto"/>
            <w:vAlign w:val="bottom"/>
          </w:tcPr>
          <w:p w14:paraId="1F1DF236" w14:textId="77777777" w:rsidR="008F6B6F" w:rsidRPr="00D8193C" w:rsidRDefault="008F6B6F" w:rsidP="008F6B6F">
            <w:pPr>
              <w:jc w:val="center"/>
              <w:rPr>
                <w:sz w:val="18"/>
                <w:szCs w:val="18"/>
              </w:rPr>
            </w:pPr>
            <w:r w:rsidRPr="00D8193C">
              <w:rPr>
                <w:sz w:val="18"/>
                <w:szCs w:val="18"/>
              </w:rPr>
              <w:t>8.190</w:t>
            </w:r>
          </w:p>
        </w:tc>
        <w:tc>
          <w:tcPr>
            <w:tcW w:w="382" w:type="pct"/>
            <w:shd w:val="clear" w:color="auto" w:fill="auto"/>
            <w:vAlign w:val="bottom"/>
          </w:tcPr>
          <w:p w14:paraId="5AE1D60F" w14:textId="77777777" w:rsidR="008F6B6F" w:rsidRPr="00D8193C" w:rsidRDefault="008F6B6F" w:rsidP="008F6B6F">
            <w:pPr>
              <w:jc w:val="center"/>
              <w:rPr>
                <w:sz w:val="18"/>
                <w:szCs w:val="18"/>
              </w:rPr>
            </w:pPr>
            <w:r w:rsidRPr="00D8193C">
              <w:rPr>
                <w:sz w:val="18"/>
                <w:szCs w:val="18"/>
              </w:rPr>
              <w:t>5.895</w:t>
            </w:r>
          </w:p>
        </w:tc>
        <w:tc>
          <w:tcPr>
            <w:tcW w:w="380" w:type="pct"/>
            <w:shd w:val="clear" w:color="auto" w:fill="auto"/>
            <w:vAlign w:val="bottom"/>
          </w:tcPr>
          <w:p w14:paraId="24DDF27D" w14:textId="77777777" w:rsidR="008F6B6F" w:rsidRPr="00D8193C" w:rsidRDefault="008F6B6F" w:rsidP="008F6B6F">
            <w:pPr>
              <w:jc w:val="center"/>
              <w:rPr>
                <w:sz w:val="18"/>
                <w:szCs w:val="18"/>
              </w:rPr>
            </w:pPr>
            <w:r w:rsidRPr="00D8193C">
              <w:rPr>
                <w:sz w:val="18"/>
                <w:szCs w:val="18"/>
              </w:rPr>
              <w:t>0.065</w:t>
            </w:r>
          </w:p>
        </w:tc>
        <w:tc>
          <w:tcPr>
            <w:tcW w:w="454" w:type="pct"/>
            <w:shd w:val="clear" w:color="auto" w:fill="auto"/>
            <w:vAlign w:val="bottom"/>
          </w:tcPr>
          <w:p w14:paraId="71AC749B" w14:textId="77777777" w:rsidR="008F6B6F" w:rsidRPr="00D8193C" w:rsidRDefault="008F6B6F" w:rsidP="008F6B6F">
            <w:pPr>
              <w:jc w:val="center"/>
              <w:rPr>
                <w:sz w:val="18"/>
                <w:szCs w:val="18"/>
              </w:rPr>
            </w:pPr>
            <w:r w:rsidRPr="00D8193C">
              <w:rPr>
                <w:sz w:val="18"/>
                <w:szCs w:val="18"/>
              </w:rPr>
              <w:t>15.75</w:t>
            </w:r>
          </w:p>
        </w:tc>
        <w:tc>
          <w:tcPr>
            <w:tcW w:w="397" w:type="pct"/>
            <w:shd w:val="clear" w:color="auto" w:fill="auto"/>
            <w:vAlign w:val="bottom"/>
          </w:tcPr>
          <w:p w14:paraId="00025E4A" w14:textId="77777777" w:rsidR="008F6B6F" w:rsidRPr="00D8193C" w:rsidRDefault="008F6B6F" w:rsidP="008F6B6F">
            <w:pPr>
              <w:jc w:val="center"/>
              <w:rPr>
                <w:sz w:val="18"/>
                <w:szCs w:val="18"/>
              </w:rPr>
            </w:pPr>
            <w:r w:rsidRPr="00D8193C">
              <w:rPr>
                <w:sz w:val="18"/>
                <w:szCs w:val="18"/>
              </w:rPr>
              <w:t>47.55</w:t>
            </w:r>
          </w:p>
        </w:tc>
        <w:tc>
          <w:tcPr>
            <w:tcW w:w="382" w:type="pct"/>
            <w:vAlign w:val="bottom"/>
          </w:tcPr>
          <w:p w14:paraId="75E7F9A6" w14:textId="77777777" w:rsidR="008F6B6F" w:rsidRPr="00D8193C" w:rsidRDefault="008F6B6F" w:rsidP="008F6B6F">
            <w:pPr>
              <w:jc w:val="center"/>
              <w:rPr>
                <w:sz w:val="18"/>
                <w:szCs w:val="18"/>
              </w:rPr>
            </w:pPr>
            <w:r w:rsidRPr="00D8193C">
              <w:rPr>
                <w:sz w:val="18"/>
                <w:szCs w:val="18"/>
              </w:rPr>
              <w:t>8.430</w:t>
            </w:r>
          </w:p>
        </w:tc>
        <w:tc>
          <w:tcPr>
            <w:tcW w:w="426" w:type="pct"/>
            <w:tcBorders>
              <w:right w:val="single" w:sz="4" w:space="0" w:color="auto"/>
            </w:tcBorders>
            <w:vAlign w:val="bottom"/>
          </w:tcPr>
          <w:p w14:paraId="5F613B0F" w14:textId="77777777" w:rsidR="008F6B6F" w:rsidRPr="00D8193C" w:rsidRDefault="008F6B6F" w:rsidP="008F6B6F">
            <w:pPr>
              <w:jc w:val="center"/>
              <w:rPr>
                <w:sz w:val="18"/>
                <w:szCs w:val="18"/>
              </w:rPr>
            </w:pPr>
            <w:r w:rsidRPr="00D8193C">
              <w:rPr>
                <w:sz w:val="18"/>
                <w:szCs w:val="18"/>
              </w:rPr>
              <w:t>10.61</w:t>
            </w:r>
          </w:p>
        </w:tc>
      </w:tr>
      <w:tr w:rsidR="008F6B6F" w:rsidRPr="00D8193C" w14:paraId="12634349" w14:textId="77777777" w:rsidTr="008F6B6F">
        <w:trPr>
          <w:trHeight w:val="20"/>
        </w:trPr>
        <w:tc>
          <w:tcPr>
            <w:tcW w:w="601" w:type="pct"/>
            <w:shd w:val="clear" w:color="auto" w:fill="auto"/>
            <w:vAlign w:val="center"/>
          </w:tcPr>
          <w:p w14:paraId="5E5E4E7C" w14:textId="77777777" w:rsidR="008F6B6F" w:rsidRPr="00D8193C" w:rsidRDefault="00C86652" w:rsidP="008F6B6F">
            <w:pPr>
              <w:pStyle w:val="TableText8pt"/>
              <w:keepNext/>
              <w:keepLines/>
              <w:spacing w:before="20" w:after="0"/>
              <w:ind w:left="300" w:hanging="300"/>
              <w:rPr>
                <w:rFonts w:eastAsia="SimSun"/>
                <w:sz w:val="18"/>
                <w:szCs w:val="18"/>
                <w:lang w:eastAsia="zh-CN"/>
              </w:rPr>
            </w:pPr>
            <w:r w:rsidRPr="00D8193C">
              <w:rPr>
                <w:rFonts w:eastAsia="SimSun"/>
                <w:sz w:val="18"/>
                <w:szCs w:val="18"/>
                <w:lang w:eastAsia="zh-CN"/>
              </w:rPr>
              <w:t>L</w:t>
            </w:r>
            <w:r w:rsidR="008F6B6F" w:rsidRPr="00D8193C">
              <w:rPr>
                <w:rFonts w:eastAsia="SimSun"/>
                <w:sz w:val="18"/>
                <w:szCs w:val="18"/>
                <w:lang w:eastAsia="zh-CN"/>
              </w:rPr>
              <w:t>egs</w:t>
            </w:r>
          </w:p>
        </w:tc>
        <w:tc>
          <w:tcPr>
            <w:tcW w:w="429" w:type="pct"/>
            <w:tcBorders>
              <w:right w:val="single" w:sz="4" w:space="0" w:color="auto"/>
            </w:tcBorders>
            <w:shd w:val="clear" w:color="auto" w:fill="auto"/>
            <w:vAlign w:val="bottom"/>
          </w:tcPr>
          <w:p w14:paraId="62F5CF39" w14:textId="77777777" w:rsidR="008F6B6F" w:rsidRPr="00D8193C" w:rsidRDefault="008F6B6F" w:rsidP="008F6B6F">
            <w:pPr>
              <w:jc w:val="center"/>
              <w:rPr>
                <w:sz w:val="18"/>
                <w:szCs w:val="18"/>
              </w:rPr>
            </w:pPr>
            <w:r w:rsidRPr="00D8193C">
              <w:rPr>
                <w:sz w:val="18"/>
                <w:szCs w:val="18"/>
              </w:rPr>
              <w:t>33.36</w:t>
            </w:r>
          </w:p>
        </w:tc>
        <w:tc>
          <w:tcPr>
            <w:tcW w:w="429" w:type="pct"/>
            <w:tcBorders>
              <w:left w:val="single" w:sz="4" w:space="0" w:color="auto"/>
            </w:tcBorders>
            <w:shd w:val="clear" w:color="auto" w:fill="auto"/>
            <w:vAlign w:val="bottom"/>
          </w:tcPr>
          <w:p w14:paraId="0B1BB84B" w14:textId="77777777" w:rsidR="008F6B6F" w:rsidRPr="00D8193C" w:rsidRDefault="008F6B6F" w:rsidP="008F6B6F">
            <w:pPr>
              <w:jc w:val="center"/>
              <w:rPr>
                <w:sz w:val="18"/>
                <w:szCs w:val="18"/>
              </w:rPr>
            </w:pPr>
            <w:r w:rsidRPr="00D8193C">
              <w:rPr>
                <w:sz w:val="18"/>
                <w:szCs w:val="18"/>
              </w:rPr>
              <w:t>45.60</w:t>
            </w:r>
          </w:p>
        </w:tc>
        <w:tc>
          <w:tcPr>
            <w:tcW w:w="342" w:type="pct"/>
            <w:shd w:val="clear" w:color="auto" w:fill="auto"/>
            <w:vAlign w:val="bottom"/>
          </w:tcPr>
          <w:p w14:paraId="4179CF04" w14:textId="77777777" w:rsidR="008F6B6F" w:rsidRPr="00D8193C" w:rsidRDefault="008F6B6F" w:rsidP="008F6B6F">
            <w:pPr>
              <w:jc w:val="center"/>
              <w:rPr>
                <w:sz w:val="18"/>
                <w:szCs w:val="18"/>
              </w:rPr>
            </w:pPr>
            <w:r w:rsidRPr="00D8193C">
              <w:rPr>
                <w:sz w:val="18"/>
                <w:szCs w:val="18"/>
              </w:rPr>
              <w:t>1.664</w:t>
            </w:r>
          </w:p>
        </w:tc>
        <w:tc>
          <w:tcPr>
            <w:tcW w:w="396" w:type="pct"/>
            <w:shd w:val="clear" w:color="auto" w:fill="auto"/>
            <w:vAlign w:val="bottom"/>
          </w:tcPr>
          <w:p w14:paraId="7907A803" w14:textId="77777777" w:rsidR="008F6B6F" w:rsidRPr="00D8193C" w:rsidRDefault="008F6B6F" w:rsidP="008F6B6F">
            <w:pPr>
              <w:jc w:val="center"/>
              <w:rPr>
                <w:sz w:val="18"/>
                <w:szCs w:val="18"/>
              </w:rPr>
            </w:pPr>
            <w:r w:rsidRPr="00D8193C">
              <w:rPr>
                <w:sz w:val="18"/>
                <w:szCs w:val="18"/>
              </w:rPr>
              <w:t>2.656</w:t>
            </w:r>
          </w:p>
        </w:tc>
        <w:tc>
          <w:tcPr>
            <w:tcW w:w="382" w:type="pct"/>
            <w:shd w:val="clear" w:color="auto" w:fill="auto"/>
            <w:vAlign w:val="bottom"/>
          </w:tcPr>
          <w:p w14:paraId="35C579F2" w14:textId="77777777" w:rsidR="008F6B6F" w:rsidRPr="00D8193C" w:rsidRDefault="008F6B6F" w:rsidP="008F6B6F">
            <w:pPr>
              <w:jc w:val="center"/>
              <w:rPr>
                <w:sz w:val="18"/>
                <w:szCs w:val="18"/>
              </w:rPr>
            </w:pPr>
            <w:r w:rsidRPr="00D8193C">
              <w:rPr>
                <w:sz w:val="18"/>
                <w:szCs w:val="18"/>
              </w:rPr>
              <w:t>5.880</w:t>
            </w:r>
          </w:p>
        </w:tc>
        <w:tc>
          <w:tcPr>
            <w:tcW w:w="382" w:type="pct"/>
            <w:shd w:val="clear" w:color="auto" w:fill="auto"/>
            <w:vAlign w:val="bottom"/>
          </w:tcPr>
          <w:p w14:paraId="73E40051" w14:textId="77777777" w:rsidR="008F6B6F" w:rsidRPr="00D8193C" w:rsidRDefault="008F6B6F" w:rsidP="008F6B6F">
            <w:pPr>
              <w:jc w:val="center"/>
              <w:rPr>
                <w:sz w:val="18"/>
                <w:szCs w:val="18"/>
              </w:rPr>
            </w:pPr>
            <w:r w:rsidRPr="00D8193C">
              <w:rPr>
                <w:sz w:val="18"/>
                <w:szCs w:val="18"/>
              </w:rPr>
              <w:t>9.840</w:t>
            </w:r>
          </w:p>
        </w:tc>
        <w:tc>
          <w:tcPr>
            <w:tcW w:w="380" w:type="pct"/>
            <w:shd w:val="clear" w:color="auto" w:fill="auto"/>
            <w:vAlign w:val="bottom"/>
          </w:tcPr>
          <w:p w14:paraId="0CED279A" w14:textId="77777777" w:rsidR="008F6B6F" w:rsidRPr="00D8193C" w:rsidRDefault="008F6B6F" w:rsidP="008F6B6F">
            <w:pPr>
              <w:jc w:val="center"/>
              <w:rPr>
                <w:sz w:val="18"/>
                <w:szCs w:val="18"/>
              </w:rPr>
            </w:pPr>
            <w:r w:rsidRPr="00D8193C">
              <w:rPr>
                <w:sz w:val="18"/>
                <w:szCs w:val="18"/>
              </w:rPr>
              <w:t>0.122</w:t>
            </w:r>
          </w:p>
        </w:tc>
        <w:tc>
          <w:tcPr>
            <w:tcW w:w="454" w:type="pct"/>
            <w:shd w:val="clear" w:color="auto" w:fill="auto"/>
            <w:vAlign w:val="bottom"/>
          </w:tcPr>
          <w:p w14:paraId="0115024F" w14:textId="77777777" w:rsidR="008F6B6F" w:rsidRPr="00D8193C" w:rsidRDefault="008F6B6F" w:rsidP="008F6B6F">
            <w:pPr>
              <w:jc w:val="center"/>
              <w:rPr>
                <w:sz w:val="18"/>
                <w:szCs w:val="18"/>
              </w:rPr>
            </w:pPr>
            <w:r w:rsidRPr="00D8193C">
              <w:rPr>
                <w:sz w:val="18"/>
                <w:szCs w:val="18"/>
              </w:rPr>
              <w:t>40.00</w:t>
            </w:r>
          </w:p>
        </w:tc>
        <w:tc>
          <w:tcPr>
            <w:tcW w:w="397" w:type="pct"/>
            <w:shd w:val="clear" w:color="auto" w:fill="auto"/>
            <w:vAlign w:val="bottom"/>
          </w:tcPr>
          <w:p w14:paraId="1E064F7E" w14:textId="77777777" w:rsidR="008F6B6F" w:rsidRPr="00D8193C" w:rsidRDefault="008F6B6F" w:rsidP="008F6B6F">
            <w:pPr>
              <w:jc w:val="center"/>
              <w:rPr>
                <w:sz w:val="18"/>
                <w:szCs w:val="18"/>
              </w:rPr>
            </w:pPr>
            <w:r w:rsidRPr="00D8193C">
              <w:rPr>
                <w:sz w:val="18"/>
                <w:szCs w:val="18"/>
              </w:rPr>
              <w:t>59.20</w:t>
            </w:r>
          </w:p>
        </w:tc>
        <w:tc>
          <w:tcPr>
            <w:tcW w:w="382" w:type="pct"/>
            <w:vAlign w:val="bottom"/>
          </w:tcPr>
          <w:p w14:paraId="7324507D" w14:textId="77777777" w:rsidR="008F6B6F" w:rsidRPr="00D8193C" w:rsidRDefault="008F6B6F" w:rsidP="008F6B6F">
            <w:pPr>
              <w:jc w:val="center"/>
              <w:rPr>
                <w:sz w:val="18"/>
                <w:szCs w:val="18"/>
              </w:rPr>
            </w:pPr>
            <w:r w:rsidRPr="00D8193C">
              <w:rPr>
                <w:sz w:val="18"/>
                <w:szCs w:val="18"/>
              </w:rPr>
              <w:t>7.360</w:t>
            </w:r>
          </w:p>
        </w:tc>
        <w:tc>
          <w:tcPr>
            <w:tcW w:w="426" w:type="pct"/>
            <w:vAlign w:val="bottom"/>
          </w:tcPr>
          <w:p w14:paraId="5330CE32" w14:textId="77777777" w:rsidR="008F6B6F" w:rsidRPr="00D8193C" w:rsidRDefault="008F6B6F" w:rsidP="008F6B6F">
            <w:pPr>
              <w:jc w:val="center"/>
              <w:rPr>
                <w:sz w:val="18"/>
                <w:szCs w:val="18"/>
              </w:rPr>
            </w:pPr>
            <w:r w:rsidRPr="00D8193C">
              <w:rPr>
                <w:sz w:val="18"/>
                <w:szCs w:val="18"/>
              </w:rPr>
              <w:t>17.84</w:t>
            </w:r>
          </w:p>
        </w:tc>
      </w:tr>
      <w:tr w:rsidR="008F6B6F" w:rsidRPr="00D8193C" w14:paraId="3B97EFE7" w14:textId="77777777" w:rsidTr="008F6B6F">
        <w:trPr>
          <w:trHeight w:val="20"/>
        </w:trPr>
        <w:tc>
          <w:tcPr>
            <w:tcW w:w="601" w:type="pct"/>
            <w:shd w:val="clear" w:color="auto" w:fill="auto"/>
            <w:vAlign w:val="center"/>
          </w:tcPr>
          <w:p w14:paraId="0519094F" w14:textId="77777777" w:rsidR="008F6B6F" w:rsidRPr="00D8193C" w:rsidRDefault="00C86652" w:rsidP="008F6B6F">
            <w:pPr>
              <w:pStyle w:val="TableText8pt"/>
              <w:keepNext/>
              <w:keepLines/>
              <w:spacing w:before="20" w:after="0"/>
              <w:ind w:left="300" w:hanging="300"/>
              <w:rPr>
                <w:rFonts w:eastAsia="SimSun"/>
                <w:sz w:val="18"/>
                <w:szCs w:val="18"/>
                <w:lang w:eastAsia="zh-CN"/>
              </w:rPr>
            </w:pPr>
            <w:r w:rsidRPr="00D8193C">
              <w:rPr>
                <w:rFonts w:eastAsia="SimSun"/>
                <w:sz w:val="18"/>
                <w:szCs w:val="18"/>
                <w:lang w:eastAsia="zh-CN"/>
              </w:rPr>
              <w:t>T</w:t>
            </w:r>
            <w:r w:rsidR="008F6B6F" w:rsidRPr="00D8193C">
              <w:rPr>
                <w:rFonts w:eastAsia="SimSun"/>
                <w:sz w:val="18"/>
                <w:szCs w:val="18"/>
                <w:lang w:eastAsia="zh-CN"/>
              </w:rPr>
              <w:t>orso</w:t>
            </w:r>
          </w:p>
        </w:tc>
        <w:tc>
          <w:tcPr>
            <w:tcW w:w="429" w:type="pct"/>
            <w:tcBorders>
              <w:right w:val="single" w:sz="4" w:space="0" w:color="auto"/>
            </w:tcBorders>
            <w:shd w:val="clear" w:color="auto" w:fill="auto"/>
            <w:vAlign w:val="bottom"/>
          </w:tcPr>
          <w:p w14:paraId="2C86E19C" w14:textId="77777777" w:rsidR="008F6B6F" w:rsidRPr="00D8193C" w:rsidRDefault="008F6B6F" w:rsidP="008F6B6F">
            <w:pPr>
              <w:jc w:val="center"/>
              <w:rPr>
                <w:sz w:val="18"/>
                <w:szCs w:val="18"/>
              </w:rPr>
            </w:pPr>
            <w:r w:rsidRPr="00D8193C">
              <w:rPr>
                <w:sz w:val="18"/>
                <w:szCs w:val="18"/>
              </w:rPr>
              <w:t>117.0</w:t>
            </w:r>
          </w:p>
        </w:tc>
        <w:tc>
          <w:tcPr>
            <w:tcW w:w="429" w:type="pct"/>
            <w:tcBorders>
              <w:left w:val="single" w:sz="4" w:space="0" w:color="auto"/>
            </w:tcBorders>
            <w:shd w:val="clear" w:color="auto" w:fill="auto"/>
            <w:vAlign w:val="bottom"/>
          </w:tcPr>
          <w:p w14:paraId="4D89E334" w14:textId="77777777" w:rsidR="008F6B6F" w:rsidRPr="00D8193C" w:rsidRDefault="008F6B6F" w:rsidP="008F6B6F">
            <w:pPr>
              <w:jc w:val="center"/>
              <w:rPr>
                <w:sz w:val="18"/>
                <w:szCs w:val="18"/>
              </w:rPr>
            </w:pPr>
            <w:r w:rsidRPr="00D8193C">
              <w:rPr>
                <w:sz w:val="18"/>
                <w:szCs w:val="18"/>
              </w:rPr>
              <w:t>163.5</w:t>
            </w:r>
          </w:p>
        </w:tc>
        <w:tc>
          <w:tcPr>
            <w:tcW w:w="342" w:type="pct"/>
            <w:shd w:val="clear" w:color="auto" w:fill="auto"/>
            <w:vAlign w:val="bottom"/>
          </w:tcPr>
          <w:p w14:paraId="3DDE314F" w14:textId="77777777" w:rsidR="008F6B6F" w:rsidRPr="00D8193C" w:rsidRDefault="008F6B6F" w:rsidP="008F6B6F">
            <w:pPr>
              <w:jc w:val="center"/>
              <w:rPr>
                <w:sz w:val="18"/>
                <w:szCs w:val="18"/>
              </w:rPr>
            </w:pPr>
            <w:r w:rsidRPr="00D8193C">
              <w:rPr>
                <w:sz w:val="18"/>
                <w:szCs w:val="18"/>
              </w:rPr>
              <w:t>2.632</w:t>
            </w:r>
          </w:p>
        </w:tc>
        <w:tc>
          <w:tcPr>
            <w:tcW w:w="396" w:type="pct"/>
            <w:shd w:val="clear" w:color="auto" w:fill="auto"/>
            <w:vAlign w:val="bottom"/>
          </w:tcPr>
          <w:p w14:paraId="1016815D" w14:textId="77777777" w:rsidR="008F6B6F" w:rsidRPr="00D8193C" w:rsidRDefault="008F6B6F" w:rsidP="008F6B6F">
            <w:pPr>
              <w:jc w:val="center"/>
              <w:rPr>
                <w:sz w:val="18"/>
                <w:szCs w:val="18"/>
              </w:rPr>
            </w:pPr>
            <w:r w:rsidRPr="00D8193C">
              <w:rPr>
                <w:sz w:val="18"/>
                <w:szCs w:val="18"/>
              </w:rPr>
              <w:t>3.500</w:t>
            </w:r>
          </w:p>
        </w:tc>
        <w:tc>
          <w:tcPr>
            <w:tcW w:w="382" w:type="pct"/>
            <w:shd w:val="clear" w:color="auto" w:fill="auto"/>
            <w:vAlign w:val="bottom"/>
          </w:tcPr>
          <w:p w14:paraId="4A6D8235" w14:textId="77777777" w:rsidR="008F6B6F" w:rsidRPr="00D8193C" w:rsidRDefault="008F6B6F" w:rsidP="008F6B6F">
            <w:pPr>
              <w:jc w:val="center"/>
              <w:rPr>
                <w:sz w:val="18"/>
                <w:szCs w:val="18"/>
              </w:rPr>
            </w:pPr>
            <w:r w:rsidRPr="00D8193C">
              <w:rPr>
                <w:sz w:val="18"/>
                <w:szCs w:val="18"/>
              </w:rPr>
              <w:t>10.34</w:t>
            </w:r>
          </w:p>
        </w:tc>
        <w:tc>
          <w:tcPr>
            <w:tcW w:w="382" w:type="pct"/>
            <w:shd w:val="clear" w:color="auto" w:fill="auto"/>
            <w:vAlign w:val="bottom"/>
          </w:tcPr>
          <w:p w14:paraId="662918A6" w14:textId="77777777" w:rsidR="008F6B6F" w:rsidRPr="00D8193C" w:rsidRDefault="008F6B6F" w:rsidP="008F6B6F">
            <w:pPr>
              <w:jc w:val="center"/>
              <w:rPr>
                <w:sz w:val="18"/>
                <w:szCs w:val="18"/>
              </w:rPr>
            </w:pPr>
            <w:r w:rsidRPr="00D8193C">
              <w:rPr>
                <w:sz w:val="18"/>
                <w:szCs w:val="18"/>
              </w:rPr>
              <w:t>8.976</w:t>
            </w:r>
          </w:p>
        </w:tc>
        <w:tc>
          <w:tcPr>
            <w:tcW w:w="380" w:type="pct"/>
            <w:shd w:val="clear" w:color="auto" w:fill="auto"/>
            <w:vAlign w:val="bottom"/>
          </w:tcPr>
          <w:p w14:paraId="51A379A3" w14:textId="77777777" w:rsidR="008F6B6F" w:rsidRPr="00D8193C" w:rsidRDefault="008F6B6F" w:rsidP="008F6B6F">
            <w:pPr>
              <w:jc w:val="center"/>
              <w:rPr>
                <w:sz w:val="18"/>
                <w:szCs w:val="18"/>
              </w:rPr>
            </w:pPr>
            <w:r w:rsidRPr="00D8193C">
              <w:rPr>
                <w:sz w:val="18"/>
                <w:szCs w:val="18"/>
              </w:rPr>
              <w:t>0.120</w:t>
            </w:r>
          </w:p>
        </w:tc>
        <w:tc>
          <w:tcPr>
            <w:tcW w:w="454" w:type="pct"/>
            <w:shd w:val="clear" w:color="auto" w:fill="auto"/>
            <w:vAlign w:val="bottom"/>
          </w:tcPr>
          <w:p w14:paraId="077E3A2F" w14:textId="77777777" w:rsidR="008F6B6F" w:rsidRPr="00D8193C" w:rsidRDefault="008F6B6F" w:rsidP="008F6B6F">
            <w:pPr>
              <w:jc w:val="center"/>
              <w:rPr>
                <w:sz w:val="18"/>
                <w:szCs w:val="18"/>
              </w:rPr>
            </w:pPr>
            <w:r w:rsidRPr="00D8193C">
              <w:rPr>
                <w:sz w:val="18"/>
                <w:szCs w:val="18"/>
              </w:rPr>
              <w:t>145.9</w:t>
            </w:r>
          </w:p>
        </w:tc>
        <w:tc>
          <w:tcPr>
            <w:tcW w:w="397" w:type="pct"/>
            <w:shd w:val="clear" w:color="auto" w:fill="auto"/>
            <w:vAlign w:val="bottom"/>
          </w:tcPr>
          <w:p w14:paraId="108AD9FF" w14:textId="77777777" w:rsidR="008F6B6F" w:rsidRPr="00D8193C" w:rsidRDefault="008F6B6F" w:rsidP="008F6B6F">
            <w:pPr>
              <w:jc w:val="center"/>
              <w:rPr>
                <w:sz w:val="18"/>
                <w:szCs w:val="18"/>
              </w:rPr>
            </w:pPr>
            <w:r w:rsidRPr="00D8193C">
              <w:rPr>
                <w:sz w:val="18"/>
                <w:szCs w:val="18"/>
              </w:rPr>
              <w:t>54.08</w:t>
            </w:r>
          </w:p>
        </w:tc>
        <w:tc>
          <w:tcPr>
            <w:tcW w:w="382" w:type="pct"/>
            <w:vAlign w:val="bottom"/>
          </w:tcPr>
          <w:p w14:paraId="39D9B29A" w14:textId="77777777" w:rsidR="008F6B6F" w:rsidRPr="00D8193C" w:rsidRDefault="008F6B6F" w:rsidP="008F6B6F">
            <w:pPr>
              <w:jc w:val="center"/>
              <w:rPr>
                <w:sz w:val="18"/>
                <w:szCs w:val="18"/>
              </w:rPr>
            </w:pPr>
            <w:r w:rsidRPr="00D8193C">
              <w:rPr>
                <w:sz w:val="18"/>
                <w:szCs w:val="18"/>
              </w:rPr>
              <w:t>20.48</w:t>
            </w:r>
          </w:p>
        </w:tc>
        <w:tc>
          <w:tcPr>
            <w:tcW w:w="426" w:type="pct"/>
            <w:vAlign w:val="bottom"/>
          </w:tcPr>
          <w:p w14:paraId="6FA582CD" w14:textId="77777777" w:rsidR="008F6B6F" w:rsidRPr="00D8193C" w:rsidRDefault="008F6B6F" w:rsidP="008F6B6F">
            <w:pPr>
              <w:jc w:val="center"/>
              <w:rPr>
                <w:sz w:val="18"/>
                <w:szCs w:val="18"/>
              </w:rPr>
            </w:pPr>
            <w:r w:rsidRPr="00D8193C">
              <w:rPr>
                <w:sz w:val="18"/>
                <w:szCs w:val="18"/>
              </w:rPr>
              <w:t>30.20</w:t>
            </w:r>
          </w:p>
        </w:tc>
      </w:tr>
      <w:tr w:rsidR="008F6B6F" w:rsidRPr="00D8193C" w14:paraId="51B6F2DB" w14:textId="77777777" w:rsidTr="008F6B6F">
        <w:trPr>
          <w:trHeight w:val="20"/>
        </w:trPr>
        <w:tc>
          <w:tcPr>
            <w:tcW w:w="601" w:type="pct"/>
            <w:shd w:val="clear" w:color="auto" w:fill="auto"/>
            <w:vAlign w:val="center"/>
          </w:tcPr>
          <w:p w14:paraId="4EDB4D74" w14:textId="77777777" w:rsidR="008F6B6F" w:rsidRPr="00D8193C" w:rsidRDefault="008F6B6F" w:rsidP="008F6B6F">
            <w:pPr>
              <w:pStyle w:val="TableText8pt"/>
              <w:keepNext/>
              <w:keepLines/>
              <w:spacing w:before="20" w:after="0"/>
              <w:ind w:left="300" w:hanging="30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4E37417E" w14:textId="77777777" w:rsidR="008F6B6F" w:rsidRPr="00D8193C" w:rsidRDefault="008F6B6F" w:rsidP="008F6B6F">
            <w:pPr>
              <w:jc w:val="center"/>
              <w:rPr>
                <w:sz w:val="18"/>
                <w:szCs w:val="18"/>
              </w:rPr>
            </w:pPr>
            <w:r w:rsidRPr="00D8193C">
              <w:rPr>
                <w:sz w:val="18"/>
                <w:szCs w:val="18"/>
              </w:rPr>
              <w:t>212.5</w:t>
            </w:r>
          </w:p>
        </w:tc>
        <w:tc>
          <w:tcPr>
            <w:tcW w:w="429" w:type="pct"/>
            <w:tcBorders>
              <w:left w:val="single" w:sz="4" w:space="0" w:color="auto"/>
            </w:tcBorders>
            <w:shd w:val="clear" w:color="auto" w:fill="auto"/>
            <w:vAlign w:val="bottom"/>
          </w:tcPr>
          <w:p w14:paraId="38D85D42" w14:textId="77777777" w:rsidR="008F6B6F" w:rsidRPr="00D8193C" w:rsidRDefault="008F6B6F" w:rsidP="008F6B6F">
            <w:pPr>
              <w:jc w:val="center"/>
              <w:rPr>
                <w:sz w:val="18"/>
                <w:szCs w:val="18"/>
              </w:rPr>
            </w:pPr>
            <w:r w:rsidRPr="00D8193C">
              <w:rPr>
                <w:sz w:val="18"/>
                <w:szCs w:val="18"/>
              </w:rPr>
              <w:t>261.6</w:t>
            </w:r>
          </w:p>
        </w:tc>
        <w:tc>
          <w:tcPr>
            <w:tcW w:w="342" w:type="pct"/>
            <w:shd w:val="clear" w:color="auto" w:fill="auto"/>
            <w:vAlign w:val="bottom"/>
          </w:tcPr>
          <w:p w14:paraId="5F7E88B0" w14:textId="77777777" w:rsidR="008F6B6F" w:rsidRPr="00D8193C" w:rsidRDefault="008F6B6F" w:rsidP="008F6B6F">
            <w:pPr>
              <w:jc w:val="center"/>
              <w:rPr>
                <w:sz w:val="18"/>
                <w:szCs w:val="18"/>
              </w:rPr>
            </w:pPr>
            <w:r w:rsidRPr="00D8193C">
              <w:rPr>
                <w:sz w:val="18"/>
                <w:szCs w:val="18"/>
              </w:rPr>
              <w:t>5.361</w:t>
            </w:r>
          </w:p>
        </w:tc>
        <w:tc>
          <w:tcPr>
            <w:tcW w:w="396" w:type="pct"/>
            <w:shd w:val="clear" w:color="auto" w:fill="auto"/>
            <w:vAlign w:val="bottom"/>
          </w:tcPr>
          <w:p w14:paraId="144EAE5E" w14:textId="77777777" w:rsidR="008F6B6F" w:rsidRPr="00D8193C" w:rsidRDefault="008F6B6F" w:rsidP="008F6B6F">
            <w:pPr>
              <w:jc w:val="center"/>
              <w:rPr>
                <w:sz w:val="18"/>
                <w:szCs w:val="18"/>
              </w:rPr>
            </w:pPr>
            <w:r w:rsidRPr="00D8193C">
              <w:rPr>
                <w:sz w:val="18"/>
                <w:szCs w:val="18"/>
              </w:rPr>
              <w:t>13.12</w:t>
            </w:r>
          </w:p>
        </w:tc>
        <w:tc>
          <w:tcPr>
            <w:tcW w:w="382" w:type="pct"/>
            <w:shd w:val="clear" w:color="auto" w:fill="auto"/>
            <w:vAlign w:val="bottom"/>
          </w:tcPr>
          <w:p w14:paraId="29840B3D" w14:textId="77777777" w:rsidR="008F6B6F" w:rsidRPr="00D8193C" w:rsidRDefault="008F6B6F" w:rsidP="008F6B6F">
            <w:pPr>
              <w:jc w:val="center"/>
              <w:rPr>
                <w:sz w:val="18"/>
                <w:szCs w:val="18"/>
              </w:rPr>
            </w:pPr>
            <w:r w:rsidRPr="00D8193C">
              <w:rPr>
                <w:sz w:val="18"/>
                <w:szCs w:val="18"/>
              </w:rPr>
              <w:t>24.41</w:t>
            </w:r>
          </w:p>
        </w:tc>
        <w:tc>
          <w:tcPr>
            <w:tcW w:w="382" w:type="pct"/>
            <w:shd w:val="clear" w:color="auto" w:fill="auto"/>
            <w:vAlign w:val="bottom"/>
          </w:tcPr>
          <w:p w14:paraId="49AFFAC0" w14:textId="77777777" w:rsidR="008F6B6F" w:rsidRPr="00D8193C" w:rsidRDefault="008F6B6F" w:rsidP="008F6B6F">
            <w:pPr>
              <w:jc w:val="center"/>
              <w:rPr>
                <w:sz w:val="18"/>
                <w:szCs w:val="18"/>
              </w:rPr>
            </w:pPr>
            <w:r w:rsidRPr="00D8193C">
              <w:rPr>
                <w:sz w:val="18"/>
                <w:szCs w:val="18"/>
              </w:rPr>
              <w:t>24.71</w:t>
            </w:r>
          </w:p>
        </w:tc>
        <w:tc>
          <w:tcPr>
            <w:tcW w:w="380" w:type="pct"/>
            <w:shd w:val="clear" w:color="auto" w:fill="auto"/>
            <w:vAlign w:val="bottom"/>
          </w:tcPr>
          <w:p w14:paraId="7F337E8C" w14:textId="77777777" w:rsidR="008F6B6F" w:rsidRPr="00D8193C" w:rsidRDefault="008F6B6F" w:rsidP="008F6B6F">
            <w:pPr>
              <w:jc w:val="center"/>
              <w:rPr>
                <w:sz w:val="18"/>
                <w:szCs w:val="18"/>
              </w:rPr>
            </w:pPr>
            <w:r w:rsidRPr="00D8193C">
              <w:rPr>
                <w:sz w:val="18"/>
                <w:szCs w:val="18"/>
              </w:rPr>
              <w:t>0.307</w:t>
            </w:r>
          </w:p>
        </w:tc>
        <w:tc>
          <w:tcPr>
            <w:tcW w:w="454" w:type="pct"/>
            <w:shd w:val="clear" w:color="auto" w:fill="auto"/>
            <w:vAlign w:val="bottom"/>
          </w:tcPr>
          <w:p w14:paraId="758AC927" w14:textId="77777777" w:rsidR="008F6B6F" w:rsidRPr="00D8193C" w:rsidRDefault="008F6B6F" w:rsidP="008F6B6F">
            <w:pPr>
              <w:jc w:val="center"/>
              <w:rPr>
                <w:sz w:val="18"/>
                <w:szCs w:val="18"/>
              </w:rPr>
            </w:pPr>
            <w:r w:rsidRPr="00D8193C">
              <w:rPr>
                <w:sz w:val="18"/>
                <w:szCs w:val="18"/>
              </w:rPr>
              <w:t>201.7</w:t>
            </w:r>
          </w:p>
        </w:tc>
        <w:tc>
          <w:tcPr>
            <w:tcW w:w="397" w:type="pct"/>
            <w:shd w:val="clear" w:color="auto" w:fill="auto"/>
            <w:vAlign w:val="bottom"/>
          </w:tcPr>
          <w:p w14:paraId="6853C697" w14:textId="77777777" w:rsidR="008F6B6F" w:rsidRPr="00D8193C" w:rsidRDefault="008F6B6F" w:rsidP="008F6B6F">
            <w:pPr>
              <w:jc w:val="center"/>
              <w:rPr>
                <w:sz w:val="18"/>
                <w:szCs w:val="18"/>
              </w:rPr>
            </w:pPr>
            <w:r w:rsidRPr="00D8193C">
              <w:rPr>
                <w:sz w:val="18"/>
                <w:szCs w:val="18"/>
              </w:rPr>
              <w:t>160.8</w:t>
            </w:r>
          </w:p>
        </w:tc>
        <w:tc>
          <w:tcPr>
            <w:tcW w:w="382" w:type="pct"/>
            <w:vAlign w:val="bottom"/>
          </w:tcPr>
          <w:p w14:paraId="70F67E92" w14:textId="77777777" w:rsidR="008F6B6F" w:rsidRPr="00D8193C" w:rsidRDefault="008F6B6F" w:rsidP="008F6B6F">
            <w:pPr>
              <w:jc w:val="center"/>
              <w:rPr>
                <w:sz w:val="18"/>
                <w:szCs w:val="18"/>
              </w:rPr>
            </w:pPr>
            <w:r w:rsidRPr="00D8193C">
              <w:rPr>
                <w:sz w:val="18"/>
                <w:szCs w:val="18"/>
              </w:rPr>
              <w:t>36.27</w:t>
            </w:r>
          </w:p>
        </w:tc>
        <w:tc>
          <w:tcPr>
            <w:tcW w:w="426" w:type="pct"/>
            <w:tcBorders>
              <w:right w:val="single" w:sz="4" w:space="0" w:color="auto"/>
            </w:tcBorders>
            <w:vAlign w:val="bottom"/>
          </w:tcPr>
          <w:p w14:paraId="3B62A093" w14:textId="77777777" w:rsidR="008F6B6F" w:rsidRPr="00D8193C" w:rsidRDefault="008F6B6F" w:rsidP="008F6B6F">
            <w:pPr>
              <w:jc w:val="center"/>
              <w:rPr>
                <w:sz w:val="18"/>
                <w:szCs w:val="18"/>
              </w:rPr>
            </w:pPr>
            <w:r w:rsidRPr="00D8193C">
              <w:rPr>
                <w:sz w:val="18"/>
                <w:szCs w:val="18"/>
              </w:rPr>
              <w:t>58.65</w:t>
            </w:r>
          </w:p>
        </w:tc>
      </w:tr>
      <w:tr w:rsidR="008F6B6F" w:rsidRPr="00D8193C" w14:paraId="08E1E18D" w14:textId="77777777" w:rsidTr="008F6B6F">
        <w:trPr>
          <w:trHeight w:val="20"/>
        </w:trPr>
        <w:tc>
          <w:tcPr>
            <w:tcW w:w="5000" w:type="pct"/>
            <w:gridSpan w:val="12"/>
            <w:tcBorders>
              <w:top w:val="nil"/>
              <w:bottom w:val="nil"/>
              <w:right w:val="single" w:sz="4" w:space="0" w:color="auto"/>
            </w:tcBorders>
            <w:shd w:val="clear" w:color="auto" w:fill="auto"/>
            <w:vAlign w:val="center"/>
          </w:tcPr>
          <w:p w14:paraId="728F9206" w14:textId="77777777" w:rsidR="008F6B6F" w:rsidRPr="00D8193C" w:rsidRDefault="008F6B6F" w:rsidP="008F6B6F">
            <w:pPr>
              <w:pStyle w:val="TableText8pt"/>
              <w:keepNext/>
              <w:keepLines/>
              <w:spacing w:before="20"/>
              <w:rPr>
                <w:rFonts w:eastAsia="SimSun"/>
                <w:b/>
                <w:sz w:val="18"/>
                <w:szCs w:val="18"/>
                <w:lang w:eastAsia="zh-CN"/>
              </w:rPr>
            </w:pPr>
            <w:r w:rsidRPr="00D8193C">
              <w:rPr>
                <w:rFonts w:eastAsia="SimSun"/>
                <w:b/>
                <w:sz w:val="18"/>
                <w:szCs w:val="18"/>
                <w:lang w:eastAsia="zh-CN"/>
              </w:rPr>
              <w:t>Inner dosimeter (representing the skin)</w:t>
            </w:r>
          </w:p>
        </w:tc>
      </w:tr>
      <w:tr w:rsidR="008F6B6F" w:rsidRPr="00D8193C" w14:paraId="21E84AAA" w14:textId="77777777" w:rsidTr="008F6B6F">
        <w:trPr>
          <w:trHeight w:val="20"/>
        </w:trPr>
        <w:tc>
          <w:tcPr>
            <w:tcW w:w="601" w:type="pct"/>
            <w:shd w:val="clear" w:color="auto" w:fill="auto"/>
            <w:vAlign w:val="center"/>
          </w:tcPr>
          <w:p w14:paraId="5C968AF4" w14:textId="77777777" w:rsidR="008F6B6F" w:rsidRPr="00D8193C" w:rsidRDefault="00C86652" w:rsidP="008F6B6F">
            <w:pPr>
              <w:pStyle w:val="TableText8pt"/>
              <w:keepNext/>
              <w:keepLines/>
              <w:spacing w:before="20" w:after="0"/>
              <w:rPr>
                <w:rFonts w:eastAsia="SimSun"/>
                <w:sz w:val="18"/>
                <w:szCs w:val="18"/>
                <w:lang w:eastAsia="zh-CN"/>
              </w:rPr>
            </w:pPr>
            <w:r w:rsidRPr="00D8193C">
              <w:rPr>
                <w:rFonts w:eastAsia="SimSun"/>
                <w:sz w:val="18"/>
                <w:szCs w:val="18"/>
                <w:lang w:eastAsia="zh-CN"/>
              </w:rPr>
              <w:t>A</w:t>
            </w:r>
            <w:r w:rsidR="008F6B6F" w:rsidRPr="00D8193C">
              <w:rPr>
                <w:rFonts w:eastAsia="SimSun"/>
                <w:sz w:val="18"/>
                <w:szCs w:val="18"/>
                <w:lang w:eastAsia="zh-CN"/>
              </w:rPr>
              <w:t>rms</w:t>
            </w:r>
          </w:p>
        </w:tc>
        <w:tc>
          <w:tcPr>
            <w:tcW w:w="429" w:type="pct"/>
            <w:tcBorders>
              <w:right w:val="single" w:sz="4" w:space="0" w:color="auto"/>
            </w:tcBorders>
            <w:shd w:val="clear" w:color="auto" w:fill="auto"/>
            <w:vAlign w:val="bottom"/>
          </w:tcPr>
          <w:p w14:paraId="165D9D57" w14:textId="77777777" w:rsidR="008F6B6F" w:rsidRPr="00D8193C" w:rsidRDefault="008F6B6F" w:rsidP="008F6B6F">
            <w:pPr>
              <w:jc w:val="center"/>
              <w:rPr>
                <w:sz w:val="18"/>
                <w:szCs w:val="18"/>
              </w:rPr>
            </w:pPr>
            <w:r w:rsidRPr="00D8193C">
              <w:rPr>
                <w:sz w:val="18"/>
                <w:szCs w:val="18"/>
              </w:rPr>
              <w:t>19.39</w:t>
            </w:r>
          </w:p>
        </w:tc>
        <w:tc>
          <w:tcPr>
            <w:tcW w:w="429" w:type="pct"/>
            <w:tcBorders>
              <w:left w:val="single" w:sz="4" w:space="0" w:color="auto"/>
            </w:tcBorders>
            <w:shd w:val="clear" w:color="auto" w:fill="auto"/>
            <w:vAlign w:val="bottom"/>
          </w:tcPr>
          <w:p w14:paraId="2069DF42" w14:textId="77777777" w:rsidR="008F6B6F" w:rsidRPr="00D8193C" w:rsidRDefault="008F6B6F" w:rsidP="008F6B6F">
            <w:pPr>
              <w:jc w:val="center"/>
              <w:rPr>
                <w:sz w:val="18"/>
                <w:szCs w:val="18"/>
              </w:rPr>
            </w:pPr>
            <w:r w:rsidRPr="00D8193C">
              <w:rPr>
                <w:sz w:val="18"/>
                <w:szCs w:val="18"/>
              </w:rPr>
              <w:t>21.98</w:t>
            </w:r>
          </w:p>
        </w:tc>
        <w:tc>
          <w:tcPr>
            <w:tcW w:w="342" w:type="pct"/>
            <w:shd w:val="clear" w:color="auto" w:fill="auto"/>
            <w:vAlign w:val="bottom"/>
          </w:tcPr>
          <w:p w14:paraId="18A6B9DA" w14:textId="77777777" w:rsidR="008F6B6F" w:rsidRPr="00D8193C" w:rsidRDefault="008F6B6F" w:rsidP="008F6B6F">
            <w:pPr>
              <w:jc w:val="center"/>
              <w:rPr>
                <w:sz w:val="18"/>
                <w:szCs w:val="18"/>
              </w:rPr>
            </w:pPr>
            <w:r w:rsidRPr="00D8193C">
              <w:rPr>
                <w:sz w:val="18"/>
                <w:szCs w:val="18"/>
              </w:rPr>
              <w:t>0.310</w:t>
            </w:r>
          </w:p>
        </w:tc>
        <w:tc>
          <w:tcPr>
            <w:tcW w:w="396" w:type="pct"/>
            <w:shd w:val="clear" w:color="auto" w:fill="auto"/>
            <w:vAlign w:val="bottom"/>
          </w:tcPr>
          <w:p w14:paraId="4F348FA0" w14:textId="77777777" w:rsidR="008F6B6F" w:rsidRPr="00D8193C" w:rsidRDefault="008F6B6F" w:rsidP="008F6B6F">
            <w:pPr>
              <w:jc w:val="center"/>
              <w:rPr>
                <w:sz w:val="18"/>
                <w:szCs w:val="18"/>
              </w:rPr>
            </w:pPr>
            <w:r w:rsidRPr="00D8193C">
              <w:rPr>
                <w:sz w:val="18"/>
                <w:szCs w:val="18"/>
              </w:rPr>
              <w:t>0.131</w:t>
            </w:r>
          </w:p>
        </w:tc>
        <w:tc>
          <w:tcPr>
            <w:tcW w:w="382" w:type="pct"/>
            <w:shd w:val="clear" w:color="auto" w:fill="auto"/>
            <w:vAlign w:val="bottom"/>
          </w:tcPr>
          <w:p w14:paraId="2E76C624" w14:textId="77777777" w:rsidR="008F6B6F" w:rsidRPr="00D8193C" w:rsidRDefault="008F6B6F" w:rsidP="008F6B6F">
            <w:pPr>
              <w:jc w:val="center"/>
              <w:rPr>
                <w:sz w:val="18"/>
                <w:szCs w:val="18"/>
              </w:rPr>
            </w:pPr>
            <w:r w:rsidRPr="00D8193C">
              <w:rPr>
                <w:sz w:val="18"/>
                <w:szCs w:val="18"/>
              </w:rPr>
              <w:t>1.281</w:t>
            </w:r>
          </w:p>
        </w:tc>
        <w:tc>
          <w:tcPr>
            <w:tcW w:w="382" w:type="pct"/>
            <w:shd w:val="clear" w:color="auto" w:fill="auto"/>
            <w:vAlign w:val="bottom"/>
          </w:tcPr>
          <w:p w14:paraId="1D9C24D4" w14:textId="77777777" w:rsidR="008F6B6F" w:rsidRPr="00D8193C" w:rsidRDefault="008F6B6F" w:rsidP="008F6B6F">
            <w:pPr>
              <w:jc w:val="center"/>
              <w:rPr>
                <w:sz w:val="18"/>
                <w:szCs w:val="18"/>
              </w:rPr>
            </w:pPr>
            <w:r w:rsidRPr="00D8193C">
              <w:rPr>
                <w:sz w:val="18"/>
                <w:szCs w:val="18"/>
              </w:rPr>
              <w:t>0.587</w:t>
            </w:r>
          </w:p>
        </w:tc>
        <w:tc>
          <w:tcPr>
            <w:tcW w:w="380" w:type="pct"/>
            <w:shd w:val="clear" w:color="auto" w:fill="auto"/>
            <w:vAlign w:val="bottom"/>
          </w:tcPr>
          <w:p w14:paraId="0A3D9304" w14:textId="77777777" w:rsidR="008F6B6F" w:rsidRPr="00D8193C" w:rsidRDefault="008F6B6F" w:rsidP="008F6B6F">
            <w:pPr>
              <w:jc w:val="center"/>
              <w:rPr>
                <w:sz w:val="18"/>
                <w:szCs w:val="18"/>
              </w:rPr>
            </w:pPr>
            <w:r w:rsidRPr="00D8193C">
              <w:rPr>
                <w:sz w:val="18"/>
                <w:szCs w:val="18"/>
              </w:rPr>
              <w:t>0.056</w:t>
            </w:r>
          </w:p>
        </w:tc>
        <w:tc>
          <w:tcPr>
            <w:tcW w:w="454" w:type="pct"/>
            <w:shd w:val="clear" w:color="auto" w:fill="auto"/>
            <w:vAlign w:val="bottom"/>
          </w:tcPr>
          <w:p w14:paraId="773DA431" w14:textId="77777777" w:rsidR="008F6B6F" w:rsidRPr="00D8193C" w:rsidRDefault="008F6B6F" w:rsidP="008F6B6F">
            <w:pPr>
              <w:jc w:val="center"/>
              <w:rPr>
                <w:sz w:val="18"/>
                <w:szCs w:val="18"/>
              </w:rPr>
            </w:pPr>
            <w:r w:rsidRPr="00D8193C">
              <w:rPr>
                <w:sz w:val="18"/>
                <w:szCs w:val="18"/>
              </w:rPr>
              <w:t>3.031</w:t>
            </w:r>
          </w:p>
        </w:tc>
        <w:tc>
          <w:tcPr>
            <w:tcW w:w="397" w:type="pct"/>
            <w:shd w:val="clear" w:color="auto" w:fill="auto"/>
            <w:vAlign w:val="bottom"/>
          </w:tcPr>
          <w:p w14:paraId="12D0DE4B" w14:textId="77777777" w:rsidR="008F6B6F" w:rsidRPr="00D8193C" w:rsidRDefault="008F6B6F" w:rsidP="008F6B6F">
            <w:pPr>
              <w:jc w:val="center"/>
              <w:rPr>
                <w:sz w:val="18"/>
                <w:szCs w:val="18"/>
              </w:rPr>
            </w:pPr>
            <w:r w:rsidRPr="00D8193C">
              <w:rPr>
                <w:sz w:val="18"/>
                <w:szCs w:val="18"/>
              </w:rPr>
              <w:t>14.77</w:t>
            </w:r>
          </w:p>
        </w:tc>
        <w:tc>
          <w:tcPr>
            <w:tcW w:w="382" w:type="pct"/>
            <w:vAlign w:val="bottom"/>
          </w:tcPr>
          <w:p w14:paraId="71ECABB3" w14:textId="77777777" w:rsidR="008F6B6F" w:rsidRPr="00D8193C" w:rsidRDefault="008F6B6F" w:rsidP="008F6B6F">
            <w:pPr>
              <w:jc w:val="center"/>
              <w:rPr>
                <w:sz w:val="18"/>
                <w:szCs w:val="18"/>
              </w:rPr>
            </w:pPr>
            <w:r w:rsidRPr="00D8193C">
              <w:rPr>
                <w:sz w:val="18"/>
                <w:szCs w:val="18"/>
              </w:rPr>
              <w:t>1.260</w:t>
            </w:r>
          </w:p>
        </w:tc>
        <w:tc>
          <w:tcPr>
            <w:tcW w:w="426" w:type="pct"/>
            <w:vAlign w:val="bottom"/>
          </w:tcPr>
          <w:p w14:paraId="1F83E4AC" w14:textId="77777777" w:rsidR="008F6B6F" w:rsidRPr="00D8193C" w:rsidRDefault="008F6B6F" w:rsidP="008F6B6F">
            <w:pPr>
              <w:jc w:val="center"/>
              <w:rPr>
                <w:sz w:val="18"/>
                <w:szCs w:val="18"/>
              </w:rPr>
            </w:pPr>
            <w:r w:rsidRPr="00D8193C">
              <w:rPr>
                <w:sz w:val="18"/>
                <w:szCs w:val="18"/>
              </w:rPr>
              <w:t>1.547</w:t>
            </w:r>
          </w:p>
        </w:tc>
      </w:tr>
      <w:tr w:rsidR="008F6B6F" w:rsidRPr="00D8193C" w14:paraId="74B3D391" w14:textId="77777777" w:rsidTr="008F6B6F">
        <w:trPr>
          <w:trHeight w:val="20"/>
        </w:trPr>
        <w:tc>
          <w:tcPr>
            <w:tcW w:w="601" w:type="pct"/>
            <w:shd w:val="clear" w:color="auto" w:fill="auto"/>
            <w:vAlign w:val="center"/>
          </w:tcPr>
          <w:p w14:paraId="67852DBA" w14:textId="77777777" w:rsidR="008F6B6F" w:rsidRPr="00D8193C" w:rsidRDefault="00C86652" w:rsidP="008F6B6F">
            <w:pPr>
              <w:pStyle w:val="TableText8pt"/>
              <w:keepNext/>
              <w:keepLines/>
              <w:spacing w:before="20" w:after="0"/>
              <w:rPr>
                <w:rFonts w:eastAsia="SimSun"/>
                <w:sz w:val="18"/>
                <w:szCs w:val="18"/>
                <w:lang w:eastAsia="zh-CN"/>
              </w:rPr>
            </w:pPr>
            <w:r w:rsidRPr="00D8193C">
              <w:rPr>
                <w:rFonts w:eastAsia="SimSun"/>
                <w:sz w:val="18"/>
                <w:szCs w:val="18"/>
                <w:lang w:eastAsia="zh-CN"/>
              </w:rPr>
              <w:t>L</w:t>
            </w:r>
            <w:r w:rsidR="008F6B6F" w:rsidRPr="00D8193C">
              <w:rPr>
                <w:rFonts w:eastAsia="SimSun"/>
                <w:sz w:val="18"/>
                <w:szCs w:val="18"/>
                <w:lang w:eastAsia="zh-CN"/>
              </w:rPr>
              <w:t>egs</w:t>
            </w:r>
          </w:p>
        </w:tc>
        <w:tc>
          <w:tcPr>
            <w:tcW w:w="429" w:type="pct"/>
            <w:tcBorders>
              <w:right w:val="single" w:sz="4" w:space="0" w:color="auto"/>
            </w:tcBorders>
            <w:shd w:val="clear" w:color="auto" w:fill="auto"/>
            <w:vAlign w:val="bottom"/>
          </w:tcPr>
          <w:p w14:paraId="7B382DD4" w14:textId="77777777" w:rsidR="008F6B6F" w:rsidRPr="00D8193C" w:rsidRDefault="008F6B6F" w:rsidP="008F6B6F">
            <w:pPr>
              <w:jc w:val="center"/>
              <w:rPr>
                <w:sz w:val="18"/>
                <w:szCs w:val="18"/>
              </w:rPr>
            </w:pPr>
            <w:r w:rsidRPr="00D8193C">
              <w:rPr>
                <w:sz w:val="18"/>
                <w:szCs w:val="18"/>
              </w:rPr>
              <w:t>4.200</w:t>
            </w:r>
          </w:p>
        </w:tc>
        <w:tc>
          <w:tcPr>
            <w:tcW w:w="429" w:type="pct"/>
            <w:tcBorders>
              <w:left w:val="single" w:sz="4" w:space="0" w:color="auto"/>
            </w:tcBorders>
            <w:shd w:val="clear" w:color="auto" w:fill="auto"/>
            <w:vAlign w:val="bottom"/>
          </w:tcPr>
          <w:p w14:paraId="3543287C" w14:textId="77777777" w:rsidR="008F6B6F" w:rsidRPr="00D8193C" w:rsidRDefault="008F6B6F" w:rsidP="008F6B6F">
            <w:pPr>
              <w:jc w:val="center"/>
              <w:rPr>
                <w:sz w:val="18"/>
                <w:szCs w:val="18"/>
              </w:rPr>
            </w:pPr>
            <w:r w:rsidRPr="00D8193C">
              <w:rPr>
                <w:sz w:val="18"/>
                <w:szCs w:val="18"/>
              </w:rPr>
              <w:t>19.52</w:t>
            </w:r>
          </w:p>
        </w:tc>
        <w:tc>
          <w:tcPr>
            <w:tcW w:w="342" w:type="pct"/>
            <w:shd w:val="clear" w:color="auto" w:fill="auto"/>
            <w:vAlign w:val="bottom"/>
          </w:tcPr>
          <w:p w14:paraId="6C74EA4C" w14:textId="77777777" w:rsidR="008F6B6F" w:rsidRPr="00D8193C" w:rsidRDefault="008F6B6F" w:rsidP="008F6B6F">
            <w:pPr>
              <w:jc w:val="center"/>
              <w:rPr>
                <w:sz w:val="18"/>
                <w:szCs w:val="18"/>
              </w:rPr>
            </w:pPr>
            <w:r w:rsidRPr="00D8193C">
              <w:rPr>
                <w:sz w:val="18"/>
                <w:szCs w:val="18"/>
              </w:rPr>
              <w:t>0.189</w:t>
            </w:r>
          </w:p>
        </w:tc>
        <w:tc>
          <w:tcPr>
            <w:tcW w:w="396" w:type="pct"/>
            <w:shd w:val="clear" w:color="auto" w:fill="auto"/>
            <w:vAlign w:val="bottom"/>
          </w:tcPr>
          <w:p w14:paraId="5C4D49DD" w14:textId="77777777" w:rsidR="008F6B6F" w:rsidRPr="00D8193C" w:rsidRDefault="008F6B6F" w:rsidP="008F6B6F">
            <w:pPr>
              <w:jc w:val="center"/>
              <w:rPr>
                <w:sz w:val="18"/>
                <w:szCs w:val="18"/>
              </w:rPr>
            </w:pPr>
            <w:r w:rsidRPr="00D8193C">
              <w:rPr>
                <w:sz w:val="18"/>
                <w:szCs w:val="18"/>
              </w:rPr>
              <w:t>0.232</w:t>
            </w:r>
          </w:p>
        </w:tc>
        <w:tc>
          <w:tcPr>
            <w:tcW w:w="382" w:type="pct"/>
            <w:shd w:val="clear" w:color="auto" w:fill="auto"/>
            <w:vAlign w:val="bottom"/>
          </w:tcPr>
          <w:p w14:paraId="1C177EA0" w14:textId="77777777" w:rsidR="008F6B6F" w:rsidRPr="00D8193C" w:rsidRDefault="008F6B6F" w:rsidP="008F6B6F">
            <w:pPr>
              <w:jc w:val="center"/>
              <w:rPr>
                <w:sz w:val="18"/>
                <w:szCs w:val="18"/>
              </w:rPr>
            </w:pPr>
            <w:r w:rsidRPr="00D8193C">
              <w:rPr>
                <w:sz w:val="18"/>
                <w:szCs w:val="18"/>
              </w:rPr>
              <w:t>0.363</w:t>
            </w:r>
          </w:p>
        </w:tc>
        <w:tc>
          <w:tcPr>
            <w:tcW w:w="382" w:type="pct"/>
            <w:shd w:val="clear" w:color="auto" w:fill="auto"/>
            <w:vAlign w:val="bottom"/>
          </w:tcPr>
          <w:p w14:paraId="4C6183B6" w14:textId="77777777" w:rsidR="008F6B6F" w:rsidRPr="00D8193C" w:rsidRDefault="008F6B6F" w:rsidP="008F6B6F">
            <w:pPr>
              <w:jc w:val="center"/>
              <w:rPr>
                <w:sz w:val="18"/>
                <w:szCs w:val="18"/>
              </w:rPr>
            </w:pPr>
            <w:r w:rsidRPr="00D8193C">
              <w:rPr>
                <w:sz w:val="18"/>
                <w:szCs w:val="18"/>
              </w:rPr>
              <w:t>0.277</w:t>
            </w:r>
          </w:p>
        </w:tc>
        <w:tc>
          <w:tcPr>
            <w:tcW w:w="380" w:type="pct"/>
            <w:shd w:val="clear" w:color="auto" w:fill="auto"/>
            <w:vAlign w:val="bottom"/>
          </w:tcPr>
          <w:p w14:paraId="5406B0D0" w14:textId="77777777" w:rsidR="008F6B6F" w:rsidRPr="00D8193C" w:rsidRDefault="008F6B6F" w:rsidP="008F6B6F">
            <w:pPr>
              <w:jc w:val="center"/>
              <w:rPr>
                <w:sz w:val="18"/>
                <w:szCs w:val="18"/>
              </w:rPr>
            </w:pPr>
            <w:r w:rsidRPr="00D8193C">
              <w:rPr>
                <w:sz w:val="18"/>
                <w:szCs w:val="18"/>
              </w:rPr>
              <w:t>0.036</w:t>
            </w:r>
          </w:p>
        </w:tc>
        <w:tc>
          <w:tcPr>
            <w:tcW w:w="454" w:type="pct"/>
            <w:shd w:val="clear" w:color="auto" w:fill="auto"/>
            <w:vAlign w:val="bottom"/>
          </w:tcPr>
          <w:p w14:paraId="1FB9F148" w14:textId="77777777" w:rsidR="008F6B6F" w:rsidRPr="00D8193C" w:rsidRDefault="008F6B6F" w:rsidP="008F6B6F">
            <w:pPr>
              <w:jc w:val="center"/>
              <w:rPr>
                <w:sz w:val="18"/>
                <w:szCs w:val="18"/>
              </w:rPr>
            </w:pPr>
            <w:r w:rsidRPr="00D8193C">
              <w:rPr>
                <w:sz w:val="18"/>
                <w:szCs w:val="18"/>
              </w:rPr>
              <w:t>1.736</w:t>
            </w:r>
          </w:p>
        </w:tc>
        <w:tc>
          <w:tcPr>
            <w:tcW w:w="397" w:type="pct"/>
            <w:shd w:val="clear" w:color="auto" w:fill="auto"/>
            <w:vAlign w:val="bottom"/>
          </w:tcPr>
          <w:p w14:paraId="3B6A2934" w14:textId="77777777" w:rsidR="008F6B6F" w:rsidRPr="00D8193C" w:rsidRDefault="008F6B6F" w:rsidP="008F6B6F">
            <w:pPr>
              <w:jc w:val="center"/>
              <w:rPr>
                <w:sz w:val="18"/>
                <w:szCs w:val="18"/>
              </w:rPr>
            </w:pPr>
            <w:r w:rsidRPr="00D8193C">
              <w:rPr>
                <w:sz w:val="18"/>
                <w:szCs w:val="18"/>
              </w:rPr>
              <w:t>1.368</w:t>
            </w:r>
          </w:p>
        </w:tc>
        <w:tc>
          <w:tcPr>
            <w:tcW w:w="382" w:type="pct"/>
            <w:vAlign w:val="bottom"/>
          </w:tcPr>
          <w:p w14:paraId="72BB85C1" w14:textId="77777777" w:rsidR="008F6B6F" w:rsidRPr="00D8193C" w:rsidRDefault="008F6B6F" w:rsidP="008F6B6F">
            <w:pPr>
              <w:jc w:val="center"/>
              <w:rPr>
                <w:sz w:val="18"/>
                <w:szCs w:val="18"/>
              </w:rPr>
            </w:pPr>
            <w:r w:rsidRPr="00D8193C">
              <w:rPr>
                <w:sz w:val="18"/>
                <w:szCs w:val="18"/>
              </w:rPr>
              <w:t>0.283</w:t>
            </w:r>
          </w:p>
        </w:tc>
        <w:tc>
          <w:tcPr>
            <w:tcW w:w="426" w:type="pct"/>
            <w:vAlign w:val="bottom"/>
          </w:tcPr>
          <w:p w14:paraId="1F074376" w14:textId="77777777" w:rsidR="008F6B6F" w:rsidRPr="00D8193C" w:rsidRDefault="008F6B6F" w:rsidP="008F6B6F">
            <w:pPr>
              <w:jc w:val="center"/>
              <w:rPr>
                <w:sz w:val="18"/>
                <w:szCs w:val="18"/>
              </w:rPr>
            </w:pPr>
            <w:r w:rsidRPr="00D8193C">
              <w:rPr>
                <w:sz w:val="18"/>
                <w:szCs w:val="18"/>
              </w:rPr>
              <w:t>1.400</w:t>
            </w:r>
          </w:p>
        </w:tc>
      </w:tr>
      <w:tr w:rsidR="008F6B6F" w:rsidRPr="00D8193C" w14:paraId="37734E48" w14:textId="77777777" w:rsidTr="008F6B6F">
        <w:trPr>
          <w:trHeight w:val="20"/>
        </w:trPr>
        <w:tc>
          <w:tcPr>
            <w:tcW w:w="601" w:type="pct"/>
            <w:shd w:val="clear" w:color="auto" w:fill="auto"/>
            <w:vAlign w:val="center"/>
          </w:tcPr>
          <w:p w14:paraId="31C84961" w14:textId="77777777" w:rsidR="008F6B6F" w:rsidRPr="00D8193C" w:rsidRDefault="00C86652" w:rsidP="008F6B6F">
            <w:pPr>
              <w:pStyle w:val="TableText8pt"/>
              <w:keepNext/>
              <w:keepLines/>
              <w:spacing w:before="20" w:after="0"/>
              <w:rPr>
                <w:rFonts w:eastAsia="SimSun"/>
                <w:sz w:val="18"/>
                <w:szCs w:val="18"/>
                <w:lang w:eastAsia="zh-CN"/>
              </w:rPr>
            </w:pPr>
            <w:r w:rsidRPr="00D8193C">
              <w:rPr>
                <w:rFonts w:eastAsia="SimSun"/>
                <w:sz w:val="18"/>
                <w:szCs w:val="18"/>
                <w:lang w:eastAsia="zh-CN"/>
              </w:rPr>
              <w:t>T</w:t>
            </w:r>
            <w:r w:rsidR="008F6B6F" w:rsidRPr="00D8193C">
              <w:rPr>
                <w:rFonts w:eastAsia="SimSun"/>
                <w:sz w:val="18"/>
                <w:szCs w:val="18"/>
                <w:lang w:eastAsia="zh-CN"/>
              </w:rPr>
              <w:t>orso</w:t>
            </w:r>
          </w:p>
        </w:tc>
        <w:tc>
          <w:tcPr>
            <w:tcW w:w="429" w:type="pct"/>
            <w:tcBorders>
              <w:right w:val="single" w:sz="4" w:space="0" w:color="auto"/>
            </w:tcBorders>
            <w:shd w:val="clear" w:color="auto" w:fill="auto"/>
            <w:vAlign w:val="bottom"/>
          </w:tcPr>
          <w:p w14:paraId="6BB3D0B3" w14:textId="77777777" w:rsidR="008F6B6F" w:rsidRPr="00D8193C" w:rsidRDefault="008F6B6F" w:rsidP="008F6B6F">
            <w:pPr>
              <w:jc w:val="center"/>
              <w:rPr>
                <w:sz w:val="18"/>
                <w:szCs w:val="18"/>
              </w:rPr>
            </w:pPr>
            <w:r w:rsidRPr="00D8193C">
              <w:rPr>
                <w:sz w:val="18"/>
                <w:szCs w:val="18"/>
              </w:rPr>
              <w:t>6.172</w:t>
            </w:r>
          </w:p>
        </w:tc>
        <w:tc>
          <w:tcPr>
            <w:tcW w:w="429" w:type="pct"/>
            <w:tcBorders>
              <w:left w:val="single" w:sz="4" w:space="0" w:color="auto"/>
            </w:tcBorders>
            <w:shd w:val="clear" w:color="auto" w:fill="auto"/>
            <w:vAlign w:val="bottom"/>
          </w:tcPr>
          <w:p w14:paraId="6C5A4149" w14:textId="77777777" w:rsidR="008F6B6F" w:rsidRPr="00D8193C" w:rsidRDefault="008F6B6F" w:rsidP="008F6B6F">
            <w:pPr>
              <w:jc w:val="center"/>
              <w:rPr>
                <w:sz w:val="18"/>
                <w:szCs w:val="18"/>
              </w:rPr>
            </w:pPr>
            <w:r w:rsidRPr="00D8193C">
              <w:rPr>
                <w:sz w:val="18"/>
                <w:szCs w:val="18"/>
              </w:rPr>
              <w:t>10.00</w:t>
            </w:r>
          </w:p>
        </w:tc>
        <w:tc>
          <w:tcPr>
            <w:tcW w:w="342" w:type="pct"/>
            <w:shd w:val="clear" w:color="auto" w:fill="auto"/>
            <w:vAlign w:val="bottom"/>
          </w:tcPr>
          <w:p w14:paraId="5D877AD7" w14:textId="77777777" w:rsidR="008F6B6F" w:rsidRPr="00D8193C" w:rsidRDefault="008F6B6F" w:rsidP="008F6B6F">
            <w:pPr>
              <w:jc w:val="center"/>
              <w:rPr>
                <w:sz w:val="18"/>
                <w:szCs w:val="18"/>
              </w:rPr>
            </w:pPr>
            <w:r w:rsidRPr="00D8193C">
              <w:rPr>
                <w:sz w:val="18"/>
                <w:szCs w:val="18"/>
              </w:rPr>
              <w:t>0.390</w:t>
            </w:r>
          </w:p>
        </w:tc>
        <w:tc>
          <w:tcPr>
            <w:tcW w:w="396" w:type="pct"/>
            <w:shd w:val="clear" w:color="auto" w:fill="auto"/>
            <w:vAlign w:val="bottom"/>
          </w:tcPr>
          <w:p w14:paraId="3180648C" w14:textId="77777777" w:rsidR="008F6B6F" w:rsidRPr="00D8193C" w:rsidRDefault="008F6B6F" w:rsidP="008F6B6F">
            <w:pPr>
              <w:jc w:val="center"/>
              <w:rPr>
                <w:sz w:val="18"/>
                <w:szCs w:val="18"/>
              </w:rPr>
            </w:pPr>
            <w:r w:rsidRPr="00D8193C">
              <w:rPr>
                <w:sz w:val="18"/>
                <w:szCs w:val="18"/>
              </w:rPr>
              <w:t>0.255</w:t>
            </w:r>
          </w:p>
        </w:tc>
        <w:tc>
          <w:tcPr>
            <w:tcW w:w="382" w:type="pct"/>
            <w:shd w:val="clear" w:color="auto" w:fill="auto"/>
            <w:vAlign w:val="bottom"/>
          </w:tcPr>
          <w:p w14:paraId="259E0B8E" w14:textId="77777777" w:rsidR="008F6B6F" w:rsidRPr="00D8193C" w:rsidRDefault="008F6B6F" w:rsidP="008F6B6F">
            <w:pPr>
              <w:jc w:val="center"/>
              <w:rPr>
                <w:sz w:val="18"/>
                <w:szCs w:val="18"/>
              </w:rPr>
            </w:pPr>
            <w:r w:rsidRPr="00D8193C">
              <w:rPr>
                <w:sz w:val="18"/>
                <w:szCs w:val="18"/>
              </w:rPr>
              <w:t>0.991</w:t>
            </w:r>
          </w:p>
        </w:tc>
        <w:tc>
          <w:tcPr>
            <w:tcW w:w="382" w:type="pct"/>
            <w:shd w:val="clear" w:color="auto" w:fill="auto"/>
            <w:vAlign w:val="bottom"/>
          </w:tcPr>
          <w:p w14:paraId="3B2DFF02" w14:textId="77777777" w:rsidR="008F6B6F" w:rsidRPr="00D8193C" w:rsidRDefault="008F6B6F" w:rsidP="008F6B6F">
            <w:pPr>
              <w:jc w:val="center"/>
              <w:rPr>
                <w:sz w:val="18"/>
                <w:szCs w:val="18"/>
              </w:rPr>
            </w:pPr>
            <w:r w:rsidRPr="00D8193C">
              <w:rPr>
                <w:sz w:val="18"/>
                <w:szCs w:val="18"/>
              </w:rPr>
              <w:t>1.553</w:t>
            </w:r>
          </w:p>
        </w:tc>
        <w:tc>
          <w:tcPr>
            <w:tcW w:w="380" w:type="pct"/>
            <w:shd w:val="clear" w:color="auto" w:fill="auto"/>
            <w:vAlign w:val="bottom"/>
          </w:tcPr>
          <w:p w14:paraId="6E9CC0F2" w14:textId="77777777" w:rsidR="008F6B6F" w:rsidRPr="00D8193C" w:rsidRDefault="008F6B6F" w:rsidP="008F6B6F">
            <w:pPr>
              <w:jc w:val="center"/>
              <w:rPr>
                <w:sz w:val="18"/>
                <w:szCs w:val="18"/>
              </w:rPr>
            </w:pPr>
            <w:r w:rsidRPr="00D8193C">
              <w:rPr>
                <w:sz w:val="18"/>
                <w:szCs w:val="18"/>
              </w:rPr>
              <w:t>0.084</w:t>
            </w:r>
          </w:p>
        </w:tc>
        <w:tc>
          <w:tcPr>
            <w:tcW w:w="454" w:type="pct"/>
            <w:shd w:val="clear" w:color="auto" w:fill="auto"/>
            <w:vAlign w:val="bottom"/>
          </w:tcPr>
          <w:p w14:paraId="0EA30039" w14:textId="77777777" w:rsidR="008F6B6F" w:rsidRPr="00D8193C" w:rsidRDefault="008F6B6F" w:rsidP="008F6B6F">
            <w:pPr>
              <w:jc w:val="center"/>
              <w:rPr>
                <w:sz w:val="18"/>
                <w:szCs w:val="18"/>
              </w:rPr>
            </w:pPr>
            <w:r w:rsidRPr="00D8193C">
              <w:rPr>
                <w:sz w:val="18"/>
                <w:szCs w:val="18"/>
              </w:rPr>
              <w:t>28.82</w:t>
            </w:r>
          </w:p>
        </w:tc>
        <w:tc>
          <w:tcPr>
            <w:tcW w:w="397" w:type="pct"/>
            <w:shd w:val="clear" w:color="auto" w:fill="auto"/>
            <w:vAlign w:val="bottom"/>
          </w:tcPr>
          <w:p w14:paraId="1E4C4B5F" w14:textId="77777777" w:rsidR="008F6B6F" w:rsidRPr="00D8193C" w:rsidRDefault="008F6B6F" w:rsidP="008F6B6F">
            <w:pPr>
              <w:jc w:val="center"/>
              <w:rPr>
                <w:sz w:val="18"/>
                <w:szCs w:val="18"/>
              </w:rPr>
            </w:pPr>
            <w:r w:rsidRPr="00D8193C">
              <w:rPr>
                <w:sz w:val="18"/>
                <w:szCs w:val="18"/>
              </w:rPr>
              <w:t>14.95</w:t>
            </w:r>
          </w:p>
        </w:tc>
        <w:tc>
          <w:tcPr>
            <w:tcW w:w="382" w:type="pct"/>
            <w:vAlign w:val="bottom"/>
          </w:tcPr>
          <w:p w14:paraId="6FF44BFB" w14:textId="77777777" w:rsidR="008F6B6F" w:rsidRPr="00D8193C" w:rsidRDefault="008F6B6F" w:rsidP="008F6B6F">
            <w:pPr>
              <w:jc w:val="center"/>
              <w:rPr>
                <w:sz w:val="18"/>
                <w:szCs w:val="18"/>
              </w:rPr>
            </w:pPr>
            <w:r w:rsidRPr="00D8193C">
              <w:rPr>
                <w:sz w:val="18"/>
                <w:szCs w:val="18"/>
              </w:rPr>
              <w:t>3.097</w:t>
            </w:r>
          </w:p>
        </w:tc>
        <w:tc>
          <w:tcPr>
            <w:tcW w:w="426" w:type="pct"/>
            <w:vAlign w:val="bottom"/>
          </w:tcPr>
          <w:p w14:paraId="0A13DF89" w14:textId="77777777" w:rsidR="008F6B6F" w:rsidRPr="00D8193C" w:rsidRDefault="008F6B6F" w:rsidP="008F6B6F">
            <w:pPr>
              <w:jc w:val="center"/>
              <w:rPr>
                <w:sz w:val="18"/>
                <w:szCs w:val="18"/>
              </w:rPr>
            </w:pPr>
            <w:r w:rsidRPr="00D8193C">
              <w:rPr>
                <w:sz w:val="18"/>
                <w:szCs w:val="18"/>
              </w:rPr>
              <w:t>5.826</w:t>
            </w:r>
          </w:p>
        </w:tc>
      </w:tr>
      <w:tr w:rsidR="008F6B6F" w:rsidRPr="00D8193C" w14:paraId="12C04DFC" w14:textId="77777777" w:rsidTr="008F6B6F">
        <w:trPr>
          <w:trHeight w:val="20"/>
        </w:trPr>
        <w:tc>
          <w:tcPr>
            <w:tcW w:w="601" w:type="pct"/>
            <w:shd w:val="clear" w:color="auto" w:fill="auto"/>
            <w:vAlign w:val="center"/>
          </w:tcPr>
          <w:p w14:paraId="5D8EECE2"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4F2273F1" w14:textId="77777777" w:rsidR="008F6B6F" w:rsidRPr="00D8193C" w:rsidRDefault="008F6B6F" w:rsidP="008F6B6F">
            <w:pPr>
              <w:jc w:val="center"/>
              <w:rPr>
                <w:sz w:val="18"/>
                <w:szCs w:val="18"/>
              </w:rPr>
            </w:pPr>
            <w:r w:rsidRPr="00D8193C">
              <w:rPr>
                <w:sz w:val="18"/>
                <w:szCs w:val="18"/>
              </w:rPr>
              <w:t>29.76</w:t>
            </w:r>
          </w:p>
        </w:tc>
        <w:tc>
          <w:tcPr>
            <w:tcW w:w="429" w:type="pct"/>
            <w:tcBorders>
              <w:left w:val="single" w:sz="4" w:space="0" w:color="auto"/>
            </w:tcBorders>
            <w:shd w:val="clear" w:color="auto" w:fill="auto"/>
            <w:vAlign w:val="bottom"/>
          </w:tcPr>
          <w:p w14:paraId="77C6B638" w14:textId="77777777" w:rsidR="008F6B6F" w:rsidRPr="00D8193C" w:rsidRDefault="008F6B6F" w:rsidP="008F6B6F">
            <w:pPr>
              <w:jc w:val="center"/>
              <w:rPr>
                <w:sz w:val="18"/>
                <w:szCs w:val="18"/>
              </w:rPr>
            </w:pPr>
            <w:r w:rsidRPr="00D8193C">
              <w:rPr>
                <w:sz w:val="18"/>
                <w:szCs w:val="18"/>
              </w:rPr>
              <w:t>51.50</w:t>
            </w:r>
          </w:p>
        </w:tc>
        <w:tc>
          <w:tcPr>
            <w:tcW w:w="342" w:type="pct"/>
            <w:shd w:val="clear" w:color="auto" w:fill="auto"/>
            <w:vAlign w:val="bottom"/>
          </w:tcPr>
          <w:p w14:paraId="1D498219" w14:textId="77777777" w:rsidR="008F6B6F" w:rsidRPr="00D8193C" w:rsidRDefault="008F6B6F" w:rsidP="008F6B6F">
            <w:pPr>
              <w:jc w:val="center"/>
              <w:rPr>
                <w:sz w:val="18"/>
                <w:szCs w:val="18"/>
              </w:rPr>
            </w:pPr>
            <w:r w:rsidRPr="00D8193C">
              <w:rPr>
                <w:sz w:val="18"/>
                <w:szCs w:val="18"/>
              </w:rPr>
              <w:t>0.889</w:t>
            </w:r>
          </w:p>
        </w:tc>
        <w:tc>
          <w:tcPr>
            <w:tcW w:w="396" w:type="pct"/>
            <w:shd w:val="clear" w:color="auto" w:fill="auto"/>
            <w:vAlign w:val="bottom"/>
          </w:tcPr>
          <w:p w14:paraId="2810C762" w14:textId="77777777" w:rsidR="008F6B6F" w:rsidRPr="00D8193C" w:rsidRDefault="008F6B6F" w:rsidP="008F6B6F">
            <w:pPr>
              <w:jc w:val="center"/>
              <w:rPr>
                <w:sz w:val="18"/>
                <w:szCs w:val="18"/>
              </w:rPr>
            </w:pPr>
            <w:r w:rsidRPr="00D8193C">
              <w:rPr>
                <w:sz w:val="18"/>
                <w:szCs w:val="18"/>
              </w:rPr>
              <w:t>0.617</w:t>
            </w:r>
          </w:p>
        </w:tc>
        <w:tc>
          <w:tcPr>
            <w:tcW w:w="382" w:type="pct"/>
            <w:shd w:val="clear" w:color="auto" w:fill="auto"/>
            <w:vAlign w:val="bottom"/>
          </w:tcPr>
          <w:p w14:paraId="26BDCD53" w14:textId="77777777" w:rsidR="008F6B6F" w:rsidRPr="00D8193C" w:rsidRDefault="008F6B6F" w:rsidP="008F6B6F">
            <w:pPr>
              <w:jc w:val="center"/>
              <w:rPr>
                <w:sz w:val="18"/>
                <w:szCs w:val="18"/>
              </w:rPr>
            </w:pPr>
            <w:r w:rsidRPr="00D8193C">
              <w:rPr>
                <w:sz w:val="18"/>
                <w:szCs w:val="18"/>
              </w:rPr>
              <w:t>2.635</w:t>
            </w:r>
          </w:p>
        </w:tc>
        <w:tc>
          <w:tcPr>
            <w:tcW w:w="382" w:type="pct"/>
            <w:shd w:val="clear" w:color="auto" w:fill="auto"/>
            <w:vAlign w:val="bottom"/>
          </w:tcPr>
          <w:p w14:paraId="5A7AB102" w14:textId="77777777" w:rsidR="008F6B6F" w:rsidRPr="00D8193C" w:rsidRDefault="008F6B6F" w:rsidP="008F6B6F">
            <w:pPr>
              <w:jc w:val="center"/>
              <w:rPr>
                <w:sz w:val="18"/>
                <w:szCs w:val="18"/>
              </w:rPr>
            </w:pPr>
            <w:r w:rsidRPr="00D8193C">
              <w:rPr>
                <w:sz w:val="18"/>
                <w:szCs w:val="18"/>
              </w:rPr>
              <w:t>2.417</w:t>
            </w:r>
          </w:p>
        </w:tc>
        <w:tc>
          <w:tcPr>
            <w:tcW w:w="380" w:type="pct"/>
            <w:shd w:val="clear" w:color="auto" w:fill="auto"/>
            <w:vAlign w:val="bottom"/>
          </w:tcPr>
          <w:p w14:paraId="2FE57AFC" w14:textId="77777777" w:rsidR="008F6B6F" w:rsidRPr="00D8193C" w:rsidRDefault="008F6B6F" w:rsidP="008F6B6F">
            <w:pPr>
              <w:jc w:val="center"/>
              <w:rPr>
                <w:sz w:val="18"/>
                <w:szCs w:val="18"/>
              </w:rPr>
            </w:pPr>
            <w:r w:rsidRPr="00D8193C">
              <w:rPr>
                <w:sz w:val="18"/>
                <w:szCs w:val="18"/>
              </w:rPr>
              <w:t>0.176</w:t>
            </w:r>
          </w:p>
        </w:tc>
        <w:tc>
          <w:tcPr>
            <w:tcW w:w="454" w:type="pct"/>
            <w:shd w:val="clear" w:color="auto" w:fill="auto"/>
            <w:vAlign w:val="bottom"/>
          </w:tcPr>
          <w:p w14:paraId="11ABE68C" w14:textId="77777777" w:rsidR="008F6B6F" w:rsidRPr="00D8193C" w:rsidRDefault="008F6B6F" w:rsidP="008F6B6F">
            <w:pPr>
              <w:jc w:val="center"/>
              <w:rPr>
                <w:sz w:val="18"/>
                <w:szCs w:val="18"/>
              </w:rPr>
            </w:pPr>
            <w:r w:rsidRPr="00D8193C">
              <w:rPr>
                <w:sz w:val="18"/>
                <w:szCs w:val="18"/>
              </w:rPr>
              <w:t>33.59</w:t>
            </w:r>
          </w:p>
        </w:tc>
        <w:tc>
          <w:tcPr>
            <w:tcW w:w="397" w:type="pct"/>
            <w:shd w:val="clear" w:color="auto" w:fill="auto"/>
            <w:vAlign w:val="bottom"/>
          </w:tcPr>
          <w:p w14:paraId="0AB849E7" w14:textId="77777777" w:rsidR="008F6B6F" w:rsidRPr="00D8193C" w:rsidRDefault="008F6B6F" w:rsidP="008F6B6F">
            <w:pPr>
              <w:jc w:val="center"/>
              <w:rPr>
                <w:sz w:val="18"/>
                <w:szCs w:val="18"/>
              </w:rPr>
            </w:pPr>
            <w:r w:rsidRPr="00D8193C">
              <w:rPr>
                <w:sz w:val="18"/>
                <w:szCs w:val="18"/>
              </w:rPr>
              <w:t>31.09</w:t>
            </w:r>
          </w:p>
        </w:tc>
        <w:tc>
          <w:tcPr>
            <w:tcW w:w="382" w:type="pct"/>
            <w:vAlign w:val="bottom"/>
          </w:tcPr>
          <w:p w14:paraId="5AF7C981" w14:textId="77777777" w:rsidR="008F6B6F" w:rsidRPr="00D8193C" w:rsidRDefault="008F6B6F" w:rsidP="008F6B6F">
            <w:pPr>
              <w:jc w:val="center"/>
              <w:rPr>
                <w:sz w:val="18"/>
                <w:szCs w:val="18"/>
              </w:rPr>
            </w:pPr>
            <w:r w:rsidRPr="00D8193C">
              <w:rPr>
                <w:sz w:val="18"/>
                <w:szCs w:val="18"/>
              </w:rPr>
              <w:t>4.640</w:t>
            </w:r>
          </w:p>
        </w:tc>
        <w:tc>
          <w:tcPr>
            <w:tcW w:w="426" w:type="pct"/>
            <w:vAlign w:val="bottom"/>
          </w:tcPr>
          <w:p w14:paraId="6EFA489B" w14:textId="77777777" w:rsidR="008F6B6F" w:rsidRPr="00D8193C" w:rsidRDefault="008F6B6F" w:rsidP="008F6B6F">
            <w:pPr>
              <w:jc w:val="center"/>
              <w:rPr>
                <w:sz w:val="18"/>
                <w:szCs w:val="18"/>
              </w:rPr>
            </w:pPr>
            <w:r w:rsidRPr="00D8193C">
              <w:rPr>
                <w:sz w:val="18"/>
                <w:szCs w:val="18"/>
              </w:rPr>
              <w:t>8.773</w:t>
            </w:r>
          </w:p>
        </w:tc>
      </w:tr>
      <w:tr w:rsidR="008F6B6F" w:rsidRPr="00D8193C" w14:paraId="1EFF2690" w14:textId="77777777" w:rsidTr="008F6B6F">
        <w:trPr>
          <w:trHeight w:val="20"/>
        </w:trPr>
        <w:tc>
          <w:tcPr>
            <w:tcW w:w="5000" w:type="pct"/>
            <w:gridSpan w:val="12"/>
            <w:tcBorders>
              <w:top w:val="nil"/>
              <w:bottom w:val="nil"/>
              <w:right w:val="single" w:sz="4" w:space="0" w:color="auto"/>
            </w:tcBorders>
            <w:shd w:val="clear" w:color="auto" w:fill="auto"/>
            <w:vAlign w:val="center"/>
          </w:tcPr>
          <w:p w14:paraId="767C70C5" w14:textId="77777777" w:rsidR="008F6B6F" w:rsidRPr="00D8193C" w:rsidRDefault="008F6B6F" w:rsidP="008F6B6F">
            <w:pPr>
              <w:pStyle w:val="TableText8pt"/>
              <w:keepNext/>
              <w:keepLines/>
              <w:spacing w:before="20"/>
              <w:rPr>
                <w:rFonts w:eastAsia="SimSun"/>
                <w:b/>
                <w:sz w:val="18"/>
                <w:szCs w:val="18"/>
                <w:lang w:eastAsia="zh-CN"/>
              </w:rPr>
            </w:pPr>
            <w:r w:rsidRPr="00D8193C">
              <w:rPr>
                <w:rFonts w:eastAsia="SimSun"/>
                <w:b/>
                <w:sz w:val="18"/>
                <w:szCs w:val="18"/>
                <w:lang w:eastAsia="zh-CN"/>
              </w:rPr>
              <w:t>Handwash</w:t>
            </w:r>
          </w:p>
        </w:tc>
      </w:tr>
      <w:tr w:rsidR="008F6B6F" w:rsidRPr="00D8193C" w14:paraId="4CD636B1" w14:textId="77777777" w:rsidTr="008F6B6F">
        <w:trPr>
          <w:trHeight w:val="20"/>
        </w:trPr>
        <w:tc>
          <w:tcPr>
            <w:tcW w:w="601" w:type="pct"/>
            <w:shd w:val="clear" w:color="auto" w:fill="auto"/>
            <w:vAlign w:val="center"/>
          </w:tcPr>
          <w:p w14:paraId="3D77127E"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Measured</w:t>
            </w:r>
          </w:p>
        </w:tc>
        <w:tc>
          <w:tcPr>
            <w:tcW w:w="429" w:type="pct"/>
            <w:tcBorders>
              <w:right w:val="single" w:sz="4" w:space="0" w:color="auto"/>
            </w:tcBorders>
            <w:shd w:val="clear" w:color="auto" w:fill="auto"/>
            <w:vAlign w:val="bottom"/>
          </w:tcPr>
          <w:p w14:paraId="1C0D3DBF" w14:textId="77777777" w:rsidR="008F6B6F" w:rsidRPr="00D8193C" w:rsidRDefault="008F6B6F" w:rsidP="008F6B6F">
            <w:pPr>
              <w:jc w:val="center"/>
              <w:rPr>
                <w:sz w:val="18"/>
                <w:szCs w:val="18"/>
              </w:rPr>
            </w:pPr>
            <w:r w:rsidRPr="00D8193C">
              <w:rPr>
                <w:sz w:val="18"/>
                <w:szCs w:val="18"/>
              </w:rPr>
              <w:t>406.0</w:t>
            </w:r>
          </w:p>
        </w:tc>
        <w:tc>
          <w:tcPr>
            <w:tcW w:w="429" w:type="pct"/>
            <w:tcBorders>
              <w:left w:val="single" w:sz="4" w:space="0" w:color="auto"/>
            </w:tcBorders>
            <w:shd w:val="clear" w:color="auto" w:fill="auto"/>
            <w:vAlign w:val="bottom"/>
          </w:tcPr>
          <w:p w14:paraId="43069749" w14:textId="77777777" w:rsidR="008F6B6F" w:rsidRPr="00D8193C" w:rsidRDefault="008F6B6F" w:rsidP="008F6B6F">
            <w:pPr>
              <w:jc w:val="center"/>
              <w:rPr>
                <w:sz w:val="18"/>
                <w:szCs w:val="18"/>
              </w:rPr>
            </w:pPr>
            <w:r w:rsidRPr="00D8193C">
              <w:rPr>
                <w:sz w:val="18"/>
                <w:szCs w:val="18"/>
              </w:rPr>
              <w:t>281.4</w:t>
            </w:r>
          </w:p>
        </w:tc>
        <w:tc>
          <w:tcPr>
            <w:tcW w:w="342" w:type="pct"/>
            <w:shd w:val="clear" w:color="auto" w:fill="auto"/>
            <w:vAlign w:val="bottom"/>
          </w:tcPr>
          <w:p w14:paraId="6EE6AF9F" w14:textId="77777777" w:rsidR="008F6B6F" w:rsidRPr="00D8193C" w:rsidRDefault="008F6B6F" w:rsidP="008F6B6F">
            <w:pPr>
              <w:jc w:val="center"/>
              <w:rPr>
                <w:sz w:val="18"/>
                <w:szCs w:val="18"/>
              </w:rPr>
            </w:pPr>
            <w:r w:rsidRPr="00D8193C">
              <w:rPr>
                <w:sz w:val="18"/>
                <w:szCs w:val="18"/>
              </w:rPr>
              <w:t>4.867</w:t>
            </w:r>
          </w:p>
        </w:tc>
        <w:tc>
          <w:tcPr>
            <w:tcW w:w="396" w:type="pct"/>
            <w:shd w:val="clear" w:color="auto" w:fill="auto"/>
            <w:vAlign w:val="bottom"/>
          </w:tcPr>
          <w:p w14:paraId="22EC5A61" w14:textId="77777777" w:rsidR="008F6B6F" w:rsidRPr="00D8193C" w:rsidRDefault="008F6B6F" w:rsidP="008F6B6F">
            <w:pPr>
              <w:jc w:val="center"/>
              <w:rPr>
                <w:sz w:val="18"/>
                <w:szCs w:val="18"/>
              </w:rPr>
            </w:pPr>
            <w:r w:rsidRPr="00D8193C">
              <w:rPr>
                <w:sz w:val="18"/>
                <w:szCs w:val="18"/>
              </w:rPr>
              <w:t>2.294</w:t>
            </w:r>
          </w:p>
        </w:tc>
        <w:tc>
          <w:tcPr>
            <w:tcW w:w="382" w:type="pct"/>
            <w:shd w:val="clear" w:color="auto" w:fill="auto"/>
            <w:vAlign w:val="bottom"/>
          </w:tcPr>
          <w:p w14:paraId="6053F934" w14:textId="77777777" w:rsidR="008F6B6F" w:rsidRPr="00D8193C" w:rsidRDefault="008F6B6F" w:rsidP="008F6B6F">
            <w:pPr>
              <w:jc w:val="center"/>
              <w:rPr>
                <w:sz w:val="18"/>
                <w:szCs w:val="18"/>
              </w:rPr>
            </w:pPr>
            <w:r w:rsidRPr="00D8193C">
              <w:rPr>
                <w:sz w:val="18"/>
                <w:szCs w:val="18"/>
              </w:rPr>
              <w:t>2.688</w:t>
            </w:r>
          </w:p>
        </w:tc>
        <w:tc>
          <w:tcPr>
            <w:tcW w:w="382" w:type="pct"/>
            <w:shd w:val="clear" w:color="auto" w:fill="auto"/>
            <w:vAlign w:val="bottom"/>
          </w:tcPr>
          <w:p w14:paraId="108C220D" w14:textId="77777777" w:rsidR="008F6B6F" w:rsidRPr="00D8193C" w:rsidRDefault="008F6B6F" w:rsidP="008F6B6F">
            <w:pPr>
              <w:jc w:val="center"/>
              <w:rPr>
                <w:sz w:val="18"/>
                <w:szCs w:val="18"/>
              </w:rPr>
            </w:pPr>
            <w:r w:rsidRPr="00D8193C">
              <w:rPr>
                <w:sz w:val="18"/>
                <w:szCs w:val="18"/>
              </w:rPr>
              <w:t>8.070</w:t>
            </w:r>
          </w:p>
        </w:tc>
        <w:tc>
          <w:tcPr>
            <w:tcW w:w="380" w:type="pct"/>
            <w:shd w:val="clear" w:color="auto" w:fill="auto"/>
            <w:vAlign w:val="bottom"/>
          </w:tcPr>
          <w:p w14:paraId="6B02FE3F" w14:textId="77777777" w:rsidR="008F6B6F" w:rsidRPr="00D8193C" w:rsidRDefault="008F6B6F" w:rsidP="008F6B6F">
            <w:pPr>
              <w:jc w:val="center"/>
              <w:rPr>
                <w:sz w:val="18"/>
                <w:szCs w:val="18"/>
              </w:rPr>
            </w:pPr>
            <w:r w:rsidRPr="00D8193C">
              <w:rPr>
                <w:sz w:val="18"/>
                <w:szCs w:val="18"/>
              </w:rPr>
              <w:t>0.050</w:t>
            </w:r>
          </w:p>
        </w:tc>
        <w:tc>
          <w:tcPr>
            <w:tcW w:w="454" w:type="pct"/>
            <w:shd w:val="clear" w:color="auto" w:fill="auto"/>
            <w:vAlign w:val="bottom"/>
          </w:tcPr>
          <w:p w14:paraId="6CE0B98F" w14:textId="77777777" w:rsidR="008F6B6F" w:rsidRPr="00D8193C" w:rsidRDefault="008F6B6F" w:rsidP="008F6B6F">
            <w:pPr>
              <w:jc w:val="center"/>
              <w:rPr>
                <w:sz w:val="18"/>
                <w:szCs w:val="18"/>
              </w:rPr>
            </w:pPr>
            <w:r w:rsidRPr="00D8193C">
              <w:rPr>
                <w:sz w:val="18"/>
                <w:szCs w:val="18"/>
              </w:rPr>
              <w:t>243.9</w:t>
            </w:r>
          </w:p>
        </w:tc>
        <w:tc>
          <w:tcPr>
            <w:tcW w:w="397" w:type="pct"/>
            <w:shd w:val="clear" w:color="auto" w:fill="auto"/>
            <w:vAlign w:val="bottom"/>
          </w:tcPr>
          <w:p w14:paraId="043B9AC3" w14:textId="77777777" w:rsidR="008F6B6F" w:rsidRPr="00D8193C" w:rsidRDefault="008F6B6F" w:rsidP="008F6B6F">
            <w:pPr>
              <w:jc w:val="center"/>
              <w:rPr>
                <w:sz w:val="18"/>
                <w:szCs w:val="18"/>
              </w:rPr>
            </w:pPr>
            <w:r w:rsidRPr="00D8193C">
              <w:rPr>
                <w:sz w:val="18"/>
                <w:szCs w:val="18"/>
              </w:rPr>
              <w:t>48.20</w:t>
            </w:r>
          </w:p>
        </w:tc>
        <w:tc>
          <w:tcPr>
            <w:tcW w:w="382" w:type="pct"/>
            <w:vAlign w:val="bottom"/>
          </w:tcPr>
          <w:p w14:paraId="7DACEF65" w14:textId="77777777" w:rsidR="008F6B6F" w:rsidRPr="00D8193C" w:rsidRDefault="008F6B6F" w:rsidP="008F6B6F">
            <w:pPr>
              <w:jc w:val="center"/>
              <w:rPr>
                <w:sz w:val="18"/>
                <w:szCs w:val="18"/>
              </w:rPr>
            </w:pPr>
            <w:r w:rsidRPr="00D8193C">
              <w:rPr>
                <w:sz w:val="18"/>
                <w:szCs w:val="18"/>
              </w:rPr>
              <w:t>3.380</w:t>
            </w:r>
          </w:p>
        </w:tc>
        <w:tc>
          <w:tcPr>
            <w:tcW w:w="426" w:type="pct"/>
            <w:tcBorders>
              <w:right w:val="single" w:sz="4" w:space="0" w:color="auto"/>
            </w:tcBorders>
            <w:vAlign w:val="bottom"/>
          </w:tcPr>
          <w:p w14:paraId="6E68FD9C" w14:textId="77777777" w:rsidR="008F6B6F" w:rsidRPr="00D8193C" w:rsidRDefault="008F6B6F" w:rsidP="008F6B6F">
            <w:pPr>
              <w:jc w:val="center"/>
              <w:rPr>
                <w:sz w:val="18"/>
                <w:szCs w:val="18"/>
              </w:rPr>
            </w:pPr>
            <w:r w:rsidRPr="00D8193C">
              <w:rPr>
                <w:sz w:val="18"/>
                <w:szCs w:val="18"/>
              </w:rPr>
              <w:t>34.20</w:t>
            </w:r>
          </w:p>
        </w:tc>
      </w:tr>
      <w:tr w:rsidR="008F6B6F" w:rsidRPr="00D8193C" w14:paraId="147B4EDA" w14:textId="77777777" w:rsidTr="008F6B6F">
        <w:trPr>
          <w:trHeight w:val="20"/>
        </w:trPr>
        <w:tc>
          <w:tcPr>
            <w:tcW w:w="601" w:type="pct"/>
            <w:shd w:val="clear" w:color="auto" w:fill="auto"/>
            <w:vAlign w:val="center"/>
          </w:tcPr>
          <w:p w14:paraId="50FD093A"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1657E99D" w14:textId="77777777" w:rsidR="008F6B6F" w:rsidRPr="00D8193C" w:rsidRDefault="008F6B6F" w:rsidP="008F6B6F">
            <w:pPr>
              <w:jc w:val="center"/>
              <w:rPr>
                <w:sz w:val="18"/>
                <w:szCs w:val="18"/>
              </w:rPr>
            </w:pPr>
            <w:r w:rsidRPr="00D8193C">
              <w:rPr>
                <w:sz w:val="18"/>
                <w:szCs w:val="18"/>
              </w:rPr>
              <w:t>406.0</w:t>
            </w:r>
          </w:p>
        </w:tc>
        <w:tc>
          <w:tcPr>
            <w:tcW w:w="429" w:type="pct"/>
            <w:tcBorders>
              <w:left w:val="single" w:sz="4" w:space="0" w:color="auto"/>
            </w:tcBorders>
            <w:shd w:val="clear" w:color="auto" w:fill="auto"/>
            <w:vAlign w:val="bottom"/>
          </w:tcPr>
          <w:p w14:paraId="45A9E2F5" w14:textId="77777777" w:rsidR="008F6B6F" w:rsidRPr="00D8193C" w:rsidRDefault="008F6B6F" w:rsidP="008F6B6F">
            <w:pPr>
              <w:jc w:val="center"/>
              <w:rPr>
                <w:sz w:val="18"/>
                <w:szCs w:val="18"/>
              </w:rPr>
            </w:pPr>
            <w:r w:rsidRPr="00D8193C">
              <w:rPr>
                <w:sz w:val="18"/>
                <w:szCs w:val="18"/>
              </w:rPr>
              <w:t>281.4</w:t>
            </w:r>
          </w:p>
        </w:tc>
        <w:tc>
          <w:tcPr>
            <w:tcW w:w="342" w:type="pct"/>
            <w:shd w:val="clear" w:color="auto" w:fill="auto"/>
            <w:vAlign w:val="bottom"/>
          </w:tcPr>
          <w:p w14:paraId="2174B051" w14:textId="77777777" w:rsidR="008F6B6F" w:rsidRPr="00D8193C" w:rsidRDefault="008F6B6F" w:rsidP="008F6B6F">
            <w:pPr>
              <w:jc w:val="center"/>
              <w:rPr>
                <w:sz w:val="18"/>
                <w:szCs w:val="18"/>
              </w:rPr>
            </w:pPr>
            <w:r w:rsidRPr="00D8193C">
              <w:rPr>
                <w:sz w:val="18"/>
                <w:szCs w:val="18"/>
              </w:rPr>
              <w:t>4.867</w:t>
            </w:r>
          </w:p>
        </w:tc>
        <w:tc>
          <w:tcPr>
            <w:tcW w:w="396" w:type="pct"/>
            <w:shd w:val="clear" w:color="auto" w:fill="auto"/>
            <w:vAlign w:val="bottom"/>
          </w:tcPr>
          <w:p w14:paraId="149CC8B4" w14:textId="77777777" w:rsidR="008F6B6F" w:rsidRPr="00D8193C" w:rsidRDefault="008F6B6F" w:rsidP="008F6B6F">
            <w:pPr>
              <w:jc w:val="center"/>
              <w:rPr>
                <w:sz w:val="18"/>
                <w:szCs w:val="18"/>
              </w:rPr>
            </w:pPr>
            <w:r w:rsidRPr="00D8193C">
              <w:rPr>
                <w:sz w:val="18"/>
                <w:szCs w:val="18"/>
              </w:rPr>
              <w:t>2.294</w:t>
            </w:r>
          </w:p>
        </w:tc>
        <w:tc>
          <w:tcPr>
            <w:tcW w:w="382" w:type="pct"/>
            <w:shd w:val="clear" w:color="auto" w:fill="auto"/>
            <w:vAlign w:val="bottom"/>
          </w:tcPr>
          <w:p w14:paraId="5DCC5A7C" w14:textId="77777777" w:rsidR="008F6B6F" w:rsidRPr="00D8193C" w:rsidRDefault="008F6B6F" w:rsidP="008F6B6F">
            <w:pPr>
              <w:jc w:val="center"/>
              <w:rPr>
                <w:sz w:val="18"/>
                <w:szCs w:val="18"/>
              </w:rPr>
            </w:pPr>
            <w:r w:rsidRPr="00D8193C">
              <w:rPr>
                <w:sz w:val="18"/>
                <w:szCs w:val="18"/>
              </w:rPr>
              <w:t>2.688</w:t>
            </w:r>
          </w:p>
        </w:tc>
        <w:tc>
          <w:tcPr>
            <w:tcW w:w="382" w:type="pct"/>
            <w:shd w:val="clear" w:color="auto" w:fill="auto"/>
            <w:vAlign w:val="bottom"/>
          </w:tcPr>
          <w:p w14:paraId="03B830A0" w14:textId="77777777" w:rsidR="008F6B6F" w:rsidRPr="00D8193C" w:rsidRDefault="008F6B6F" w:rsidP="008F6B6F">
            <w:pPr>
              <w:jc w:val="center"/>
              <w:rPr>
                <w:sz w:val="18"/>
                <w:szCs w:val="18"/>
              </w:rPr>
            </w:pPr>
            <w:r w:rsidRPr="00D8193C">
              <w:rPr>
                <w:sz w:val="18"/>
                <w:szCs w:val="18"/>
              </w:rPr>
              <w:t>8.070</w:t>
            </w:r>
          </w:p>
        </w:tc>
        <w:tc>
          <w:tcPr>
            <w:tcW w:w="380" w:type="pct"/>
            <w:shd w:val="clear" w:color="auto" w:fill="auto"/>
            <w:vAlign w:val="bottom"/>
          </w:tcPr>
          <w:p w14:paraId="4C2E1AFA" w14:textId="77777777" w:rsidR="008F6B6F" w:rsidRPr="00D8193C" w:rsidRDefault="008F6B6F" w:rsidP="008F6B6F">
            <w:pPr>
              <w:jc w:val="center"/>
              <w:rPr>
                <w:sz w:val="18"/>
                <w:szCs w:val="18"/>
              </w:rPr>
            </w:pPr>
            <w:r w:rsidRPr="00D8193C">
              <w:rPr>
                <w:sz w:val="18"/>
                <w:szCs w:val="18"/>
              </w:rPr>
              <w:t>0.050</w:t>
            </w:r>
          </w:p>
        </w:tc>
        <w:tc>
          <w:tcPr>
            <w:tcW w:w="454" w:type="pct"/>
            <w:shd w:val="clear" w:color="auto" w:fill="auto"/>
            <w:vAlign w:val="bottom"/>
          </w:tcPr>
          <w:p w14:paraId="1FCDD325" w14:textId="77777777" w:rsidR="008F6B6F" w:rsidRPr="00D8193C" w:rsidRDefault="008F6B6F" w:rsidP="008F6B6F">
            <w:pPr>
              <w:jc w:val="center"/>
              <w:rPr>
                <w:sz w:val="18"/>
                <w:szCs w:val="18"/>
              </w:rPr>
            </w:pPr>
            <w:r w:rsidRPr="00D8193C">
              <w:rPr>
                <w:sz w:val="18"/>
                <w:szCs w:val="18"/>
              </w:rPr>
              <w:t>243.9</w:t>
            </w:r>
          </w:p>
        </w:tc>
        <w:tc>
          <w:tcPr>
            <w:tcW w:w="397" w:type="pct"/>
            <w:shd w:val="clear" w:color="auto" w:fill="auto"/>
            <w:vAlign w:val="bottom"/>
          </w:tcPr>
          <w:p w14:paraId="362A029E" w14:textId="77777777" w:rsidR="008F6B6F" w:rsidRPr="00D8193C" w:rsidRDefault="008F6B6F" w:rsidP="008F6B6F">
            <w:pPr>
              <w:jc w:val="center"/>
              <w:rPr>
                <w:sz w:val="18"/>
                <w:szCs w:val="18"/>
              </w:rPr>
            </w:pPr>
            <w:r w:rsidRPr="00D8193C">
              <w:rPr>
                <w:sz w:val="18"/>
                <w:szCs w:val="18"/>
              </w:rPr>
              <w:t>48.20</w:t>
            </w:r>
          </w:p>
        </w:tc>
        <w:tc>
          <w:tcPr>
            <w:tcW w:w="382" w:type="pct"/>
            <w:vAlign w:val="bottom"/>
          </w:tcPr>
          <w:p w14:paraId="04B32884" w14:textId="77777777" w:rsidR="008F6B6F" w:rsidRPr="00D8193C" w:rsidRDefault="008F6B6F" w:rsidP="008F6B6F">
            <w:pPr>
              <w:jc w:val="center"/>
              <w:rPr>
                <w:sz w:val="18"/>
                <w:szCs w:val="18"/>
              </w:rPr>
            </w:pPr>
            <w:r w:rsidRPr="00D8193C">
              <w:rPr>
                <w:sz w:val="18"/>
                <w:szCs w:val="18"/>
              </w:rPr>
              <w:t>3.380</w:t>
            </w:r>
          </w:p>
        </w:tc>
        <w:tc>
          <w:tcPr>
            <w:tcW w:w="426" w:type="pct"/>
            <w:vAlign w:val="bottom"/>
          </w:tcPr>
          <w:p w14:paraId="6825FD82" w14:textId="77777777" w:rsidR="008F6B6F" w:rsidRPr="00D8193C" w:rsidRDefault="008F6B6F" w:rsidP="008F6B6F">
            <w:pPr>
              <w:jc w:val="center"/>
              <w:rPr>
                <w:sz w:val="18"/>
                <w:szCs w:val="18"/>
              </w:rPr>
            </w:pPr>
            <w:r w:rsidRPr="00D8193C">
              <w:rPr>
                <w:sz w:val="18"/>
                <w:szCs w:val="18"/>
              </w:rPr>
              <w:t>34.20</w:t>
            </w:r>
          </w:p>
        </w:tc>
      </w:tr>
      <w:tr w:rsidR="008F6B6F" w:rsidRPr="00D8193C" w14:paraId="08B67CBC" w14:textId="77777777" w:rsidTr="008F6B6F">
        <w:trPr>
          <w:trHeight w:val="20"/>
        </w:trPr>
        <w:tc>
          <w:tcPr>
            <w:tcW w:w="5000" w:type="pct"/>
            <w:gridSpan w:val="12"/>
            <w:tcBorders>
              <w:top w:val="nil"/>
              <w:bottom w:val="nil"/>
              <w:right w:val="single" w:sz="4" w:space="0" w:color="auto"/>
            </w:tcBorders>
            <w:shd w:val="clear" w:color="auto" w:fill="auto"/>
            <w:vAlign w:val="center"/>
          </w:tcPr>
          <w:p w14:paraId="598CC6E1" w14:textId="77777777" w:rsidR="008F6B6F" w:rsidRPr="00D8193C" w:rsidRDefault="008F6B6F" w:rsidP="008F6B6F">
            <w:pPr>
              <w:pStyle w:val="TableText8pt"/>
              <w:keepNext/>
              <w:keepLines/>
              <w:spacing w:before="20"/>
              <w:rPr>
                <w:rFonts w:eastAsia="SimSun"/>
                <w:b/>
                <w:sz w:val="18"/>
                <w:szCs w:val="18"/>
                <w:lang w:eastAsia="zh-CN"/>
              </w:rPr>
            </w:pPr>
            <w:r w:rsidRPr="00D8193C">
              <w:rPr>
                <w:rFonts w:eastAsia="SimSun"/>
                <w:b/>
                <w:sz w:val="18"/>
                <w:szCs w:val="18"/>
                <w:lang w:eastAsia="zh-CN"/>
              </w:rPr>
              <w:t>Face/neck wipes</w:t>
            </w:r>
          </w:p>
        </w:tc>
      </w:tr>
      <w:tr w:rsidR="008F6B6F" w:rsidRPr="00D8193C" w14:paraId="670B16BA" w14:textId="77777777" w:rsidTr="008F6B6F">
        <w:trPr>
          <w:trHeight w:val="20"/>
        </w:trPr>
        <w:tc>
          <w:tcPr>
            <w:tcW w:w="601" w:type="pct"/>
            <w:shd w:val="clear" w:color="auto" w:fill="auto"/>
            <w:vAlign w:val="center"/>
          </w:tcPr>
          <w:p w14:paraId="5BDBE75A" w14:textId="77777777" w:rsidR="008F6B6F" w:rsidRPr="00D8193C" w:rsidRDefault="008F6B6F" w:rsidP="008F6B6F">
            <w:pPr>
              <w:pStyle w:val="TableText8pt"/>
              <w:keepNext/>
              <w:keepLines/>
              <w:spacing w:before="0" w:after="0"/>
              <w:rPr>
                <w:rFonts w:eastAsia="SimSun"/>
                <w:sz w:val="18"/>
                <w:szCs w:val="18"/>
                <w:lang w:eastAsia="zh-CN"/>
              </w:rPr>
            </w:pPr>
            <w:r w:rsidRPr="00D8193C">
              <w:rPr>
                <w:rFonts w:eastAsia="SimSun"/>
                <w:sz w:val="18"/>
                <w:szCs w:val="18"/>
                <w:lang w:eastAsia="zh-CN"/>
              </w:rPr>
              <w:t>Measured</w:t>
            </w:r>
          </w:p>
        </w:tc>
        <w:tc>
          <w:tcPr>
            <w:tcW w:w="429" w:type="pct"/>
            <w:tcBorders>
              <w:right w:val="single" w:sz="4" w:space="0" w:color="auto"/>
            </w:tcBorders>
            <w:shd w:val="clear" w:color="auto" w:fill="auto"/>
            <w:vAlign w:val="bottom"/>
          </w:tcPr>
          <w:p w14:paraId="1E47443C" w14:textId="77777777" w:rsidR="008F6B6F" w:rsidRPr="00D8193C" w:rsidRDefault="008F6B6F" w:rsidP="008F6B6F">
            <w:pPr>
              <w:jc w:val="center"/>
              <w:rPr>
                <w:sz w:val="18"/>
                <w:szCs w:val="18"/>
              </w:rPr>
            </w:pPr>
            <w:r w:rsidRPr="00D8193C">
              <w:rPr>
                <w:sz w:val="18"/>
                <w:szCs w:val="18"/>
              </w:rPr>
              <w:t>3.573</w:t>
            </w:r>
          </w:p>
        </w:tc>
        <w:tc>
          <w:tcPr>
            <w:tcW w:w="429" w:type="pct"/>
            <w:tcBorders>
              <w:left w:val="single" w:sz="4" w:space="0" w:color="auto"/>
            </w:tcBorders>
            <w:shd w:val="clear" w:color="auto" w:fill="auto"/>
            <w:vAlign w:val="bottom"/>
          </w:tcPr>
          <w:p w14:paraId="2F1171C9" w14:textId="77777777" w:rsidR="008F6B6F" w:rsidRPr="00D8193C" w:rsidRDefault="008F6B6F" w:rsidP="008F6B6F">
            <w:pPr>
              <w:jc w:val="center"/>
              <w:rPr>
                <w:sz w:val="18"/>
                <w:szCs w:val="18"/>
              </w:rPr>
            </w:pPr>
            <w:r w:rsidRPr="00D8193C">
              <w:rPr>
                <w:sz w:val="18"/>
                <w:szCs w:val="18"/>
              </w:rPr>
              <w:t>9.512</w:t>
            </w:r>
          </w:p>
        </w:tc>
        <w:tc>
          <w:tcPr>
            <w:tcW w:w="342" w:type="pct"/>
            <w:shd w:val="clear" w:color="auto" w:fill="auto"/>
          </w:tcPr>
          <w:p w14:paraId="4B470A81" w14:textId="77777777" w:rsidR="008F6B6F" w:rsidRPr="00D8193C" w:rsidRDefault="008F6B6F" w:rsidP="008F6B6F">
            <w:pPr>
              <w:jc w:val="center"/>
              <w:rPr>
                <w:iCs/>
                <w:sz w:val="18"/>
                <w:szCs w:val="18"/>
              </w:rPr>
            </w:pPr>
            <w:r w:rsidRPr="00D8193C">
              <w:rPr>
                <w:iCs/>
                <w:sz w:val="18"/>
                <w:szCs w:val="18"/>
              </w:rPr>
              <w:t>0.156</w:t>
            </w:r>
          </w:p>
        </w:tc>
        <w:tc>
          <w:tcPr>
            <w:tcW w:w="396" w:type="pct"/>
            <w:shd w:val="clear" w:color="auto" w:fill="auto"/>
            <w:vAlign w:val="bottom"/>
          </w:tcPr>
          <w:p w14:paraId="7F6AD292" w14:textId="77777777" w:rsidR="008F6B6F" w:rsidRPr="00D8193C" w:rsidRDefault="008F6B6F" w:rsidP="008F6B6F">
            <w:pPr>
              <w:jc w:val="center"/>
              <w:rPr>
                <w:iCs/>
                <w:sz w:val="18"/>
                <w:szCs w:val="18"/>
              </w:rPr>
            </w:pPr>
            <w:r w:rsidRPr="00D8193C">
              <w:rPr>
                <w:iCs/>
                <w:sz w:val="18"/>
                <w:szCs w:val="18"/>
              </w:rPr>
              <w:t>0.100</w:t>
            </w:r>
          </w:p>
        </w:tc>
        <w:tc>
          <w:tcPr>
            <w:tcW w:w="382" w:type="pct"/>
            <w:shd w:val="clear" w:color="auto" w:fill="auto"/>
            <w:vAlign w:val="bottom"/>
          </w:tcPr>
          <w:p w14:paraId="401D37D4" w14:textId="77777777" w:rsidR="008F6B6F" w:rsidRPr="00D8193C" w:rsidRDefault="008F6B6F" w:rsidP="008F6B6F">
            <w:pPr>
              <w:jc w:val="center"/>
              <w:rPr>
                <w:iCs/>
                <w:sz w:val="18"/>
                <w:szCs w:val="18"/>
              </w:rPr>
            </w:pPr>
            <w:r w:rsidRPr="00D8193C">
              <w:rPr>
                <w:iCs/>
                <w:sz w:val="18"/>
                <w:szCs w:val="18"/>
              </w:rPr>
              <w:t>0.112</w:t>
            </w:r>
          </w:p>
        </w:tc>
        <w:tc>
          <w:tcPr>
            <w:tcW w:w="382" w:type="pct"/>
            <w:shd w:val="clear" w:color="auto" w:fill="auto"/>
            <w:vAlign w:val="bottom"/>
          </w:tcPr>
          <w:p w14:paraId="3BF3A58B" w14:textId="77777777" w:rsidR="008F6B6F" w:rsidRPr="00D8193C" w:rsidRDefault="008F6B6F" w:rsidP="008F6B6F">
            <w:pPr>
              <w:jc w:val="center"/>
              <w:rPr>
                <w:iCs/>
                <w:sz w:val="18"/>
                <w:szCs w:val="18"/>
              </w:rPr>
            </w:pPr>
            <w:r w:rsidRPr="00D8193C">
              <w:rPr>
                <w:iCs/>
                <w:sz w:val="18"/>
                <w:szCs w:val="18"/>
              </w:rPr>
              <w:t>0.100</w:t>
            </w:r>
          </w:p>
        </w:tc>
        <w:tc>
          <w:tcPr>
            <w:tcW w:w="380" w:type="pct"/>
            <w:shd w:val="clear" w:color="auto" w:fill="auto"/>
            <w:vAlign w:val="bottom"/>
          </w:tcPr>
          <w:p w14:paraId="0D22A40F" w14:textId="77777777" w:rsidR="008F6B6F" w:rsidRPr="00D8193C" w:rsidRDefault="008F6B6F" w:rsidP="008F6B6F">
            <w:pPr>
              <w:jc w:val="center"/>
              <w:rPr>
                <w:iCs/>
                <w:sz w:val="18"/>
                <w:szCs w:val="18"/>
              </w:rPr>
            </w:pPr>
            <w:r w:rsidRPr="00D8193C">
              <w:rPr>
                <w:iCs/>
                <w:sz w:val="18"/>
                <w:szCs w:val="18"/>
              </w:rPr>
              <w:t>n.d.</w:t>
            </w:r>
          </w:p>
        </w:tc>
        <w:tc>
          <w:tcPr>
            <w:tcW w:w="454" w:type="pct"/>
            <w:shd w:val="clear" w:color="auto" w:fill="auto"/>
            <w:vAlign w:val="bottom"/>
          </w:tcPr>
          <w:p w14:paraId="04FC8FC5" w14:textId="77777777" w:rsidR="008F6B6F" w:rsidRPr="00D8193C" w:rsidRDefault="008F6B6F" w:rsidP="008F6B6F">
            <w:pPr>
              <w:jc w:val="center"/>
              <w:rPr>
                <w:sz w:val="18"/>
                <w:szCs w:val="18"/>
              </w:rPr>
            </w:pPr>
            <w:r w:rsidRPr="00D8193C">
              <w:rPr>
                <w:sz w:val="18"/>
                <w:szCs w:val="18"/>
              </w:rPr>
              <w:t>4.362</w:t>
            </w:r>
          </w:p>
        </w:tc>
        <w:tc>
          <w:tcPr>
            <w:tcW w:w="397" w:type="pct"/>
            <w:shd w:val="clear" w:color="auto" w:fill="auto"/>
            <w:vAlign w:val="bottom"/>
          </w:tcPr>
          <w:p w14:paraId="68243482" w14:textId="77777777" w:rsidR="008F6B6F" w:rsidRPr="00D8193C" w:rsidRDefault="008F6B6F" w:rsidP="008F6B6F">
            <w:pPr>
              <w:jc w:val="center"/>
              <w:rPr>
                <w:sz w:val="18"/>
                <w:szCs w:val="18"/>
              </w:rPr>
            </w:pPr>
            <w:r w:rsidRPr="00D8193C">
              <w:rPr>
                <w:sz w:val="18"/>
                <w:szCs w:val="18"/>
              </w:rPr>
              <w:t>4.895</w:t>
            </w:r>
          </w:p>
        </w:tc>
        <w:tc>
          <w:tcPr>
            <w:tcW w:w="382" w:type="pct"/>
            <w:vAlign w:val="bottom"/>
          </w:tcPr>
          <w:p w14:paraId="4FFF450E" w14:textId="77777777" w:rsidR="008F6B6F" w:rsidRPr="00D8193C" w:rsidRDefault="008F6B6F" w:rsidP="008F6B6F">
            <w:pPr>
              <w:jc w:val="center"/>
              <w:rPr>
                <w:sz w:val="18"/>
                <w:szCs w:val="18"/>
              </w:rPr>
            </w:pPr>
            <w:r w:rsidRPr="00D8193C">
              <w:rPr>
                <w:sz w:val="18"/>
                <w:szCs w:val="18"/>
              </w:rPr>
              <w:t>1.949</w:t>
            </w:r>
          </w:p>
        </w:tc>
        <w:tc>
          <w:tcPr>
            <w:tcW w:w="426" w:type="pct"/>
            <w:tcBorders>
              <w:right w:val="single" w:sz="4" w:space="0" w:color="auto"/>
            </w:tcBorders>
            <w:vAlign w:val="bottom"/>
          </w:tcPr>
          <w:p w14:paraId="0F08FE29" w14:textId="77777777" w:rsidR="008F6B6F" w:rsidRPr="00D8193C" w:rsidRDefault="008F6B6F" w:rsidP="008F6B6F">
            <w:pPr>
              <w:jc w:val="center"/>
              <w:rPr>
                <w:sz w:val="18"/>
                <w:szCs w:val="18"/>
              </w:rPr>
            </w:pPr>
            <w:r w:rsidRPr="00D8193C">
              <w:rPr>
                <w:sz w:val="18"/>
                <w:szCs w:val="18"/>
              </w:rPr>
              <w:t>0.608</w:t>
            </w:r>
          </w:p>
        </w:tc>
      </w:tr>
      <w:tr w:rsidR="008F6B6F" w:rsidRPr="00D8193C" w14:paraId="095D1689" w14:textId="77777777" w:rsidTr="008F6B6F">
        <w:trPr>
          <w:trHeight w:val="20"/>
        </w:trPr>
        <w:tc>
          <w:tcPr>
            <w:tcW w:w="601" w:type="pct"/>
            <w:shd w:val="clear" w:color="auto" w:fill="auto"/>
            <w:vAlign w:val="center"/>
          </w:tcPr>
          <w:p w14:paraId="2F73C160" w14:textId="77777777" w:rsidR="008F6B6F" w:rsidRPr="00D8193C" w:rsidRDefault="008F6B6F" w:rsidP="008F6B6F">
            <w:pPr>
              <w:pStyle w:val="TableText8pt"/>
              <w:keepNext/>
              <w:keepLines/>
              <w:spacing w:before="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06CE579F" w14:textId="77777777" w:rsidR="008F6B6F" w:rsidRPr="00D8193C" w:rsidRDefault="008F6B6F" w:rsidP="008F6B6F">
            <w:pPr>
              <w:jc w:val="center"/>
              <w:rPr>
                <w:sz w:val="18"/>
                <w:szCs w:val="18"/>
              </w:rPr>
            </w:pPr>
            <w:r w:rsidRPr="00D8193C">
              <w:rPr>
                <w:sz w:val="18"/>
                <w:szCs w:val="18"/>
              </w:rPr>
              <w:t>3.573</w:t>
            </w:r>
          </w:p>
        </w:tc>
        <w:tc>
          <w:tcPr>
            <w:tcW w:w="429" w:type="pct"/>
            <w:tcBorders>
              <w:left w:val="single" w:sz="4" w:space="0" w:color="auto"/>
            </w:tcBorders>
            <w:shd w:val="clear" w:color="auto" w:fill="auto"/>
            <w:vAlign w:val="bottom"/>
          </w:tcPr>
          <w:p w14:paraId="350416C6" w14:textId="77777777" w:rsidR="008F6B6F" w:rsidRPr="00D8193C" w:rsidRDefault="008F6B6F" w:rsidP="008F6B6F">
            <w:pPr>
              <w:jc w:val="center"/>
              <w:rPr>
                <w:sz w:val="18"/>
                <w:szCs w:val="18"/>
              </w:rPr>
            </w:pPr>
            <w:r w:rsidRPr="00D8193C">
              <w:rPr>
                <w:sz w:val="18"/>
                <w:szCs w:val="18"/>
              </w:rPr>
              <w:t>9.512</w:t>
            </w:r>
          </w:p>
        </w:tc>
        <w:tc>
          <w:tcPr>
            <w:tcW w:w="342" w:type="pct"/>
            <w:shd w:val="clear" w:color="auto" w:fill="auto"/>
          </w:tcPr>
          <w:p w14:paraId="78EA839E" w14:textId="77777777" w:rsidR="008F6B6F" w:rsidRPr="00D8193C" w:rsidRDefault="008F6B6F" w:rsidP="008F6B6F">
            <w:pPr>
              <w:jc w:val="center"/>
              <w:rPr>
                <w:iCs/>
                <w:sz w:val="18"/>
                <w:szCs w:val="18"/>
              </w:rPr>
            </w:pPr>
            <w:r w:rsidRPr="00D8193C">
              <w:rPr>
                <w:iCs/>
                <w:sz w:val="18"/>
                <w:szCs w:val="18"/>
              </w:rPr>
              <w:t>0.156</w:t>
            </w:r>
          </w:p>
        </w:tc>
        <w:tc>
          <w:tcPr>
            <w:tcW w:w="396" w:type="pct"/>
            <w:shd w:val="clear" w:color="auto" w:fill="auto"/>
            <w:vAlign w:val="bottom"/>
          </w:tcPr>
          <w:p w14:paraId="57C82E7F" w14:textId="77777777" w:rsidR="008F6B6F" w:rsidRPr="00D8193C" w:rsidRDefault="008F6B6F" w:rsidP="008F6B6F">
            <w:pPr>
              <w:jc w:val="center"/>
              <w:rPr>
                <w:iCs/>
                <w:sz w:val="18"/>
                <w:szCs w:val="18"/>
              </w:rPr>
            </w:pPr>
            <w:r w:rsidRPr="00D8193C">
              <w:rPr>
                <w:iCs/>
                <w:sz w:val="18"/>
                <w:szCs w:val="18"/>
              </w:rPr>
              <w:t>0.100</w:t>
            </w:r>
          </w:p>
        </w:tc>
        <w:tc>
          <w:tcPr>
            <w:tcW w:w="382" w:type="pct"/>
            <w:shd w:val="clear" w:color="auto" w:fill="auto"/>
            <w:vAlign w:val="bottom"/>
          </w:tcPr>
          <w:p w14:paraId="35AC9FC5" w14:textId="77777777" w:rsidR="008F6B6F" w:rsidRPr="00D8193C" w:rsidRDefault="008F6B6F" w:rsidP="008F6B6F">
            <w:pPr>
              <w:jc w:val="center"/>
              <w:rPr>
                <w:iCs/>
                <w:sz w:val="18"/>
                <w:szCs w:val="18"/>
              </w:rPr>
            </w:pPr>
            <w:r w:rsidRPr="00D8193C">
              <w:rPr>
                <w:iCs/>
                <w:sz w:val="18"/>
                <w:szCs w:val="18"/>
              </w:rPr>
              <w:t>0.112</w:t>
            </w:r>
          </w:p>
        </w:tc>
        <w:tc>
          <w:tcPr>
            <w:tcW w:w="382" w:type="pct"/>
            <w:shd w:val="clear" w:color="auto" w:fill="auto"/>
            <w:vAlign w:val="bottom"/>
          </w:tcPr>
          <w:p w14:paraId="3A7A160B" w14:textId="77777777" w:rsidR="008F6B6F" w:rsidRPr="00D8193C" w:rsidRDefault="008F6B6F" w:rsidP="008F6B6F">
            <w:pPr>
              <w:jc w:val="center"/>
              <w:rPr>
                <w:iCs/>
                <w:sz w:val="18"/>
                <w:szCs w:val="18"/>
              </w:rPr>
            </w:pPr>
            <w:r w:rsidRPr="00D8193C">
              <w:rPr>
                <w:iCs/>
                <w:sz w:val="18"/>
                <w:szCs w:val="18"/>
              </w:rPr>
              <w:t>0.100</w:t>
            </w:r>
          </w:p>
        </w:tc>
        <w:tc>
          <w:tcPr>
            <w:tcW w:w="380" w:type="pct"/>
            <w:shd w:val="clear" w:color="auto" w:fill="auto"/>
            <w:vAlign w:val="bottom"/>
          </w:tcPr>
          <w:p w14:paraId="78AC76CA" w14:textId="77777777" w:rsidR="008F6B6F" w:rsidRPr="00D8193C" w:rsidRDefault="008F6B6F" w:rsidP="008F6B6F">
            <w:pPr>
              <w:jc w:val="center"/>
              <w:rPr>
                <w:iCs/>
                <w:sz w:val="18"/>
                <w:szCs w:val="18"/>
              </w:rPr>
            </w:pPr>
            <w:r w:rsidRPr="00D8193C">
              <w:rPr>
                <w:iCs/>
                <w:sz w:val="18"/>
                <w:szCs w:val="18"/>
              </w:rPr>
              <w:t>n.d.</w:t>
            </w:r>
          </w:p>
        </w:tc>
        <w:tc>
          <w:tcPr>
            <w:tcW w:w="454" w:type="pct"/>
            <w:shd w:val="clear" w:color="auto" w:fill="auto"/>
            <w:vAlign w:val="bottom"/>
          </w:tcPr>
          <w:p w14:paraId="0B561893" w14:textId="77777777" w:rsidR="008F6B6F" w:rsidRPr="00D8193C" w:rsidRDefault="008F6B6F" w:rsidP="008F6B6F">
            <w:pPr>
              <w:jc w:val="center"/>
              <w:rPr>
                <w:sz w:val="18"/>
                <w:szCs w:val="18"/>
              </w:rPr>
            </w:pPr>
            <w:r w:rsidRPr="00D8193C">
              <w:rPr>
                <w:sz w:val="18"/>
                <w:szCs w:val="18"/>
              </w:rPr>
              <w:t>4.362</w:t>
            </w:r>
          </w:p>
        </w:tc>
        <w:tc>
          <w:tcPr>
            <w:tcW w:w="397" w:type="pct"/>
            <w:shd w:val="clear" w:color="auto" w:fill="auto"/>
            <w:vAlign w:val="bottom"/>
          </w:tcPr>
          <w:p w14:paraId="00F9762E" w14:textId="77777777" w:rsidR="008F6B6F" w:rsidRPr="00D8193C" w:rsidRDefault="008F6B6F" w:rsidP="008F6B6F">
            <w:pPr>
              <w:jc w:val="center"/>
              <w:rPr>
                <w:sz w:val="18"/>
                <w:szCs w:val="18"/>
              </w:rPr>
            </w:pPr>
            <w:r w:rsidRPr="00D8193C">
              <w:rPr>
                <w:sz w:val="18"/>
                <w:szCs w:val="18"/>
              </w:rPr>
              <w:t>4.895</w:t>
            </w:r>
          </w:p>
        </w:tc>
        <w:tc>
          <w:tcPr>
            <w:tcW w:w="382" w:type="pct"/>
            <w:vAlign w:val="bottom"/>
          </w:tcPr>
          <w:p w14:paraId="7D376DB7" w14:textId="77777777" w:rsidR="008F6B6F" w:rsidRPr="00D8193C" w:rsidRDefault="008F6B6F" w:rsidP="008F6B6F">
            <w:pPr>
              <w:jc w:val="center"/>
              <w:rPr>
                <w:sz w:val="18"/>
                <w:szCs w:val="18"/>
              </w:rPr>
            </w:pPr>
            <w:r w:rsidRPr="00D8193C">
              <w:rPr>
                <w:sz w:val="18"/>
                <w:szCs w:val="18"/>
              </w:rPr>
              <w:t>1.949</w:t>
            </w:r>
          </w:p>
        </w:tc>
        <w:tc>
          <w:tcPr>
            <w:tcW w:w="426" w:type="pct"/>
            <w:tcBorders>
              <w:right w:val="single" w:sz="4" w:space="0" w:color="auto"/>
            </w:tcBorders>
            <w:vAlign w:val="bottom"/>
          </w:tcPr>
          <w:p w14:paraId="52790FB9" w14:textId="77777777" w:rsidR="008F6B6F" w:rsidRPr="00D8193C" w:rsidRDefault="008F6B6F" w:rsidP="008F6B6F">
            <w:pPr>
              <w:jc w:val="center"/>
              <w:rPr>
                <w:sz w:val="18"/>
                <w:szCs w:val="18"/>
              </w:rPr>
            </w:pPr>
            <w:r w:rsidRPr="00D8193C">
              <w:rPr>
                <w:sz w:val="18"/>
                <w:szCs w:val="18"/>
              </w:rPr>
              <w:t>0.608</w:t>
            </w:r>
          </w:p>
        </w:tc>
      </w:tr>
      <w:tr w:rsidR="008F6B6F" w:rsidRPr="00D8193C" w14:paraId="60CC283D" w14:textId="77777777" w:rsidTr="008F6B6F">
        <w:trPr>
          <w:trHeight w:val="20"/>
        </w:trPr>
        <w:tc>
          <w:tcPr>
            <w:tcW w:w="5000" w:type="pct"/>
            <w:gridSpan w:val="12"/>
            <w:tcBorders>
              <w:top w:val="nil"/>
              <w:bottom w:val="nil"/>
              <w:right w:val="single" w:sz="4" w:space="0" w:color="auto"/>
            </w:tcBorders>
            <w:shd w:val="clear" w:color="auto" w:fill="auto"/>
            <w:vAlign w:val="center"/>
          </w:tcPr>
          <w:p w14:paraId="53362F94" w14:textId="77777777" w:rsidR="008F6B6F" w:rsidRPr="00D8193C" w:rsidRDefault="008F6B6F" w:rsidP="008F6B6F">
            <w:pPr>
              <w:pStyle w:val="TableText8pt"/>
              <w:keepNext/>
              <w:keepLines/>
              <w:spacing w:before="0" w:after="0"/>
              <w:rPr>
                <w:rFonts w:eastAsia="SimSun"/>
                <w:b/>
                <w:sz w:val="18"/>
                <w:szCs w:val="18"/>
                <w:lang w:eastAsia="zh-CN"/>
              </w:rPr>
            </w:pPr>
            <w:r w:rsidRPr="00D8193C">
              <w:rPr>
                <w:rFonts w:eastAsia="SimSun"/>
                <w:b/>
                <w:sz w:val="18"/>
                <w:szCs w:val="18"/>
                <w:lang w:eastAsia="zh-CN"/>
              </w:rPr>
              <w:t>Nitrile Gloves</w:t>
            </w:r>
          </w:p>
        </w:tc>
      </w:tr>
      <w:tr w:rsidR="008F6B6F" w:rsidRPr="00D8193C" w14:paraId="5A0FF55F" w14:textId="77777777" w:rsidTr="008F6B6F">
        <w:trPr>
          <w:trHeight w:val="20"/>
        </w:trPr>
        <w:tc>
          <w:tcPr>
            <w:tcW w:w="601" w:type="pct"/>
            <w:shd w:val="clear" w:color="auto" w:fill="auto"/>
            <w:vAlign w:val="center"/>
          </w:tcPr>
          <w:p w14:paraId="1330A672" w14:textId="77777777" w:rsidR="008F6B6F" w:rsidRPr="00D8193C" w:rsidRDefault="008F6B6F" w:rsidP="008F6B6F">
            <w:pPr>
              <w:pStyle w:val="TableText8pt"/>
              <w:keepNext/>
              <w:keepLines/>
              <w:spacing w:before="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4C6E27AC" w14:textId="77777777" w:rsidR="008F6B6F" w:rsidRPr="00D8193C" w:rsidRDefault="008F6B6F" w:rsidP="008F6B6F">
            <w:pPr>
              <w:jc w:val="center"/>
              <w:rPr>
                <w:sz w:val="18"/>
                <w:szCs w:val="18"/>
              </w:rPr>
            </w:pPr>
            <w:r w:rsidRPr="00D8193C">
              <w:rPr>
                <w:sz w:val="18"/>
                <w:szCs w:val="18"/>
              </w:rPr>
              <w:t>NA</w:t>
            </w:r>
          </w:p>
        </w:tc>
        <w:tc>
          <w:tcPr>
            <w:tcW w:w="429" w:type="pct"/>
            <w:tcBorders>
              <w:left w:val="single" w:sz="4" w:space="0" w:color="auto"/>
            </w:tcBorders>
            <w:shd w:val="clear" w:color="auto" w:fill="auto"/>
            <w:vAlign w:val="bottom"/>
          </w:tcPr>
          <w:p w14:paraId="38F4DD88" w14:textId="77777777" w:rsidR="008F6B6F" w:rsidRPr="00D8193C" w:rsidRDefault="008F6B6F" w:rsidP="008F6B6F">
            <w:pPr>
              <w:jc w:val="center"/>
              <w:rPr>
                <w:sz w:val="18"/>
                <w:szCs w:val="18"/>
              </w:rPr>
            </w:pPr>
            <w:r w:rsidRPr="00D8193C">
              <w:rPr>
                <w:sz w:val="18"/>
                <w:szCs w:val="18"/>
              </w:rPr>
              <w:t>NA</w:t>
            </w:r>
          </w:p>
        </w:tc>
        <w:tc>
          <w:tcPr>
            <w:tcW w:w="342" w:type="pct"/>
            <w:shd w:val="clear" w:color="auto" w:fill="auto"/>
          </w:tcPr>
          <w:p w14:paraId="24E38166" w14:textId="77777777" w:rsidR="008F6B6F" w:rsidRPr="00D8193C" w:rsidRDefault="008F6B6F" w:rsidP="008F6B6F">
            <w:pPr>
              <w:jc w:val="center"/>
              <w:rPr>
                <w:sz w:val="18"/>
                <w:szCs w:val="18"/>
              </w:rPr>
            </w:pPr>
            <w:r w:rsidRPr="00D8193C">
              <w:rPr>
                <w:sz w:val="18"/>
                <w:szCs w:val="18"/>
              </w:rPr>
              <w:t>NA</w:t>
            </w:r>
          </w:p>
        </w:tc>
        <w:tc>
          <w:tcPr>
            <w:tcW w:w="396" w:type="pct"/>
            <w:shd w:val="clear" w:color="auto" w:fill="auto"/>
            <w:vAlign w:val="bottom"/>
          </w:tcPr>
          <w:p w14:paraId="46E7FB79" w14:textId="77777777" w:rsidR="008F6B6F" w:rsidRPr="00D8193C" w:rsidRDefault="008F6B6F" w:rsidP="008F6B6F">
            <w:pPr>
              <w:jc w:val="center"/>
              <w:rPr>
                <w:sz w:val="18"/>
                <w:szCs w:val="18"/>
              </w:rPr>
            </w:pPr>
            <w:r w:rsidRPr="00D8193C">
              <w:rPr>
                <w:sz w:val="18"/>
                <w:szCs w:val="18"/>
              </w:rPr>
              <w:t>NA</w:t>
            </w:r>
          </w:p>
        </w:tc>
        <w:tc>
          <w:tcPr>
            <w:tcW w:w="382" w:type="pct"/>
            <w:shd w:val="clear" w:color="auto" w:fill="auto"/>
            <w:vAlign w:val="bottom"/>
          </w:tcPr>
          <w:p w14:paraId="4CA72D7E" w14:textId="77777777" w:rsidR="008F6B6F" w:rsidRPr="00D8193C" w:rsidRDefault="008F6B6F" w:rsidP="008F6B6F">
            <w:pPr>
              <w:jc w:val="center"/>
              <w:rPr>
                <w:sz w:val="18"/>
                <w:szCs w:val="18"/>
              </w:rPr>
            </w:pPr>
            <w:r w:rsidRPr="00D8193C">
              <w:rPr>
                <w:sz w:val="18"/>
                <w:szCs w:val="18"/>
              </w:rPr>
              <w:t>NA</w:t>
            </w:r>
          </w:p>
        </w:tc>
        <w:tc>
          <w:tcPr>
            <w:tcW w:w="382" w:type="pct"/>
            <w:shd w:val="clear" w:color="auto" w:fill="auto"/>
            <w:vAlign w:val="bottom"/>
          </w:tcPr>
          <w:p w14:paraId="44892120" w14:textId="77777777" w:rsidR="008F6B6F" w:rsidRPr="00D8193C" w:rsidRDefault="008F6B6F" w:rsidP="008F6B6F">
            <w:pPr>
              <w:jc w:val="center"/>
              <w:rPr>
                <w:sz w:val="18"/>
                <w:szCs w:val="18"/>
              </w:rPr>
            </w:pPr>
            <w:r w:rsidRPr="00D8193C">
              <w:rPr>
                <w:sz w:val="18"/>
                <w:szCs w:val="18"/>
              </w:rPr>
              <w:t>3.800</w:t>
            </w:r>
          </w:p>
        </w:tc>
        <w:tc>
          <w:tcPr>
            <w:tcW w:w="380" w:type="pct"/>
            <w:shd w:val="clear" w:color="auto" w:fill="auto"/>
            <w:vAlign w:val="bottom"/>
          </w:tcPr>
          <w:p w14:paraId="5BC8A71C" w14:textId="77777777" w:rsidR="008F6B6F" w:rsidRPr="00D8193C" w:rsidRDefault="008F6B6F" w:rsidP="008F6B6F">
            <w:pPr>
              <w:jc w:val="center"/>
              <w:rPr>
                <w:sz w:val="18"/>
                <w:szCs w:val="18"/>
              </w:rPr>
            </w:pPr>
            <w:r w:rsidRPr="00D8193C">
              <w:rPr>
                <w:sz w:val="18"/>
                <w:szCs w:val="18"/>
              </w:rPr>
              <w:t>NA</w:t>
            </w:r>
          </w:p>
        </w:tc>
        <w:tc>
          <w:tcPr>
            <w:tcW w:w="454" w:type="pct"/>
            <w:shd w:val="clear" w:color="auto" w:fill="auto"/>
            <w:vAlign w:val="bottom"/>
          </w:tcPr>
          <w:p w14:paraId="3BBFB8E2" w14:textId="77777777" w:rsidR="008F6B6F" w:rsidRPr="00D8193C" w:rsidRDefault="008F6B6F" w:rsidP="008F6B6F">
            <w:pPr>
              <w:jc w:val="center"/>
              <w:rPr>
                <w:sz w:val="18"/>
                <w:szCs w:val="18"/>
              </w:rPr>
            </w:pPr>
            <w:r w:rsidRPr="00D8193C">
              <w:rPr>
                <w:sz w:val="18"/>
                <w:szCs w:val="18"/>
              </w:rPr>
              <w:t>NA</w:t>
            </w:r>
          </w:p>
        </w:tc>
        <w:tc>
          <w:tcPr>
            <w:tcW w:w="397" w:type="pct"/>
            <w:shd w:val="clear" w:color="auto" w:fill="auto"/>
            <w:vAlign w:val="bottom"/>
          </w:tcPr>
          <w:p w14:paraId="45249C87" w14:textId="77777777" w:rsidR="008F6B6F" w:rsidRPr="00D8193C" w:rsidRDefault="008F6B6F" w:rsidP="008F6B6F">
            <w:pPr>
              <w:jc w:val="center"/>
              <w:rPr>
                <w:sz w:val="18"/>
                <w:szCs w:val="18"/>
              </w:rPr>
            </w:pPr>
            <w:r w:rsidRPr="00D8193C">
              <w:rPr>
                <w:sz w:val="18"/>
                <w:szCs w:val="18"/>
              </w:rPr>
              <w:t>NA</w:t>
            </w:r>
          </w:p>
        </w:tc>
        <w:tc>
          <w:tcPr>
            <w:tcW w:w="382" w:type="pct"/>
            <w:vAlign w:val="bottom"/>
          </w:tcPr>
          <w:p w14:paraId="2895CC7F" w14:textId="77777777" w:rsidR="008F6B6F" w:rsidRPr="00D8193C" w:rsidRDefault="008F6B6F" w:rsidP="008F6B6F">
            <w:pPr>
              <w:jc w:val="center"/>
              <w:rPr>
                <w:sz w:val="18"/>
                <w:szCs w:val="18"/>
              </w:rPr>
            </w:pPr>
            <w:r w:rsidRPr="00D8193C">
              <w:rPr>
                <w:sz w:val="18"/>
                <w:szCs w:val="18"/>
              </w:rPr>
              <w:t>NA</w:t>
            </w:r>
          </w:p>
        </w:tc>
        <w:tc>
          <w:tcPr>
            <w:tcW w:w="426" w:type="pct"/>
            <w:tcBorders>
              <w:right w:val="single" w:sz="4" w:space="0" w:color="auto"/>
            </w:tcBorders>
            <w:vAlign w:val="bottom"/>
          </w:tcPr>
          <w:p w14:paraId="15D2FBBB" w14:textId="77777777" w:rsidR="008F6B6F" w:rsidRPr="00D8193C" w:rsidRDefault="008F6B6F" w:rsidP="008F6B6F">
            <w:pPr>
              <w:jc w:val="center"/>
              <w:rPr>
                <w:sz w:val="18"/>
                <w:szCs w:val="18"/>
              </w:rPr>
            </w:pPr>
            <w:r w:rsidRPr="00D8193C">
              <w:rPr>
                <w:sz w:val="18"/>
                <w:szCs w:val="18"/>
              </w:rPr>
              <w:t>NA</w:t>
            </w:r>
          </w:p>
        </w:tc>
      </w:tr>
      <w:tr w:rsidR="008F6B6F" w:rsidRPr="00D8193C" w14:paraId="43D41B66" w14:textId="77777777" w:rsidTr="008F6B6F">
        <w:trPr>
          <w:trHeight w:val="20"/>
        </w:trPr>
        <w:tc>
          <w:tcPr>
            <w:tcW w:w="5000" w:type="pct"/>
            <w:gridSpan w:val="12"/>
            <w:tcBorders>
              <w:top w:val="nil"/>
              <w:bottom w:val="nil"/>
              <w:right w:val="single" w:sz="4" w:space="0" w:color="auto"/>
            </w:tcBorders>
            <w:shd w:val="clear" w:color="auto" w:fill="auto"/>
            <w:vAlign w:val="center"/>
          </w:tcPr>
          <w:p w14:paraId="31451F72" w14:textId="77777777" w:rsidR="008F6B6F" w:rsidRPr="00D8193C" w:rsidRDefault="008F6B6F" w:rsidP="008F6B6F">
            <w:pPr>
              <w:pStyle w:val="TableText8pt"/>
              <w:keepNext/>
              <w:keepLines/>
              <w:spacing w:before="0" w:after="0"/>
              <w:rPr>
                <w:rFonts w:eastAsia="SimSun"/>
                <w:b/>
                <w:sz w:val="18"/>
                <w:szCs w:val="18"/>
                <w:lang w:eastAsia="zh-CN"/>
              </w:rPr>
            </w:pPr>
            <w:r w:rsidRPr="00D8193C">
              <w:rPr>
                <w:rFonts w:eastAsia="SimSun"/>
                <w:b/>
                <w:sz w:val="18"/>
                <w:szCs w:val="18"/>
                <w:lang w:eastAsia="zh-CN"/>
              </w:rPr>
              <w:t>Residues in air sampling tubes</w:t>
            </w:r>
          </w:p>
        </w:tc>
      </w:tr>
      <w:tr w:rsidR="008F6B6F" w:rsidRPr="00D8193C" w14:paraId="420BCDE6" w14:textId="77777777" w:rsidTr="008F6B6F">
        <w:trPr>
          <w:trHeight w:val="20"/>
        </w:trPr>
        <w:tc>
          <w:tcPr>
            <w:tcW w:w="601" w:type="pct"/>
            <w:shd w:val="clear" w:color="auto" w:fill="auto"/>
            <w:vAlign w:val="center"/>
          </w:tcPr>
          <w:p w14:paraId="3B2C00BB"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Measured</w:t>
            </w:r>
          </w:p>
        </w:tc>
        <w:tc>
          <w:tcPr>
            <w:tcW w:w="429" w:type="pct"/>
            <w:tcBorders>
              <w:right w:val="single" w:sz="4" w:space="0" w:color="auto"/>
            </w:tcBorders>
            <w:shd w:val="clear" w:color="auto" w:fill="auto"/>
            <w:vAlign w:val="bottom"/>
          </w:tcPr>
          <w:p w14:paraId="2224D642" w14:textId="77777777" w:rsidR="008F6B6F" w:rsidRPr="00D8193C" w:rsidRDefault="008F6B6F" w:rsidP="008F6B6F">
            <w:pPr>
              <w:jc w:val="center"/>
              <w:rPr>
                <w:sz w:val="18"/>
                <w:szCs w:val="18"/>
              </w:rPr>
            </w:pPr>
            <w:r w:rsidRPr="00D8193C">
              <w:rPr>
                <w:sz w:val="18"/>
                <w:szCs w:val="18"/>
              </w:rPr>
              <w:t>0.319</w:t>
            </w:r>
          </w:p>
        </w:tc>
        <w:tc>
          <w:tcPr>
            <w:tcW w:w="429" w:type="pct"/>
            <w:tcBorders>
              <w:left w:val="single" w:sz="4" w:space="0" w:color="auto"/>
            </w:tcBorders>
            <w:shd w:val="clear" w:color="auto" w:fill="auto"/>
            <w:vAlign w:val="bottom"/>
          </w:tcPr>
          <w:p w14:paraId="7A3C7106" w14:textId="77777777" w:rsidR="008F6B6F" w:rsidRPr="00D8193C" w:rsidRDefault="008F6B6F" w:rsidP="008F6B6F">
            <w:pPr>
              <w:jc w:val="center"/>
              <w:rPr>
                <w:sz w:val="18"/>
                <w:szCs w:val="18"/>
              </w:rPr>
            </w:pPr>
            <w:r w:rsidRPr="00D8193C">
              <w:rPr>
                <w:sz w:val="18"/>
                <w:szCs w:val="18"/>
              </w:rPr>
              <w:t>5.280</w:t>
            </w:r>
          </w:p>
        </w:tc>
        <w:tc>
          <w:tcPr>
            <w:tcW w:w="342" w:type="pct"/>
            <w:shd w:val="clear" w:color="auto" w:fill="auto"/>
            <w:vAlign w:val="bottom"/>
          </w:tcPr>
          <w:p w14:paraId="7BC8E538" w14:textId="77777777" w:rsidR="008F6B6F" w:rsidRPr="00D8193C" w:rsidRDefault="008F6B6F" w:rsidP="008F6B6F">
            <w:pPr>
              <w:jc w:val="center"/>
              <w:rPr>
                <w:sz w:val="18"/>
                <w:szCs w:val="18"/>
              </w:rPr>
            </w:pPr>
            <w:r w:rsidRPr="00D8193C">
              <w:rPr>
                <w:sz w:val="18"/>
                <w:szCs w:val="18"/>
              </w:rPr>
              <w:t>0.014</w:t>
            </w:r>
          </w:p>
        </w:tc>
        <w:tc>
          <w:tcPr>
            <w:tcW w:w="396" w:type="pct"/>
            <w:shd w:val="clear" w:color="auto" w:fill="auto"/>
            <w:vAlign w:val="bottom"/>
          </w:tcPr>
          <w:p w14:paraId="650E80DD" w14:textId="77777777" w:rsidR="008F6B6F" w:rsidRPr="00D8193C" w:rsidRDefault="008F6B6F" w:rsidP="008F6B6F">
            <w:pPr>
              <w:jc w:val="center"/>
              <w:rPr>
                <w:sz w:val="18"/>
                <w:szCs w:val="18"/>
              </w:rPr>
            </w:pPr>
            <w:r w:rsidRPr="00D8193C">
              <w:rPr>
                <w:sz w:val="18"/>
                <w:szCs w:val="18"/>
              </w:rPr>
              <w:t>0.010</w:t>
            </w:r>
          </w:p>
        </w:tc>
        <w:tc>
          <w:tcPr>
            <w:tcW w:w="382" w:type="pct"/>
            <w:shd w:val="clear" w:color="auto" w:fill="auto"/>
            <w:vAlign w:val="bottom"/>
          </w:tcPr>
          <w:p w14:paraId="7872914C" w14:textId="77777777" w:rsidR="008F6B6F" w:rsidRPr="00D8193C" w:rsidRDefault="008F6B6F" w:rsidP="008F6B6F">
            <w:pPr>
              <w:jc w:val="center"/>
              <w:rPr>
                <w:sz w:val="18"/>
                <w:szCs w:val="18"/>
              </w:rPr>
            </w:pPr>
            <w:r w:rsidRPr="00D8193C">
              <w:rPr>
                <w:sz w:val="18"/>
                <w:szCs w:val="18"/>
              </w:rPr>
              <w:t>0.107</w:t>
            </w:r>
          </w:p>
        </w:tc>
        <w:tc>
          <w:tcPr>
            <w:tcW w:w="382" w:type="pct"/>
            <w:shd w:val="clear" w:color="auto" w:fill="auto"/>
            <w:vAlign w:val="bottom"/>
          </w:tcPr>
          <w:p w14:paraId="5E3D09D8" w14:textId="77777777" w:rsidR="008F6B6F" w:rsidRPr="00D8193C" w:rsidRDefault="008F6B6F" w:rsidP="008F6B6F">
            <w:pPr>
              <w:jc w:val="center"/>
              <w:rPr>
                <w:sz w:val="18"/>
                <w:szCs w:val="18"/>
              </w:rPr>
            </w:pPr>
            <w:r w:rsidRPr="00D8193C">
              <w:rPr>
                <w:sz w:val="18"/>
                <w:szCs w:val="18"/>
              </w:rPr>
              <w:t>0.058</w:t>
            </w:r>
          </w:p>
        </w:tc>
        <w:tc>
          <w:tcPr>
            <w:tcW w:w="380" w:type="pct"/>
            <w:shd w:val="clear" w:color="auto" w:fill="auto"/>
            <w:vAlign w:val="bottom"/>
          </w:tcPr>
          <w:p w14:paraId="66AF7969" w14:textId="77777777" w:rsidR="008F6B6F" w:rsidRPr="00D8193C" w:rsidRDefault="008F6B6F" w:rsidP="008F6B6F">
            <w:pPr>
              <w:jc w:val="center"/>
              <w:rPr>
                <w:sz w:val="18"/>
                <w:szCs w:val="18"/>
              </w:rPr>
            </w:pPr>
            <w:r w:rsidRPr="00D8193C">
              <w:rPr>
                <w:sz w:val="18"/>
                <w:szCs w:val="18"/>
              </w:rPr>
              <w:t>0.006</w:t>
            </w:r>
          </w:p>
        </w:tc>
        <w:tc>
          <w:tcPr>
            <w:tcW w:w="454" w:type="pct"/>
            <w:shd w:val="clear" w:color="auto" w:fill="auto"/>
            <w:vAlign w:val="bottom"/>
          </w:tcPr>
          <w:p w14:paraId="74D19818" w14:textId="77777777" w:rsidR="008F6B6F" w:rsidRPr="00D8193C" w:rsidRDefault="008F6B6F" w:rsidP="008F6B6F">
            <w:pPr>
              <w:jc w:val="center"/>
              <w:rPr>
                <w:sz w:val="18"/>
                <w:szCs w:val="18"/>
              </w:rPr>
            </w:pPr>
            <w:r w:rsidRPr="00D8193C">
              <w:rPr>
                <w:sz w:val="18"/>
                <w:szCs w:val="18"/>
              </w:rPr>
              <w:t>0.033</w:t>
            </w:r>
          </w:p>
        </w:tc>
        <w:tc>
          <w:tcPr>
            <w:tcW w:w="397" w:type="pct"/>
            <w:shd w:val="clear" w:color="auto" w:fill="auto"/>
            <w:vAlign w:val="bottom"/>
          </w:tcPr>
          <w:p w14:paraId="27C4C097" w14:textId="77777777" w:rsidR="008F6B6F" w:rsidRPr="00D8193C" w:rsidRDefault="008F6B6F" w:rsidP="008F6B6F">
            <w:pPr>
              <w:jc w:val="center"/>
              <w:rPr>
                <w:sz w:val="18"/>
                <w:szCs w:val="18"/>
              </w:rPr>
            </w:pPr>
            <w:r w:rsidRPr="00D8193C">
              <w:rPr>
                <w:sz w:val="18"/>
                <w:szCs w:val="18"/>
              </w:rPr>
              <w:t>0.050</w:t>
            </w:r>
          </w:p>
        </w:tc>
        <w:tc>
          <w:tcPr>
            <w:tcW w:w="382" w:type="pct"/>
            <w:vAlign w:val="bottom"/>
          </w:tcPr>
          <w:p w14:paraId="421D1BAD" w14:textId="77777777" w:rsidR="008F6B6F" w:rsidRPr="00D8193C" w:rsidRDefault="008F6B6F" w:rsidP="008F6B6F">
            <w:pPr>
              <w:jc w:val="center"/>
              <w:rPr>
                <w:sz w:val="18"/>
                <w:szCs w:val="18"/>
              </w:rPr>
            </w:pPr>
            <w:r w:rsidRPr="00D8193C">
              <w:rPr>
                <w:sz w:val="18"/>
                <w:szCs w:val="18"/>
              </w:rPr>
              <w:t>0.353</w:t>
            </w:r>
          </w:p>
        </w:tc>
        <w:tc>
          <w:tcPr>
            <w:tcW w:w="426" w:type="pct"/>
            <w:tcBorders>
              <w:right w:val="single" w:sz="4" w:space="0" w:color="auto"/>
            </w:tcBorders>
          </w:tcPr>
          <w:p w14:paraId="71BB85E0" w14:textId="77777777" w:rsidR="008F6B6F" w:rsidRPr="00D8193C" w:rsidRDefault="008F6B6F" w:rsidP="008F6B6F">
            <w:pPr>
              <w:jc w:val="center"/>
              <w:rPr>
                <w:sz w:val="18"/>
                <w:szCs w:val="18"/>
              </w:rPr>
            </w:pPr>
            <w:r w:rsidRPr="00D8193C">
              <w:rPr>
                <w:sz w:val="18"/>
                <w:szCs w:val="18"/>
              </w:rPr>
              <w:t>0.090</w:t>
            </w:r>
          </w:p>
        </w:tc>
      </w:tr>
      <w:tr w:rsidR="008F6B6F" w:rsidRPr="00D8193C" w14:paraId="7E85F82E" w14:textId="77777777" w:rsidTr="008F6B6F">
        <w:trPr>
          <w:trHeight w:val="20"/>
        </w:trPr>
        <w:tc>
          <w:tcPr>
            <w:tcW w:w="601" w:type="pct"/>
            <w:shd w:val="clear" w:color="auto" w:fill="auto"/>
            <w:vAlign w:val="center"/>
          </w:tcPr>
          <w:p w14:paraId="59E6BD34" w14:textId="77777777" w:rsidR="008F6B6F" w:rsidRPr="00D8193C" w:rsidRDefault="008F6B6F" w:rsidP="008F6B6F">
            <w:pPr>
              <w:pStyle w:val="TableText8pt"/>
              <w:keepNext/>
              <w:keepLines/>
              <w:spacing w:before="20" w:after="0"/>
              <w:rPr>
                <w:rFonts w:eastAsia="SimSun"/>
                <w:sz w:val="18"/>
                <w:szCs w:val="18"/>
                <w:lang w:eastAsia="zh-CN"/>
              </w:rPr>
            </w:pPr>
            <w:r w:rsidRPr="00D8193C">
              <w:rPr>
                <w:rFonts w:eastAsia="SimSun"/>
                <w:sz w:val="18"/>
                <w:szCs w:val="18"/>
                <w:lang w:eastAsia="zh-CN"/>
              </w:rPr>
              <w:t>TOTAL</w:t>
            </w:r>
          </w:p>
        </w:tc>
        <w:tc>
          <w:tcPr>
            <w:tcW w:w="429" w:type="pct"/>
            <w:tcBorders>
              <w:right w:val="single" w:sz="4" w:space="0" w:color="auto"/>
            </w:tcBorders>
            <w:shd w:val="clear" w:color="auto" w:fill="auto"/>
            <w:vAlign w:val="bottom"/>
          </w:tcPr>
          <w:p w14:paraId="03F56D21" w14:textId="77777777" w:rsidR="008F6B6F" w:rsidRPr="00D8193C" w:rsidRDefault="008F6B6F" w:rsidP="008F6B6F">
            <w:pPr>
              <w:jc w:val="center"/>
              <w:rPr>
                <w:sz w:val="18"/>
                <w:szCs w:val="18"/>
              </w:rPr>
            </w:pPr>
            <w:r w:rsidRPr="00D8193C">
              <w:rPr>
                <w:sz w:val="18"/>
                <w:szCs w:val="18"/>
              </w:rPr>
              <w:t>0.319</w:t>
            </w:r>
          </w:p>
        </w:tc>
        <w:tc>
          <w:tcPr>
            <w:tcW w:w="429" w:type="pct"/>
            <w:tcBorders>
              <w:left w:val="single" w:sz="4" w:space="0" w:color="auto"/>
            </w:tcBorders>
            <w:shd w:val="clear" w:color="auto" w:fill="auto"/>
            <w:vAlign w:val="bottom"/>
          </w:tcPr>
          <w:p w14:paraId="79683A6A" w14:textId="77777777" w:rsidR="008F6B6F" w:rsidRPr="00D8193C" w:rsidRDefault="008F6B6F" w:rsidP="008F6B6F">
            <w:pPr>
              <w:jc w:val="center"/>
              <w:rPr>
                <w:sz w:val="18"/>
                <w:szCs w:val="18"/>
              </w:rPr>
            </w:pPr>
            <w:r w:rsidRPr="00D8193C">
              <w:rPr>
                <w:sz w:val="18"/>
                <w:szCs w:val="18"/>
              </w:rPr>
              <w:t>5.280</w:t>
            </w:r>
          </w:p>
        </w:tc>
        <w:tc>
          <w:tcPr>
            <w:tcW w:w="342" w:type="pct"/>
            <w:shd w:val="clear" w:color="auto" w:fill="auto"/>
            <w:vAlign w:val="bottom"/>
          </w:tcPr>
          <w:p w14:paraId="2E95F3E3" w14:textId="77777777" w:rsidR="008F6B6F" w:rsidRPr="00D8193C" w:rsidRDefault="008F6B6F" w:rsidP="008F6B6F">
            <w:pPr>
              <w:jc w:val="center"/>
              <w:rPr>
                <w:sz w:val="18"/>
                <w:szCs w:val="18"/>
              </w:rPr>
            </w:pPr>
            <w:r w:rsidRPr="00D8193C">
              <w:rPr>
                <w:sz w:val="18"/>
                <w:szCs w:val="18"/>
              </w:rPr>
              <w:t>0.014</w:t>
            </w:r>
          </w:p>
        </w:tc>
        <w:tc>
          <w:tcPr>
            <w:tcW w:w="396" w:type="pct"/>
            <w:shd w:val="clear" w:color="auto" w:fill="auto"/>
            <w:vAlign w:val="bottom"/>
          </w:tcPr>
          <w:p w14:paraId="49BA1D36" w14:textId="77777777" w:rsidR="008F6B6F" w:rsidRPr="00D8193C" w:rsidRDefault="008F6B6F" w:rsidP="008F6B6F">
            <w:pPr>
              <w:jc w:val="center"/>
              <w:rPr>
                <w:sz w:val="18"/>
                <w:szCs w:val="18"/>
              </w:rPr>
            </w:pPr>
            <w:r w:rsidRPr="00D8193C">
              <w:rPr>
                <w:sz w:val="18"/>
                <w:szCs w:val="18"/>
              </w:rPr>
              <w:t>0.010</w:t>
            </w:r>
          </w:p>
        </w:tc>
        <w:tc>
          <w:tcPr>
            <w:tcW w:w="382" w:type="pct"/>
            <w:shd w:val="clear" w:color="auto" w:fill="auto"/>
            <w:vAlign w:val="bottom"/>
          </w:tcPr>
          <w:p w14:paraId="03FF80FB" w14:textId="77777777" w:rsidR="008F6B6F" w:rsidRPr="00D8193C" w:rsidRDefault="008F6B6F" w:rsidP="008F6B6F">
            <w:pPr>
              <w:jc w:val="center"/>
              <w:rPr>
                <w:sz w:val="18"/>
                <w:szCs w:val="18"/>
              </w:rPr>
            </w:pPr>
            <w:r w:rsidRPr="00D8193C">
              <w:rPr>
                <w:sz w:val="18"/>
                <w:szCs w:val="18"/>
              </w:rPr>
              <w:t>0.107</w:t>
            </w:r>
          </w:p>
        </w:tc>
        <w:tc>
          <w:tcPr>
            <w:tcW w:w="382" w:type="pct"/>
            <w:shd w:val="clear" w:color="auto" w:fill="auto"/>
            <w:vAlign w:val="bottom"/>
          </w:tcPr>
          <w:p w14:paraId="7C03C0EC" w14:textId="77777777" w:rsidR="008F6B6F" w:rsidRPr="00D8193C" w:rsidRDefault="008F6B6F" w:rsidP="008F6B6F">
            <w:pPr>
              <w:jc w:val="center"/>
              <w:rPr>
                <w:sz w:val="18"/>
                <w:szCs w:val="18"/>
              </w:rPr>
            </w:pPr>
            <w:r w:rsidRPr="00D8193C">
              <w:rPr>
                <w:sz w:val="18"/>
                <w:szCs w:val="18"/>
              </w:rPr>
              <w:t>0.058</w:t>
            </w:r>
          </w:p>
        </w:tc>
        <w:tc>
          <w:tcPr>
            <w:tcW w:w="380" w:type="pct"/>
            <w:shd w:val="clear" w:color="auto" w:fill="auto"/>
            <w:vAlign w:val="bottom"/>
          </w:tcPr>
          <w:p w14:paraId="370D103A" w14:textId="77777777" w:rsidR="008F6B6F" w:rsidRPr="00D8193C" w:rsidRDefault="008F6B6F" w:rsidP="008F6B6F">
            <w:pPr>
              <w:jc w:val="center"/>
              <w:rPr>
                <w:sz w:val="18"/>
                <w:szCs w:val="18"/>
              </w:rPr>
            </w:pPr>
            <w:r w:rsidRPr="00D8193C">
              <w:rPr>
                <w:sz w:val="18"/>
                <w:szCs w:val="18"/>
              </w:rPr>
              <w:t>0.006</w:t>
            </w:r>
          </w:p>
        </w:tc>
        <w:tc>
          <w:tcPr>
            <w:tcW w:w="454" w:type="pct"/>
            <w:shd w:val="clear" w:color="auto" w:fill="auto"/>
            <w:vAlign w:val="bottom"/>
          </w:tcPr>
          <w:p w14:paraId="0B344988" w14:textId="77777777" w:rsidR="008F6B6F" w:rsidRPr="00D8193C" w:rsidRDefault="008F6B6F" w:rsidP="008F6B6F">
            <w:pPr>
              <w:jc w:val="center"/>
              <w:rPr>
                <w:sz w:val="18"/>
                <w:szCs w:val="18"/>
              </w:rPr>
            </w:pPr>
            <w:r w:rsidRPr="00D8193C">
              <w:rPr>
                <w:sz w:val="18"/>
                <w:szCs w:val="18"/>
              </w:rPr>
              <w:t>0.033</w:t>
            </w:r>
          </w:p>
        </w:tc>
        <w:tc>
          <w:tcPr>
            <w:tcW w:w="397" w:type="pct"/>
            <w:shd w:val="clear" w:color="auto" w:fill="auto"/>
            <w:vAlign w:val="bottom"/>
          </w:tcPr>
          <w:p w14:paraId="6FF58C51" w14:textId="77777777" w:rsidR="008F6B6F" w:rsidRPr="00D8193C" w:rsidRDefault="008F6B6F" w:rsidP="008F6B6F">
            <w:pPr>
              <w:jc w:val="center"/>
              <w:rPr>
                <w:sz w:val="18"/>
                <w:szCs w:val="18"/>
              </w:rPr>
            </w:pPr>
            <w:r w:rsidRPr="00D8193C">
              <w:rPr>
                <w:sz w:val="18"/>
                <w:szCs w:val="18"/>
              </w:rPr>
              <w:t>0.050</w:t>
            </w:r>
          </w:p>
        </w:tc>
        <w:tc>
          <w:tcPr>
            <w:tcW w:w="382" w:type="pct"/>
            <w:vAlign w:val="bottom"/>
          </w:tcPr>
          <w:p w14:paraId="3A14FC2F" w14:textId="77777777" w:rsidR="008F6B6F" w:rsidRPr="00D8193C" w:rsidRDefault="008F6B6F" w:rsidP="008F6B6F">
            <w:pPr>
              <w:jc w:val="center"/>
              <w:rPr>
                <w:sz w:val="18"/>
                <w:szCs w:val="18"/>
              </w:rPr>
            </w:pPr>
            <w:r w:rsidRPr="00D8193C">
              <w:rPr>
                <w:sz w:val="18"/>
                <w:szCs w:val="18"/>
              </w:rPr>
              <w:t>0.353</w:t>
            </w:r>
          </w:p>
        </w:tc>
        <w:tc>
          <w:tcPr>
            <w:tcW w:w="426" w:type="pct"/>
            <w:tcBorders>
              <w:right w:val="single" w:sz="4" w:space="0" w:color="auto"/>
            </w:tcBorders>
          </w:tcPr>
          <w:p w14:paraId="521B5B2F" w14:textId="77777777" w:rsidR="008F6B6F" w:rsidRPr="00D8193C" w:rsidRDefault="008F6B6F" w:rsidP="008F6B6F">
            <w:pPr>
              <w:jc w:val="center"/>
              <w:rPr>
                <w:sz w:val="18"/>
                <w:szCs w:val="18"/>
              </w:rPr>
            </w:pPr>
            <w:r w:rsidRPr="00D8193C">
              <w:rPr>
                <w:sz w:val="18"/>
                <w:szCs w:val="18"/>
              </w:rPr>
              <w:t>0.090</w:t>
            </w:r>
          </w:p>
        </w:tc>
      </w:tr>
    </w:tbl>
    <w:p w14:paraId="748F024E" w14:textId="77777777" w:rsidR="00BC4B7E" w:rsidRDefault="00BC4B7E" w:rsidP="00BC4B7E">
      <w:pPr>
        <w:pStyle w:val="RepLabel"/>
        <w:spacing w:before="0" w:after="0"/>
        <w:rPr>
          <w:sz w:val="20"/>
          <w:szCs w:val="20"/>
        </w:rPr>
      </w:pPr>
    </w:p>
    <w:p w14:paraId="2D586572" w14:textId="77777777" w:rsidR="008F6B6F" w:rsidRPr="00BC4B7E" w:rsidRDefault="008F6B6F" w:rsidP="00BC4B7E">
      <w:pPr>
        <w:pStyle w:val="RepLabel"/>
        <w:spacing w:before="0" w:after="0"/>
        <w:rPr>
          <w:noProof/>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27</w:t>
      </w:r>
      <w:r w:rsidRPr="00BC4B7E">
        <w:rPr>
          <w:sz w:val="20"/>
          <w:szCs w:val="20"/>
        </w:rPr>
        <w:fldChar w:fldCharType="end"/>
      </w:r>
      <w:r w:rsidRPr="00BC4B7E">
        <w:rPr>
          <w:sz w:val="20"/>
          <w:szCs w:val="20"/>
        </w:rPr>
        <w:t>:</w:t>
      </w:r>
      <w:r w:rsidRPr="00BC4B7E">
        <w:rPr>
          <w:sz w:val="20"/>
          <w:szCs w:val="20"/>
        </w:rPr>
        <w:tab/>
      </w:r>
      <w:r w:rsidRPr="00BC4B7E">
        <w:rPr>
          <w:noProof/>
          <w:sz w:val="20"/>
          <w:szCs w:val="20"/>
        </w:rPr>
        <w:t>Summary of Field Results – prochloraz bagging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5"/>
        <w:gridCol w:w="711"/>
        <w:gridCol w:w="690"/>
        <w:gridCol w:w="711"/>
        <w:gridCol w:w="690"/>
        <w:gridCol w:w="778"/>
        <w:gridCol w:w="691"/>
        <w:gridCol w:w="691"/>
        <w:gridCol w:w="691"/>
        <w:gridCol w:w="691"/>
        <w:gridCol w:w="778"/>
        <w:gridCol w:w="691"/>
      </w:tblGrid>
      <w:tr w:rsidR="008F6B6F" w:rsidRPr="00D8193C" w14:paraId="14507F72" w14:textId="77777777" w:rsidTr="008F6B6F">
        <w:tc>
          <w:tcPr>
            <w:tcW w:w="823" w:type="pct"/>
            <w:vAlign w:val="center"/>
          </w:tcPr>
          <w:p w14:paraId="33388AAD" w14:textId="77777777" w:rsidR="008F6B6F" w:rsidRPr="00D8193C" w:rsidRDefault="008F6B6F" w:rsidP="008F6B6F">
            <w:pPr>
              <w:rPr>
                <w:rFonts w:eastAsia="Calibri"/>
                <w:b/>
                <w:bCs/>
                <w:sz w:val="18"/>
                <w:szCs w:val="18"/>
              </w:rPr>
            </w:pPr>
            <w:r w:rsidRPr="00D8193C">
              <w:rPr>
                <w:rFonts w:eastAsia="Calibri"/>
                <w:b/>
                <w:bCs/>
                <w:sz w:val="18"/>
                <w:szCs w:val="18"/>
              </w:rPr>
              <w:t>Operator Number</w:t>
            </w:r>
          </w:p>
        </w:tc>
        <w:tc>
          <w:tcPr>
            <w:tcW w:w="372" w:type="pct"/>
            <w:vAlign w:val="center"/>
          </w:tcPr>
          <w:p w14:paraId="1B2CD489" w14:textId="77777777" w:rsidR="008F6B6F" w:rsidRPr="00D8193C" w:rsidRDefault="008F6B6F" w:rsidP="008F6B6F">
            <w:pPr>
              <w:jc w:val="center"/>
              <w:rPr>
                <w:sz w:val="18"/>
                <w:szCs w:val="18"/>
              </w:rPr>
            </w:pPr>
            <w:r w:rsidRPr="00D8193C">
              <w:rPr>
                <w:sz w:val="18"/>
                <w:szCs w:val="18"/>
              </w:rPr>
              <w:t>6</w:t>
            </w:r>
          </w:p>
        </w:tc>
        <w:tc>
          <w:tcPr>
            <w:tcW w:w="371" w:type="pct"/>
            <w:vAlign w:val="center"/>
          </w:tcPr>
          <w:p w14:paraId="21E23C66" w14:textId="77777777" w:rsidR="008F6B6F" w:rsidRPr="00D8193C" w:rsidRDefault="008F6B6F" w:rsidP="008F6B6F">
            <w:pPr>
              <w:jc w:val="center"/>
              <w:rPr>
                <w:sz w:val="18"/>
                <w:szCs w:val="18"/>
              </w:rPr>
            </w:pPr>
            <w:r w:rsidRPr="00D8193C">
              <w:rPr>
                <w:sz w:val="18"/>
                <w:szCs w:val="18"/>
              </w:rPr>
              <w:t>7</w:t>
            </w:r>
          </w:p>
        </w:tc>
        <w:tc>
          <w:tcPr>
            <w:tcW w:w="372" w:type="pct"/>
            <w:vAlign w:val="center"/>
          </w:tcPr>
          <w:p w14:paraId="7F33EA78" w14:textId="77777777" w:rsidR="008F6B6F" w:rsidRPr="00D8193C" w:rsidRDefault="008F6B6F" w:rsidP="008F6B6F">
            <w:pPr>
              <w:jc w:val="center"/>
              <w:rPr>
                <w:sz w:val="18"/>
                <w:szCs w:val="18"/>
              </w:rPr>
            </w:pPr>
            <w:r w:rsidRPr="00D8193C">
              <w:rPr>
                <w:sz w:val="18"/>
                <w:szCs w:val="18"/>
              </w:rPr>
              <w:t>4</w:t>
            </w:r>
          </w:p>
        </w:tc>
        <w:tc>
          <w:tcPr>
            <w:tcW w:w="371" w:type="pct"/>
            <w:vAlign w:val="center"/>
          </w:tcPr>
          <w:p w14:paraId="05B7007F" w14:textId="77777777" w:rsidR="008F6B6F" w:rsidRPr="00D8193C" w:rsidRDefault="008F6B6F" w:rsidP="008F6B6F">
            <w:pPr>
              <w:jc w:val="center"/>
              <w:rPr>
                <w:sz w:val="18"/>
                <w:szCs w:val="18"/>
              </w:rPr>
            </w:pPr>
            <w:r w:rsidRPr="00D8193C">
              <w:rPr>
                <w:sz w:val="18"/>
                <w:szCs w:val="18"/>
              </w:rPr>
              <w:t>14</w:t>
            </w:r>
          </w:p>
        </w:tc>
        <w:tc>
          <w:tcPr>
            <w:tcW w:w="418" w:type="pct"/>
            <w:vAlign w:val="center"/>
          </w:tcPr>
          <w:p w14:paraId="589AC833" w14:textId="77777777" w:rsidR="008F6B6F" w:rsidRPr="00D8193C" w:rsidRDefault="008F6B6F" w:rsidP="008F6B6F">
            <w:pPr>
              <w:jc w:val="center"/>
              <w:rPr>
                <w:sz w:val="18"/>
                <w:szCs w:val="18"/>
              </w:rPr>
            </w:pPr>
            <w:r w:rsidRPr="00D8193C">
              <w:rPr>
                <w:sz w:val="18"/>
                <w:szCs w:val="18"/>
              </w:rPr>
              <w:t>15</w:t>
            </w:r>
          </w:p>
        </w:tc>
        <w:tc>
          <w:tcPr>
            <w:tcW w:w="371" w:type="pct"/>
            <w:vAlign w:val="center"/>
          </w:tcPr>
          <w:p w14:paraId="44FF31FB" w14:textId="77777777" w:rsidR="008F6B6F" w:rsidRPr="00D8193C" w:rsidRDefault="008F6B6F" w:rsidP="008F6B6F">
            <w:pPr>
              <w:jc w:val="center"/>
              <w:rPr>
                <w:sz w:val="18"/>
                <w:szCs w:val="18"/>
              </w:rPr>
            </w:pPr>
            <w:r w:rsidRPr="00D8193C">
              <w:rPr>
                <w:sz w:val="18"/>
                <w:szCs w:val="18"/>
              </w:rPr>
              <w:t>16</w:t>
            </w:r>
          </w:p>
        </w:tc>
        <w:tc>
          <w:tcPr>
            <w:tcW w:w="371" w:type="pct"/>
            <w:vAlign w:val="center"/>
          </w:tcPr>
          <w:p w14:paraId="0D2D41C7" w14:textId="77777777" w:rsidR="008F6B6F" w:rsidRPr="00D8193C" w:rsidRDefault="008F6B6F" w:rsidP="008F6B6F">
            <w:pPr>
              <w:jc w:val="center"/>
              <w:rPr>
                <w:sz w:val="18"/>
                <w:szCs w:val="18"/>
              </w:rPr>
            </w:pPr>
            <w:r w:rsidRPr="00D8193C">
              <w:rPr>
                <w:sz w:val="18"/>
                <w:szCs w:val="18"/>
              </w:rPr>
              <w:t>17</w:t>
            </w:r>
          </w:p>
        </w:tc>
        <w:tc>
          <w:tcPr>
            <w:tcW w:w="371" w:type="pct"/>
            <w:vAlign w:val="center"/>
          </w:tcPr>
          <w:p w14:paraId="1C412FBC" w14:textId="77777777" w:rsidR="008F6B6F" w:rsidRPr="00D8193C" w:rsidRDefault="008F6B6F" w:rsidP="008F6B6F">
            <w:pPr>
              <w:jc w:val="center"/>
              <w:rPr>
                <w:sz w:val="18"/>
                <w:szCs w:val="18"/>
              </w:rPr>
            </w:pPr>
            <w:r w:rsidRPr="00D8193C">
              <w:rPr>
                <w:sz w:val="18"/>
                <w:szCs w:val="18"/>
              </w:rPr>
              <w:t>19</w:t>
            </w:r>
          </w:p>
        </w:tc>
        <w:tc>
          <w:tcPr>
            <w:tcW w:w="371" w:type="pct"/>
            <w:vAlign w:val="center"/>
          </w:tcPr>
          <w:p w14:paraId="0BD0FADE" w14:textId="77777777" w:rsidR="008F6B6F" w:rsidRPr="00D8193C" w:rsidRDefault="008F6B6F" w:rsidP="008F6B6F">
            <w:pPr>
              <w:jc w:val="center"/>
              <w:rPr>
                <w:sz w:val="18"/>
                <w:szCs w:val="18"/>
              </w:rPr>
            </w:pPr>
            <w:r w:rsidRPr="00D8193C">
              <w:rPr>
                <w:sz w:val="18"/>
                <w:szCs w:val="18"/>
              </w:rPr>
              <w:t>20</w:t>
            </w:r>
          </w:p>
        </w:tc>
        <w:tc>
          <w:tcPr>
            <w:tcW w:w="418" w:type="pct"/>
            <w:vAlign w:val="center"/>
          </w:tcPr>
          <w:p w14:paraId="6B34D9A2" w14:textId="77777777" w:rsidR="008F6B6F" w:rsidRPr="00D8193C" w:rsidRDefault="008F6B6F" w:rsidP="008F6B6F">
            <w:pPr>
              <w:jc w:val="center"/>
              <w:rPr>
                <w:sz w:val="18"/>
                <w:szCs w:val="18"/>
              </w:rPr>
            </w:pPr>
            <w:r w:rsidRPr="00D8193C">
              <w:rPr>
                <w:sz w:val="18"/>
                <w:szCs w:val="18"/>
              </w:rPr>
              <w:t>21</w:t>
            </w:r>
          </w:p>
        </w:tc>
        <w:tc>
          <w:tcPr>
            <w:tcW w:w="371" w:type="pct"/>
            <w:vAlign w:val="center"/>
          </w:tcPr>
          <w:p w14:paraId="658E0486" w14:textId="77777777" w:rsidR="008F6B6F" w:rsidRPr="00D8193C" w:rsidRDefault="008F6B6F" w:rsidP="008F6B6F">
            <w:pPr>
              <w:jc w:val="center"/>
              <w:rPr>
                <w:sz w:val="18"/>
                <w:szCs w:val="18"/>
              </w:rPr>
            </w:pPr>
            <w:r w:rsidRPr="00D8193C">
              <w:rPr>
                <w:sz w:val="18"/>
                <w:szCs w:val="18"/>
              </w:rPr>
              <w:t>22</w:t>
            </w:r>
          </w:p>
        </w:tc>
      </w:tr>
      <w:tr w:rsidR="008F6B6F" w:rsidRPr="00D8193C" w14:paraId="5035F9B2" w14:textId="77777777" w:rsidTr="008F6B6F">
        <w:tc>
          <w:tcPr>
            <w:tcW w:w="823" w:type="pct"/>
          </w:tcPr>
          <w:p w14:paraId="6F35E811" w14:textId="77777777" w:rsidR="008F6B6F" w:rsidRPr="00D8193C" w:rsidRDefault="008F6B6F" w:rsidP="008F6B6F">
            <w:pPr>
              <w:spacing w:before="120" w:after="120"/>
              <w:rPr>
                <w:rFonts w:eastAsia="Calibri"/>
                <w:b/>
                <w:sz w:val="18"/>
                <w:szCs w:val="18"/>
              </w:rPr>
            </w:pPr>
            <w:r w:rsidRPr="00D8193C">
              <w:rPr>
                <w:rFonts w:eastAsia="Calibri"/>
                <w:b/>
                <w:bCs/>
                <w:sz w:val="18"/>
                <w:szCs w:val="18"/>
              </w:rPr>
              <w:t>Actual Dermal Exposure (µg/</w:t>
            </w:r>
            <w:proofErr w:type="spellStart"/>
            <w:r w:rsidRPr="00D8193C">
              <w:rPr>
                <w:rFonts w:eastAsia="Calibri"/>
                <w:b/>
                <w:bCs/>
                <w:sz w:val="18"/>
                <w:szCs w:val="18"/>
              </w:rPr>
              <w:t>hr</w:t>
            </w:r>
            <w:proofErr w:type="spellEnd"/>
            <w:r w:rsidRPr="00D8193C">
              <w:rPr>
                <w:rFonts w:eastAsia="Calibri"/>
                <w:b/>
                <w:bCs/>
                <w:sz w:val="18"/>
                <w:szCs w:val="18"/>
              </w:rPr>
              <w:t>)</w:t>
            </w:r>
          </w:p>
        </w:tc>
        <w:tc>
          <w:tcPr>
            <w:tcW w:w="372" w:type="pct"/>
            <w:vAlign w:val="center"/>
          </w:tcPr>
          <w:p w14:paraId="0214C21A" w14:textId="77777777" w:rsidR="008F6B6F" w:rsidRPr="00D8193C" w:rsidRDefault="008F6B6F" w:rsidP="008F6B6F">
            <w:pPr>
              <w:jc w:val="center"/>
              <w:rPr>
                <w:sz w:val="18"/>
                <w:szCs w:val="18"/>
              </w:rPr>
            </w:pPr>
            <w:r w:rsidRPr="00D8193C">
              <w:rPr>
                <w:sz w:val="18"/>
                <w:szCs w:val="18"/>
              </w:rPr>
              <w:t>16.263</w:t>
            </w:r>
          </w:p>
        </w:tc>
        <w:tc>
          <w:tcPr>
            <w:tcW w:w="371" w:type="pct"/>
            <w:vAlign w:val="center"/>
          </w:tcPr>
          <w:p w14:paraId="7166FE8A" w14:textId="77777777" w:rsidR="008F6B6F" w:rsidRPr="00D8193C" w:rsidRDefault="008F6B6F" w:rsidP="008F6B6F">
            <w:pPr>
              <w:jc w:val="center"/>
              <w:rPr>
                <w:sz w:val="18"/>
                <w:szCs w:val="18"/>
              </w:rPr>
            </w:pPr>
            <w:r w:rsidRPr="00D8193C">
              <w:rPr>
                <w:sz w:val="18"/>
                <w:szCs w:val="18"/>
              </w:rPr>
              <w:t>1.298</w:t>
            </w:r>
          </w:p>
        </w:tc>
        <w:tc>
          <w:tcPr>
            <w:tcW w:w="372" w:type="pct"/>
            <w:vAlign w:val="center"/>
          </w:tcPr>
          <w:p w14:paraId="173FDC97" w14:textId="77777777" w:rsidR="008F6B6F" w:rsidRPr="00D8193C" w:rsidRDefault="008F6B6F" w:rsidP="008F6B6F">
            <w:pPr>
              <w:jc w:val="center"/>
              <w:rPr>
                <w:sz w:val="18"/>
                <w:szCs w:val="18"/>
              </w:rPr>
            </w:pPr>
            <w:r w:rsidRPr="00D8193C">
              <w:rPr>
                <w:sz w:val="18"/>
                <w:szCs w:val="18"/>
              </w:rPr>
              <w:t>12.506</w:t>
            </w:r>
          </w:p>
        </w:tc>
        <w:tc>
          <w:tcPr>
            <w:tcW w:w="371" w:type="pct"/>
            <w:vAlign w:val="center"/>
          </w:tcPr>
          <w:p w14:paraId="07FE38FE" w14:textId="77777777" w:rsidR="008F6B6F" w:rsidRPr="00D8193C" w:rsidRDefault="008F6B6F" w:rsidP="008F6B6F">
            <w:pPr>
              <w:jc w:val="center"/>
              <w:rPr>
                <w:sz w:val="18"/>
                <w:szCs w:val="18"/>
              </w:rPr>
            </w:pPr>
            <w:r w:rsidRPr="00D8193C">
              <w:rPr>
                <w:sz w:val="18"/>
                <w:szCs w:val="18"/>
              </w:rPr>
              <w:t>1.915</w:t>
            </w:r>
          </w:p>
        </w:tc>
        <w:tc>
          <w:tcPr>
            <w:tcW w:w="418" w:type="pct"/>
            <w:vAlign w:val="center"/>
          </w:tcPr>
          <w:p w14:paraId="3EDD1B3A" w14:textId="77777777" w:rsidR="008F6B6F" w:rsidRPr="00D8193C" w:rsidRDefault="008F6B6F" w:rsidP="008F6B6F">
            <w:pPr>
              <w:jc w:val="center"/>
              <w:rPr>
                <w:sz w:val="18"/>
                <w:szCs w:val="18"/>
              </w:rPr>
            </w:pPr>
            <w:r w:rsidRPr="00D8193C">
              <w:rPr>
                <w:sz w:val="18"/>
                <w:szCs w:val="18"/>
              </w:rPr>
              <w:t>21.492</w:t>
            </w:r>
          </w:p>
        </w:tc>
        <w:tc>
          <w:tcPr>
            <w:tcW w:w="371" w:type="pct"/>
            <w:vAlign w:val="center"/>
          </w:tcPr>
          <w:p w14:paraId="436A4754" w14:textId="77777777" w:rsidR="008F6B6F" w:rsidRPr="00D8193C" w:rsidRDefault="008F6B6F" w:rsidP="008F6B6F">
            <w:pPr>
              <w:jc w:val="center"/>
              <w:rPr>
                <w:sz w:val="18"/>
                <w:szCs w:val="18"/>
              </w:rPr>
            </w:pPr>
            <w:r w:rsidRPr="00D8193C">
              <w:rPr>
                <w:sz w:val="18"/>
                <w:szCs w:val="18"/>
              </w:rPr>
              <w:t>43.87</w:t>
            </w:r>
          </w:p>
        </w:tc>
        <w:tc>
          <w:tcPr>
            <w:tcW w:w="371" w:type="pct"/>
            <w:vAlign w:val="center"/>
          </w:tcPr>
          <w:p w14:paraId="5F3F3163" w14:textId="77777777" w:rsidR="008F6B6F" w:rsidRPr="00D8193C" w:rsidRDefault="008F6B6F" w:rsidP="008F6B6F">
            <w:pPr>
              <w:jc w:val="center"/>
              <w:rPr>
                <w:sz w:val="18"/>
                <w:szCs w:val="18"/>
              </w:rPr>
            </w:pPr>
            <w:r w:rsidRPr="00D8193C">
              <w:rPr>
                <w:sz w:val="18"/>
                <w:szCs w:val="18"/>
              </w:rPr>
              <w:t>39.93</w:t>
            </w:r>
          </w:p>
        </w:tc>
        <w:tc>
          <w:tcPr>
            <w:tcW w:w="371" w:type="pct"/>
            <w:vAlign w:val="center"/>
          </w:tcPr>
          <w:p w14:paraId="165694EF" w14:textId="77777777" w:rsidR="008F6B6F" w:rsidRPr="00D8193C" w:rsidRDefault="008F6B6F" w:rsidP="008F6B6F">
            <w:pPr>
              <w:jc w:val="center"/>
              <w:rPr>
                <w:sz w:val="18"/>
                <w:szCs w:val="18"/>
              </w:rPr>
            </w:pPr>
            <w:r w:rsidRPr="00D8193C">
              <w:rPr>
                <w:sz w:val="18"/>
                <w:szCs w:val="18"/>
              </w:rPr>
              <w:t>4.002</w:t>
            </w:r>
          </w:p>
        </w:tc>
        <w:tc>
          <w:tcPr>
            <w:tcW w:w="371" w:type="pct"/>
            <w:vAlign w:val="center"/>
          </w:tcPr>
          <w:p w14:paraId="129C52DE" w14:textId="77777777" w:rsidR="008F6B6F" w:rsidRPr="00D8193C" w:rsidRDefault="008F6B6F" w:rsidP="008F6B6F">
            <w:pPr>
              <w:jc w:val="center"/>
              <w:rPr>
                <w:sz w:val="18"/>
                <w:szCs w:val="18"/>
              </w:rPr>
            </w:pPr>
            <w:r w:rsidRPr="00D8193C">
              <w:rPr>
                <w:sz w:val="18"/>
                <w:szCs w:val="18"/>
              </w:rPr>
              <w:t>3.732</w:t>
            </w:r>
          </w:p>
        </w:tc>
        <w:tc>
          <w:tcPr>
            <w:tcW w:w="418" w:type="pct"/>
            <w:vAlign w:val="center"/>
          </w:tcPr>
          <w:p w14:paraId="1223D16A" w14:textId="77777777" w:rsidR="008F6B6F" w:rsidRPr="00D8193C" w:rsidRDefault="008F6B6F" w:rsidP="008F6B6F">
            <w:pPr>
              <w:jc w:val="center"/>
              <w:rPr>
                <w:sz w:val="18"/>
                <w:szCs w:val="18"/>
              </w:rPr>
            </w:pPr>
            <w:r w:rsidRPr="00D8193C">
              <w:rPr>
                <w:sz w:val="18"/>
                <w:szCs w:val="18"/>
              </w:rPr>
              <w:t>47.429</w:t>
            </w:r>
          </w:p>
        </w:tc>
        <w:tc>
          <w:tcPr>
            <w:tcW w:w="371" w:type="pct"/>
            <w:vAlign w:val="center"/>
          </w:tcPr>
          <w:p w14:paraId="03257CEB" w14:textId="77777777" w:rsidR="008F6B6F" w:rsidRPr="00D8193C" w:rsidRDefault="008F6B6F" w:rsidP="008F6B6F">
            <w:pPr>
              <w:jc w:val="center"/>
              <w:rPr>
                <w:sz w:val="18"/>
                <w:szCs w:val="18"/>
              </w:rPr>
            </w:pPr>
            <w:r w:rsidRPr="00D8193C">
              <w:rPr>
                <w:sz w:val="18"/>
                <w:szCs w:val="18"/>
              </w:rPr>
              <w:t>5.423</w:t>
            </w:r>
          </w:p>
        </w:tc>
      </w:tr>
      <w:tr w:rsidR="008F6B6F" w:rsidRPr="00D8193C" w14:paraId="71B4F5B9" w14:textId="77777777" w:rsidTr="008F6B6F">
        <w:tc>
          <w:tcPr>
            <w:tcW w:w="823" w:type="pct"/>
          </w:tcPr>
          <w:p w14:paraId="41B8EF98" w14:textId="77777777" w:rsidR="008F6B6F" w:rsidRPr="00D8193C" w:rsidRDefault="008F6B6F" w:rsidP="008F6B6F">
            <w:pPr>
              <w:rPr>
                <w:rFonts w:eastAsia="Calibri"/>
                <w:b/>
                <w:bCs/>
                <w:sz w:val="18"/>
                <w:szCs w:val="18"/>
              </w:rPr>
            </w:pPr>
            <w:r w:rsidRPr="00D8193C">
              <w:rPr>
                <w:rFonts w:eastAsia="Calibri"/>
                <w:b/>
                <w:bCs/>
                <w:sz w:val="18"/>
                <w:szCs w:val="18"/>
              </w:rPr>
              <w:t>Potential Inhalation Exposure (µg/</w:t>
            </w:r>
            <w:proofErr w:type="spellStart"/>
            <w:r w:rsidRPr="00D8193C">
              <w:rPr>
                <w:rFonts w:eastAsia="Calibri"/>
                <w:b/>
                <w:bCs/>
                <w:sz w:val="18"/>
                <w:szCs w:val="18"/>
              </w:rPr>
              <w:t>hr</w:t>
            </w:r>
            <w:proofErr w:type="spellEnd"/>
            <w:r w:rsidRPr="00D8193C">
              <w:rPr>
                <w:rFonts w:eastAsia="Calibri"/>
                <w:b/>
                <w:bCs/>
                <w:sz w:val="18"/>
                <w:szCs w:val="18"/>
              </w:rPr>
              <w:t>)</w:t>
            </w:r>
          </w:p>
        </w:tc>
        <w:tc>
          <w:tcPr>
            <w:tcW w:w="372" w:type="pct"/>
            <w:vAlign w:val="center"/>
          </w:tcPr>
          <w:p w14:paraId="6ECC6119" w14:textId="77777777" w:rsidR="008F6B6F" w:rsidRPr="00D8193C" w:rsidRDefault="008F6B6F" w:rsidP="008F6B6F">
            <w:pPr>
              <w:jc w:val="center"/>
              <w:rPr>
                <w:sz w:val="18"/>
                <w:szCs w:val="18"/>
              </w:rPr>
            </w:pPr>
            <w:r w:rsidRPr="00D8193C">
              <w:rPr>
                <w:sz w:val="18"/>
                <w:szCs w:val="18"/>
              </w:rPr>
              <w:t>0.822</w:t>
            </w:r>
          </w:p>
        </w:tc>
        <w:tc>
          <w:tcPr>
            <w:tcW w:w="371" w:type="pct"/>
            <w:vAlign w:val="center"/>
          </w:tcPr>
          <w:p w14:paraId="31B5F5D7" w14:textId="77777777" w:rsidR="008F6B6F" w:rsidRPr="00D8193C" w:rsidRDefault="008F6B6F" w:rsidP="008F6B6F">
            <w:pPr>
              <w:jc w:val="center"/>
              <w:rPr>
                <w:sz w:val="18"/>
                <w:szCs w:val="18"/>
              </w:rPr>
            </w:pPr>
            <w:r w:rsidRPr="00D8193C">
              <w:rPr>
                <w:sz w:val="18"/>
                <w:szCs w:val="18"/>
              </w:rPr>
              <w:t>0.293</w:t>
            </w:r>
          </w:p>
        </w:tc>
        <w:tc>
          <w:tcPr>
            <w:tcW w:w="372" w:type="pct"/>
            <w:vAlign w:val="center"/>
          </w:tcPr>
          <w:p w14:paraId="2CA51964" w14:textId="77777777" w:rsidR="008F6B6F" w:rsidRPr="00D8193C" w:rsidRDefault="008F6B6F" w:rsidP="008F6B6F">
            <w:pPr>
              <w:jc w:val="center"/>
              <w:rPr>
                <w:sz w:val="18"/>
                <w:szCs w:val="18"/>
              </w:rPr>
            </w:pPr>
            <w:r w:rsidRPr="00D8193C">
              <w:rPr>
                <w:sz w:val="18"/>
                <w:szCs w:val="18"/>
              </w:rPr>
              <w:t>0.406</w:t>
            </w:r>
          </w:p>
        </w:tc>
        <w:tc>
          <w:tcPr>
            <w:tcW w:w="371" w:type="pct"/>
            <w:vAlign w:val="center"/>
          </w:tcPr>
          <w:p w14:paraId="54CBD477" w14:textId="77777777" w:rsidR="008F6B6F" w:rsidRPr="00D8193C" w:rsidRDefault="008F6B6F" w:rsidP="008F6B6F">
            <w:pPr>
              <w:jc w:val="center"/>
              <w:rPr>
                <w:sz w:val="18"/>
                <w:szCs w:val="18"/>
              </w:rPr>
            </w:pPr>
            <w:r w:rsidRPr="00D8193C">
              <w:rPr>
                <w:sz w:val="18"/>
                <w:szCs w:val="18"/>
              </w:rPr>
              <w:t>0.158</w:t>
            </w:r>
          </w:p>
        </w:tc>
        <w:tc>
          <w:tcPr>
            <w:tcW w:w="418" w:type="pct"/>
            <w:vAlign w:val="center"/>
          </w:tcPr>
          <w:p w14:paraId="2AA2A97B" w14:textId="77777777" w:rsidR="008F6B6F" w:rsidRPr="00D8193C" w:rsidRDefault="008F6B6F" w:rsidP="008F6B6F">
            <w:pPr>
              <w:jc w:val="center"/>
              <w:rPr>
                <w:sz w:val="18"/>
                <w:szCs w:val="18"/>
              </w:rPr>
            </w:pPr>
            <w:r w:rsidRPr="00D8193C">
              <w:rPr>
                <w:sz w:val="18"/>
                <w:szCs w:val="18"/>
              </w:rPr>
              <w:t>0.311</w:t>
            </w:r>
          </w:p>
        </w:tc>
        <w:tc>
          <w:tcPr>
            <w:tcW w:w="371" w:type="pct"/>
            <w:vAlign w:val="center"/>
          </w:tcPr>
          <w:p w14:paraId="3D4C9BC4" w14:textId="77777777" w:rsidR="008F6B6F" w:rsidRPr="00D8193C" w:rsidRDefault="008F6B6F" w:rsidP="008F6B6F">
            <w:pPr>
              <w:jc w:val="center"/>
              <w:rPr>
                <w:sz w:val="18"/>
                <w:szCs w:val="18"/>
              </w:rPr>
            </w:pPr>
            <w:r w:rsidRPr="00D8193C">
              <w:rPr>
                <w:sz w:val="18"/>
                <w:szCs w:val="18"/>
              </w:rPr>
              <w:t>0.499</w:t>
            </w:r>
          </w:p>
        </w:tc>
        <w:tc>
          <w:tcPr>
            <w:tcW w:w="371" w:type="pct"/>
            <w:vAlign w:val="center"/>
          </w:tcPr>
          <w:p w14:paraId="3F007E01" w14:textId="77777777" w:rsidR="008F6B6F" w:rsidRPr="00D8193C" w:rsidRDefault="008F6B6F" w:rsidP="008F6B6F">
            <w:pPr>
              <w:jc w:val="center"/>
              <w:rPr>
                <w:sz w:val="18"/>
                <w:szCs w:val="18"/>
              </w:rPr>
            </w:pPr>
            <w:r w:rsidRPr="00D8193C">
              <w:rPr>
                <w:sz w:val="18"/>
                <w:szCs w:val="18"/>
              </w:rPr>
              <w:t>2.885</w:t>
            </w:r>
          </w:p>
        </w:tc>
        <w:tc>
          <w:tcPr>
            <w:tcW w:w="371" w:type="pct"/>
            <w:vAlign w:val="center"/>
          </w:tcPr>
          <w:p w14:paraId="10EEB100" w14:textId="77777777" w:rsidR="008F6B6F" w:rsidRPr="00D8193C" w:rsidRDefault="008F6B6F" w:rsidP="008F6B6F">
            <w:pPr>
              <w:jc w:val="center"/>
              <w:rPr>
                <w:sz w:val="18"/>
                <w:szCs w:val="18"/>
              </w:rPr>
            </w:pPr>
            <w:r w:rsidRPr="00D8193C">
              <w:rPr>
                <w:sz w:val="18"/>
                <w:szCs w:val="18"/>
              </w:rPr>
              <w:t>0.308</w:t>
            </w:r>
          </w:p>
        </w:tc>
        <w:tc>
          <w:tcPr>
            <w:tcW w:w="371" w:type="pct"/>
            <w:vAlign w:val="center"/>
          </w:tcPr>
          <w:p w14:paraId="30090F2A" w14:textId="77777777" w:rsidR="008F6B6F" w:rsidRPr="00D8193C" w:rsidRDefault="008F6B6F" w:rsidP="008F6B6F">
            <w:pPr>
              <w:jc w:val="center"/>
              <w:rPr>
                <w:sz w:val="18"/>
                <w:szCs w:val="18"/>
              </w:rPr>
            </w:pPr>
            <w:r w:rsidRPr="00D8193C">
              <w:rPr>
                <w:sz w:val="18"/>
                <w:szCs w:val="18"/>
              </w:rPr>
              <w:t>0.274</w:t>
            </w:r>
          </w:p>
        </w:tc>
        <w:tc>
          <w:tcPr>
            <w:tcW w:w="418" w:type="pct"/>
            <w:vAlign w:val="center"/>
          </w:tcPr>
          <w:p w14:paraId="669780A4" w14:textId="77777777" w:rsidR="008F6B6F" w:rsidRPr="00D8193C" w:rsidRDefault="008F6B6F" w:rsidP="008F6B6F">
            <w:pPr>
              <w:jc w:val="center"/>
              <w:rPr>
                <w:sz w:val="18"/>
                <w:szCs w:val="18"/>
              </w:rPr>
            </w:pPr>
            <w:r w:rsidRPr="00D8193C">
              <w:rPr>
                <w:sz w:val="18"/>
                <w:szCs w:val="18"/>
              </w:rPr>
              <w:t>0.561</w:t>
            </w:r>
          </w:p>
        </w:tc>
        <w:tc>
          <w:tcPr>
            <w:tcW w:w="371" w:type="pct"/>
            <w:vAlign w:val="center"/>
          </w:tcPr>
          <w:p w14:paraId="5D2F113B" w14:textId="77777777" w:rsidR="008F6B6F" w:rsidRPr="00D8193C" w:rsidRDefault="008F6B6F" w:rsidP="008F6B6F">
            <w:pPr>
              <w:jc w:val="center"/>
              <w:rPr>
                <w:sz w:val="18"/>
                <w:szCs w:val="18"/>
              </w:rPr>
            </w:pPr>
            <w:r w:rsidRPr="00D8193C">
              <w:rPr>
                <w:sz w:val="18"/>
                <w:szCs w:val="18"/>
              </w:rPr>
              <w:t>0.036</w:t>
            </w:r>
          </w:p>
        </w:tc>
      </w:tr>
      <w:tr w:rsidR="008F6B6F" w:rsidRPr="00D8193C" w14:paraId="427313B6" w14:textId="77777777" w:rsidTr="008F6B6F">
        <w:tc>
          <w:tcPr>
            <w:tcW w:w="823" w:type="pct"/>
          </w:tcPr>
          <w:p w14:paraId="4643AC9F" w14:textId="77777777" w:rsidR="008F6B6F" w:rsidRPr="00D8193C" w:rsidRDefault="008F6B6F" w:rsidP="008F6B6F">
            <w:pPr>
              <w:rPr>
                <w:rFonts w:eastAsia="Calibri"/>
                <w:b/>
                <w:bCs/>
                <w:sz w:val="18"/>
                <w:szCs w:val="18"/>
              </w:rPr>
            </w:pPr>
            <w:r w:rsidRPr="00D8193C">
              <w:rPr>
                <w:rFonts w:eastAsia="Calibri"/>
                <w:b/>
                <w:bCs/>
                <w:sz w:val="18"/>
                <w:szCs w:val="18"/>
              </w:rPr>
              <w:t>Active Substance handled (kg/day)</w:t>
            </w:r>
          </w:p>
        </w:tc>
        <w:tc>
          <w:tcPr>
            <w:tcW w:w="372" w:type="pct"/>
            <w:vAlign w:val="center"/>
          </w:tcPr>
          <w:p w14:paraId="2D4237B0" w14:textId="77777777" w:rsidR="008F6B6F" w:rsidRPr="00D8193C" w:rsidRDefault="008F6B6F" w:rsidP="008F6B6F">
            <w:pPr>
              <w:jc w:val="center"/>
              <w:rPr>
                <w:sz w:val="18"/>
                <w:szCs w:val="18"/>
              </w:rPr>
            </w:pPr>
            <w:r w:rsidRPr="00D8193C">
              <w:rPr>
                <w:sz w:val="18"/>
                <w:szCs w:val="18"/>
              </w:rPr>
              <w:t>4.914</w:t>
            </w:r>
          </w:p>
        </w:tc>
        <w:tc>
          <w:tcPr>
            <w:tcW w:w="371" w:type="pct"/>
            <w:vAlign w:val="center"/>
          </w:tcPr>
          <w:p w14:paraId="605F324D" w14:textId="77777777" w:rsidR="008F6B6F" w:rsidRPr="00D8193C" w:rsidRDefault="008F6B6F" w:rsidP="008F6B6F">
            <w:pPr>
              <w:jc w:val="center"/>
              <w:rPr>
                <w:sz w:val="18"/>
                <w:szCs w:val="18"/>
              </w:rPr>
            </w:pPr>
            <w:r w:rsidRPr="00D8193C">
              <w:rPr>
                <w:sz w:val="18"/>
                <w:szCs w:val="18"/>
              </w:rPr>
              <w:t>3.941</w:t>
            </w:r>
          </w:p>
        </w:tc>
        <w:tc>
          <w:tcPr>
            <w:tcW w:w="372" w:type="pct"/>
            <w:vAlign w:val="center"/>
          </w:tcPr>
          <w:p w14:paraId="3F19AC3C" w14:textId="77777777" w:rsidR="008F6B6F" w:rsidRPr="00D8193C" w:rsidRDefault="008F6B6F" w:rsidP="008F6B6F">
            <w:pPr>
              <w:jc w:val="center"/>
              <w:rPr>
                <w:sz w:val="18"/>
                <w:szCs w:val="18"/>
              </w:rPr>
            </w:pPr>
            <w:r w:rsidRPr="00D8193C">
              <w:rPr>
                <w:sz w:val="18"/>
                <w:szCs w:val="18"/>
              </w:rPr>
              <w:t>10.73</w:t>
            </w:r>
          </w:p>
        </w:tc>
        <w:tc>
          <w:tcPr>
            <w:tcW w:w="371" w:type="pct"/>
            <w:vAlign w:val="center"/>
          </w:tcPr>
          <w:p w14:paraId="56F141BA" w14:textId="77777777" w:rsidR="008F6B6F" w:rsidRPr="00D8193C" w:rsidRDefault="008F6B6F" w:rsidP="008F6B6F">
            <w:pPr>
              <w:jc w:val="center"/>
              <w:rPr>
                <w:sz w:val="18"/>
                <w:szCs w:val="18"/>
              </w:rPr>
            </w:pPr>
            <w:r w:rsidRPr="00D8193C">
              <w:rPr>
                <w:sz w:val="18"/>
                <w:szCs w:val="18"/>
              </w:rPr>
              <w:t>3.941</w:t>
            </w:r>
          </w:p>
        </w:tc>
        <w:tc>
          <w:tcPr>
            <w:tcW w:w="418" w:type="pct"/>
            <w:vAlign w:val="center"/>
          </w:tcPr>
          <w:p w14:paraId="007364CD" w14:textId="77777777" w:rsidR="008F6B6F" w:rsidRPr="00D8193C" w:rsidRDefault="008F6B6F" w:rsidP="008F6B6F">
            <w:pPr>
              <w:jc w:val="center"/>
              <w:rPr>
                <w:sz w:val="18"/>
                <w:szCs w:val="18"/>
              </w:rPr>
            </w:pPr>
            <w:r w:rsidRPr="00D8193C">
              <w:rPr>
                <w:sz w:val="18"/>
                <w:szCs w:val="18"/>
              </w:rPr>
              <w:t>11.65</w:t>
            </w:r>
          </w:p>
        </w:tc>
        <w:tc>
          <w:tcPr>
            <w:tcW w:w="371" w:type="pct"/>
            <w:vAlign w:val="center"/>
          </w:tcPr>
          <w:p w14:paraId="65EEB2FC" w14:textId="77777777" w:rsidR="008F6B6F" w:rsidRPr="00D8193C" w:rsidRDefault="008F6B6F" w:rsidP="008F6B6F">
            <w:pPr>
              <w:jc w:val="center"/>
              <w:rPr>
                <w:sz w:val="18"/>
                <w:szCs w:val="18"/>
              </w:rPr>
            </w:pPr>
            <w:r w:rsidRPr="00D8193C">
              <w:rPr>
                <w:sz w:val="18"/>
                <w:szCs w:val="18"/>
              </w:rPr>
              <w:t>9.126</w:t>
            </w:r>
          </w:p>
        </w:tc>
        <w:tc>
          <w:tcPr>
            <w:tcW w:w="371" w:type="pct"/>
            <w:vAlign w:val="center"/>
          </w:tcPr>
          <w:p w14:paraId="11555554" w14:textId="77777777" w:rsidR="008F6B6F" w:rsidRPr="00D8193C" w:rsidRDefault="008F6B6F" w:rsidP="008F6B6F">
            <w:pPr>
              <w:jc w:val="center"/>
              <w:rPr>
                <w:sz w:val="18"/>
                <w:szCs w:val="18"/>
              </w:rPr>
            </w:pPr>
            <w:r w:rsidRPr="00D8193C">
              <w:rPr>
                <w:sz w:val="18"/>
                <w:szCs w:val="18"/>
              </w:rPr>
              <w:t>4.914</w:t>
            </w:r>
          </w:p>
        </w:tc>
        <w:tc>
          <w:tcPr>
            <w:tcW w:w="371" w:type="pct"/>
            <w:vAlign w:val="center"/>
          </w:tcPr>
          <w:p w14:paraId="11B7260D" w14:textId="77777777" w:rsidR="008F6B6F" w:rsidRPr="00D8193C" w:rsidRDefault="008F6B6F" w:rsidP="008F6B6F">
            <w:pPr>
              <w:jc w:val="center"/>
              <w:rPr>
                <w:sz w:val="18"/>
                <w:szCs w:val="18"/>
              </w:rPr>
            </w:pPr>
            <w:r w:rsidRPr="00D8193C">
              <w:rPr>
                <w:sz w:val="18"/>
                <w:szCs w:val="18"/>
              </w:rPr>
              <w:t>10.73</w:t>
            </w:r>
          </w:p>
        </w:tc>
        <w:tc>
          <w:tcPr>
            <w:tcW w:w="371" w:type="pct"/>
            <w:vAlign w:val="center"/>
          </w:tcPr>
          <w:p w14:paraId="3A3B6C7B" w14:textId="77777777" w:rsidR="008F6B6F" w:rsidRPr="00D8193C" w:rsidRDefault="008F6B6F" w:rsidP="008F6B6F">
            <w:pPr>
              <w:jc w:val="center"/>
              <w:rPr>
                <w:sz w:val="18"/>
                <w:szCs w:val="18"/>
              </w:rPr>
            </w:pPr>
            <w:r w:rsidRPr="00D8193C">
              <w:rPr>
                <w:sz w:val="18"/>
                <w:szCs w:val="18"/>
              </w:rPr>
              <w:t>3.941</w:t>
            </w:r>
          </w:p>
        </w:tc>
        <w:tc>
          <w:tcPr>
            <w:tcW w:w="418" w:type="pct"/>
            <w:vAlign w:val="center"/>
          </w:tcPr>
          <w:p w14:paraId="14BD8786" w14:textId="77777777" w:rsidR="008F6B6F" w:rsidRPr="00D8193C" w:rsidRDefault="008F6B6F" w:rsidP="008F6B6F">
            <w:pPr>
              <w:jc w:val="center"/>
              <w:rPr>
                <w:sz w:val="18"/>
                <w:szCs w:val="18"/>
              </w:rPr>
            </w:pPr>
            <w:r w:rsidRPr="00D8193C">
              <w:rPr>
                <w:sz w:val="18"/>
                <w:szCs w:val="18"/>
              </w:rPr>
              <w:t>12.08</w:t>
            </w:r>
          </w:p>
        </w:tc>
        <w:tc>
          <w:tcPr>
            <w:tcW w:w="371" w:type="pct"/>
            <w:vAlign w:val="center"/>
          </w:tcPr>
          <w:p w14:paraId="4604D52E" w14:textId="77777777" w:rsidR="008F6B6F" w:rsidRPr="00D8193C" w:rsidRDefault="008F6B6F" w:rsidP="008F6B6F">
            <w:pPr>
              <w:jc w:val="center"/>
              <w:rPr>
                <w:sz w:val="18"/>
                <w:szCs w:val="18"/>
              </w:rPr>
            </w:pPr>
            <w:r w:rsidRPr="00D8193C">
              <w:rPr>
                <w:sz w:val="18"/>
                <w:szCs w:val="18"/>
              </w:rPr>
              <w:t>12.08</w:t>
            </w:r>
          </w:p>
        </w:tc>
      </w:tr>
    </w:tbl>
    <w:p w14:paraId="53C80A54" w14:textId="77777777" w:rsidR="008F6B6F" w:rsidRPr="00D8193C" w:rsidRDefault="008F6B6F" w:rsidP="00BC4B7E">
      <w:pPr>
        <w:pStyle w:val="Tekstpodstawowy"/>
        <w:spacing w:after="0"/>
        <w:jc w:val="both"/>
        <w:rPr>
          <w:sz w:val="18"/>
          <w:szCs w:val="18"/>
        </w:rPr>
      </w:pPr>
      <w:r w:rsidRPr="00D8193C">
        <w:rPr>
          <w:sz w:val="18"/>
          <w:szCs w:val="18"/>
        </w:rPr>
        <w:t>Actual Dermal Exposure (ADE) = Sum of residues on inner dosimeter representing the skin, face/neck wipes and hand wash solutions.</w:t>
      </w:r>
    </w:p>
    <w:p w14:paraId="3C4110DB" w14:textId="77777777" w:rsidR="008F6B6F" w:rsidRDefault="008F6B6F" w:rsidP="00BC4B7E">
      <w:pPr>
        <w:pStyle w:val="Tekstpodstawowy"/>
        <w:spacing w:after="0"/>
        <w:jc w:val="both"/>
        <w:rPr>
          <w:bCs/>
          <w:sz w:val="18"/>
          <w:szCs w:val="18"/>
        </w:rPr>
      </w:pPr>
      <w:r w:rsidRPr="00D8193C">
        <w:rPr>
          <w:sz w:val="18"/>
          <w:szCs w:val="18"/>
        </w:rPr>
        <w:t xml:space="preserve">Potential Inhalation Exposure (PIE) = Residues measured in the breathing zone expressed as </w:t>
      </w:r>
      <w:r w:rsidRPr="00D8193C">
        <w:rPr>
          <w:bCs/>
          <w:sz w:val="18"/>
          <w:szCs w:val="18"/>
        </w:rPr>
        <w:t>µg</w:t>
      </w:r>
      <w:r>
        <w:rPr>
          <w:bCs/>
          <w:sz w:val="18"/>
          <w:szCs w:val="18"/>
        </w:rPr>
        <w:t>/</w:t>
      </w:r>
      <w:proofErr w:type="spellStart"/>
      <w:r>
        <w:rPr>
          <w:bCs/>
          <w:sz w:val="18"/>
          <w:szCs w:val="18"/>
        </w:rPr>
        <w:t>hr</w:t>
      </w:r>
      <w:proofErr w:type="spellEnd"/>
      <w:r>
        <w:rPr>
          <w:bCs/>
          <w:sz w:val="18"/>
          <w:szCs w:val="18"/>
        </w:rPr>
        <w:t xml:space="preserve"> (at a breathing rate of 14 </w:t>
      </w:r>
      <w:r w:rsidRPr="00D8193C">
        <w:rPr>
          <w:bCs/>
          <w:sz w:val="18"/>
          <w:szCs w:val="18"/>
        </w:rPr>
        <w:t>L/min).</w:t>
      </w:r>
    </w:p>
    <w:p w14:paraId="27308152" w14:textId="77777777" w:rsidR="00BC4B7E" w:rsidRDefault="00BC4B7E" w:rsidP="00BC4B7E">
      <w:pPr>
        <w:pStyle w:val="RepLabel"/>
        <w:spacing w:before="0" w:after="0"/>
        <w:ind w:left="0" w:firstLine="0"/>
        <w:rPr>
          <w:sz w:val="20"/>
          <w:szCs w:val="20"/>
        </w:rPr>
      </w:pPr>
    </w:p>
    <w:p w14:paraId="0ADDDF83" w14:textId="77777777" w:rsidR="008F6B6F" w:rsidRPr="00BC4B7E" w:rsidRDefault="008F6B6F" w:rsidP="00BC4B7E">
      <w:pPr>
        <w:pStyle w:val="RepLabel"/>
        <w:spacing w:before="0" w:after="0"/>
        <w:ind w:left="0" w:firstLine="0"/>
        <w:rPr>
          <w:noProof/>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28</w:t>
      </w:r>
      <w:r w:rsidRPr="00BC4B7E">
        <w:rPr>
          <w:sz w:val="20"/>
          <w:szCs w:val="20"/>
        </w:rPr>
        <w:fldChar w:fldCharType="end"/>
      </w:r>
      <w:r w:rsidRPr="00BC4B7E">
        <w:rPr>
          <w:sz w:val="20"/>
          <w:szCs w:val="20"/>
        </w:rPr>
        <w:t>:</w:t>
      </w:r>
      <w:r w:rsidRPr="00BC4B7E">
        <w:rPr>
          <w:sz w:val="20"/>
          <w:szCs w:val="20"/>
        </w:rPr>
        <w:tab/>
      </w:r>
      <w:r w:rsidRPr="00BC4B7E">
        <w:rPr>
          <w:noProof/>
          <w:sz w:val="20"/>
          <w:szCs w:val="20"/>
        </w:rPr>
        <w:t>Summary of Field Results – prochloraz bagging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9"/>
        <w:gridCol w:w="770"/>
        <w:gridCol w:w="771"/>
        <w:gridCol w:w="621"/>
        <w:gridCol w:w="621"/>
        <w:gridCol w:w="621"/>
        <w:gridCol w:w="684"/>
        <w:gridCol w:w="621"/>
        <w:gridCol w:w="771"/>
        <w:gridCol w:w="711"/>
        <w:gridCol w:w="684"/>
        <w:gridCol w:w="684"/>
      </w:tblGrid>
      <w:tr w:rsidR="008F6B6F" w:rsidRPr="00D8193C" w14:paraId="2600E324" w14:textId="77777777" w:rsidTr="008F6B6F">
        <w:tc>
          <w:tcPr>
            <w:tcW w:w="962" w:type="pct"/>
            <w:vAlign w:val="center"/>
          </w:tcPr>
          <w:p w14:paraId="7CD46B52" w14:textId="77777777" w:rsidR="008F6B6F" w:rsidRPr="00D8193C" w:rsidRDefault="008F6B6F" w:rsidP="008F6B6F">
            <w:pPr>
              <w:rPr>
                <w:rFonts w:eastAsia="Calibri"/>
                <w:b/>
                <w:bCs/>
                <w:sz w:val="18"/>
                <w:szCs w:val="18"/>
              </w:rPr>
            </w:pPr>
            <w:r w:rsidRPr="00D8193C">
              <w:rPr>
                <w:rFonts w:eastAsia="Calibri"/>
                <w:b/>
                <w:bCs/>
                <w:sz w:val="18"/>
                <w:szCs w:val="18"/>
              </w:rPr>
              <w:t>Operator Number</w:t>
            </w:r>
          </w:p>
        </w:tc>
        <w:tc>
          <w:tcPr>
            <w:tcW w:w="418" w:type="pct"/>
            <w:vAlign w:val="center"/>
          </w:tcPr>
          <w:p w14:paraId="7C26149C" w14:textId="77777777" w:rsidR="008F6B6F" w:rsidRPr="00D8193C" w:rsidRDefault="008F6B6F" w:rsidP="008F6B6F">
            <w:pPr>
              <w:jc w:val="center"/>
              <w:rPr>
                <w:sz w:val="18"/>
                <w:szCs w:val="18"/>
              </w:rPr>
            </w:pPr>
            <w:r w:rsidRPr="00D8193C">
              <w:rPr>
                <w:sz w:val="18"/>
                <w:szCs w:val="18"/>
              </w:rPr>
              <w:t>23</w:t>
            </w:r>
          </w:p>
        </w:tc>
        <w:tc>
          <w:tcPr>
            <w:tcW w:w="418" w:type="pct"/>
            <w:vAlign w:val="center"/>
          </w:tcPr>
          <w:p w14:paraId="5BF18D32" w14:textId="77777777" w:rsidR="008F6B6F" w:rsidRPr="00D8193C" w:rsidRDefault="008F6B6F" w:rsidP="008F6B6F">
            <w:pPr>
              <w:jc w:val="center"/>
              <w:rPr>
                <w:sz w:val="18"/>
                <w:szCs w:val="18"/>
              </w:rPr>
            </w:pPr>
            <w:r w:rsidRPr="00D8193C">
              <w:rPr>
                <w:sz w:val="18"/>
                <w:szCs w:val="18"/>
              </w:rPr>
              <w:t>24</w:t>
            </w:r>
          </w:p>
        </w:tc>
        <w:tc>
          <w:tcPr>
            <w:tcW w:w="324" w:type="pct"/>
            <w:vAlign w:val="center"/>
          </w:tcPr>
          <w:p w14:paraId="5CC29FFD" w14:textId="77777777" w:rsidR="008F6B6F" w:rsidRPr="00D8193C" w:rsidRDefault="008F6B6F" w:rsidP="008F6B6F">
            <w:pPr>
              <w:jc w:val="center"/>
              <w:rPr>
                <w:sz w:val="18"/>
                <w:szCs w:val="18"/>
              </w:rPr>
            </w:pPr>
            <w:r w:rsidRPr="00D8193C">
              <w:rPr>
                <w:sz w:val="18"/>
                <w:szCs w:val="18"/>
              </w:rPr>
              <w:t>1</w:t>
            </w:r>
          </w:p>
        </w:tc>
        <w:tc>
          <w:tcPr>
            <w:tcW w:w="324" w:type="pct"/>
            <w:vAlign w:val="center"/>
          </w:tcPr>
          <w:p w14:paraId="31808B2C" w14:textId="77777777" w:rsidR="008F6B6F" w:rsidRPr="00D8193C" w:rsidRDefault="008F6B6F" w:rsidP="008F6B6F">
            <w:pPr>
              <w:jc w:val="center"/>
              <w:rPr>
                <w:sz w:val="18"/>
                <w:szCs w:val="18"/>
              </w:rPr>
            </w:pPr>
            <w:r w:rsidRPr="00D8193C">
              <w:rPr>
                <w:sz w:val="18"/>
                <w:szCs w:val="18"/>
              </w:rPr>
              <w:t>3</w:t>
            </w:r>
          </w:p>
        </w:tc>
        <w:tc>
          <w:tcPr>
            <w:tcW w:w="324" w:type="pct"/>
            <w:vAlign w:val="center"/>
          </w:tcPr>
          <w:p w14:paraId="2B67DDCB" w14:textId="77777777" w:rsidR="008F6B6F" w:rsidRPr="00D8193C" w:rsidRDefault="008F6B6F" w:rsidP="008F6B6F">
            <w:pPr>
              <w:jc w:val="center"/>
              <w:rPr>
                <w:sz w:val="18"/>
                <w:szCs w:val="18"/>
              </w:rPr>
            </w:pPr>
            <w:r w:rsidRPr="00D8193C">
              <w:rPr>
                <w:sz w:val="18"/>
                <w:szCs w:val="18"/>
              </w:rPr>
              <w:t>5</w:t>
            </w:r>
          </w:p>
        </w:tc>
        <w:tc>
          <w:tcPr>
            <w:tcW w:w="371" w:type="pct"/>
            <w:vAlign w:val="center"/>
          </w:tcPr>
          <w:p w14:paraId="4AB4812C" w14:textId="77777777" w:rsidR="008F6B6F" w:rsidRPr="00D8193C" w:rsidRDefault="008F6B6F" w:rsidP="008F6B6F">
            <w:pPr>
              <w:jc w:val="center"/>
              <w:rPr>
                <w:sz w:val="18"/>
                <w:szCs w:val="18"/>
              </w:rPr>
            </w:pPr>
            <w:r w:rsidRPr="00D8193C">
              <w:rPr>
                <w:sz w:val="18"/>
                <w:szCs w:val="18"/>
              </w:rPr>
              <w:t>8</w:t>
            </w:r>
          </w:p>
        </w:tc>
        <w:tc>
          <w:tcPr>
            <w:tcW w:w="324" w:type="pct"/>
            <w:vAlign w:val="center"/>
          </w:tcPr>
          <w:p w14:paraId="09CC5951" w14:textId="77777777" w:rsidR="008F6B6F" w:rsidRPr="00D8193C" w:rsidRDefault="008F6B6F" w:rsidP="008F6B6F">
            <w:pPr>
              <w:jc w:val="center"/>
              <w:rPr>
                <w:sz w:val="18"/>
                <w:szCs w:val="18"/>
              </w:rPr>
            </w:pPr>
            <w:r w:rsidRPr="00D8193C">
              <w:rPr>
                <w:sz w:val="18"/>
                <w:szCs w:val="18"/>
              </w:rPr>
              <w:t>10</w:t>
            </w:r>
          </w:p>
        </w:tc>
        <w:tc>
          <w:tcPr>
            <w:tcW w:w="418" w:type="pct"/>
            <w:vAlign w:val="center"/>
          </w:tcPr>
          <w:p w14:paraId="7F8B3437" w14:textId="77777777" w:rsidR="008F6B6F" w:rsidRPr="00D8193C" w:rsidRDefault="008F6B6F" w:rsidP="008F6B6F">
            <w:pPr>
              <w:jc w:val="center"/>
              <w:rPr>
                <w:sz w:val="18"/>
                <w:szCs w:val="18"/>
              </w:rPr>
            </w:pPr>
            <w:r w:rsidRPr="00D8193C">
              <w:rPr>
                <w:sz w:val="18"/>
                <w:szCs w:val="18"/>
              </w:rPr>
              <w:t>11</w:t>
            </w:r>
          </w:p>
        </w:tc>
        <w:tc>
          <w:tcPr>
            <w:tcW w:w="371" w:type="pct"/>
            <w:vAlign w:val="center"/>
          </w:tcPr>
          <w:p w14:paraId="1A5F203D" w14:textId="77777777" w:rsidR="008F6B6F" w:rsidRPr="00D8193C" w:rsidRDefault="008F6B6F" w:rsidP="008F6B6F">
            <w:pPr>
              <w:jc w:val="center"/>
              <w:rPr>
                <w:sz w:val="18"/>
                <w:szCs w:val="18"/>
              </w:rPr>
            </w:pPr>
            <w:r w:rsidRPr="00D8193C">
              <w:rPr>
                <w:sz w:val="18"/>
                <w:szCs w:val="18"/>
              </w:rPr>
              <w:t>13</w:t>
            </w:r>
          </w:p>
        </w:tc>
        <w:tc>
          <w:tcPr>
            <w:tcW w:w="371" w:type="pct"/>
            <w:vAlign w:val="center"/>
          </w:tcPr>
          <w:p w14:paraId="4E647A2F" w14:textId="77777777" w:rsidR="008F6B6F" w:rsidRPr="00D8193C" w:rsidRDefault="008F6B6F" w:rsidP="008F6B6F">
            <w:pPr>
              <w:jc w:val="center"/>
              <w:rPr>
                <w:sz w:val="18"/>
                <w:szCs w:val="18"/>
              </w:rPr>
            </w:pPr>
            <w:r w:rsidRPr="00D8193C">
              <w:rPr>
                <w:sz w:val="18"/>
                <w:szCs w:val="18"/>
              </w:rPr>
              <w:t>18</w:t>
            </w:r>
          </w:p>
        </w:tc>
        <w:tc>
          <w:tcPr>
            <w:tcW w:w="371" w:type="pct"/>
            <w:vAlign w:val="center"/>
          </w:tcPr>
          <w:p w14:paraId="7FB0357C" w14:textId="77777777" w:rsidR="008F6B6F" w:rsidRPr="00D8193C" w:rsidRDefault="008F6B6F" w:rsidP="008F6B6F">
            <w:pPr>
              <w:jc w:val="center"/>
              <w:rPr>
                <w:sz w:val="18"/>
                <w:szCs w:val="18"/>
              </w:rPr>
            </w:pPr>
            <w:r w:rsidRPr="00D8193C">
              <w:rPr>
                <w:sz w:val="18"/>
                <w:szCs w:val="18"/>
              </w:rPr>
              <w:t>25</w:t>
            </w:r>
          </w:p>
        </w:tc>
      </w:tr>
      <w:tr w:rsidR="008F6B6F" w:rsidRPr="00D8193C" w14:paraId="6A7E2DC2" w14:textId="77777777" w:rsidTr="008F6B6F">
        <w:tc>
          <w:tcPr>
            <w:tcW w:w="962" w:type="pct"/>
          </w:tcPr>
          <w:p w14:paraId="0B1690C2" w14:textId="77777777" w:rsidR="008F6B6F" w:rsidRPr="00D8193C" w:rsidRDefault="008F6B6F" w:rsidP="008F6B6F">
            <w:pPr>
              <w:spacing w:before="120" w:after="120"/>
              <w:rPr>
                <w:rFonts w:eastAsia="Calibri"/>
                <w:b/>
                <w:sz w:val="18"/>
                <w:szCs w:val="18"/>
              </w:rPr>
            </w:pPr>
            <w:r w:rsidRPr="00D8193C">
              <w:rPr>
                <w:rFonts w:eastAsia="Calibri"/>
                <w:b/>
                <w:bCs/>
                <w:sz w:val="18"/>
                <w:szCs w:val="18"/>
              </w:rPr>
              <w:t>Actual Dermal Exposure (µg/</w:t>
            </w:r>
            <w:proofErr w:type="spellStart"/>
            <w:r w:rsidRPr="00D8193C">
              <w:rPr>
                <w:rFonts w:eastAsia="Calibri"/>
                <w:b/>
                <w:bCs/>
                <w:sz w:val="18"/>
                <w:szCs w:val="18"/>
              </w:rPr>
              <w:t>hr</w:t>
            </w:r>
            <w:proofErr w:type="spellEnd"/>
            <w:r w:rsidRPr="00D8193C">
              <w:rPr>
                <w:rFonts w:eastAsia="Calibri"/>
                <w:b/>
                <w:bCs/>
                <w:sz w:val="18"/>
                <w:szCs w:val="18"/>
              </w:rPr>
              <w:t>)</w:t>
            </w:r>
          </w:p>
        </w:tc>
        <w:tc>
          <w:tcPr>
            <w:tcW w:w="418" w:type="pct"/>
            <w:vAlign w:val="center"/>
          </w:tcPr>
          <w:p w14:paraId="7BBC0A2F" w14:textId="77777777" w:rsidR="008F6B6F" w:rsidRPr="00D8193C" w:rsidRDefault="008F6B6F" w:rsidP="008F6B6F">
            <w:pPr>
              <w:jc w:val="center"/>
              <w:rPr>
                <w:sz w:val="18"/>
                <w:szCs w:val="18"/>
              </w:rPr>
            </w:pPr>
            <w:r w:rsidRPr="00D8193C">
              <w:rPr>
                <w:sz w:val="18"/>
                <w:szCs w:val="18"/>
              </w:rPr>
              <w:t>91.525</w:t>
            </w:r>
          </w:p>
        </w:tc>
        <w:tc>
          <w:tcPr>
            <w:tcW w:w="418" w:type="pct"/>
            <w:vAlign w:val="center"/>
          </w:tcPr>
          <w:p w14:paraId="77DFB79D" w14:textId="77777777" w:rsidR="008F6B6F" w:rsidRPr="00D8193C" w:rsidRDefault="008F6B6F" w:rsidP="008F6B6F">
            <w:pPr>
              <w:jc w:val="center"/>
              <w:rPr>
                <w:sz w:val="18"/>
                <w:szCs w:val="18"/>
              </w:rPr>
            </w:pPr>
            <w:r w:rsidRPr="00D8193C">
              <w:rPr>
                <w:sz w:val="18"/>
                <w:szCs w:val="18"/>
              </w:rPr>
              <w:t>44.377</w:t>
            </w:r>
          </w:p>
        </w:tc>
        <w:tc>
          <w:tcPr>
            <w:tcW w:w="324" w:type="pct"/>
            <w:vAlign w:val="center"/>
          </w:tcPr>
          <w:p w14:paraId="5C93FCB1" w14:textId="77777777" w:rsidR="008F6B6F" w:rsidRPr="00D8193C" w:rsidRDefault="008F6B6F" w:rsidP="008F6B6F">
            <w:pPr>
              <w:jc w:val="center"/>
              <w:rPr>
                <w:sz w:val="18"/>
                <w:szCs w:val="18"/>
              </w:rPr>
            </w:pPr>
            <w:r w:rsidRPr="00D8193C">
              <w:rPr>
                <w:sz w:val="18"/>
                <w:szCs w:val="18"/>
              </w:rPr>
              <w:t>2.004</w:t>
            </w:r>
          </w:p>
        </w:tc>
        <w:tc>
          <w:tcPr>
            <w:tcW w:w="324" w:type="pct"/>
            <w:vAlign w:val="center"/>
          </w:tcPr>
          <w:p w14:paraId="3451F97A" w14:textId="77777777" w:rsidR="008F6B6F" w:rsidRPr="00D8193C" w:rsidRDefault="008F6B6F" w:rsidP="008F6B6F">
            <w:pPr>
              <w:jc w:val="center"/>
              <w:rPr>
                <w:sz w:val="18"/>
                <w:szCs w:val="18"/>
              </w:rPr>
            </w:pPr>
            <w:r w:rsidRPr="00D8193C">
              <w:rPr>
                <w:sz w:val="18"/>
                <w:szCs w:val="18"/>
              </w:rPr>
              <w:t>1.021</w:t>
            </w:r>
          </w:p>
        </w:tc>
        <w:tc>
          <w:tcPr>
            <w:tcW w:w="324" w:type="pct"/>
            <w:vAlign w:val="center"/>
          </w:tcPr>
          <w:p w14:paraId="47DC9BBB" w14:textId="77777777" w:rsidR="008F6B6F" w:rsidRPr="00D8193C" w:rsidRDefault="008F6B6F" w:rsidP="008F6B6F">
            <w:pPr>
              <w:jc w:val="center"/>
              <w:rPr>
                <w:sz w:val="18"/>
                <w:szCs w:val="18"/>
              </w:rPr>
            </w:pPr>
            <w:r w:rsidRPr="00D8193C">
              <w:rPr>
                <w:sz w:val="18"/>
                <w:szCs w:val="18"/>
              </w:rPr>
              <w:t>1.207</w:t>
            </w:r>
          </w:p>
        </w:tc>
        <w:tc>
          <w:tcPr>
            <w:tcW w:w="371" w:type="pct"/>
            <w:vAlign w:val="center"/>
          </w:tcPr>
          <w:p w14:paraId="754F29AD" w14:textId="77777777" w:rsidR="008F6B6F" w:rsidRPr="00D8193C" w:rsidRDefault="008F6B6F" w:rsidP="008F6B6F">
            <w:pPr>
              <w:jc w:val="center"/>
              <w:rPr>
                <w:sz w:val="18"/>
                <w:szCs w:val="18"/>
              </w:rPr>
            </w:pPr>
            <w:r w:rsidRPr="00D8193C">
              <w:rPr>
                <w:sz w:val="18"/>
                <w:szCs w:val="18"/>
              </w:rPr>
              <w:t>2.808</w:t>
            </w:r>
          </w:p>
        </w:tc>
        <w:tc>
          <w:tcPr>
            <w:tcW w:w="324" w:type="pct"/>
            <w:vAlign w:val="center"/>
          </w:tcPr>
          <w:p w14:paraId="78FEBC64" w14:textId="77777777" w:rsidR="008F6B6F" w:rsidRPr="00D8193C" w:rsidRDefault="008F6B6F" w:rsidP="008F6B6F">
            <w:pPr>
              <w:jc w:val="center"/>
              <w:rPr>
                <w:sz w:val="18"/>
                <w:szCs w:val="18"/>
              </w:rPr>
            </w:pPr>
            <w:r w:rsidRPr="00D8193C">
              <w:rPr>
                <w:sz w:val="18"/>
                <w:szCs w:val="18"/>
              </w:rPr>
              <w:t>0.099</w:t>
            </w:r>
          </w:p>
        </w:tc>
        <w:tc>
          <w:tcPr>
            <w:tcW w:w="418" w:type="pct"/>
            <w:vAlign w:val="center"/>
          </w:tcPr>
          <w:p w14:paraId="5F8E53EB" w14:textId="77777777" w:rsidR="008F6B6F" w:rsidRPr="00D8193C" w:rsidRDefault="008F6B6F" w:rsidP="008F6B6F">
            <w:pPr>
              <w:jc w:val="center"/>
              <w:rPr>
                <w:sz w:val="18"/>
                <w:szCs w:val="18"/>
              </w:rPr>
            </w:pPr>
            <w:r w:rsidRPr="00D8193C">
              <w:rPr>
                <w:sz w:val="18"/>
                <w:szCs w:val="18"/>
              </w:rPr>
              <w:t>63.812</w:t>
            </w:r>
          </w:p>
        </w:tc>
        <w:tc>
          <w:tcPr>
            <w:tcW w:w="371" w:type="pct"/>
            <w:vAlign w:val="center"/>
          </w:tcPr>
          <w:p w14:paraId="7236477E" w14:textId="77777777" w:rsidR="008F6B6F" w:rsidRPr="00D8193C" w:rsidRDefault="008F6B6F" w:rsidP="008F6B6F">
            <w:pPr>
              <w:jc w:val="center"/>
              <w:rPr>
                <w:sz w:val="18"/>
                <w:szCs w:val="18"/>
              </w:rPr>
            </w:pPr>
            <w:r w:rsidRPr="00D8193C">
              <w:rPr>
                <w:sz w:val="18"/>
                <w:szCs w:val="18"/>
              </w:rPr>
              <w:t>18.917</w:t>
            </w:r>
          </w:p>
        </w:tc>
        <w:tc>
          <w:tcPr>
            <w:tcW w:w="371" w:type="pct"/>
            <w:vAlign w:val="center"/>
          </w:tcPr>
          <w:p w14:paraId="2761A6E9" w14:textId="77777777" w:rsidR="008F6B6F" w:rsidRPr="00D8193C" w:rsidRDefault="008F6B6F" w:rsidP="008F6B6F">
            <w:pPr>
              <w:jc w:val="center"/>
              <w:rPr>
                <w:sz w:val="18"/>
                <w:szCs w:val="18"/>
              </w:rPr>
            </w:pPr>
            <w:r w:rsidRPr="00D8193C">
              <w:rPr>
                <w:sz w:val="18"/>
                <w:szCs w:val="18"/>
              </w:rPr>
              <w:t>2.183</w:t>
            </w:r>
          </w:p>
        </w:tc>
        <w:tc>
          <w:tcPr>
            <w:tcW w:w="371" w:type="pct"/>
            <w:vAlign w:val="center"/>
          </w:tcPr>
          <w:p w14:paraId="684CEF1E" w14:textId="77777777" w:rsidR="008F6B6F" w:rsidRPr="00D8193C" w:rsidRDefault="008F6B6F" w:rsidP="008F6B6F">
            <w:pPr>
              <w:jc w:val="center"/>
              <w:rPr>
                <w:sz w:val="18"/>
                <w:szCs w:val="18"/>
              </w:rPr>
            </w:pPr>
            <w:r w:rsidRPr="00D8193C">
              <w:rPr>
                <w:sz w:val="18"/>
                <w:szCs w:val="18"/>
              </w:rPr>
              <w:t>6.828</w:t>
            </w:r>
          </w:p>
        </w:tc>
      </w:tr>
      <w:tr w:rsidR="008F6B6F" w:rsidRPr="00D8193C" w14:paraId="2580BB9B" w14:textId="77777777" w:rsidTr="008F6B6F">
        <w:tc>
          <w:tcPr>
            <w:tcW w:w="962" w:type="pct"/>
          </w:tcPr>
          <w:p w14:paraId="05AE5FD8" w14:textId="77777777" w:rsidR="008F6B6F" w:rsidRPr="00D8193C" w:rsidRDefault="008F6B6F" w:rsidP="008F6B6F">
            <w:pPr>
              <w:rPr>
                <w:rFonts w:eastAsia="Calibri"/>
                <w:b/>
                <w:bCs/>
                <w:sz w:val="18"/>
                <w:szCs w:val="18"/>
              </w:rPr>
            </w:pPr>
            <w:r w:rsidRPr="00D8193C">
              <w:rPr>
                <w:rFonts w:eastAsia="Calibri"/>
                <w:b/>
                <w:bCs/>
                <w:sz w:val="18"/>
                <w:szCs w:val="18"/>
              </w:rPr>
              <w:t>Potential Inhalation Exposure (µg/</w:t>
            </w:r>
            <w:proofErr w:type="spellStart"/>
            <w:r w:rsidRPr="00D8193C">
              <w:rPr>
                <w:rFonts w:eastAsia="Calibri"/>
                <w:b/>
                <w:bCs/>
                <w:sz w:val="18"/>
                <w:szCs w:val="18"/>
              </w:rPr>
              <w:t>hr</w:t>
            </w:r>
            <w:proofErr w:type="spellEnd"/>
            <w:r w:rsidRPr="00D8193C">
              <w:rPr>
                <w:rFonts w:eastAsia="Calibri"/>
                <w:b/>
                <w:bCs/>
                <w:sz w:val="18"/>
                <w:szCs w:val="18"/>
              </w:rPr>
              <w:t>)</w:t>
            </w:r>
          </w:p>
        </w:tc>
        <w:tc>
          <w:tcPr>
            <w:tcW w:w="418" w:type="pct"/>
            <w:vAlign w:val="center"/>
          </w:tcPr>
          <w:p w14:paraId="0D9F9852" w14:textId="77777777" w:rsidR="008F6B6F" w:rsidRPr="00D8193C" w:rsidRDefault="008F6B6F" w:rsidP="008F6B6F">
            <w:pPr>
              <w:jc w:val="center"/>
              <w:rPr>
                <w:sz w:val="18"/>
                <w:szCs w:val="18"/>
              </w:rPr>
            </w:pPr>
            <w:r w:rsidRPr="00D8193C">
              <w:rPr>
                <w:sz w:val="18"/>
                <w:szCs w:val="18"/>
              </w:rPr>
              <w:t>0.466</w:t>
            </w:r>
          </w:p>
        </w:tc>
        <w:tc>
          <w:tcPr>
            <w:tcW w:w="418" w:type="pct"/>
            <w:vAlign w:val="center"/>
          </w:tcPr>
          <w:p w14:paraId="3EA333C4" w14:textId="77777777" w:rsidR="008F6B6F" w:rsidRPr="00D8193C" w:rsidRDefault="008F6B6F" w:rsidP="008F6B6F">
            <w:pPr>
              <w:jc w:val="center"/>
              <w:rPr>
                <w:sz w:val="18"/>
                <w:szCs w:val="18"/>
              </w:rPr>
            </w:pPr>
            <w:r w:rsidRPr="00D8193C">
              <w:rPr>
                <w:sz w:val="18"/>
                <w:szCs w:val="18"/>
              </w:rPr>
              <w:t>4.790</w:t>
            </w:r>
          </w:p>
        </w:tc>
        <w:tc>
          <w:tcPr>
            <w:tcW w:w="324" w:type="pct"/>
            <w:vAlign w:val="center"/>
          </w:tcPr>
          <w:p w14:paraId="1605C5F7" w14:textId="77777777" w:rsidR="008F6B6F" w:rsidRPr="00D8193C" w:rsidRDefault="008F6B6F" w:rsidP="008F6B6F">
            <w:pPr>
              <w:jc w:val="center"/>
              <w:rPr>
                <w:sz w:val="18"/>
                <w:szCs w:val="18"/>
              </w:rPr>
            </w:pPr>
            <w:r w:rsidRPr="00D8193C">
              <w:rPr>
                <w:sz w:val="18"/>
                <w:szCs w:val="18"/>
              </w:rPr>
              <w:t>0.033</w:t>
            </w:r>
          </w:p>
        </w:tc>
        <w:tc>
          <w:tcPr>
            <w:tcW w:w="324" w:type="pct"/>
            <w:vAlign w:val="center"/>
          </w:tcPr>
          <w:p w14:paraId="76884D73" w14:textId="77777777" w:rsidR="008F6B6F" w:rsidRPr="00D8193C" w:rsidRDefault="008F6B6F" w:rsidP="008F6B6F">
            <w:pPr>
              <w:jc w:val="center"/>
              <w:rPr>
                <w:sz w:val="18"/>
                <w:szCs w:val="18"/>
              </w:rPr>
            </w:pPr>
            <w:r w:rsidRPr="00D8193C">
              <w:rPr>
                <w:sz w:val="18"/>
                <w:szCs w:val="18"/>
              </w:rPr>
              <w:t>0.023</w:t>
            </w:r>
          </w:p>
        </w:tc>
        <w:tc>
          <w:tcPr>
            <w:tcW w:w="324" w:type="pct"/>
            <w:vAlign w:val="center"/>
          </w:tcPr>
          <w:p w14:paraId="661021DF" w14:textId="77777777" w:rsidR="008F6B6F" w:rsidRPr="00D8193C" w:rsidRDefault="008F6B6F" w:rsidP="008F6B6F">
            <w:pPr>
              <w:jc w:val="center"/>
              <w:rPr>
                <w:sz w:val="18"/>
                <w:szCs w:val="18"/>
              </w:rPr>
            </w:pPr>
            <w:r w:rsidRPr="00D8193C">
              <w:rPr>
                <w:sz w:val="18"/>
                <w:szCs w:val="18"/>
              </w:rPr>
              <w:t>0.167</w:t>
            </w:r>
          </w:p>
        </w:tc>
        <w:tc>
          <w:tcPr>
            <w:tcW w:w="371" w:type="pct"/>
            <w:vAlign w:val="center"/>
          </w:tcPr>
          <w:p w14:paraId="13F053D6" w14:textId="77777777" w:rsidR="008F6B6F" w:rsidRPr="00D8193C" w:rsidRDefault="008F6B6F" w:rsidP="008F6B6F">
            <w:pPr>
              <w:jc w:val="center"/>
              <w:rPr>
                <w:sz w:val="18"/>
                <w:szCs w:val="18"/>
              </w:rPr>
            </w:pPr>
            <w:r w:rsidRPr="00D8193C">
              <w:rPr>
                <w:sz w:val="18"/>
                <w:szCs w:val="18"/>
              </w:rPr>
              <w:t>0.109</w:t>
            </w:r>
          </w:p>
        </w:tc>
        <w:tc>
          <w:tcPr>
            <w:tcW w:w="324" w:type="pct"/>
            <w:vAlign w:val="center"/>
          </w:tcPr>
          <w:p w14:paraId="05CCFAD5" w14:textId="77777777" w:rsidR="008F6B6F" w:rsidRPr="00D8193C" w:rsidRDefault="008F6B6F" w:rsidP="008F6B6F">
            <w:pPr>
              <w:jc w:val="center"/>
              <w:rPr>
                <w:sz w:val="18"/>
                <w:szCs w:val="18"/>
              </w:rPr>
            </w:pPr>
            <w:r w:rsidRPr="00D8193C">
              <w:rPr>
                <w:sz w:val="18"/>
                <w:szCs w:val="18"/>
              </w:rPr>
              <w:t>0.019</w:t>
            </w:r>
          </w:p>
        </w:tc>
        <w:tc>
          <w:tcPr>
            <w:tcW w:w="418" w:type="pct"/>
            <w:vAlign w:val="center"/>
          </w:tcPr>
          <w:p w14:paraId="23BF78CD" w14:textId="77777777" w:rsidR="008F6B6F" w:rsidRPr="00D8193C" w:rsidRDefault="008F6B6F" w:rsidP="008F6B6F">
            <w:pPr>
              <w:jc w:val="center"/>
              <w:rPr>
                <w:sz w:val="18"/>
                <w:szCs w:val="18"/>
              </w:rPr>
            </w:pPr>
            <w:r w:rsidRPr="00D8193C">
              <w:rPr>
                <w:sz w:val="18"/>
                <w:szCs w:val="18"/>
              </w:rPr>
              <w:t>0.053</w:t>
            </w:r>
          </w:p>
        </w:tc>
        <w:tc>
          <w:tcPr>
            <w:tcW w:w="371" w:type="pct"/>
            <w:vAlign w:val="center"/>
          </w:tcPr>
          <w:p w14:paraId="038A0587" w14:textId="77777777" w:rsidR="008F6B6F" w:rsidRPr="00D8193C" w:rsidRDefault="008F6B6F" w:rsidP="008F6B6F">
            <w:pPr>
              <w:jc w:val="center"/>
              <w:rPr>
                <w:sz w:val="18"/>
                <w:szCs w:val="18"/>
              </w:rPr>
            </w:pPr>
            <w:r w:rsidRPr="00D8193C">
              <w:rPr>
                <w:sz w:val="18"/>
                <w:szCs w:val="18"/>
              </w:rPr>
              <w:t>0.079</w:t>
            </w:r>
          </w:p>
        </w:tc>
        <w:tc>
          <w:tcPr>
            <w:tcW w:w="371" w:type="pct"/>
            <w:vAlign w:val="center"/>
          </w:tcPr>
          <w:p w14:paraId="6102B03B" w14:textId="77777777" w:rsidR="008F6B6F" w:rsidRPr="00D8193C" w:rsidRDefault="008F6B6F" w:rsidP="008F6B6F">
            <w:pPr>
              <w:jc w:val="center"/>
              <w:rPr>
                <w:sz w:val="18"/>
                <w:szCs w:val="18"/>
              </w:rPr>
            </w:pPr>
            <w:r w:rsidRPr="00D8193C">
              <w:rPr>
                <w:sz w:val="18"/>
                <w:szCs w:val="18"/>
              </w:rPr>
              <w:t>0.541</w:t>
            </w:r>
          </w:p>
        </w:tc>
        <w:tc>
          <w:tcPr>
            <w:tcW w:w="371" w:type="pct"/>
            <w:vAlign w:val="center"/>
          </w:tcPr>
          <w:p w14:paraId="3F2FBD5F" w14:textId="77777777" w:rsidR="008F6B6F" w:rsidRPr="00D8193C" w:rsidRDefault="008F6B6F" w:rsidP="008F6B6F">
            <w:pPr>
              <w:jc w:val="center"/>
              <w:rPr>
                <w:sz w:val="18"/>
                <w:szCs w:val="18"/>
              </w:rPr>
            </w:pPr>
            <w:r w:rsidRPr="00D8193C">
              <w:rPr>
                <w:sz w:val="18"/>
                <w:szCs w:val="18"/>
              </w:rPr>
              <w:t>0.099</w:t>
            </w:r>
          </w:p>
        </w:tc>
      </w:tr>
      <w:tr w:rsidR="008F6B6F" w:rsidRPr="00D8193C" w14:paraId="59245B9E" w14:textId="77777777" w:rsidTr="008F6B6F">
        <w:tc>
          <w:tcPr>
            <w:tcW w:w="962" w:type="pct"/>
          </w:tcPr>
          <w:p w14:paraId="56A9F7D5" w14:textId="77777777" w:rsidR="008F6B6F" w:rsidRPr="00D8193C" w:rsidRDefault="008F6B6F" w:rsidP="008F6B6F">
            <w:pPr>
              <w:rPr>
                <w:rFonts w:eastAsia="Calibri"/>
                <w:b/>
                <w:bCs/>
                <w:sz w:val="18"/>
                <w:szCs w:val="18"/>
              </w:rPr>
            </w:pPr>
            <w:r w:rsidRPr="00D8193C">
              <w:rPr>
                <w:rFonts w:eastAsia="Calibri"/>
                <w:b/>
                <w:bCs/>
                <w:sz w:val="18"/>
                <w:szCs w:val="18"/>
              </w:rPr>
              <w:t>Active Substance handled (kg/day)</w:t>
            </w:r>
          </w:p>
        </w:tc>
        <w:tc>
          <w:tcPr>
            <w:tcW w:w="418" w:type="pct"/>
            <w:vAlign w:val="center"/>
          </w:tcPr>
          <w:p w14:paraId="51958E01" w14:textId="77777777" w:rsidR="008F6B6F" w:rsidRPr="00D8193C" w:rsidRDefault="008F6B6F" w:rsidP="008F6B6F">
            <w:pPr>
              <w:jc w:val="center"/>
              <w:rPr>
                <w:sz w:val="18"/>
                <w:szCs w:val="18"/>
              </w:rPr>
            </w:pPr>
            <w:r w:rsidRPr="00D8193C">
              <w:rPr>
                <w:sz w:val="18"/>
                <w:szCs w:val="18"/>
              </w:rPr>
              <w:t>12.08</w:t>
            </w:r>
          </w:p>
        </w:tc>
        <w:tc>
          <w:tcPr>
            <w:tcW w:w="418" w:type="pct"/>
            <w:vAlign w:val="center"/>
          </w:tcPr>
          <w:p w14:paraId="71759E38" w14:textId="77777777" w:rsidR="008F6B6F" w:rsidRPr="00D8193C" w:rsidRDefault="008F6B6F" w:rsidP="008F6B6F">
            <w:pPr>
              <w:jc w:val="center"/>
              <w:rPr>
                <w:sz w:val="18"/>
                <w:szCs w:val="18"/>
              </w:rPr>
            </w:pPr>
            <w:r w:rsidRPr="00D8193C">
              <w:rPr>
                <w:sz w:val="18"/>
                <w:szCs w:val="18"/>
              </w:rPr>
              <w:t>10.73</w:t>
            </w:r>
          </w:p>
        </w:tc>
        <w:tc>
          <w:tcPr>
            <w:tcW w:w="324" w:type="pct"/>
            <w:vAlign w:val="center"/>
          </w:tcPr>
          <w:p w14:paraId="4843ACB9" w14:textId="77777777" w:rsidR="008F6B6F" w:rsidRPr="00D8193C" w:rsidRDefault="008F6B6F" w:rsidP="008F6B6F">
            <w:pPr>
              <w:jc w:val="center"/>
              <w:rPr>
                <w:sz w:val="18"/>
                <w:szCs w:val="18"/>
              </w:rPr>
            </w:pPr>
            <w:r w:rsidRPr="00D8193C">
              <w:rPr>
                <w:sz w:val="18"/>
                <w:szCs w:val="18"/>
              </w:rPr>
              <w:t>6.880</w:t>
            </w:r>
          </w:p>
        </w:tc>
        <w:tc>
          <w:tcPr>
            <w:tcW w:w="324" w:type="pct"/>
            <w:vAlign w:val="center"/>
          </w:tcPr>
          <w:p w14:paraId="67462213" w14:textId="77777777" w:rsidR="008F6B6F" w:rsidRPr="00D8193C" w:rsidRDefault="008F6B6F" w:rsidP="008F6B6F">
            <w:pPr>
              <w:jc w:val="center"/>
              <w:rPr>
                <w:sz w:val="18"/>
                <w:szCs w:val="18"/>
              </w:rPr>
            </w:pPr>
            <w:r w:rsidRPr="00D8193C">
              <w:rPr>
                <w:sz w:val="18"/>
                <w:szCs w:val="18"/>
              </w:rPr>
              <w:t>6.880</w:t>
            </w:r>
          </w:p>
        </w:tc>
        <w:tc>
          <w:tcPr>
            <w:tcW w:w="324" w:type="pct"/>
            <w:vAlign w:val="center"/>
          </w:tcPr>
          <w:p w14:paraId="08963030" w14:textId="77777777" w:rsidR="008F6B6F" w:rsidRPr="00D8193C" w:rsidRDefault="008F6B6F" w:rsidP="008F6B6F">
            <w:pPr>
              <w:jc w:val="center"/>
              <w:rPr>
                <w:sz w:val="18"/>
                <w:szCs w:val="18"/>
              </w:rPr>
            </w:pPr>
            <w:r w:rsidRPr="00D8193C">
              <w:rPr>
                <w:sz w:val="18"/>
                <w:szCs w:val="18"/>
              </w:rPr>
              <w:t>4.423</w:t>
            </w:r>
          </w:p>
        </w:tc>
        <w:tc>
          <w:tcPr>
            <w:tcW w:w="371" w:type="pct"/>
            <w:vAlign w:val="center"/>
          </w:tcPr>
          <w:p w14:paraId="04C34987" w14:textId="77777777" w:rsidR="008F6B6F" w:rsidRPr="00D8193C" w:rsidRDefault="008F6B6F" w:rsidP="008F6B6F">
            <w:pPr>
              <w:jc w:val="center"/>
              <w:rPr>
                <w:sz w:val="18"/>
                <w:szCs w:val="18"/>
              </w:rPr>
            </w:pPr>
            <w:r w:rsidRPr="00D8193C">
              <w:rPr>
                <w:sz w:val="18"/>
                <w:szCs w:val="18"/>
              </w:rPr>
              <w:t>7.020</w:t>
            </w:r>
          </w:p>
        </w:tc>
        <w:tc>
          <w:tcPr>
            <w:tcW w:w="324" w:type="pct"/>
            <w:vAlign w:val="center"/>
          </w:tcPr>
          <w:p w14:paraId="52E87A56" w14:textId="77777777" w:rsidR="008F6B6F" w:rsidRPr="00D8193C" w:rsidRDefault="008F6B6F" w:rsidP="008F6B6F">
            <w:pPr>
              <w:jc w:val="center"/>
              <w:rPr>
                <w:sz w:val="18"/>
                <w:szCs w:val="18"/>
              </w:rPr>
            </w:pPr>
            <w:r w:rsidRPr="00D8193C">
              <w:rPr>
                <w:sz w:val="18"/>
                <w:szCs w:val="18"/>
              </w:rPr>
              <w:t>3.189</w:t>
            </w:r>
          </w:p>
        </w:tc>
        <w:tc>
          <w:tcPr>
            <w:tcW w:w="418" w:type="pct"/>
            <w:vAlign w:val="center"/>
          </w:tcPr>
          <w:p w14:paraId="3BAA1B38" w14:textId="77777777" w:rsidR="008F6B6F" w:rsidRPr="00D8193C" w:rsidRDefault="008F6B6F" w:rsidP="008F6B6F">
            <w:pPr>
              <w:jc w:val="center"/>
              <w:rPr>
                <w:sz w:val="18"/>
                <w:szCs w:val="18"/>
              </w:rPr>
            </w:pPr>
            <w:r w:rsidRPr="00D8193C">
              <w:rPr>
                <w:sz w:val="18"/>
                <w:szCs w:val="18"/>
              </w:rPr>
              <w:t>9.316</w:t>
            </w:r>
          </w:p>
        </w:tc>
        <w:tc>
          <w:tcPr>
            <w:tcW w:w="371" w:type="pct"/>
            <w:vAlign w:val="center"/>
          </w:tcPr>
          <w:p w14:paraId="07E3155B" w14:textId="77777777" w:rsidR="008F6B6F" w:rsidRPr="00D8193C" w:rsidRDefault="008F6B6F" w:rsidP="008F6B6F">
            <w:pPr>
              <w:jc w:val="center"/>
              <w:rPr>
                <w:sz w:val="18"/>
                <w:szCs w:val="18"/>
              </w:rPr>
            </w:pPr>
            <w:r w:rsidRPr="00D8193C">
              <w:rPr>
                <w:sz w:val="18"/>
                <w:szCs w:val="18"/>
              </w:rPr>
              <w:t>9.316</w:t>
            </w:r>
          </w:p>
        </w:tc>
        <w:tc>
          <w:tcPr>
            <w:tcW w:w="371" w:type="pct"/>
            <w:vAlign w:val="center"/>
          </w:tcPr>
          <w:p w14:paraId="2DB6E7A7" w14:textId="77777777" w:rsidR="008F6B6F" w:rsidRPr="00D8193C" w:rsidRDefault="008F6B6F" w:rsidP="008F6B6F">
            <w:pPr>
              <w:jc w:val="center"/>
              <w:rPr>
                <w:sz w:val="18"/>
                <w:szCs w:val="18"/>
              </w:rPr>
            </w:pPr>
            <w:r w:rsidRPr="00D8193C">
              <w:rPr>
                <w:sz w:val="18"/>
                <w:szCs w:val="18"/>
              </w:rPr>
              <w:t>4.423</w:t>
            </w:r>
          </w:p>
        </w:tc>
        <w:tc>
          <w:tcPr>
            <w:tcW w:w="371" w:type="pct"/>
            <w:vAlign w:val="center"/>
          </w:tcPr>
          <w:p w14:paraId="5CE1AFDB" w14:textId="77777777" w:rsidR="008F6B6F" w:rsidRPr="00D8193C" w:rsidRDefault="008F6B6F" w:rsidP="008F6B6F">
            <w:pPr>
              <w:jc w:val="center"/>
              <w:rPr>
                <w:sz w:val="18"/>
                <w:szCs w:val="18"/>
              </w:rPr>
            </w:pPr>
            <w:r w:rsidRPr="00D8193C">
              <w:rPr>
                <w:sz w:val="18"/>
                <w:szCs w:val="18"/>
              </w:rPr>
              <w:t>11.65</w:t>
            </w:r>
          </w:p>
        </w:tc>
      </w:tr>
    </w:tbl>
    <w:p w14:paraId="62DBAE4A" w14:textId="77777777" w:rsidR="008F6B6F" w:rsidRPr="00D8193C" w:rsidRDefault="008F6B6F" w:rsidP="00BC4B7E">
      <w:pPr>
        <w:pStyle w:val="Tekstpodstawowy"/>
        <w:spacing w:after="0"/>
        <w:jc w:val="both"/>
        <w:rPr>
          <w:sz w:val="18"/>
          <w:szCs w:val="18"/>
        </w:rPr>
      </w:pPr>
      <w:r w:rsidRPr="00D8193C">
        <w:rPr>
          <w:sz w:val="18"/>
          <w:szCs w:val="18"/>
        </w:rPr>
        <w:t>Actual Dermal Exposure (ADE) = Sum of residues on inner dosimeter representing the skin, face/neck wipes and hand wash solutions.</w:t>
      </w:r>
    </w:p>
    <w:p w14:paraId="20BA2A52" w14:textId="77777777" w:rsidR="008F6B6F" w:rsidRDefault="008F6B6F" w:rsidP="00BC4B7E">
      <w:pPr>
        <w:pStyle w:val="Tekstpodstawowy"/>
        <w:spacing w:after="0"/>
        <w:jc w:val="both"/>
        <w:rPr>
          <w:bCs/>
          <w:sz w:val="18"/>
          <w:szCs w:val="18"/>
        </w:rPr>
      </w:pPr>
      <w:r w:rsidRPr="00D8193C">
        <w:rPr>
          <w:sz w:val="18"/>
          <w:szCs w:val="18"/>
        </w:rPr>
        <w:t xml:space="preserve">Potential Inhalation Exposure (PIE) = Residues measured in the breathing zone expressed as </w:t>
      </w:r>
      <w:r w:rsidRPr="00D8193C">
        <w:rPr>
          <w:bCs/>
          <w:sz w:val="18"/>
          <w:szCs w:val="18"/>
        </w:rPr>
        <w:t>µg</w:t>
      </w:r>
      <w:r>
        <w:rPr>
          <w:bCs/>
          <w:sz w:val="18"/>
          <w:szCs w:val="18"/>
        </w:rPr>
        <w:t>/</w:t>
      </w:r>
      <w:proofErr w:type="spellStart"/>
      <w:r>
        <w:rPr>
          <w:bCs/>
          <w:sz w:val="18"/>
          <w:szCs w:val="18"/>
        </w:rPr>
        <w:t>hr</w:t>
      </w:r>
      <w:proofErr w:type="spellEnd"/>
      <w:r>
        <w:rPr>
          <w:bCs/>
          <w:sz w:val="18"/>
          <w:szCs w:val="18"/>
        </w:rPr>
        <w:t xml:space="preserve"> (at a breathing rate of 14 </w:t>
      </w:r>
      <w:r w:rsidRPr="00D8193C">
        <w:rPr>
          <w:bCs/>
          <w:sz w:val="18"/>
          <w:szCs w:val="18"/>
        </w:rPr>
        <w:t>L/min).</w:t>
      </w:r>
    </w:p>
    <w:p w14:paraId="20F652AC" w14:textId="77777777" w:rsidR="008F6B6F" w:rsidRPr="00BC4B7E" w:rsidRDefault="008F6B6F" w:rsidP="00BC4B7E">
      <w:pPr>
        <w:pStyle w:val="RepLabel"/>
        <w:spacing w:before="0" w:after="0"/>
        <w:rPr>
          <w:noProof/>
          <w:sz w:val="20"/>
          <w:szCs w:val="20"/>
        </w:rPr>
      </w:pPr>
      <w:r w:rsidRPr="00BC4B7E">
        <w:rPr>
          <w:sz w:val="20"/>
          <w:szCs w:val="20"/>
        </w:rPr>
        <w:lastRenderedPageBreak/>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29</w:t>
      </w:r>
      <w:r w:rsidRPr="00BC4B7E">
        <w:rPr>
          <w:sz w:val="20"/>
          <w:szCs w:val="20"/>
        </w:rPr>
        <w:fldChar w:fldCharType="end"/>
      </w:r>
      <w:r w:rsidRPr="00BC4B7E">
        <w:rPr>
          <w:sz w:val="20"/>
          <w:szCs w:val="20"/>
        </w:rPr>
        <w:t>:</w:t>
      </w:r>
      <w:r w:rsidRPr="00BC4B7E">
        <w:rPr>
          <w:sz w:val="20"/>
          <w:szCs w:val="20"/>
        </w:rPr>
        <w:tab/>
      </w:r>
      <w:r w:rsidRPr="00BC4B7E">
        <w:rPr>
          <w:noProof/>
          <w:sz w:val="20"/>
          <w:szCs w:val="20"/>
        </w:rPr>
        <w:t>Determined Residues of prochloraz during cleaning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46"/>
        <w:gridCol w:w="898"/>
        <w:gridCol w:w="1026"/>
        <w:gridCol w:w="886"/>
        <w:gridCol w:w="1022"/>
        <w:gridCol w:w="886"/>
        <w:gridCol w:w="886"/>
        <w:gridCol w:w="1026"/>
        <w:gridCol w:w="1166"/>
      </w:tblGrid>
      <w:tr w:rsidR="008F6B6F" w:rsidRPr="005026ED" w14:paraId="7503ED51" w14:textId="77777777" w:rsidTr="008F6B6F">
        <w:trPr>
          <w:trHeight w:val="20"/>
        </w:trPr>
        <w:tc>
          <w:tcPr>
            <w:tcW w:w="828" w:type="pct"/>
            <w:shd w:val="clear" w:color="auto" w:fill="auto"/>
            <w:vAlign w:val="center"/>
          </w:tcPr>
          <w:p w14:paraId="24CE63E2"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Operator Number</w:t>
            </w:r>
          </w:p>
        </w:tc>
        <w:tc>
          <w:tcPr>
            <w:tcW w:w="481" w:type="pct"/>
            <w:tcBorders>
              <w:right w:val="single" w:sz="4" w:space="0" w:color="auto"/>
            </w:tcBorders>
            <w:shd w:val="clear" w:color="auto" w:fill="auto"/>
            <w:vAlign w:val="bottom"/>
          </w:tcPr>
          <w:p w14:paraId="1CDA8EF3" w14:textId="77777777" w:rsidR="008F6B6F" w:rsidRPr="005026ED" w:rsidRDefault="008F6B6F" w:rsidP="008F6B6F">
            <w:pPr>
              <w:jc w:val="center"/>
              <w:rPr>
                <w:sz w:val="18"/>
                <w:szCs w:val="18"/>
              </w:rPr>
            </w:pPr>
            <w:r w:rsidRPr="005026ED">
              <w:rPr>
                <w:sz w:val="18"/>
                <w:szCs w:val="18"/>
              </w:rPr>
              <w:t>38</w:t>
            </w:r>
          </w:p>
        </w:tc>
        <w:tc>
          <w:tcPr>
            <w:tcW w:w="549" w:type="pct"/>
            <w:tcBorders>
              <w:left w:val="single" w:sz="4" w:space="0" w:color="auto"/>
            </w:tcBorders>
            <w:shd w:val="clear" w:color="auto" w:fill="auto"/>
            <w:vAlign w:val="bottom"/>
          </w:tcPr>
          <w:p w14:paraId="07AABC73" w14:textId="77777777" w:rsidR="008F6B6F" w:rsidRPr="005026ED" w:rsidRDefault="008F6B6F" w:rsidP="008F6B6F">
            <w:pPr>
              <w:jc w:val="center"/>
              <w:rPr>
                <w:sz w:val="18"/>
                <w:szCs w:val="18"/>
              </w:rPr>
            </w:pPr>
            <w:r w:rsidRPr="005026ED">
              <w:rPr>
                <w:sz w:val="18"/>
                <w:szCs w:val="18"/>
              </w:rPr>
              <w:t>39</w:t>
            </w:r>
          </w:p>
        </w:tc>
        <w:tc>
          <w:tcPr>
            <w:tcW w:w="474" w:type="pct"/>
            <w:shd w:val="clear" w:color="auto" w:fill="auto"/>
            <w:vAlign w:val="bottom"/>
          </w:tcPr>
          <w:p w14:paraId="3C0C35C9" w14:textId="77777777" w:rsidR="008F6B6F" w:rsidRPr="005026ED" w:rsidRDefault="008F6B6F" w:rsidP="008F6B6F">
            <w:pPr>
              <w:jc w:val="center"/>
              <w:rPr>
                <w:sz w:val="18"/>
                <w:szCs w:val="18"/>
              </w:rPr>
            </w:pPr>
            <w:r w:rsidRPr="005026ED">
              <w:rPr>
                <w:sz w:val="18"/>
                <w:szCs w:val="18"/>
              </w:rPr>
              <w:t>45</w:t>
            </w:r>
          </w:p>
        </w:tc>
        <w:tc>
          <w:tcPr>
            <w:tcW w:w="547" w:type="pct"/>
            <w:shd w:val="clear" w:color="auto" w:fill="auto"/>
            <w:vAlign w:val="bottom"/>
          </w:tcPr>
          <w:p w14:paraId="3B7827BA" w14:textId="77777777" w:rsidR="008F6B6F" w:rsidRPr="005026ED" w:rsidRDefault="008F6B6F" w:rsidP="008F6B6F">
            <w:pPr>
              <w:jc w:val="center"/>
              <w:rPr>
                <w:sz w:val="18"/>
                <w:szCs w:val="18"/>
              </w:rPr>
            </w:pPr>
            <w:r w:rsidRPr="005026ED">
              <w:rPr>
                <w:sz w:val="18"/>
                <w:szCs w:val="18"/>
              </w:rPr>
              <w:t>48</w:t>
            </w:r>
          </w:p>
        </w:tc>
        <w:tc>
          <w:tcPr>
            <w:tcW w:w="474" w:type="pct"/>
            <w:shd w:val="clear" w:color="auto" w:fill="auto"/>
            <w:vAlign w:val="bottom"/>
          </w:tcPr>
          <w:p w14:paraId="0B98DDE5" w14:textId="77777777" w:rsidR="008F6B6F" w:rsidRPr="005026ED" w:rsidRDefault="008F6B6F" w:rsidP="008F6B6F">
            <w:pPr>
              <w:jc w:val="center"/>
              <w:rPr>
                <w:sz w:val="18"/>
                <w:szCs w:val="18"/>
              </w:rPr>
            </w:pPr>
            <w:r w:rsidRPr="005026ED">
              <w:rPr>
                <w:sz w:val="18"/>
                <w:szCs w:val="18"/>
              </w:rPr>
              <w:t>40</w:t>
            </w:r>
          </w:p>
        </w:tc>
        <w:tc>
          <w:tcPr>
            <w:tcW w:w="474" w:type="pct"/>
            <w:shd w:val="clear" w:color="auto" w:fill="auto"/>
            <w:vAlign w:val="bottom"/>
          </w:tcPr>
          <w:p w14:paraId="02854D12" w14:textId="77777777" w:rsidR="008F6B6F" w:rsidRPr="005026ED" w:rsidRDefault="008F6B6F" w:rsidP="008F6B6F">
            <w:pPr>
              <w:jc w:val="center"/>
              <w:rPr>
                <w:sz w:val="18"/>
                <w:szCs w:val="18"/>
              </w:rPr>
            </w:pPr>
            <w:r w:rsidRPr="005026ED">
              <w:rPr>
                <w:sz w:val="18"/>
                <w:szCs w:val="18"/>
              </w:rPr>
              <w:t>43</w:t>
            </w:r>
          </w:p>
        </w:tc>
        <w:tc>
          <w:tcPr>
            <w:tcW w:w="549" w:type="pct"/>
            <w:shd w:val="clear" w:color="auto" w:fill="auto"/>
            <w:vAlign w:val="bottom"/>
          </w:tcPr>
          <w:p w14:paraId="4EEA6BD4" w14:textId="77777777" w:rsidR="008F6B6F" w:rsidRPr="005026ED" w:rsidRDefault="008F6B6F" w:rsidP="008F6B6F">
            <w:pPr>
              <w:jc w:val="center"/>
              <w:rPr>
                <w:sz w:val="18"/>
                <w:szCs w:val="18"/>
              </w:rPr>
            </w:pPr>
            <w:r w:rsidRPr="005026ED">
              <w:rPr>
                <w:sz w:val="18"/>
                <w:szCs w:val="18"/>
              </w:rPr>
              <w:t>44</w:t>
            </w:r>
          </w:p>
        </w:tc>
        <w:tc>
          <w:tcPr>
            <w:tcW w:w="624" w:type="pct"/>
            <w:shd w:val="clear" w:color="auto" w:fill="auto"/>
            <w:vAlign w:val="bottom"/>
          </w:tcPr>
          <w:p w14:paraId="12377804" w14:textId="77777777" w:rsidR="008F6B6F" w:rsidRPr="005026ED" w:rsidRDefault="008F6B6F" w:rsidP="008F6B6F">
            <w:pPr>
              <w:jc w:val="center"/>
              <w:rPr>
                <w:sz w:val="18"/>
                <w:szCs w:val="18"/>
              </w:rPr>
            </w:pPr>
            <w:r w:rsidRPr="005026ED">
              <w:rPr>
                <w:sz w:val="18"/>
                <w:szCs w:val="18"/>
              </w:rPr>
              <w:t>47</w:t>
            </w:r>
          </w:p>
        </w:tc>
      </w:tr>
      <w:tr w:rsidR="008F6B6F" w:rsidRPr="005026ED" w14:paraId="3C7119A5" w14:textId="77777777" w:rsidTr="008F6B6F">
        <w:trPr>
          <w:trHeight w:val="20"/>
        </w:trPr>
        <w:tc>
          <w:tcPr>
            <w:tcW w:w="828" w:type="pct"/>
            <w:shd w:val="clear" w:color="auto" w:fill="auto"/>
            <w:vAlign w:val="center"/>
          </w:tcPr>
          <w:p w14:paraId="32B441A6"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Body Weight (kg)</w:t>
            </w:r>
          </w:p>
        </w:tc>
        <w:tc>
          <w:tcPr>
            <w:tcW w:w="481" w:type="pct"/>
            <w:tcBorders>
              <w:right w:val="single" w:sz="4" w:space="0" w:color="auto"/>
            </w:tcBorders>
            <w:shd w:val="clear" w:color="auto" w:fill="auto"/>
            <w:vAlign w:val="bottom"/>
          </w:tcPr>
          <w:p w14:paraId="484755A5" w14:textId="77777777" w:rsidR="008F6B6F" w:rsidRPr="005026ED" w:rsidRDefault="008F6B6F" w:rsidP="008F6B6F">
            <w:pPr>
              <w:jc w:val="center"/>
              <w:rPr>
                <w:sz w:val="18"/>
                <w:szCs w:val="18"/>
              </w:rPr>
            </w:pPr>
            <w:r w:rsidRPr="005026ED">
              <w:rPr>
                <w:sz w:val="18"/>
                <w:szCs w:val="18"/>
              </w:rPr>
              <w:t>76.20</w:t>
            </w:r>
          </w:p>
        </w:tc>
        <w:tc>
          <w:tcPr>
            <w:tcW w:w="549" w:type="pct"/>
            <w:tcBorders>
              <w:left w:val="single" w:sz="4" w:space="0" w:color="auto"/>
            </w:tcBorders>
            <w:shd w:val="clear" w:color="auto" w:fill="auto"/>
            <w:vAlign w:val="bottom"/>
          </w:tcPr>
          <w:p w14:paraId="73AD7AB2" w14:textId="77777777" w:rsidR="008F6B6F" w:rsidRPr="005026ED" w:rsidRDefault="008F6B6F" w:rsidP="008F6B6F">
            <w:pPr>
              <w:jc w:val="center"/>
              <w:rPr>
                <w:sz w:val="18"/>
                <w:szCs w:val="18"/>
              </w:rPr>
            </w:pPr>
            <w:r w:rsidRPr="005026ED">
              <w:rPr>
                <w:sz w:val="18"/>
                <w:szCs w:val="18"/>
              </w:rPr>
              <w:t>90.00</w:t>
            </w:r>
          </w:p>
        </w:tc>
        <w:tc>
          <w:tcPr>
            <w:tcW w:w="474" w:type="pct"/>
            <w:shd w:val="clear" w:color="auto" w:fill="auto"/>
            <w:vAlign w:val="bottom"/>
          </w:tcPr>
          <w:p w14:paraId="6149041C" w14:textId="77777777" w:rsidR="008F6B6F" w:rsidRPr="005026ED" w:rsidRDefault="008F6B6F" w:rsidP="008F6B6F">
            <w:pPr>
              <w:jc w:val="center"/>
              <w:rPr>
                <w:sz w:val="18"/>
                <w:szCs w:val="18"/>
              </w:rPr>
            </w:pPr>
            <w:r w:rsidRPr="005026ED">
              <w:rPr>
                <w:sz w:val="18"/>
                <w:szCs w:val="18"/>
              </w:rPr>
              <w:t>109.0</w:t>
            </w:r>
          </w:p>
        </w:tc>
        <w:tc>
          <w:tcPr>
            <w:tcW w:w="547" w:type="pct"/>
            <w:shd w:val="clear" w:color="auto" w:fill="auto"/>
            <w:vAlign w:val="bottom"/>
          </w:tcPr>
          <w:p w14:paraId="492F9358" w14:textId="77777777" w:rsidR="008F6B6F" w:rsidRPr="005026ED" w:rsidRDefault="008F6B6F" w:rsidP="008F6B6F">
            <w:pPr>
              <w:jc w:val="center"/>
              <w:rPr>
                <w:sz w:val="18"/>
                <w:szCs w:val="18"/>
              </w:rPr>
            </w:pPr>
            <w:r w:rsidRPr="005026ED">
              <w:rPr>
                <w:sz w:val="18"/>
                <w:szCs w:val="18"/>
              </w:rPr>
              <w:t>105.2</w:t>
            </w:r>
          </w:p>
        </w:tc>
        <w:tc>
          <w:tcPr>
            <w:tcW w:w="474" w:type="pct"/>
            <w:shd w:val="clear" w:color="auto" w:fill="auto"/>
            <w:vAlign w:val="bottom"/>
          </w:tcPr>
          <w:p w14:paraId="41346365" w14:textId="77777777" w:rsidR="008F6B6F" w:rsidRPr="005026ED" w:rsidRDefault="008F6B6F" w:rsidP="008F6B6F">
            <w:pPr>
              <w:jc w:val="center"/>
              <w:rPr>
                <w:sz w:val="18"/>
                <w:szCs w:val="18"/>
              </w:rPr>
            </w:pPr>
            <w:r w:rsidRPr="005026ED">
              <w:rPr>
                <w:sz w:val="18"/>
                <w:szCs w:val="18"/>
              </w:rPr>
              <w:t>65.60</w:t>
            </w:r>
          </w:p>
        </w:tc>
        <w:tc>
          <w:tcPr>
            <w:tcW w:w="474" w:type="pct"/>
            <w:shd w:val="clear" w:color="auto" w:fill="auto"/>
            <w:vAlign w:val="bottom"/>
          </w:tcPr>
          <w:p w14:paraId="11D5FE06" w14:textId="77777777" w:rsidR="008F6B6F" w:rsidRPr="005026ED" w:rsidRDefault="008F6B6F" w:rsidP="008F6B6F">
            <w:pPr>
              <w:jc w:val="center"/>
              <w:rPr>
                <w:sz w:val="18"/>
                <w:szCs w:val="18"/>
              </w:rPr>
            </w:pPr>
            <w:r w:rsidRPr="005026ED">
              <w:rPr>
                <w:sz w:val="18"/>
                <w:szCs w:val="18"/>
              </w:rPr>
              <w:t>81.00</w:t>
            </w:r>
          </w:p>
        </w:tc>
        <w:tc>
          <w:tcPr>
            <w:tcW w:w="549" w:type="pct"/>
            <w:shd w:val="clear" w:color="auto" w:fill="auto"/>
            <w:vAlign w:val="bottom"/>
          </w:tcPr>
          <w:p w14:paraId="597EE7F9" w14:textId="77777777" w:rsidR="008F6B6F" w:rsidRPr="005026ED" w:rsidRDefault="008F6B6F" w:rsidP="008F6B6F">
            <w:pPr>
              <w:jc w:val="center"/>
              <w:rPr>
                <w:sz w:val="18"/>
                <w:szCs w:val="18"/>
              </w:rPr>
            </w:pPr>
            <w:r w:rsidRPr="005026ED">
              <w:rPr>
                <w:sz w:val="18"/>
                <w:szCs w:val="18"/>
              </w:rPr>
              <w:t>96.80</w:t>
            </w:r>
          </w:p>
        </w:tc>
        <w:tc>
          <w:tcPr>
            <w:tcW w:w="624" w:type="pct"/>
            <w:shd w:val="clear" w:color="auto" w:fill="auto"/>
            <w:vAlign w:val="bottom"/>
          </w:tcPr>
          <w:p w14:paraId="74961358" w14:textId="77777777" w:rsidR="008F6B6F" w:rsidRPr="005026ED" w:rsidRDefault="008F6B6F" w:rsidP="008F6B6F">
            <w:pPr>
              <w:jc w:val="center"/>
              <w:rPr>
                <w:sz w:val="18"/>
                <w:szCs w:val="18"/>
              </w:rPr>
            </w:pPr>
            <w:r w:rsidRPr="005026ED">
              <w:rPr>
                <w:sz w:val="18"/>
                <w:szCs w:val="18"/>
              </w:rPr>
              <w:t>100.1</w:t>
            </w:r>
          </w:p>
        </w:tc>
      </w:tr>
      <w:tr w:rsidR="008F6B6F" w:rsidRPr="005026ED" w14:paraId="26F0B43D" w14:textId="77777777" w:rsidTr="008F6B6F">
        <w:trPr>
          <w:trHeight w:val="20"/>
        </w:trPr>
        <w:tc>
          <w:tcPr>
            <w:tcW w:w="828" w:type="pct"/>
            <w:shd w:val="clear" w:color="auto" w:fill="auto"/>
            <w:vAlign w:val="center"/>
          </w:tcPr>
          <w:p w14:paraId="59F1A063"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Exposure time (min)</w:t>
            </w:r>
          </w:p>
        </w:tc>
        <w:tc>
          <w:tcPr>
            <w:tcW w:w="481" w:type="pct"/>
            <w:tcBorders>
              <w:right w:val="single" w:sz="4" w:space="0" w:color="auto"/>
            </w:tcBorders>
            <w:shd w:val="clear" w:color="auto" w:fill="auto"/>
            <w:vAlign w:val="bottom"/>
          </w:tcPr>
          <w:p w14:paraId="25A2E0D1" w14:textId="77777777" w:rsidR="008F6B6F" w:rsidRPr="005026ED" w:rsidRDefault="008F6B6F" w:rsidP="008F6B6F">
            <w:pPr>
              <w:jc w:val="center"/>
              <w:rPr>
                <w:sz w:val="18"/>
                <w:szCs w:val="18"/>
              </w:rPr>
            </w:pPr>
            <w:r w:rsidRPr="005026ED">
              <w:rPr>
                <w:sz w:val="18"/>
                <w:szCs w:val="18"/>
              </w:rPr>
              <w:t>33.00</w:t>
            </w:r>
          </w:p>
        </w:tc>
        <w:tc>
          <w:tcPr>
            <w:tcW w:w="549" w:type="pct"/>
            <w:tcBorders>
              <w:left w:val="single" w:sz="4" w:space="0" w:color="auto"/>
            </w:tcBorders>
            <w:shd w:val="clear" w:color="auto" w:fill="auto"/>
            <w:vAlign w:val="bottom"/>
          </w:tcPr>
          <w:p w14:paraId="74976626" w14:textId="77777777" w:rsidR="008F6B6F" w:rsidRPr="005026ED" w:rsidRDefault="008F6B6F" w:rsidP="008F6B6F">
            <w:pPr>
              <w:jc w:val="center"/>
              <w:rPr>
                <w:sz w:val="18"/>
                <w:szCs w:val="18"/>
              </w:rPr>
            </w:pPr>
            <w:r w:rsidRPr="005026ED">
              <w:rPr>
                <w:sz w:val="18"/>
                <w:szCs w:val="18"/>
              </w:rPr>
              <w:t>20.00</w:t>
            </w:r>
          </w:p>
        </w:tc>
        <w:tc>
          <w:tcPr>
            <w:tcW w:w="474" w:type="pct"/>
            <w:shd w:val="clear" w:color="auto" w:fill="auto"/>
            <w:vAlign w:val="bottom"/>
          </w:tcPr>
          <w:p w14:paraId="6F36B0CB" w14:textId="77777777" w:rsidR="008F6B6F" w:rsidRPr="005026ED" w:rsidRDefault="008F6B6F" w:rsidP="008F6B6F">
            <w:pPr>
              <w:jc w:val="center"/>
              <w:rPr>
                <w:sz w:val="18"/>
                <w:szCs w:val="18"/>
              </w:rPr>
            </w:pPr>
            <w:r w:rsidRPr="005026ED">
              <w:rPr>
                <w:sz w:val="18"/>
                <w:szCs w:val="18"/>
              </w:rPr>
              <w:t>9.000</w:t>
            </w:r>
          </w:p>
        </w:tc>
        <w:tc>
          <w:tcPr>
            <w:tcW w:w="547" w:type="pct"/>
            <w:shd w:val="clear" w:color="auto" w:fill="auto"/>
            <w:vAlign w:val="bottom"/>
          </w:tcPr>
          <w:p w14:paraId="202958A7" w14:textId="77777777" w:rsidR="008F6B6F" w:rsidRPr="005026ED" w:rsidRDefault="008F6B6F" w:rsidP="008F6B6F">
            <w:pPr>
              <w:jc w:val="center"/>
              <w:rPr>
                <w:sz w:val="18"/>
                <w:szCs w:val="18"/>
              </w:rPr>
            </w:pPr>
            <w:r w:rsidRPr="005026ED">
              <w:rPr>
                <w:sz w:val="18"/>
                <w:szCs w:val="18"/>
              </w:rPr>
              <w:t>15.00</w:t>
            </w:r>
          </w:p>
        </w:tc>
        <w:tc>
          <w:tcPr>
            <w:tcW w:w="474" w:type="pct"/>
            <w:shd w:val="clear" w:color="auto" w:fill="auto"/>
            <w:vAlign w:val="bottom"/>
          </w:tcPr>
          <w:p w14:paraId="6D3AD0B6" w14:textId="77777777" w:rsidR="008F6B6F" w:rsidRPr="005026ED" w:rsidRDefault="008F6B6F" w:rsidP="008F6B6F">
            <w:pPr>
              <w:jc w:val="center"/>
              <w:rPr>
                <w:sz w:val="18"/>
                <w:szCs w:val="18"/>
              </w:rPr>
            </w:pPr>
            <w:r w:rsidRPr="005026ED">
              <w:rPr>
                <w:sz w:val="18"/>
                <w:szCs w:val="18"/>
              </w:rPr>
              <w:t>26.00</w:t>
            </w:r>
          </w:p>
        </w:tc>
        <w:tc>
          <w:tcPr>
            <w:tcW w:w="474" w:type="pct"/>
            <w:shd w:val="clear" w:color="auto" w:fill="auto"/>
            <w:vAlign w:val="bottom"/>
          </w:tcPr>
          <w:p w14:paraId="0465D25A" w14:textId="77777777" w:rsidR="008F6B6F" w:rsidRPr="005026ED" w:rsidRDefault="008F6B6F" w:rsidP="008F6B6F">
            <w:pPr>
              <w:jc w:val="center"/>
              <w:rPr>
                <w:sz w:val="18"/>
                <w:szCs w:val="18"/>
              </w:rPr>
            </w:pPr>
            <w:r w:rsidRPr="005026ED">
              <w:rPr>
                <w:sz w:val="18"/>
                <w:szCs w:val="18"/>
              </w:rPr>
              <w:t>16.00</w:t>
            </w:r>
          </w:p>
        </w:tc>
        <w:tc>
          <w:tcPr>
            <w:tcW w:w="549" w:type="pct"/>
            <w:shd w:val="clear" w:color="auto" w:fill="auto"/>
            <w:vAlign w:val="bottom"/>
          </w:tcPr>
          <w:p w14:paraId="51438077" w14:textId="77777777" w:rsidR="008F6B6F" w:rsidRPr="005026ED" w:rsidRDefault="008F6B6F" w:rsidP="008F6B6F">
            <w:pPr>
              <w:jc w:val="center"/>
              <w:rPr>
                <w:sz w:val="18"/>
                <w:szCs w:val="18"/>
              </w:rPr>
            </w:pPr>
            <w:r w:rsidRPr="005026ED">
              <w:rPr>
                <w:sz w:val="18"/>
                <w:szCs w:val="18"/>
              </w:rPr>
              <w:t>7.000</w:t>
            </w:r>
          </w:p>
        </w:tc>
        <w:tc>
          <w:tcPr>
            <w:tcW w:w="624" w:type="pct"/>
            <w:shd w:val="clear" w:color="auto" w:fill="auto"/>
            <w:vAlign w:val="bottom"/>
          </w:tcPr>
          <w:p w14:paraId="25A430CB" w14:textId="77777777" w:rsidR="008F6B6F" w:rsidRPr="005026ED" w:rsidRDefault="008F6B6F" w:rsidP="008F6B6F">
            <w:pPr>
              <w:jc w:val="center"/>
              <w:rPr>
                <w:sz w:val="18"/>
                <w:szCs w:val="18"/>
              </w:rPr>
            </w:pPr>
            <w:r w:rsidRPr="005026ED">
              <w:rPr>
                <w:sz w:val="18"/>
                <w:szCs w:val="18"/>
              </w:rPr>
              <w:t>13.00</w:t>
            </w:r>
          </w:p>
        </w:tc>
      </w:tr>
      <w:tr w:rsidR="008F6B6F" w:rsidRPr="005026ED" w14:paraId="46D96B9E" w14:textId="77777777" w:rsidTr="008F6B6F">
        <w:trPr>
          <w:trHeight w:val="20"/>
        </w:trPr>
        <w:tc>
          <w:tcPr>
            <w:tcW w:w="5000" w:type="pct"/>
            <w:gridSpan w:val="9"/>
            <w:tcBorders>
              <w:top w:val="nil"/>
              <w:bottom w:val="nil"/>
              <w:right w:val="single" w:sz="4" w:space="0" w:color="auto"/>
            </w:tcBorders>
            <w:shd w:val="clear" w:color="auto" w:fill="auto"/>
            <w:vAlign w:val="center"/>
          </w:tcPr>
          <w:p w14:paraId="7B3F4F7D" w14:textId="77777777" w:rsidR="008F6B6F" w:rsidRPr="005026ED" w:rsidRDefault="008F6B6F" w:rsidP="008F6B6F">
            <w:pPr>
              <w:pStyle w:val="TableText8pt"/>
              <w:keepNext/>
              <w:keepLines/>
              <w:spacing w:before="20"/>
              <w:rPr>
                <w:rFonts w:eastAsia="SimSun"/>
                <w:b/>
                <w:sz w:val="18"/>
                <w:szCs w:val="18"/>
                <w:lang w:eastAsia="zh-CN"/>
              </w:rPr>
            </w:pPr>
            <w:r w:rsidRPr="005026ED">
              <w:rPr>
                <w:rFonts w:eastAsia="SimSun"/>
                <w:b/>
                <w:sz w:val="18"/>
                <w:szCs w:val="18"/>
                <w:lang w:eastAsia="zh-CN"/>
              </w:rPr>
              <w:t>Inner dosimeter (representing the skin)</w:t>
            </w:r>
          </w:p>
        </w:tc>
      </w:tr>
      <w:tr w:rsidR="008F6B6F" w:rsidRPr="005026ED" w14:paraId="3BDE9476" w14:textId="77777777" w:rsidTr="008F6B6F">
        <w:trPr>
          <w:trHeight w:val="20"/>
        </w:trPr>
        <w:tc>
          <w:tcPr>
            <w:tcW w:w="828" w:type="pct"/>
            <w:shd w:val="clear" w:color="auto" w:fill="auto"/>
            <w:vAlign w:val="center"/>
          </w:tcPr>
          <w:p w14:paraId="1E0253F5"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arms</w:t>
            </w:r>
          </w:p>
        </w:tc>
        <w:tc>
          <w:tcPr>
            <w:tcW w:w="481" w:type="pct"/>
            <w:tcBorders>
              <w:right w:val="single" w:sz="4" w:space="0" w:color="auto"/>
            </w:tcBorders>
            <w:shd w:val="clear" w:color="auto" w:fill="auto"/>
            <w:vAlign w:val="bottom"/>
          </w:tcPr>
          <w:p w14:paraId="5A5BA363" w14:textId="77777777" w:rsidR="008F6B6F" w:rsidRPr="005026ED" w:rsidRDefault="008F6B6F" w:rsidP="008F6B6F">
            <w:pPr>
              <w:jc w:val="center"/>
              <w:rPr>
                <w:sz w:val="18"/>
                <w:szCs w:val="18"/>
              </w:rPr>
            </w:pPr>
            <w:r w:rsidRPr="005026ED">
              <w:rPr>
                <w:sz w:val="18"/>
                <w:szCs w:val="18"/>
              </w:rPr>
              <w:t xml:space="preserve"> 10.64</w:t>
            </w:r>
          </w:p>
        </w:tc>
        <w:tc>
          <w:tcPr>
            <w:tcW w:w="549" w:type="pct"/>
            <w:tcBorders>
              <w:left w:val="single" w:sz="4" w:space="0" w:color="auto"/>
            </w:tcBorders>
            <w:shd w:val="clear" w:color="auto" w:fill="auto"/>
            <w:vAlign w:val="bottom"/>
          </w:tcPr>
          <w:p w14:paraId="0897EE73" w14:textId="77777777" w:rsidR="008F6B6F" w:rsidRPr="005026ED" w:rsidRDefault="008F6B6F" w:rsidP="008F6B6F">
            <w:pPr>
              <w:jc w:val="center"/>
              <w:rPr>
                <w:sz w:val="18"/>
                <w:szCs w:val="18"/>
              </w:rPr>
            </w:pPr>
            <w:r w:rsidRPr="005026ED">
              <w:rPr>
                <w:sz w:val="18"/>
                <w:szCs w:val="18"/>
              </w:rPr>
              <w:t>3.122</w:t>
            </w:r>
          </w:p>
        </w:tc>
        <w:tc>
          <w:tcPr>
            <w:tcW w:w="474" w:type="pct"/>
            <w:shd w:val="clear" w:color="auto" w:fill="auto"/>
            <w:vAlign w:val="bottom"/>
          </w:tcPr>
          <w:p w14:paraId="47A37151" w14:textId="77777777" w:rsidR="008F6B6F" w:rsidRPr="005026ED" w:rsidRDefault="008F6B6F" w:rsidP="008F6B6F">
            <w:pPr>
              <w:jc w:val="center"/>
              <w:rPr>
                <w:sz w:val="18"/>
                <w:szCs w:val="18"/>
              </w:rPr>
            </w:pPr>
            <w:r w:rsidRPr="005026ED">
              <w:rPr>
                <w:sz w:val="18"/>
                <w:szCs w:val="18"/>
              </w:rPr>
              <w:t>1.274</w:t>
            </w:r>
          </w:p>
        </w:tc>
        <w:tc>
          <w:tcPr>
            <w:tcW w:w="547" w:type="pct"/>
            <w:shd w:val="clear" w:color="auto" w:fill="auto"/>
            <w:vAlign w:val="bottom"/>
          </w:tcPr>
          <w:p w14:paraId="643F0B76" w14:textId="77777777" w:rsidR="008F6B6F" w:rsidRPr="005026ED" w:rsidRDefault="008F6B6F" w:rsidP="008F6B6F">
            <w:pPr>
              <w:jc w:val="center"/>
              <w:rPr>
                <w:sz w:val="18"/>
                <w:szCs w:val="18"/>
              </w:rPr>
            </w:pPr>
            <w:r w:rsidRPr="005026ED">
              <w:rPr>
                <w:sz w:val="18"/>
                <w:szCs w:val="18"/>
              </w:rPr>
              <w:t>0.105</w:t>
            </w:r>
          </w:p>
        </w:tc>
        <w:tc>
          <w:tcPr>
            <w:tcW w:w="474" w:type="pct"/>
            <w:shd w:val="clear" w:color="auto" w:fill="auto"/>
            <w:vAlign w:val="bottom"/>
          </w:tcPr>
          <w:p w14:paraId="61A7A24E" w14:textId="77777777" w:rsidR="008F6B6F" w:rsidRPr="005026ED" w:rsidRDefault="008F6B6F" w:rsidP="008F6B6F">
            <w:pPr>
              <w:jc w:val="center"/>
              <w:rPr>
                <w:sz w:val="18"/>
                <w:szCs w:val="18"/>
              </w:rPr>
            </w:pPr>
            <w:r w:rsidRPr="005026ED">
              <w:rPr>
                <w:sz w:val="18"/>
                <w:szCs w:val="18"/>
              </w:rPr>
              <w:t>0.095</w:t>
            </w:r>
          </w:p>
        </w:tc>
        <w:tc>
          <w:tcPr>
            <w:tcW w:w="474" w:type="pct"/>
            <w:shd w:val="clear" w:color="auto" w:fill="auto"/>
            <w:vAlign w:val="bottom"/>
          </w:tcPr>
          <w:p w14:paraId="770A6E83" w14:textId="77777777" w:rsidR="008F6B6F" w:rsidRPr="005026ED" w:rsidRDefault="008F6B6F" w:rsidP="008F6B6F">
            <w:pPr>
              <w:jc w:val="center"/>
              <w:rPr>
                <w:sz w:val="18"/>
                <w:szCs w:val="18"/>
              </w:rPr>
            </w:pPr>
            <w:r w:rsidRPr="005026ED">
              <w:rPr>
                <w:sz w:val="18"/>
                <w:szCs w:val="18"/>
              </w:rPr>
              <w:t>0.203</w:t>
            </w:r>
          </w:p>
        </w:tc>
        <w:tc>
          <w:tcPr>
            <w:tcW w:w="549" w:type="pct"/>
            <w:shd w:val="clear" w:color="auto" w:fill="auto"/>
            <w:vAlign w:val="bottom"/>
          </w:tcPr>
          <w:p w14:paraId="663E922C" w14:textId="77777777" w:rsidR="008F6B6F" w:rsidRPr="005026ED" w:rsidRDefault="008F6B6F" w:rsidP="008F6B6F">
            <w:pPr>
              <w:jc w:val="center"/>
              <w:rPr>
                <w:sz w:val="18"/>
                <w:szCs w:val="18"/>
              </w:rPr>
            </w:pPr>
            <w:r w:rsidRPr="005026ED">
              <w:rPr>
                <w:sz w:val="18"/>
                <w:szCs w:val="18"/>
              </w:rPr>
              <w:t>0.395</w:t>
            </w:r>
          </w:p>
        </w:tc>
        <w:tc>
          <w:tcPr>
            <w:tcW w:w="624" w:type="pct"/>
            <w:tcBorders>
              <w:right w:val="single" w:sz="4" w:space="0" w:color="auto"/>
            </w:tcBorders>
            <w:shd w:val="clear" w:color="auto" w:fill="auto"/>
            <w:vAlign w:val="bottom"/>
          </w:tcPr>
          <w:p w14:paraId="097A821F" w14:textId="77777777" w:rsidR="008F6B6F" w:rsidRPr="005026ED" w:rsidRDefault="008F6B6F" w:rsidP="008F6B6F">
            <w:pPr>
              <w:jc w:val="center"/>
              <w:rPr>
                <w:sz w:val="18"/>
                <w:szCs w:val="18"/>
              </w:rPr>
            </w:pPr>
            <w:r w:rsidRPr="005026ED">
              <w:rPr>
                <w:sz w:val="18"/>
                <w:szCs w:val="18"/>
              </w:rPr>
              <w:t>25.83</w:t>
            </w:r>
          </w:p>
        </w:tc>
      </w:tr>
      <w:tr w:rsidR="008F6B6F" w:rsidRPr="005026ED" w14:paraId="087106CB" w14:textId="77777777" w:rsidTr="008F6B6F">
        <w:trPr>
          <w:trHeight w:val="20"/>
        </w:trPr>
        <w:tc>
          <w:tcPr>
            <w:tcW w:w="828" w:type="pct"/>
            <w:shd w:val="clear" w:color="auto" w:fill="auto"/>
            <w:vAlign w:val="center"/>
          </w:tcPr>
          <w:p w14:paraId="64F24B5B"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legs</w:t>
            </w:r>
          </w:p>
        </w:tc>
        <w:tc>
          <w:tcPr>
            <w:tcW w:w="481" w:type="pct"/>
            <w:tcBorders>
              <w:right w:val="single" w:sz="4" w:space="0" w:color="auto"/>
            </w:tcBorders>
            <w:shd w:val="clear" w:color="auto" w:fill="auto"/>
            <w:vAlign w:val="bottom"/>
          </w:tcPr>
          <w:p w14:paraId="3E41CFC1" w14:textId="77777777" w:rsidR="008F6B6F" w:rsidRPr="005026ED" w:rsidRDefault="008F6B6F" w:rsidP="008F6B6F">
            <w:pPr>
              <w:jc w:val="center"/>
              <w:rPr>
                <w:sz w:val="18"/>
                <w:szCs w:val="18"/>
              </w:rPr>
            </w:pPr>
            <w:r w:rsidRPr="005026ED">
              <w:rPr>
                <w:sz w:val="18"/>
                <w:szCs w:val="18"/>
              </w:rPr>
              <w:t>2.560</w:t>
            </w:r>
          </w:p>
        </w:tc>
        <w:tc>
          <w:tcPr>
            <w:tcW w:w="549" w:type="pct"/>
            <w:tcBorders>
              <w:left w:val="single" w:sz="4" w:space="0" w:color="auto"/>
            </w:tcBorders>
            <w:shd w:val="clear" w:color="auto" w:fill="auto"/>
            <w:vAlign w:val="bottom"/>
          </w:tcPr>
          <w:p w14:paraId="7DCBF5F4" w14:textId="77777777" w:rsidR="008F6B6F" w:rsidRPr="005026ED" w:rsidRDefault="008F6B6F" w:rsidP="008F6B6F">
            <w:pPr>
              <w:jc w:val="center"/>
              <w:rPr>
                <w:sz w:val="18"/>
                <w:szCs w:val="18"/>
              </w:rPr>
            </w:pPr>
            <w:r w:rsidRPr="005026ED">
              <w:rPr>
                <w:sz w:val="18"/>
                <w:szCs w:val="18"/>
              </w:rPr>
              <w:t>3.296</w:t>
            </w:r>
          </w:p>
        </w:tc>
        <w:tc>
          <w:tcPr>
            <w:tcW w:w="474" w:type="pct"/>
            <w:shd w:val="clear" w:color="auto" w:fill="auto"/>
            <w:vAlign w:val="bottom"/>
          </w:tcPr>
          <w:p w14:paraId="14A77F7D" w14:textId="77777777" w:rsidR="008F6B6F" w:rsidRPr="005026ED" w:rsidRDefault="008F6B6F" w:rsidP="008F6B6F">
            <w:pPr>
              <w:jc w:val="center"/>
              <w:rPr>
                <w:sz w:val="18"/>
                <w:szCs w:val="18"/>
              </w:rPr>
            </w:pPr>
            <w:r w:rsidRPr="005026ED">
              <w:rPr>
                <w:sz w:val="18"/>
                <w:szCs w:val="18"/>
              </w:rPr>
              <w:t>24.56</w:t>
            </w:r>
          </w:p>
        </w:tc>
        <w:tc>
          <w:tcPr>
            <w:tcW w:w="547" w:type="pct"/>
            <w:shd w:val="clear" w:color="auto" w:fill="auto"/>
            <w:vAlign w:val="bottom"/>
          </w:tcPr>
          <w:p w14:paraId="78D29CF9" w14:textId="77777777" w:rsidR="008F6B6F" w:rsidRPr="005026ED" w:rsidRDefault="008F6B6F" w:rsidP="008F6B6F">
            <w:pPr>
              <w:jc w:val="center"/>
              <w:rPr>
                <w:sz w:val="18"/>
                <w:szCs w:val="18"/>
              </w:rPr>
            </w:pPr>
            <w:r w:rsidRPr="005026ED">
              <w:rPr>
                <w:sz w:val="18"/>
                <w:szCs w:val="18"/>
              </w:rPr>
              <w:t>0.089</w:t>
            </w:r>
          </w:p>
        </w:tc>
        <w:tc>
          <w:tcPr>
            <w:tcW w:w="474" w:type="pct"/>
            <w:shd w:val="clear" w:color="auto" w:fill="auto"/>
            <w:vAlign w:val="bottom"/>
          </w:tcPr>
          <w:p w14:paraId="42DCEFFF" w14:textId="77777777" w:rsidR="008F6B6F" w:rsidRPr="005026ED" w:rsidRDefault="008F6B6F" w:rsidP="008F6B6F">
            <w:pPr>
              <w:jc w:val="center"/>
              <w:rPr>
                <w:sz w:val="18"/>
                <w:szCs w:val="18"/>
              </w:rPr>
            </w:pPr>
            <w:r w:rsidRPr="005026ED">
              <w:rPr>
                <w:sz w:val="18"/>
                <w:szCs w:val="18"/>
              </w:rPr>
              <w:t>0.242</w:t>
            </w:r>
          </w:p>
        </w:tc>
        <w:tc>
          <w:tcPr>
            <w:tcW w:w="474" w:type="pct"/>
            <w:shd w:val="clear" w:color="auto" w:fill="auto"/>
            <w:vAlign w:val="bottom"/>
          </w:tcPr>
          <w:p w14:paraId="30EFE713" w14:textId="77777777" w:rsidR="008F6B6F" w:rsidRPr="005026ED" w:rsidRDefault="008F6B6F" w:rsidP="008F6B6F">
            <w:pPr>
              <w:jc w:val="center"/>
              <w:rPr>
                <w:sz w:val="18"/>
                <w:szCs w:val="18"/>
              </w:rPr>
            </w:pPr>
            <w:r w:rsidRPr="005026ED">
              <w:rPr>
                <w:sz w:val="18"/>
                <w:szCs w:val="18"/>
              </w:rPr>
              <w:t>0.088</w:t>
            </w:r>
          </w:p>
        </w:tc>
        <w:tc>
          <w:tcPr>
            <w:tcW w:w="549" w:type="pct"/>
            <w:shd w:val="clear" w:color="auto" w:fill="auto"/>
            <w:vAlign w:val="bottom"/>
          </w:tcPr>
          <w:p w14:paraId="7E808AC8" w14:textId="77777777" w:rsidR="008F6B6F" w:rsidRPr="005026ED" w:rsidRDefault="008F6B6F" w:rsidP="008F6B6F">
            <w:pPr>
              <w:jc w:val="center"/>
              <w:rPr>
                <w:sz w:val="18"/>
                <w:szCs w:val="18"/>
              </w:rPr>
            </w:pPr>
            <w:r w:rsidRPr="005026ED">
              <w:rPr>
                <w:sz w:val="18"/>
                <w:szCs w:val="18"/>
              </w:rPr>
              <w:t>0.165</w:t>
            </w:r>
          </w:p>
        </w:tc>
        <w:tc>
          <w:tcPr>
            <w:tcW w:w="624" w:type="pct"/>
            <w:shd w:val="clear" w:color="auto" w:fill="auto"/>
            <w:vAlign w:val="bottom"/>
          </w:tcPr>
          <w:p w14:paraId="2459146B" w14:textId="77777777" w:rsidR="008F6B6F" w:rsidRPr="005026ED" w:rsidRDefault="008F6B6F" w:rsidP="008F6B6F">
            <w:pPr>
              <w:jc w:val="center"/>
              <w:rPr>
                <w:sz w:val="18"/>
                <w:szCs w:val="18"/>
              </w:rPr>
            </w:pPr>
            <w:r w:rsidRPr="005026ED">
              <w:rPr>
                <w:sz w:val="18"/>
                <w:szCs w:val="18"/>
              </w:rPr>
              <w:t>3.952</w:t>
            </w:r>
          </w:p>
        </w:tc>
      </w:tr>
      <w:tr w:rsidR="008F6B6F" w:rsidRPr="005026ED" w14:paraId="5B8D3E18" w14:textId="77777777" w:rsidTr="008F6B6F">
        <w:trPr>
          <w:trHeight w:val="20"/>
        </w:trPr>
        <w:tc>
          <w:tcPr>
            <w:tcW w:w="828" w:type="pct"/>
            <w:shd w:val="clear" w:color="auto" w:fill="auto"/>
            <w:vAlign w:val="center"/>
          </w:tcPr>
          <w:p w14:paraId="731E5CE1"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torso</w:t>
            </w:r>
          </w:p>
        </w:tc>
        <w:tc>
          <w:tcPr>
            <w:tcW w:w="481" w:type="pct"/>
            <w:tcBorders>
              <w:right w:val="single" w:sz="4" w:space="0" w:color="auto"/>
            </w:tcBorders>
            <w:shd w:val="clear" w:color="auto" w:fill="auto"/>
            <w:vAlign w:val="bottom"/>
          </w:tcPr>
          <w:p w14:paraId="6EDE1A59" w14:textId="77777777" w:rsidR="008F6B6F" w:rsidRPr="005026ED" w:rsidRDefault="008F6B6F" w:rsidP="008F6B6F">
            <w:pPr>
              <w:jc w:val="center"/>
              <w:rPr>
                <w:sz w:val="18"/>
                <w:szCs w:val="18"/>
              </w:rPr>
            </w:pPr>
            <w:r w:rsidRPr="005026ED">
              <w:rPr>
                <w:sz w:val="18"/>
                <w:szCs w:val="18"/>
              </w:rPr>
              <w:t>4.846</w:t>
            </w:r>
          </w:p>
        </w:tc>
        <w:tc>
          <w:tcPr>
            <w:tcW w:w="549" w:type="pct"/>
            <w:tcBorders>
              <w:left w:val="single" w:sz="4" w:space="0" w:color="auto"/>
            </w:tcBorders>
            <w:shd w:val="clear" w:color="auto" w:fill="auto"/>
            <w:vAlign w:val="bottom"/>
          </w:tcPr>
          <w:p w14:paraId="59A5B6DA" w14:textId="77777777" w:rsidR="008F6B6F" w:rsidRPr="005026ED" w:rsidRDefault="008F6B6F" w:rsidP="008F6B6F">
            <w:pPr>
              <w:jc w:val="center"/>
              <w:rPr>
                <w:sz w:val="18"/>
                <w:szCs w:val="18"/>
              </w:rPr>
            </w:pPr>
            <w:r w:rsidRPr="005026ED">
              <w:rPr>
                <w:sz w:val="18"/>
                <w:szCs w:val="18"/>
              </w:rPr>
              <w:t>2.737</w:t>
            </w:r>
          </w:p>
        </w:tc>
        <w:tc>
          <w:tcPr>
            <w:tcW w:w="474" w:type="pct"/>
            <w:shd w:val="clear" w:color="auto" w:fill="auto"/>
            <w:vAlign w:val="bottom"/>
          </w:tcPr>
          <w:p w14:paraId="4564A00A" w14:textId="77777777" w:rsidR="008F6B6F" w:rsidRPr="005026ED" w:rsidRDefault="008F6B6F" w:rsidP="008F6B6F">
            <w:pPr>
              <w:jc w:val="center"/>
              <w:rPr>
                <w:sz w:val="18"/>
                <w:szCs w:val="18"/>
              </w:rPr>
            </w:pPr>
            <w:r w:rsidRPr="005026ED">
              <w:rPr>
                <w:sz w:val="18"/>
                <w:szCs w:val="18"/>
              </w:rPr>
              <w:t>15.56</w:t>
            </w:r>
          </w:p>
        </w:tc>
        <w:tc>
          <w:tcPr>
            <w:tcW w:w="547" w:type="pct"/>
            <w:shd w:val="clear" w:color="auto" w:fill="auto"/>
            <w:vAlign w:val="bottom"/>
          </w:tcPr>
          <w:p w14:paraId="405C671D" w14:textId="77777777" w:rsidR="008F6B6F" w:rsidRPr="005026ED" w:rsidRDefault="008F6B6F" w:rsidP="008F6B6F">
            <w:pPr>
              <w:jc w:val="center"/>
              <w:rPr>
                <w:sz w:val="18"/>
                <w:szCs w:val="18"/>
              </w:rPr>
            </w:pPr>
            <w:r w:rsidRPr="005026ED">
              <w:rPr>
                <w:sz w:val="18"/>
                <w:szCs w:val="18"/>
              </w:rPr>
              <w:t>0.235</w:t>
            </w:r>
          </w:p>
        </w:tc>
        <w:tc>
          <w:tcPr>
            <w:tcW w:w="474" w:type="pct"/>
            <w:shd w:val="clear" w:color="auto" w:fill="auto"/>
            <w:vAlign w:val="bottom"/>
          </w:tcPr>
          <w:p w14:paraId="33ECA851" w14:textId="77777777" w:rsidR="008F6B6F" w:rsidRPr="005026ED" w:rsidRDefault="008F6B6F" w:rsidP="008F6B6F">
            <w:pPr>
              <w:jc w:val="center"/>
              <w:rPr>
                <w:sz w:val="18"/>
                <w:szCs w:val="18"/>
              </w:rPr>
            </w:pPr>
            <w:r w:rsidRPr="005026ED">
              <w:rPr>
                <w:sz w:val="18"/>
                <w:szCs w:val="18"/>
              </w:rPr>
              <w:t>0.183</w:t>
            </w:r>
          </w:p>
        </w:tc>
        <w:tc>
          <w:tcPr>
            <w:tcW w:w="474" w:type="pct"/>
            <w:shd w:val="clear" w:color="auto" w:fill="auto"/>
            <w:vAlign w:val="bottom"/>
          </w:tcPr>
          <w:p w14:paraId="1901EAAB" w14:textId="77777777" w:rsidR="008F6B6F" w:rsidRPr="005026ED" w:rsidRDefault="008F6B6F" w:rsidP="008F6B6F">
            <w:pPr>
              <w:jc w:val="center"/>
              <w:rPr>
                <w:sz w:val="18"/>
                <w:szCs w:val="18"/>
              </w:rPr>
            </w:pPr>
            <w:r w:rsidRPr="005026ED">
              <w:rPr>
                <w:sz w:val="18"/>
                <w:szCs w:val="18"/>
              </w:rPr>
              <w:t>0.378</w:t>
            </w:r>
          </w:p>
        </w:tc>
        <w:tc>
          <w:tcPr>
            <w:tcW w:w="549" w:type="pct"/>
            <w:shd w:val="clear" w:color="auto" w:fill="auto"/>
            <w:vAlign w:val="bottom"/>
          </w:tcPr>
          <w:p w14:paraId="79946148" w14:textId="77777777" w:rsidR="008F6B6F" w:rsidRPr="005026ED" w:rsidRDefault="008F6B6F" w:rsidP="008F6B6F">
            <w:pPr>
              <w:jc w:val="center"/>
              <w:rPr>
                <w:sz w:val="18"/>
                <w:szCs w:val="18"/>
              </w:rPr>
            </w:pPr>
            <w:r w:rsidRPr="005026ED">
              <w:rPr>
                <w:sz w:val="18"/>
                <w:szCs w:val="18"/>
              </w:rPr>
              <w:t>1.664</w:t>
            </w:r>
          </w:p>
        </w:tc>
        <w:tc>
          <w:tcPr>
            <w:tcW w:w="624" w:type="pct"/>
            <w:shd w:val="clear" w:color="auto" w:fill="auto"/>
            <w:vAlign w:val="bottom"/>
          </w:tcPr>
          <w:p w14:paraId="4C650C14" w14:textId="77777777" w:rsidR="008F6B6F" w:rsidRPr="005026ED" w:rsidRDefault="008F6B6F" w:rsidP="008F6B6F">
            <w:pPr>
              <w:jc w:val="center"/>
              <w:rPr>
                <w:sz w:val="18"/>
                <w:szCs w:val="18"/>
              </w:rPr>
            </w:pPr>
            <w:r w:rsidRPr="005026ED">
              <w:rPr>
                <w:sz w:val="18"/>
                <w:szCs w:val="18"/>
              </w:rPr>
              <w:t>2.582</w:t>
            </w:r>
          </w:p>
        </w:tc>
      </w:tr>
      <w:tr w:rsidR="008F6B6F" w:rsidRPr="005026ED" w14:paraId="1C9A5AA4" w14:textId="77777777" w:rsidTr="008F6B6F">
        <w:trPr>
          <w:trHeight w:val="20"/>
        </w:trPr>
        <w:tc>
          <w:tcPr>
            <w:tcW w:w="828" w:type="pct"/>
            <w:shd w:val="clear" w:color="auto" w:fill="auto"/>
            <w:vAlign w:val="center"/>
          </w:tcPr>
          <w:p w14:paraId="54940EF6"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TOTAL</w:t>
            </w:r>
          </w:p>
        </w:tc>
        <w:tc>
          <w:tcPr>
            <w:tcW w:w="481" w:type="pct"/>
            <w:tcBorders>
              <w:right w:val="single" w:sz="4" w:space="0" w:color="auto"/>
            </w:tcBorders>
            <w:shd w:val="clear" w:color="auto" w:fill="auto"/>
            <w:vAlign w:val="bottom"/>
          </w:tcPr>
          <w:p w14:paraId="4F0ED0F4" w14:textId="77777777" w:rsidR="008F6B6F" w:rsidRPr="005026ED" w:rsidRDefault="008F6B6F" w:rsidP="008F6B6F">
            <w:pPr>
              <w:jc w:val="center"/>
              <w:rPr>
                <w:bCs/>
                <w:sz w:val="18"/>
                <w:szCs w:val="18"/>
              </w:rPr>
            </w:pPr>
            <w:r w:rsidRPr="005026ED">
              <w:rPr>
                <w:bCs/>
                <w:sz w:val="18"/>
                <w:szCs w:val="18"/>
              </w:rPr>
              <w:t>18.05</w:t>
            </w:r>
          </w:p>
        </w:tc>
        <w:tc>
          <w:tcPr>
            <w:tcW w:w="549" w:type="pct"/>
            <w:tcBorders>
              <w:left w:val="single" w:sz="4" w:space="0" w:color="auto"/>
            </w:tcBorders>
            <w:shd w:val="clear" w:color="auto" w:fill="auto"/>
            <w:vAlign w:val="bottom"/>
          </w:tcPr>
          <w:p w14:paraId="0672F577" w14:textId="77777777" w:rsidR="008F6B6F" w:rsidRPr="005026ED" w:rsidRDefault="008F6B6F" w:rsidP="008F6B6F">
            <w:pPr>
              <w:jc w:val="center"/>
              <w:rPr>
                <w:bCs/>
                <w:sz w:val="18"/>
                <w:szCs w:val="18"/>
              </w:rPr>
            </w:pPr>
            <w:r w:rsidRPr="005026ED">
              <w:rPr>
                <w:bCs/>
                <w:sz w:val="18"/>
                <w:szCs w:val="18"/>
              </w:rPr>
              <w:t>9.155</w:t>
            </w:r>
          </w:p>
        </w:tc>
        <w:tc>
          <w:tcPr>
            <w:tcW w:w="474" w:type="pct"/>
            <w:shd w:val="clear" w:color="auto" w:fill="auto"/>
            <w:vAlign w:val="bottom"/>
          </w:tcPr>
          <w:p w14:paraId="033F7B06" w14:textId="77777777" w:rsidR="008F6B6F" w:rsidRPr="005026ED" w:rsidRDefault="008F6B6F" w:rsidP="008F6B6F">
            <w:pPr>
              <w:jc w:val="center"/>
              <w:rPr>
                <w:sz w:val="18"/>
                <w:szCs w:val="18"/>
              </w:rPr>
            </w:pPr>
            <w:r w:rsidRPr="005026ED">
              <w:rPr>
                <w:sz w:val="18"/>
                <w:szCs w:val="18"/>
              </w:rPr>
              <w:t>41.40</w:t>
            </w:r>
          </w:p>
        </w:tc>
        <w:tc>
          <w:tcPr>
            <w:tcW w:w="547" w:type="pct"/>
            <w:shd w:val="clear" w:color="auto" w:fill="auto"/>
            <w:vAlign w:val="bottom"/>
          </w:tcPr>
          <w:p w14:paraId="355F4FC6" w14:textId="77777777" w:rsidR="008F6B6F" w:rsidRPr="005026ED" w:rsidRDefault="008F6B6F" w:rsidP="008F6B6F">
            <w:pPr>
              <w:jc w:val="center"/>
              <w:rPr>
                <w:bCs/>
                <w:sz w:val="18"/>
                <w:szCs w:val="18"/>
              </w:rPr>
            </w:pPr>
            <w:r w:rsidRPr="005026ED">
              <w:rPr>
                <w:bCs/>
                <w:sz w:val="18"/>
                <w:szCs w:val="18"/>
              </w:rPr>
              <w:t>0.429</w:t>
            </w:r>
          </w:p>
        </w:tc>
        <w:tc>
          <w:tcPr>
            <w:tcW w:w="474" w:type="pct"/>
            <w:shd w:val="clear" w:color="auto" w:fill="auto"/>
            <w:vAlign w:val="bottom"/>
          </w:tcPr>
          <w:p w14:paraId="24843A6C" w14:textId="77777777" w:rsidR="008F6B6F" w:rsidRPr="005026ED" w:rsidRDefault="008F6B6F" w:rsidP="008F6B6F">
            <w:pPr>
              <w:jc w:val="center"/>
              <w:rPr>
                <w:bCs/>
                <w:sz w:val="18"/>
                <w:szCs w:val="18"/>
              </w:rPr>
            </w:pPr>
            <w:r w:rsidRPr="005026ED">
              <w:rPr>
                <w:bCs/>
                <w:sz w:val="18"/>
                <w:szCs w:val="18"/>
              </w:rPr>
              <w:t>0.519</w:t>
            </w:r>
          </w:p>
        </w:tc>
        <w:tc>
          <w:tcPr>
            <w:tcW w:w="474" w:type="pct"/>
            <w:shd w:val="clear" w:color="auto" w:fill="auto"/>
            <w:vAlign w:val="bottom"/>
          </w:tcPr>
          <w:p w14:paraId="7FC20364" w14:textId="77777777" w:rsidR="008F6B6F" w:rsidRPr="005026ED" w:rsidRDefault="008F6B6F" w:rsidP="008F6B6F">
            <w:pPr>
              <w:jc w:val="center"/>
              <w:rPr>
                <w:bCs/>
                <w:sz w:val="18"/>
                <w:szCs w:val="18"/>
              </w:rPr>
            </w:pPr>
            <w:r w:rsidRPr="005026ED">
              <w:rPr>
                <w:bCs/>
                <w:sz w:val="18"/>
                <w:szCs w:val="18"/>
              </w:rPr>
              <w:t>0.669</w:t>
            </w:r>
          </w:p>
        </w:tc>
        <w:tc>
          <w:tcPr>
            <w:tcW w:w="549" w:type="pct"/>
            <w:shd w:val="clear" w:color="auto" w:fill="auto"/>
            <w:vAlign w:val="bottom"/>
          </w:tcPr>
          <w:p w14:paraId="51092271" w14:textId="77777777" w:rsidR="008F6B6F" w:rsidRPr="005026ED" w:rsidRDefault="008F6B6F" w:rsidP="008F6B6F">
            <w:pPr>
              <w:jc w:val="center"/>
              <w:rPr>
                <w:bCs/>
                <w:sz w:val="18"/>
                <w:szCs w:val="18"/>
              </w:rPr>
            </w:pPr>
            <w:r w:rsidRPr="005026ED">
              <w:rPr>
                <w:bCs/>
                <w:sz w:val="18"/>
                <w:szCs w:val="18"/>
              </w:rPr>
              <w:t>2.223</w:t>
            </w:r>
          </w:p>
        </w:tc>
        <w:tc>
          <w:tcPr>
            <w:tcW w:w="624" w:type="pct"/>
            <w:tcBorders>
              <w:right w:val="single" w:sz="4" w:space="0" w:color="auto"/>
            </w:tcBorders>
            <w:shd w:val="clear" w:color="auto" w:fill="auto"/>
            <w:vAlign w:val="bottom"/>
          </w:tcPr>
          <w:p w14:paraId="667B207D" w14:textId="77777777" w:rsidR="008F6B6F" w:rsidRPr="005026ED" w:rsidRDefault="008F6B6F" w:rsidP="008F6B6F">
            <w:pPr>
              <w:jc w:val="center"/>
              <w:rPr>
                <w:bCs/>
                <w:sz w:val="18"/>
                <w:szCs w:val="18"/>
              </w:rPr>
            </w:pPr>
            <w:r w:rsidRPr="005026ED">
              <w:rPr>
                <w:bCs/>
                <w:sz w:val="18"/>
                <w:szCs w:val="18"/>
              </w:rPr>
              <w:t>32.36</w:t>
            </w:r>
          </w:p>
        </w:tc>
      </w:tr>
      <w:tr w:rsidR="008F6B6F" w:rsidRPr="005026ED" w14:paraId="12390391" w14:textId="77777777" w:rsidTr="008F6B6F">
        <w:trPr>
          <w:trHeight w:val="20"/>
        </w:trPr>
        <w:tc>
          <w:tcPr>
            <w:tcW w:w="5000" w:type="pct"/>
            <w:gridSpan w:val="9"/>
            <w:tcBorders>
              <w:top w:val="nil"/>
              <w:bottom w:val="nil"/>
              <w:right w:val="single" w:sz="4" w:space="0" w:color="auto"/>
            </w:tcBorders>
            <w:shd w:val="clear" w:color="auto" w:fill="auto"/>
            <w:vAlign w:val="center"/>
          </w:tcPr>
          <w:p w14:paraId="68940963" w14:textId="77777777" w:rsidR="008F6B6F" w:rsidRPr="005026ED" w:rsidRDefault="008F6B6F" w:rsidP="008F6B6F">
            <w:pPr>
              <w:pStyle w:val="TableText8pt"/>
              <w:keepNext/>
              <w:keepLines/>
              <w:spacing w:before="20"/>
              <w:rPr>
                <w:rFonts w:eastAsia="SimSun"/>
                <w:b/>
                <w:sz w:val="18"/>
                <w:szCs w:val="18"/>
                <w:lang w:eastAsia="zh-CN"/>
              </w:rPr>
            </w:pPr>
            <w:r w:rsidRPr="005026ED">
              <w:rPr>
                <w:rFonts w:eastAsia="SimSun"/>
                <w:b/>
                <w:sz w:val="18"/>
                <w:szCs w:val="18"/>
                <w:lang w:eastAsia="zh-CN"/>
              </w:rPr>
              <w:t>Handwash</w:t>
            </w:r>
          </w:p>
        </w:tc>
      </w:tr>
      <w:tr w:rsidR="008F6B6F" w:rsidRPr="005026ED" w14:paraId="33CB5BF2" w14:textId="77777777" w:rsidTr="008F6B6F">
        <w:trPr>
          <w:trHeight w:val="20"/>
        </w:trPr>
        <w:tc>
          <w:tcPr>
            <w:tcW w:w="828" w:type="pct"/>
            <w:shd w:val="clear" w:color="auto" w:fill="auto"/>
            <w:vAlign w:val="center"/>
          </w:tcPr>
          <w:p w14:paraId="304A9B08"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Measured</w:t>
            </w:r>
          </w:p>
        </w:tc>
        <w:tc>
          <w:tcPr>
            <w:tcW w:w="481" w:type="pct"/>
            <w:tcBorders>
              <w:right w:val="single" w:sz="4" w:space="0" w:color="auto"/>
            </w:tcBorders>
            <w:shd w:val="clear" w:color="auto" w:fill="auto"/>
            <w:vAlign w:val="bottom"/>
          </w:tcPr>
          <w:p w14:paraId="392A5514" w14:textId="77777777" w:rsidR="008F6B6F" w:rsidRPr="005026ED" w:rsidRDefault="008F6B6F" w:rsidP="008F6B6F">
            <w:pPr>
              <w:jc w:val="center"/>
              <w:rPr>
                <w:sz w:val="18"/>
                <w:szCs w:val="18"/>
              </w:rPr>
            </w:pPr>
            <w:r w:rsidRPr="005026ED">
              <w:rPr>
                <w:sz w:val="18"/>
                <w:szCs w:val="18"/>
              </w:rPr>
              <w:t>18.90</w:t>
            </w:r>
          </w:p>
        </w:tc>
        <w:tc>
          <w:tcPr>
            <w:tcW w:w="549" w:type="pct"/>
            <w:tcBorders>
              <w:left w:val="single" w:sz="4" w:space="0" w:color="auto"/>
            </w:tcBorders>
            <w:shd w:val="clear" w:color="auto" w:fill="auto"/>
            <w:vAlign w:val="bottom"/>
          </w:tcPr>
          <w:p w14:paraId="280EAB92" w14:textId="77777777" w:rsidR="008F6B6F" w:rsidRPr="005026ED" w:rsidRDefault="008F6B6F" w:rsidP="008F6B6F">
            <w:pPr>
              <w:jc w:val="center"/>
              <w:rPr>
                <w:sz w:val="18"/>
                <w:szCs w:val="18"/>
              </w:rPr>
            </w:pPr>
            <w:r w:rsidRPr="005026ED">
              <w:rPr>
                <w:sz w:val="18"/>
                <w:szCs w:val="18"/>
              </w:rPr>
              <w:t>24.50</w:t>
            </w:r>
          </w:p>
        </w:tc>
        <w:tc>
          <w:tcPr>
            <w:tcW w:w="474" w:type="pct"/>
            <w:shd w:val="clear" w:color="auto" w:fill="auto"/>
            <w:vAlign w:val="bottom"/>
          </w:tcPr>
          <w:p w14:paraId="55D8C892" w14:textId="77777777" w:rsidR="008F6B6F" w:rsidRPr="005026ED" w:rsidRDefault="008F6B6F" w:rsidP="008F6B6F">
            <w:pPr>
              <w:jc w:val="center"/>
              <w:rPr>
                <w:sz w:val="18"/>
                <w:szCs w:val="18"/>
              </w:rPr>
            </w:pPr>
            <w:r w:rsidRPr="005026ED">
              <w:rPr>
                <w:sz w:val="18"/>
                <w:szCs w:val="18"/>
              </w:rPr>
              <w:t>138.0</w:t>
            </w:r>
          </w:p>
        </w:tc>
        <w:tc>
          <w:tcPr>
            <w:tcW w:w="547" w:type="pct"/>
            <w:shd w:val="clear" w:color="auto" w:fill="auto"/>
            <w:vAlign w:val="bottom"/>
          </w:tcPr>
          <w:p w14:paraId="78935C48" w14:textId="77777777" w:rsidR="008F6B6F" w:rsidRPr="005026ED" w:rsidRDefault="008F6B6F" w:rsidP="008F6B6F">
            <w:pPr>
              <w:jc w:val="center"/>
              <w:rPr>
                <w:sz w:val="18"/>
                <w:szCs w:val="18"/>
              </w:rPr>
            </w:pPr>
            <w:r w:rsidRPr="005026ED">
              <w:rPr>
                <w:sz w:val="18"/>
                <w:szCs w:val="18"/>
              </w:rPr>
              <w:t>13.80</w:t>
            </w:r>
          </w:p>
        </w:tc>
        <w:tc>
          <w:tcPr>
            <w:tcW w:w="474" w:type="pct"/>
            <w:shd w:val="clear" w:color="auto" w:fill="auto"/>
            <w:vAlign w:val="bottom"/>
          </w:tcPr>
          <w:p w14:paraId="48482ECA" w14:textId="77777777" w:rsidR="008F6B6F" w:rsidRPr="005026ED" w:rsidRDefault="008F6B6F" w:rsidP="008F6B6F">
            <w:pPr>
              <w:jc w:val="center"/>
              <w:rPr>
                <w:sz w:val="18"/>
                <w:szCs w:val="18"/>
              </w:rPr>
            </w:pPr>
            <w:r w:rsidRPr="005026ED">
              <w:rPr>
                <w:sz w:val="18"/>
                <w:szCs w:val="18"/>
              </w:rPr>
              <w:t>0.542</w:t>
            </w:r>
          </w:p>
        </w:tc>
        <w:tc>
          <w:tcPr>
            <w:tcW w:w="474" w:type="pct"/>
            <w:shd w:val="clear" w:color="auto" w:fill="auto"/>
            <w:vAlign w:val="bottom"/>
          </w:tcPr>
          <w:p w14:paraId="1437E64F" w14:textId="77777777" w:rsidR="008F6B6F" w:rsidRPr="005026ED" w:rsidRDefault="008F6B6F" w:rsidP="008F6B6F">
            <w:pPr>
              <w:jc w:val="center"/>
              <w:rPr>
                <w:sz w:val="18"/>
                <w:szCs w:val="18"/>
              </w:rPr>
            </w:pPr>
            <w:r w:rsidRPr="005026ED">
              <w:rPr>
                <w:sz w:val="18"/>
                <w:szCs w:val="18"/>
              </w:rPr>
              <w:t>0.824</w:t>
            </w:r>
          </w:p>
        </w:tc>
        <w:tc>
          <w:tcPr>
            <w:tcW w:w="549" w:type="pct"/>
            <w:shd w:val="clear" w:color="auto" w:fill="auto"/>
            <w:vAlign w:val="bottom"/>
          </w:tcPr>
          <w:p w14:paraId="3F8B1FE5" w14:textId="77777777" w:rsidR="008F6B6F" w:rsidRPr="005026ED" w:rsidRDefault="008F6B6F" w:rsidP="008F6B6F">
            <w:pPr>
              <w:jc w:val="center"/>
              <w:rPr>
                <w:sz w:val="18"/>
                <w:szCs w:val="18"/>
              </w:rPr>
            </w:pPr>
            <w:r w:rsidRPr="005026ED">
              <w:rPr>
                <w:sz w:val="18"/>
                <w:szCs w:val="18"/>
              </w:rPr>
              <w:t>1.090</w:t>
            </w:r>
          </w:p>
        </w:tc>
        <w:tc>
          <w:tcPr>
            <w:tcW w:w="624" w:type="pct"/>
            <w:tcBorders>
              <w:right w:val="single" w:sz="4" w:space="0" w:color="auto"/>
            </w:tcBorders>
            <w:shd w:val="clear" w:color="auto" w:fill="auto"/>
            <w:vAlign w:val="bottom"/>
          </w:tcPr>
          <w:p w14:paraId="57535AB3" w14:textId="77777777" w:rsidR="008F6B6F" w:rsidRPr="005026ED" w:rsidRDefault="008F6B6F" w:rsidP="008F6B6F">
            <w:pPr>
              <w:jc w:val="center"/>
              <w:rPr>
                <w:sz w:val="18"/>
                <w:szCs w:val="18"/>
              </w:rPr>
            </w:pPr>
            <w:r w:rsidRPr="005026ED">
              <w:rPr>
                <w:sz w:val="18"/>
                <w:szCs w:val="18"/>
              </w:rPr>
              <w:t>13.90</w:t>
            </w:r>
          </w:p>
        </w:tc>
      </w:tr>
      <w:tr w:rsidR="008F6B6F" w:rsidRPr="005026ED" w14:paraId="317E2EC0" w14:textId="77777777" w:rsidTr="008F6B6F">
        <w:trPr>
          <w:trHeight w:val="20"/>
        </w:trPr>
        <w:tc>
          <w:tcPr>
            <w:tcW w:w="828" w:type="pct"/>
            <w:shd w:val="clear" w:color="auto" w:fill="auto"/>
            <w:vAlign w:val="center"/>
          </w:tcPr>
          <w:p w14:paraId="1B93215E"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TOTAL</w:t>
            </w:r>
          </w:p>
        </w:tc>
        <w:tc>
          <w:tcPr>
            <w:tcW w:w="481" w:type="pct"/>
            <w:tcBorders>
              <w:right w:val="single" w:sz="4" w:space="0" w:color="auto"/>
            </w:tcBorders>
            <w:shd w:val="clear" w:color="auto" w:fill="auto"/>
            <w:vAlign w:val="bottom"/>
          </w:tcPr>
          <w:p w14:paraId="7673CD71" w14:textId="77777777" w:rsidR="008F6B6F" w:rsidRPr="005026ED" w:rsidRDefault="008F6B6F" w:rsidP="008F6B6F">
            <w:pPr>
              <w:jc w:val="center"/>
              <w:rPr>
                <w:sz w:val="18"/>
                <w:szCs w:val="18"/>
              </w:rPr>
            </w:pPr>
            <w:r w:rsidRPr="005026ED">
              <w:rPr>
                <w:sz w:val="18"/>
                <w:szCs w:val="18"/>
              </w:rPr>
              <w:t>18.90</w:t>
            </w:r>
          </w:p>
        </w:tc>
        <w:tc>
          <w:tcPr>
            <w:tcW w:w="549" w:type="pct"/>
            <w:tcBorders>
              <w:left w:val="single" w:sz="4" w:space="0" w:color="auto"/>
            </w:tcBorders>
            <w:shd w:val="clear" w:color="auto" w:fill="auto"/>
            <w:vAlign w:val="bottom"/>
          </w:tcPr>
          <w:p w14:paraId="539D4E07" w14:textId="77777777" w:rsidR="008F6B6F" w:rsidRPr="005026ED" w:rsidRDefault="008F6B6F" w:rsidP="008F6B6F">
            <w:pPr>
              <w:jc w:val="center"/>
              <w:rPr>
                <w:sz w:val="18"/>
                <w:szCs w:val="18"/>
              </w:rPr>
            </w:pPr>
            <w:r w:rsidRPr="005026ED">
              <w:rPr>
                <w:sz w:val="18"/>
                <w:szCs w:val="18"/>
              </w:rPr>
              <w:t>24.50</w:t>
            </w:r>
          </w:p>
        </w:tc>
        <w:tc>
          <w:tcPr>
            <w:tcW w:w="474" w:type="pct"/>
            <w:shd w:val="clear" w:color="auto" w:fill="auto"/>
            <w:vAlign w:val="bottom"/>
          </w:tcPr>
          <w:p w14:paraId="54C744A0" w14:textId="77777777" w:rsidR="008F6B6F" w:rsidRPr="005026ED" w:rsidRDefault="008F6B6F" w:rsidP="008F6B6F">
            <w:pPr>
              <w:jc w:val="center"/>
              <w:rPr>
                <w:sz w:val="18"/>
                <w:szCs w:val="18"/>
              </w:rPr>
            </w:pPr>
            <w:r w:rsidRPr="005026ED">
              <w:rPr>
                <w:sz w:val="18"/>
                <w:szCs w:val="18"/>
              </w:rPr>
              <w:t>138.0</w:t>
            </w:r>
          </w:p>
        </w:tc>
        <w:tc>
          <w:tcPr>
            <w:tcW w:w="547" w:type="pct"/>
            <w:shd w:val="clear" w:color="auto" w:fill="auto"/>
            <w:vAlign w:val="bottom"/>
          </w:tcPr>
          <w:p w14:paraId="7BA07F0B" w14:textId="77777777" w:rsidR="008F6B6F" w:rsidRPr="005026ED" w:rsidRDefault="008F6B6F" w:rsidP="008F6B6F">
            <w:pPr>
              <w:jc w:val="center"/>
              <w:rPr>
                <w:sz w:val="18"/>
                <w:szCs w:val="18"/>
              </w:rPr>
            </w:pPr>
            <w:r w:rsidRPr="005026ED">
              <w:rPr>
                <w:sz w:val="18"/>
                <w:szCs w:val="18"/>
              </w:rPr>
              <w:t>13.80</w:t>
            </w:r>
          </w:p>
        </w:tc>
        <w:tc>
          <w:tcPr>
            <w:tcW w:w="474" w:type="pct"/>
            <w:shd w:val="clear" w:color="auto" w:fill="auto"/>
            <w:vAlign w:val="bottom"/>
          </w:tcPr>
          <w:p w14:paraId="5736CFCA" w14:textId="77777777" w:rsidR="008F6B6F" w:rsidRPr="005026ED" w:rsidRDefault="008F6B6F" w:rsidP="008F6B6F">
            <w:pPr>
              <w:jc w:val="center"/>
              <w:rPr>
                <w:sz w:val="18"/>
                <w:szCs w:val="18"/>
              </w:rPr>
            </w:pPr>
            <w:r w:rsidRPr="005026ED">
              <w:rPr>
                <w:sz w:val="18"/>
                <w:szCs w:val="18"/>
              </w:rPr>
              <w:t>0.542</w:t>
            </w:r>
          </w:p>
        </w:tc>
        <w:tc>
          <w:tcPr>
            <w:tcW w:w="474" w:type="pct"/>
            <w:shd w:val="clear" w:color="auto" w:fill="auto"/>
            <w:vAlign w:val="bottom"/>
          </w:tcPr>
          <w:p w14:paraId="6CCE6FE4" w14:textId="77777777" w:rsidR="008F6B6F" w:rsidRPr="005026ED" w:rsidRDefault="008F6B6F" w:rsidP="008F6B6F">
            <w:pPr>
              <w:jc w:val="center"/>
              <w:rPr>
                <w:sz w:val="18"/>
                <w:szCs w:val="18"/>
              </w:rPr>
            </w:pPr>
            <w:r w:rsidRPr="005026ED">
              <w:rPr>
                <w:sz w:val="18"/>
                <w:szCs w:val="18"/>
              </w:rPr>
              <w:t>0.824</w:t>
            </w:r>
          </w:p>
        </w:tc>
        <w:tc>
          <w:tcPr>
            <w:tcW w:w="549" w:type="pct"/>
            <w:shd w:val="clear" w:color="auto" w:fill="auto"/>
            <w:vAlign w:val="bottom"/>
          </w:tcPr>
          <w:p w14:paraId="46A7732A" w14:textId="77777777" w:rsidR="008F6B6F" w:rsidRPr="005026ED" w:rsidRDefault="008F6B6F" w:rsidP="008F6B6F">
            <w:pPr>
              <w:jc w:val="center"/>
              <w:rPr>
                <w:sz w:val="18"/>
                <w:szCs w:val="18"/>
              </w:rPr>
            </w:pPr>
            <w:r w:rsidRPr="005026ED">
              <w:rPr>
                <w:sz w:val="18"/>
                <w:szCs w:val="18"/>
              </w:rPr>
              <w:t>1.090</w:t>
            </w:r>
          </w:p>
        </w:tc>
        <w:tc>
          <w:tcPr>
            <w:tcW w:w="624" w:type="pct"/>
            <w:shd w:val="clear" w:color="auto" w:fill="auto"/>
            <w:vAlign w:val="bottom"/>
          </w:tcPr>
          <w:p w14:paraId="20F9FD7B" w14:textId="77777777" w:rsidR="008F6B6F" w:rsidRPr="005026ED" w:rsidRDefault="008F6B6F" w:rsidP="008F6B6F">
            <w:pPr>
              <w:jc w:val="center"/>
              <w:rPr>
                <w:sz w:val="18"/>
                <w:szCs w:val="18"/>
              </w:rPr>
            </w:pPr>
            <w:r w:rsidRPr="005026ED">
              <w:rPr>
                <w:sz w:val="18"/>
                <w:szCs w:val="18"/>
              </w:rPr>
              <w:t>13.90</w:t>
            </w:r>
          </w:p>
        </w:tc>
      </w:tr>
      <w:tr w:rsidR="008F6B6F" w:rsidRPr="005026ED" w14:paraId="7D460F20" w14:textId="77777777" w:rsidTr="008F6B6F">
        <w:trPr>
          <w:trHeight w:val="20"/>
        </w:trPr>
        <w:tc>
          <w:tcPr>
            <w:tcW w:w="5000" w:type="pct"/>
            <w:gridSpan w:val="9"/>
            <w:tcBorders>
              <w:top w:val="nil"/>
              <w:bottom w:val="nil"/>
              <w:right w:val="single" w:sz="4" w:space="0" w:color="auto"/>
            </w:tcBorders>
            <w:shd w:val="clear" w:color="auto" w:fill="auto"/>
            <w:vAlign w:val="center"/>
          </w:tcPr>
          <w:p w14:paraId="50D45823" w14:textId="77777777" w:rsidR="008F6B6F" w:rsidRPr="005026ED" w:rsidRDefault="008F6B6F" w:rsidP="008F6B6F">
            <w:pPr>
              <w:pStyle w:val="TableText8pt"/>
              <w:keepNext/>
              <w:keepLines/>
              <w:spacing w:before="20"/>
              <w:rPr>
                <w:rFonts w:eastAsia="SimSun"/>
                <w:b/>
                <w:sz w:val="18"/>
                <w:szCs w:val="18"/>
                <w:lang w:eastAsia="zh-CN"/>
              </w:rPr>
            </w:pPr>
            <w:r w:rsidRPr="005026ED">
              <w:rPr>
                <w:rFonts w:eastAsia="SimSun"/>
                <w:b/>
                <w:sz w:val="18"/>
                <w:szCs w:val="18"/>
                <w:lang w:eastAsia="zh-CN"/>
              </w:rPr>
              <w:t>Face/neck wipes</w:t>
            </w:r>
          </w:p>
        </w:tc>
      </w:tr>
      <w:tr w:rsidR="008F6B6F" w:rsidRPr="005026ED" w14:paraId="2283DD7D" w14:textId="77777777" w:rsidTr="008F6B6F">
        <w:trPr>
          <w:trHeight w:val="20"/>
        </w:trPr>
        <w:tc>
          <w:tcPr>
            <w:tcW w:w="828" w:type="pct"/>
            <w:shd w:val="clear" w:color="auto" w:fill="auto"/>
            <w:vAlign w:val="center"/>
          </w:tcPr>
          <w:p w14:paraId="03BF4BB8" w14:textId="77777777" w:rsidR="008F6B6F" w:rsidRPr="005026ED" w:rsidRDefault="008F6B6F" w:rsidP="008F6B6F">
            <w:pPr>
              <w:pStyle w:val="TableText8pt"/>
              <w:keepNext/>
              <w:keepLines/>
              <w:spacing w:before="0" w:after="0"/>
              <w:rPr>
                <w:rFonts w:eastAsia="SimSun"/>
                <w:sz w:val="18"/>
                <w:szCs w:val="18"/>
                <w:lang w:eastAsia="zh-CN"/>
              </w:rPr>
            </w:pPr>
            <w:r w:rsidRPr="005026ED">
              <w:rPr>
                <w:rFonts w:eastAsia="SimSun"/>
                <w:sz w:val="18"/>
                <w:szCs w:val="18"/>
                <w:lang w:eastAsia="zh-CN"/>
              </w:rPr>
              <w:t>Measured</w:t>
            </w:r>
          </w:p>
        </w:tc>
        <w:tc>
          <w:tcPr>
            <w:tcW w:w="481" w:type="pct"/>
            <w:tcBorders>
              <w:right w:val="single" w:sz="4" w:space="0" w:color="auto"/>
            </w:tcBorders>
            <w:shd w:val="clear" w:color="auto" w:fill="auto"/>
            <w:vAlign w:val="bottom"/>
          </w:tcPr>
          <w:p w14:paraId="5CC88684" w14:textId="77777777" w:rsidR="008F6B6F" w:rsidRPr="005026ED" w:rsidRDefault="008F6B6F" w:rsidP="008F6B6F">
            <w:pPr>
              <w:jc w:val="center"/>
              <w:rPr>
                <w:sz w:val="18"/>
                <w:szCs w:val="18"/>
              </w:rPr>
            </w:pPr>
            <w:r w:rsidRPr="005026ED">
              <w:rPr>
                <w:sz w:val="18"/>
                <w:szCs w:val="18"/>
              </w:rPr>
              <w:t>21.00</w:t>
            </w:r>
          </w:p>
        </w:tc>
        <w:tc>
          <w:tcPr>
            <w:tcW w:w="549" w:type="pct"/>
            <w:tcBorders>
              <w:left w:val="single" w:sz="4" w:space="0" w:color="auto"/>
            </w:tcBorders>
            <w:shd w:val="clear" w:color="auto" w:fill="auto"/>
            <w:vAlign w:val="bottom"/>
          </w:tcPr>
          <w:p w14:paraId="13DD6A65" w14:textId="77777777" w:rsidR="008F6B6F" w:rsidRPr="005026ED" w:rsidRDefault="008F6B6F" w:rsidP="008F6B6F">
            <w:pPr>
              <w:jc w:val="center"/>
              <w:rPr>
                <w:sz w:val="18"/>
                <w:szCs w:val="18"/>
              </w:rPr>
            </w:pPr>
            <w:r w:rsidRPr="005026ED">
              <w:rPr>
                <w:sz w:val="18"/>
                <w:szCs w:val="18"/>
              </w:rPr>
              <w:t>14.04</w:t>
            </w:r>
          </w:p>
        </w:tc>
        <w:tc>
          <w:tcPr>
            <w:tcW w:w="474" w:type="pct"/>
            <w:shd w:val="clear" w:color="auto" w:fill="auto"/>
            <w:vAlign w:val="bottom"/>
          </w:tcPr>
          <w:p w14:paraId="30476282" w14:textId="77777777" w:rsidR="008F6B6F" w:rsidRPr="005026ED" w:rsidRDefault="008F6B6F" w:rsidP="008F6B6F">
            <w:pPr>
              <w:jc w:val="center"/>
              <w:rPr>
                <w:sz w:val="18"/>
                <w:szCs w:val="18"/>
              </w:rPr>
            </w:pPr>
            <w:r w:rsidRPr="005026ED">
              <w:rPr>
                <w:sz w:val="18"/>
                <w:szCs w:val="18"/>
              </w:rPr>
              <w:t>8.503</w:t>
            </w:r>
          </w:p>
        </w:tc>
        <w:tc>
          <w:tcPr>
            <w:tcW w:w="547" w:type="pct"/>
            <w:shd w:val="clear" w:color="auto" w:fill="auto"/>
            <w:vAlign w:val="bottom"/>
          </w:tcPr>
          <w:p w14:paraId="3D9AE972" w14:textId="77777777" w:rsidR="008F6B6F" w:rsidRPr="005026ED" w:rsidRDefault="008F6B6F" w:rsidP="008F6B6F">
            <w:pPr>
              <w:jc w:val="center"/>
              <w:rPr>
                <w:sz w:val="18"/>
                <w:szCs w:val="18"/>
              </w:rPr>
            </w:pPr>
            <w:r w:rsidRPr="005026ED">
              <w:rPr>
                <w:sz w:val="18"/>
                <w:szCs w:val="18"/>
              </w:rPr>
              <w:t>0.155</w:t>
            </w:r>
          </w:p>
        </w:tc>
        <w:tc>
          <w:tcPr>
            <w:tcW w:w="474" w:type="pct"/>
            <w:shd w:val="clear" w:color="auto" w:fill="auto"/>
            <w:vAlign w:val="bottom"/>
          </w:tcPr>
          <w:p w14:paraId="7AFA9A8B" w14:textId="77777777" w:rsidR="008F6B6F" w:rsidRPr="005026ED" w:rsidRDefault="008F6B6F" w:rsidP="008F6B6F">
            <w:pPr>
              <w:jc w:val="center"/>
              <w:rPr>
                <w:sz w:val="18"/>
                <w:szCs w:val="18"/>
              </w:rPr>
            </w:pPr>
            <w:r w:rsidRPr="005026ED">
              <w:rPr>
                <w:sz w:val="18"/>
                <w:szCs w:val="18"/>
              </w:rPr>
              <w:t>0.050</w:t>
            </w:r>
          </w:p>
        </w:tc>
        <w:tc>
          <w:tcPr>
            <w:tcW w:w="474" w:type="pct"/>
            <w:shd w:val="clear" w:color="auto" w:fill="auto"/>
            <w:vAlign w:val="bottom"/>
          </w:tcPr>
          <w:p w14:paraId="7B07C86B" w14:textId="77777777" w:rsidR="008F6B6F" w:rsidRPr="005026ED" w:rsidRDefault="008F6B6F" w:rsidP="008F6B6F">
            <w:pPr>
              <w:jc w:val="center"/>
              <w:rPr>
                <w:sz w:val="18"/>
                <w:szCs w:val="18"/>
              </w:rPr>
            </w:pPr>
            <w:r w:rsidRPr="005026ED">
              <w:rPr>
                <w:sz w:val="18"/>
                <w:szCs w:val="18"/>
              </w:rPr>
              <w:t>0.269</w:t>
            </w:r>
          </w:p>
        </w:tc>
        <w:tc>
          <w:tcPr>
            <w:tcW w:w="549" w:type="pct"/>
            <w:shd w:val="clear" w:color="auto" w:fill="auto"/>
            <w:vAlign w:val="bottom"/>
          </w:tcPr>
          <w:p w14:paraId="74A0AFDF" w14:textId="77777777" w:rsidR="008F6B6F" w:rsidRPr="005026ED" w:rsidRDefault="008F6B6F" w:rsidP="008F6B6F">
            <w:pPr>
              <w:jc w:val="center"/>
              <w:rPr>
                <w:sz w:val="18"/>
                <w:szCs w:val="18"/>
              </w:rPr>
            </w:pPr>
            <w:r w:rsidRPr="005026ED">
              <w:rPr>
                <w:sz w:val="18"/>
                <w:szCs w:val="18"/>
              </w:rPr>
              <w:t>0.725</w:t>
            </w:r>
          </w:p>
        </w:tc>
        <w:tc>
          <w:tcPr>
            <w:tcW w:w="624" w:type="pct"/>
            <w:tcBorders>
              <w:right w:val="single" w:sz="4" w:space="0" w:color="auto"/>
            </w:tcBorders>
            <w:shd w:val="clear" w:color="auto" w:fill="auto"/>
            <w:vAlign w:val="bottom"/>
          </w:tcPr>
          <w:p w14:paraId="5387F9B8" w14:textId="77777777" w:rsidR="008F6B6F" w:rsidRPr="005026ED" w:rsidRDefault="008F6B6F" w:rsidP="008F6B6F">
            <w:pPr>
              <w:jc w:val="center"/>
              <w:rPr>
                <w:sz w:val="18"/>
                <w:szCs w:val="18"/>
              </w:rPr>
            </w:pPr>
            <w:r w:rsidRPr="005026ED">
              <w:rPr>
                <w:sz w:val="18"/>
                <w:szCs w:val="18"/>
              </w:rPr>
              <w:t>2.053</w:t>
            </w:r>
          </w:p>
        </w:tc>
      </w:tr>
      <w:tr w:rsidR="008F6B6F" w:rsidRPr="005026ED" w14:paraId="39A08045" w14:textId="77777777" w:rsidTr="008F6B6F">
        <w:trPr>
          <w:trHeight w:val="20"/>
        </w:trPr>
        <w:tc>
          <w:tcPr>
            <w:tcW w:w="828" w:type="pct"/>
            <w:shd w:val="clear" w:color="auto" w:fill="auto"/>
            <w:vAlign w:val="center"/>
          </w:tcPr>
          <w:p w14:paraId="37D4CF7D"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TOTAL</w:t>
            </w:r>
          </w:p>
        </w:tc>
        <w:tc>
          <w:tcPr>
            <w:tcW w:w="481" w:type="pct"/>
            <w:tcBorders>
              <w:right w:val="single" w:sz="4" w:space="0" w:color="auto"/>
            </w:tcBorders>
            <w:shd w:val="clear" w:color="auto" w:fill="auto"/>
            <w:vAlign w:val="bottom"/>
          </w:tcPr>
          <w:p w14:paraId="7A28C865" w14:textId="77777777" w:rsidR="008F6B6F" w:rsidRPr="005026ED" w:rsidRDefault="008F6B6F" w:rsidP="008F6B6F">
            <w:pPr>
              <w:jc w:val="center"/>
              <w:rPr>
                <w:sz w:val="18"/>
                <w:szCs w:val="18"/>
              </w:rPr>
            </w:pPr>
            <w:r w:rsidRPr="005026ED">
              <w:rPr>
                <w:sz w:val="18"/>
                <w:szCs w:val="18"/>
              </w:rPr>
              <w:t>21.00</w:t>
            </w:r>
          </w:p>
        </w:tc>
        <w:tc>
          <w:tcPr>
            <w:tcW w:w="549" w:type="pct"/>
            <w:tcBorders>
              <w:left w:val="single" w:sz="4" w:space="0" w:color="auto"/>
            </w:tcBorders>
            <w:shd w:val="clear" w:color="auto" w:fill="auto"/>
            <w:vAlign w:val="bottom"/>
          </w:tcPr>
          <w:p w14:paraId="099CD0AB" w14:textId="77777777" w:rsidR="008F6B6F" w:rsidRPr="005026ED" w:rsidRDefault="008F6B6F" w:rsidP="008F6B6F">
            <w:pPr>
              <w:jc w:val="center"/>
              <w:rPr>
                <w:sz w:val="18"/>
                <w:szCs w:val="18"/>
              </w:rPr>
            </w:pPr>
            <w:r w:rsidRPr="005026ED">
              <w:rPr>
                <w:sz w:val="18"/>
                <w:szCs w:val="18"/>
              </w:rPr>
              <w:t>14.04</w:t>
            </w:r>
          </w:p>
        </w:tc>
        <w:tc>
          <w:tcPr>
            <w:tcW w:w="474" w:type="pct"/>
            <w:shd w:val="clear" w:color="auto" w:fill="auto"/>
            <w:vAlign w:val="bottom"/>
          </w:tcPr>
          <w:p w14:paraId="5FFDDAE7" w14:textId="77777777" w:rsidR="008F6B6F" w:rsidRPr="005026ED" w:rsidRDefault="008F6B6F" w:rsidP="008F6B6F">
            <w:pPr>
              <w:jc w:val="center"/>
              <w:rPr>
                <w:sz w:val="18"/>
                <w:szCs w:val="18"/>
              </w:rPr>
            </w:pPr>
            <w:r w:rsidRPr="005026ED">
              <w:rPr>
                <w:sz w:val="18"/>
                <w:szCs w:val="18"/>
              </w:rPr>
              <w:t>8.503</w:t>
            </w:r>
          </w:p>
        </w:tc>
        <w:tc>
          <w:tcPr>
            <w:tcW w:w="547" w:type="pct"/>
            <w:shd w:val="clear" w:color="auto" w:fill="auto"/>
            <w:vAlign w:val="bottom"/>
          </w:tcPr>
          <w:p w14:paraId="28C3C542" w14:textId="77777777" w:rsidR="008F6B6F" w:rsidRPr="005026ED" w:rsidRDefault="008F6B6F" w:rsidP="008F6B6F">
            <w:pPr>
              <w:jc w:val="center"/>
              <w:rPr>
                <w:sz w:val="18"/>
                <w:szCs w:val="18"/>
              </w:rPr>
            </w:pPr>
            <w:r w:rsidRPr="005026ED">
              <w:rPr>
                <w:sz w:val="18"/>
                <w:szCs w:val="18"/>
              </w:rPr>
              <w:t>0.155</w:t>
            </w:r>
          </w:p>
        </w:tc>
        <w:tc>
          <w:tcPr>
            <w:tcW w:w="474" w:type="pct"/>
            <w:shd w:val="clear" w:color="auto" w:fill="auto"/>
            <w:vAlign w:val="bottom"/>
          </w:tcPr>
          <w:p w14:paraId="797339AF" w14:textId="77777777" w:rsidR="008F6B6F" w:rsidRPr="005026ED" w:rsidRDefault="008F6B6F" w:rsidP="008F6B6F">
            <w:pPr>
              <w:jc w:val="center"/>
              <w:rPr>
                <w:sz w:val="18"/>
                <w:szCs w:val="18"/>
              </w:rPr>
            </w:pPr>
            <w:r w:rsidRPr="005026ED">
              <w:rPr>
                <w:sz w:val="18"/>
                <w:szCs w:val="18"/>
              </w:rPr>
              <w:t>0.050</w:t>
            </w:r>
          </w:p>
        </w:tc>
        <w:tc>
          <w:tcPr>
            <w:tcW w:w="474" w:type="pct"/>
            <w:shd w:val="clear" w:color="auto" w:fill="auto"/>
            <w:vAlign w:val="bottom"/>
          </w:tcPr>
          <w:p w14:paraId="5478DE11" w14:textId="77777777" w:rsidR="008F6B6F" w:rsidRPr="005026ED" w:rsidRDefault="008F6B6F" w:rsidP="008F6B6F">
            <w:pPr>
              <w:jc w:val="center"/>
              <w:rPr>
                <w:sz w:val="18"/>
                <w:szCs w:val="18"/>
              </w:rPr>
            </w:pPr>
            <w:r w:rsidRPr="005026ED">
              <w:rPr>
                <w:sz w:val="18"/>
                <w:szCs w:val="18"/>
              </w:rPr>
              <w:t>0.269</w:t>
            </w:r>
          </w:p>
        </w:tc>
        <w:tc>
          <w:tcPr>
            <w:tcW w:w="549" w:type="pct"/>
            <w:shd w:val="clear" w:color="auto" w:fill="auto"/>
            <w:vAlign w:val="bottom"/>
          </w:tcPr>
          <w:p w14:paraId="3BEC16CE" w14:textId="77777777" w:rsidR="008F6B6F" w:rsidRPr="005026ED" w:rsidRDefault="008F6B6F" w:rsidP="008F6B6F">
            <w:pPr>
              <w:jc w:val="center"/>
              <w:rPr>
                <w:sz w:val="18"/>
                <w:szCs w:val="18"/>
              </w:rPr>
            </w:pPr>
            <w:r w:rsidRPr="005026ED">
              <w:rPr>
                <w:sz w:val="18"/>
                <w:szCs w:val="18"/>
              </w:rPr>
              <w:t>0.725</w:t>
            </w:r>
          </w:p>
        </w:tc>
        <w:tc>
          <w:tcPr>
            <w:tcW w:w="624" w:type="pct"/>
            <w:tcBorders>
              <w:right w:val="single" w:sz="4" w:space="0" w:color="auto"/>
            </w:tcBorders>
            <w:shd w:val="clear" w:color="auto" w:fill="auto"/>
            <w:vAlign w:val="bottom"/>
          </w:tcPr>
          <w:p w14:paraId="6B33B480" w14:textId="77777777" w:rsidR="008F6B6F" w:rsidRPr="005026ED" w:rsidRDefault="008F6B6F" w:rsidP="008F6B6F">
            <w:pPr>
              <w:jc w:val="center"/>
              <w:rPr>
                <w:sz w:val="18"/>
                <w:szCs w:val="18"/>
              </w:rPr>
            </w:pPr>
            <w:r w:rsidRPr="005026ED">
              <w:rPr>
                <w:sz w:val="18"/>
                <w:szCs w:val="18"/>
              </w:rPr>
              <w:t>2.053</w:t>
            </w:r>
          </w:p>
        </w:tc>
      </w:tr>
      <w:tr w:rsidR="008F6B6F" w:rsidRPr="005026ED" w14:paraId="21DBBEF9" w14:textId="77777777" w:rsidTr="008F6B6F">
        <w:trPr>
          <w:trHeight w:val="20"/>
        </w:trPr>
        <w:tc>
          <w:tcPr>
            <w:tcW w:w="5000" w:type="pct"/>
            <w:gridSpan w:val="9"/>
            <w:tcBorders>
              <w:top w:val="nil"/>
              <w:bottom w:val="nil"/>
              <w:right w:val="single" w:sz="4" w:space="0" w:color="auto"/>
            </w:tcBorders>
            <w:shd w:val="clear" w:color="auto" w:fill="auto"/>
            <w:vAlign w:val="center"/>
          </w:tcPr>
          <w:p w14:paraId="5D65B4F3" w14:textId="77777777" w:rsidR="008F6B6F" w:rsidRPr="005026ED" w:rsidRDefault="008F6B6F" w:rsidP="008F6B6F">
            <w:pPr>
              <w:pStyle w:val="TableText8pt"/>
              <w:keepNext/>
              <w:keepLines/>
              <w:spacing w:before="0" w:after="0"/>
              <w:rPr>
                <w:rFonts w:eastAsia="SimSun"/>
                <w:b/>
                <w:sz w:val="18"/>
                <w:szCs w:val="18"/>
                <w:lang w:eastAsia="zh-CN"/>
              </w:rPr>
            </w:pPr>
            <w:r w:rsidRPr="005026ED">
              <w:rPr>
                <w:rFonts w:eastAsia="SimSun"/>
                <w:b/>
                <w:sz w:val="18"/>
                <w:szCs w:val="18"/>
                <w:lang w:eastAsia="zh-CN"/>
              </w:rPr>
              <w:t>Residues in air sampling tubes</w:t>
            </w:r>
          </w:p>
        </w:tc>
      </w:tr>
      <w:tr w:rsidR="008F6B6F" w:rsidRPr="005026ED" w14:paraId="302312FF" w14:textId="77777777" w:rsidTr="008F6B6F">
        <w:trPr>
          <w:trHeight w:val="20"/>
        </w:trPr>
        <w:tc>
          <w:tcPr>
            <w:tcW w:w="828" w:type="pct"/>
            <w:shd w:val="clear" w:color="auto" w:fill="auto"/>
            <w:vAlign w:val="center"/>
          </w:tcPr>
          <w:p w14:paraId="063A1121"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Measured</w:t>
            </w:r>
          </w:p>
        </w:tc>
        <w:tc>
          <w:tcPr>
            <w:tcW w:w="481" w:type="pct"/>
            <w:tcBorders>
              <w:right w:val="single" w:sz="4" w:space="0" w:color="auto"/>
            </w:tcBorders>
            <w:shd w:val="clear" w:color="auto" w:fill="auto"/>
            <w:vAlign w:val="bottom"/>
          </w:tcPr>
          <w:p w14:paraId="7CAFDB14" w14:textId="77777777" w:rsidR="008F6B6F" w:rsidRPr="005026ED" w:rsidRDefault="008F6B6F" w:rsidP="008F6B6F">
            <w:pPr>
              <w:jc w:val="center"/>
              <w:rPr>
                <w:sz w:val="18"/>
                <w:szCs w:val="18"/>
              </w:rPr>
            </w:pPr>
            <w:r w:rsidRPr="005026ED">
              <w:rPr>
                <w:sz w:val="18"/>
                <w:szCs w:val="18"/>
              </w:rPr>
              <w:t>0.696</w:t>
            </w:r>
          </w:p>
        </w:tc>
        <w:tc>
          <w:tcPr>
            <w:tcW w:w="549" w:type="pct"/>
            <w:tcBorders>
              <w:left w:val="single" w:sz="4" w:space="0" w:color="auto"/>
            </w:tcBorders>
            <w:shd w:val="clear" w:color="auto" w:fill="auto"/>
            <w:vAlign w:val="bottom"/>
          </w:tcPr>
          <w:p w14:paraId="01748209" w14:textId="77777777" w:rsidR="008F6B6F" w:rsidRPr="005026ED" w:rsidRDefault="008F6B6F" w:rsidP="008F6B6F">
            <w:pPr>
              <w:jc w:val="center"/>
              <w:rPr>
                <w:sz w:val="18"/>
                <w:szCs w:val="18"/>
              </w:rPr>
            </w:pPr>
            <w:r w:rsidRPr="005026ED">
              <w:rPr>
                <w:sz w:val="18"/>
                <w:szCs w:val="18"/>
              </w:rPr>
              <w:t>0.314</w:t>
            </w:r>
          </w:p>
        </w:tc>
        <w:tc>
          <w:tcPr>
            <w:tcW w:w="474" w:type="pct"/>
            <w:shd w:val="clear" w:color="auto" w:fill="auto"/>
            <w:vAlign w:val="bottom"/>
          </w:tcPr>
          <w:p w14:paraId="6DAD38CE" w14:textId="77777777" w:rsidR="008F6B6F" w:rsidRPr="005026ED" w:rsidRDefault="008F6B6F" w:rsidP="008F6B6F">
            <w:pPr>
              <w:jc w:val="center"/>
              <w:rPr>
                <w:sz w:val="18"/>
                <w:szCs w:val="18"/>
              </w:rPr>
            </w:pPr>
            <w:r w:rsidRPr="005026ED">
              <w:rPr>
                <w:sz w:val="18"/>
                <w:szCs w:val="18"/>
              </w:rPr>
              <w:t>0.980</w:t>
            </w:r>
          </w:p>
        </w:tc>
        <w:tc>
          <w:tcPr>
            <w:tcW w:w="547" w:type="pct"/>
            <w:shd w:val="clear" w:color="auto" w:fill="auto"/>
            <w:vAlign w:val="bottom"/>
          </w:tcPr>
          <w:p w14:paraId="2969371E" w14:textId="77777777" w:rsidR="008F6B6F" w:rsidRPr="005026ED" w:rsidRDefault="008F6B6F" w:rsidP="008F6B6F">
            <w:pPr>
              <w:jc w:val="center"/>
              <w:rPr>
                <w:sz w:val="18"/>
                <w:szCs w:val="18"/>
              </w:rPr>
            </w:pPr>
            <w:r w:rsidRPr="005026ED">
              <w:rPr>
                <w:sz w:val="18"/>
                <w:szCs w:val="18"/>
              </w:rPr>
              <w:t>2.864</w:t>
            </w:r>
          </w:p>
        </w:tc>
        <w:tc>
          <w:tcPr>
            <w:tcW w:w="474" w:type="pct"/>
            <w:shd w:val="clear" w:color="auto" w:fill="auto"/>
            <w:vAlign w:val="bottom"/>
          </w:tcPr>
          <w:p w14:paraId="447437B7" w14:textId="77777777" w:rsidR="008F6B6F" w:rsidRPr="005026ED" w:rsidRDefault="008F6B6F" w:rsidP="008F6B6F">
            <w:pPr>
              <w:jc w:val="center"/>
              <w:rPr>
                <w:sz w:val="18"/>
                <w:szCs w:val="18"/>
              </w:rPr>
            </w:pPr>
            <w:r w:rsidRPr="005026ED">
              <w:rPr>
                <w:sz w:val="18"/>
                <w:szCs w:val="18"/>
              </w:rPr>
              <w:t>0.103</w:t>
            </w:r>
          </w:p>
        </w:tc>
        <w:tc>
          <w:tcPr>
            <w:tcW w:w="474" w:type="pct"/>
            <w:shd w:val="clear" w:color="auto" w:fill="auto"/>
            <w:vAlign w:val="bottom"/>
          </w:tcPr>
          <w:p w14:paraId="398A3BB3" w14:textId="77777777" w:rsidR="008F6B6F" w:rsidRPr="005026ED" w:rsidRDefault="008F6B6F" w:rsidP="008F6B6F">
            <w:pPr>
              <w:jc w:val="center"/>
              <w:rPr>
                <w:sz w:val="18"/>
                <w:szCs w:val="18"/>
              </w:rPr>
            </w:pPr>
            <w:r w:rsidRPr="005026ED">
              <w:rPr>
                <w:sz w:val="18"/>
                <w:szCs w:val="18"/>
              </w:rPr>
              <w:t>0.258</w:t>
            </w:r>
          </w:p>
        </w:tc>
        <w:tc>
          <w:tcPr>
            <w:tcW w:w="549" w:type="pct"/>
            <w:shd w:val="clear" w:color="auto" w:fill="auto"/>
            <w:vAlign w:val="bottom"/>
          </w:tcPr>
          <w:p w14:paraId="0721222A" w14:textId="77777777" w:rsidR="008F6B6F" w:rsidRPr="005026ED" w:rsidRDefault="008F6B6F" w:rsidP="008F6B6F">
            <w:pPr>
              <w:jc w:val="center"/>
              <w:rPr>
                <w:sz w:val="18"/>
                <w:szCs w:val="18"/>
              </w:rPr>
            </w:pPr>
            <w:r w:rsidRPr="005026ED">
              <w:rPr>
                <w:sz w:val="18"/>
                <w:szCs w:val="18"/>
              </w:rPr>
              <w:t>0.084</w:t>
            </w:r>
          </w:p>
        </w:tc>
        <w:tc>
          <w:tcPr>
            <w:tcW w:w="624" w:type="pct"/>
            <w:tcBorders>
              <w:right w:val="single" w:sz="4" w:space="0" w:color="auto"/>
            </w:tcBorders>
            <w:shd w:val="clear" w:color="auto" w:fill="auto"/>
            <w:vAlign w:val="bottom"/>
          </w:tcPr>
          <w:p w14:paraId="1D285A76" w14:textId="77777777" w:rsidR="008F6B6F" w:rsidRPr="005026ED" w:rsidRDefault="008F6B6F" w:rsidP="008F6B6F">
            <w:pPr>
              <w:jc w:val="center"/>
              <w:rPr>
                <w:sz w:val="18"/>
                <w:szCs w:val="18"/>
              </w:rPr>
            </w:pPr>
            <w:r w:rsidRPr="005026ED">
              <w:rPr>
                <w:sz w:val="18"/>
                <w:szCs w:val="18"/>
              </w:rPr>
              <w:t>0.054</w:t>
            </w:r>
          </w:p>
        </w:tc>
      </w:tr>
      <w:tr w:rsidR="008F6B6F" w:rsidRPr="005026ED" w14:paraId="21F9E8D2" w14:textId="77777777" w:rsidTr="008F6B6F">
        <w:trPr>
          <w:trHeight w:val="20"/>
        </w:trPr>
        <w:tc>
          <w:tcPr>
            <w:tcW w:w="828" w:type="pct"/>
            <w:shd w:val="clear" w:color="auto" w:fill="auto"/>
            <w:vAlign w:val="center"/>
          </w:tcPr>
          <w:p w14:paraId="4C9C87F8"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TOTAL</w:t>
            </w:r>
          </w:p>
        </w:tc>
        <w:tc>
          <w:tcPr>
            <w:tcW w:w="481" w:type="pct"/>
            <w:tcBorders>
              <w:right w:val="single" w:sz="4" w:space="0" w:color="auto"/>
            </w:tcBorders>
            <w:shd w:val="clear" w:color="auto" w:fill="auto"/>
            <w:vAlign w:val="bottom"/>
          </w:tcPr>
          <w:p w14:paraId="2C190BF0" w14:textId="77777777" w:rsidR="008F6B6F" w:rsidRPr="005026ED" w:rsidRDefault="008F6B6F" w:rsidP="008F6B6F">
            <w:pPr>
              <w:jc w:val="center"/>
              <w:rPr>
                <w:sz w:val="18"/>
                <w:szCs w:val="18"/>
              </w:rPr>
            </w:pPr>
            <w:r w:rsidRPr="005026ED">
              <w:rPr>
                <w:sz w:val="18"/>
                <w:szCs w:val="18"/>
              </w:rPr>
              <w:t>0.696</w:t>
            </w:r>
          </w:p>
        </w:tc>
        <w:tc>
          <w:tcPr>
            <w:tcW w:w="549" w:type="pct"/>
            <w:tcBorders>
              <w:left w:val="single" w:sz="4" w:space="0" w:color="auto"/>
            </w:tcBorders>
            <w:shd w:val="clear" w:color="auto" w:fill="auto"/>
            <w:vAlign w:val="bottom"/>
          </w:tcPr>
          <w:p w14:paraId="57EBBDAB" w14:textId="77777777" w:rsidR="008F6B6F" w:rsidRPr="005026ED" w:rsidRDefault="008F6B6F" w:rsidP="008F6B6F">
            <w:pPr>
              <w:jc w:val="center"/>
              <w:rPr>
                <w:sz w:val="18"/>
                <w:szCs w:val="18"/>
              </w:rPr>
            </w:pPr>
            <w:r w:rsidRPr="005026ED">
              <w:rPr>
                <w:sz w:val="18"/>
                <w:szCs w:val="18"/>
              </w:rPr>
              <w:t>0.314</w:t>
            </w:r>
          </w:p>
        </w:tc>
        <w:tc>
          <w:tcPr>
            <w:tcW w:w="474" w:type="pct"/>
            <w:shd w:val="clear" w:color="auto" w:fill="auto"/>
            <w:vAlign w:val="bottom"/>
          </w:tcPr>
          <w:p w14:paraId="09D82DE7" w14:textId="77777777" w:rsidR="008F6B6F" w:rsidRPr="005026ED" w:rsidRDefault="008F6B6F" w:rsidP="008F6B6F">
            <w:pPr>
              <w:jc w:val="center"/>
              <w:rPr>
                <w:sz w:val="18"/>
                <w:szCs w:val="18"/>
              </w:rPr>
            </w:pPr>
            <w:r w:rsidRPr="005026ED">
              <w:rPr>
                <w:sz w:val="18"/>
                <w:szCs w:val="18"/>
              </w:rPr>
              <w:t>0.980</w:t>
            </w:r>
          </w:p>
        </w:tc>
        <w:tc>
          <w:tcPr>
            <w:tcW w:w="547" w:type="pct"/>
            <w:shd w:val="clear" w:color="auto" w:fill="auto"/>
            <w:vAlign w:val="bottom"/>
          </w:tcPr>
          <w:p w14:paraId="4565B628" w14:textId="77777777" w:rsidR="008F6B6F" w:rsidRPr="005026ED" w:rsidRDefault="008F6B6F" w:rsidP="008F6B6F">
            <w:pPr>
              <w:jc w:val="center"/>
              <w:rPr>
                <w:sz w:val="18"/>
                <w:szCs w:val="18"/>
              </w:rPr>
            </w:pPr>
            <w:r w:rsidRPr="005026ED">
              <w:rPr>
                <w:sz w:val="18"/>
                <w:szCs w:val="18"/>
              </w:rPr>
              <w:t>2.864</w:t>
            </w:r>
          </w:p>
        </w:tc>
        <w:tc>
          <w:tcPr>
            <w:tcW w:w="474" w:type="pct"/>
            <w:shd w:val="clear" w:color="auto" w:fill="auto"/>
            <w:vAlign w:val="bottom"/>
          </w:tcPr>
          <w:p w14:paraId="6A0A020F" w14:textId="77777777" w:rsidR="008F6B6F" w:rsidRPr="005026ED" w:rsidRDefault="008F6B6F" w:rsidP="008F6B6F">
            <w:pPr>
              <w:jc w:val="center"/>
              <w:rPr>
                <w:sz w:val="18"/>
                <w:szCs w:val="18"/>
              </w:rPr>
            </w:pPr>
            <w:r w:rsidRPr="005026ED">
              <w:rPr>
                <w:sz w:val="18"/>
                <w:szCs w:val="18"/>
              </w:rPr>
              <w:t>0.103</w:t>
            </w:r>
          </w:p>
        </w:tc>
        <w:tc>
          <w:tcPr>
            <w:tcW w:w="474" w:type="pct"/>
            <w:shd w:val="clear" w:color="auto" w:fill="auto"/>
            <w:vAlign w:val="bottom"/>
          </w:tcPr>
          <w:p w14:paraId="1CFDD803" w14:textId="77777777" w:rsidR="008F6B6F" w:rsidRPr="005026ED" w:rsidRDefault="008F6B6F" w:rsidP="008F6B6F">
            <w:pPr>
              <w:jc w:val="center"/>
              <w:rPr>
                <w:sz w:val="18"/>
                <w:szCs w:val="18"/>
              </w:rPr>
            </w:pPr>
            <w:r w:rsidRPr="005026ED">
              <w:rPr>
                <w:sz w:val="18"/>
                <w:szCs w:val="18"/>
              </w:rPr>
              <w:t>0.258</w:t>
            </w:r>
          </w:p>
        </w:tc>
        <w:tc>
          <w:tcPr>
            <w:tcW w:w="549" w:type="pct"/>
            <w:shd w:val="clear" w:color="auto" w:fill="auto"/>
            <w:vAlign w:val="bottom"/>
          </w:tcPr>
          <w:p w14:paraId="5154A768" w14:textId="77777777" w:rsidR="008F6B6F" w:rsidRPr="005026ED" w:rsidRDefault="008F6B6F" w:rsidP="008F6B6F">
            <w:pPr>
              <w:jc w:val="center"/>
              <w:rPr>
                <w:sz w:val="18"/>
                <w:szCs w:val="18"/>
              </w:rPr>
            </w:pPr>
            <w:r w:rsidRPr="005026ED">
              <w:rPr>
                <w:sz w:val="18"/>
                <w:szCs w:val="18"/>
              </w:rPr>
              <w:t>0.084</w:t>
            </w:r>
          </w:p>
        </w:tc>
        <w:tc>
          <w:tcPr>
            <w:tcW w:w="624" w:type="pct"/>
            <w:shd w:val="clear" w:color="auto" w:fill="auto"/>
            <w:vAlign w:val="bottom"/>
          </w:tcPr>
          <w:p w14:paraId="37A72317" w14:textId="77777777" w:rsidR="008F6B6F" w:rsidRPr="005026ED" w:rsidRDefault="008F6B6F" w:rsidP="008F6B6F">
            <w:pPr>
              <w:jc w:val="center"/>
              <w:rPr>
                <w:sz w:val="18"/>
                <w:szCs w:val="18"/>
              </w:rPr>
            </w:pPr>
            <w:r w:rsidRPr="005026ED">
              <w:rPr>
                <w:sz w:val="18"/>
                <w:szCs w:val="18"/>
              </w:rPr>
              <w:t>0.054</w:t>
            </w:r>
          </w:p>
        </w:tc>
      </w:tr>
    </w:tbl>
    <w:p w14:paraId="0B65945D" w14:textId="77777777" w:rsidR="00BC4B7E" w:rsidRDefault="00BC4B7E" w:rsidP="00BC4B7E">
      <w:pPr>
        <w:pStyle w:val="RepLabel"/>
        <w:spacing w:before="0" w:after="0"/>
        <w:rPr>
          <w:sz w:val="20"/>
          <w:szCs w:val="20"/>
        </w:rPr>
      </w:pPr>
    </w:p>
    <w:p w14:paraId="52F95F9E" w14:textId="77777777" w:rsidR="008F6B6F" w:rsidRPr="00BC4B7E" w:rsidRDefault="008F6B6F" w:rsidP="00BC4B7E">
      <w:pPr>
        <w:pStyle w:val="RepLabel"/>
        <w:spacing w:before="0" w:after="0"/>
        <w:rPr>
          <w:noProof/>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30</w:t>
      </w:r>
      <w:r w:rsidRPr="00BC4B7E">
        <w:rPr>
          <w:sz w:val="20"/>
          <w:szCs w:val="20"/>
        </w:rPr>
        <w:fldChar w:fldCharType="end"/>
      </w:r>
      <w:r w:rsidRPr="00BC4B7E">
        <w:rPr>
          <w:sz w:val="20"/>
          <w:szCs w:val="20"/>
        </w:rPr>
        <w:t>:</w:t>
      </w:r>
      <w:r w:rsidRPr="00BC4B7E">
        <w:rPr>
          <w:sz w:val="20"/>
          <w:szCs w:val="20"/>
        </w:rPr>
        <w:tab/>
      </w:r>
      <w:r w:rsidRPr="00BC4B7E">
        <w:rPr>
          <w:noProof/>
          <w:sz w:val="20"/>
          <w:szCs w:val="20"/>
        </w:rPr>
        <w:t>Summary of field results - prochloraz cleaning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3"/>
        <w:gridCol w:w="690"/>
        <w:gridCol w:w="777"/>
        <w:gridCol w:w="777"/>
        <w:gridCol w:w="777"/>
        <w:gridCol w:w="621"/>
        <w:gridCol w:w="621"/>
        <w:gridCol w:w="691"/>
        <w:gridCol w:w="691"/>
      </w:tblGrid>
      <w:tr w:rsidR="008F6B6F" w:rsidRPr="00D8193C" w14:paraId="3845C7B1" w14:textId="77777777" w:rsidTr="008F6B6F">
        <w:tc>
          <w:tcPr>
            <w:tcW w:w="1982" w:type="pct"/>
            <w:vAlign w:val="center"/>
          </w:tcPr>
          <w:p w14:paraId="43D61434" w14:textId="77777777" w:rsidR="008F6B6F" w:rsidRPr="00D8193C" w:rsidRDefault="008F6B6F" w:rsidP="008F6B6F">
            <w:pPr>
              <w:keepNext/>
              <w:rPr>
                <w:rFonts w:eastAsia="Calibri"/>
                <w:b/>
                <w:bCs/>
                <w:sz w:val="18"/>
                <w:szCs w:val="18"/>
              </w:rPr>
            </w:pPr>
            <w:r w:rsidRPr="00D8193C">
              <w:rPr>
                <w:rFonts w:eastAsia="Calibri"/>
                <w:b/>
                <w:bCs/>
                <w:sz w:val="18"/>
                <w:szCs w:val="18"/>
              </w:rPr>
              <w:t>Operator Number</w:t>
            </w:r>
          </w:p>
        </w:tc>
        <w:tc>
          <w:tcPr>
            <w:tcW w:w="371" w:type="pct"/>
            <w:vAlign w:val="center"/>
          </w:tcPr>
          <w:p w14:paraId="06D1E6A3" w14:textId="77777777" w:rsidR="008F6B6F" w:rsidRPr="00D8193C" w:rsidRDefault="008F6B6F" w:rsidP="008F6B6F">
            <w:pPr>
              <w:keepNext/>
              <w:jc w:val="center"/>
              <w:rPr>
                <w:rFonts w:eastAsia="Calibri"/>
                <w:sz w:val="18"/>
                <w:szCs w:val="18"/>
              </w:rPr>
            </w:pPr>
            <w:r w:rsidRPr="00D8193C">
              <w:rPr>
                <w:rFonts w:eastAsia="Calibri"/>
                <w:sz w:val="18"/>
                <w:szCs w:val="18"/>
              </w:rPr>
              <w:t>38</w:t>
            </w:r>
          </w:p>
        </w:tc>
        <w:tc>
          <w:tcPr>
            <w:tcW w:w="418" w:type="pct"/>
            <w:vAlign w:val="center"/>
          </w:tcPr>
          <w:p w14:paraId="3D89A33A" w14:textId="77777777" w:rsidR="008F6B6F" w:rsidRPr="00D8193C" w:rsidRDefault="008F6B6F" w:rsidP="008F6B6F">
            <w:pPr>
              <w:keepNext/>
              <w:jc w:val="center"/>
              <w:rPr>
                <w:rFonts w:eastAsia="Calibri"/>
                <w:sz w:val="18"/>
                <w:szCs w:val="18"/>
              </w:rPr>
            </w:pPr>
            <w:r w:rsidRPr="00D8193C">
              <w:rPr>
                <w:rFonts w:eastAsia="Calibri"/>
                <w:sz w:val="18"/>
                <w:szCs w:val="18"/>
              </w:rPr>
              <w:t>39</w:t>
            </w:r>
          </w:p>
        </w:tc>
        <w:tc>
          <w:tcPr>
            <w:tcW w:w="418" w:type="pct"/>
            <w:vAlign w:val="center"/>
          </w:tcPr>
          <w:p w14:paraId="6447C1C2" w14:textId="77777777" w:rsidR="008F6B6F" w:rsidRPr="00D8193C" w:rsidRDefault="008F6B6F" w:rsidP="008F6B6F">
            <w:pPr>
              <w:keepNext/>
              <w:jc w:val="center"/>
              <w:rPr>
                <w:rFonts w:eastAsia="Calibri"/>
                <w:sz w:val="18"/>
                <w:szCs w:val="18"/>
              </w:rPr>
            </w:pPr>
            <w:r w:rsidRPr="00D8193C">
              <w:rPr>
                <w:rFonts w:eastAsia="Calibri"/>
                <w:sz w:val="18"/>
                <w:szCs w:val="18"/>
              </w:rPr>
              <w:t>45</w:t>
            </w:r>
          </w:p>
        </w:tc>
        <w:tc>
          <w:tcPr>
            <w:tcW w:w="418" w:type="pct"/>
            <w:vAlign w:val="center"/>
          </w:tcPr>
          <w:p w14:paraId="2FE11994" w14:textId="77777777" w:rsidR="008F6B6F" w:rsidRPr="00D8193C" w:rsidRDefault="008F6B6F" w:rsidP="008F6B6F">
            <w:pPr>
              <w:keepNext/>
              <w:jc w:val="center"/>
              <w:rPr>
                <w:rFonts w:eastAsia="Calibri"/>
                <w:sz w:val="18"/>
                <w:szCs w:val="18"/>
              </w:rPr>
            </w:pPr>
            <w:r w:rsidRPr="00D8193C">
              <w:rPr>
                <w:rFonts w:eastAsia="Calibri"/>
                <w:sz w:val="18"/>
                <w:szCs w:val="18"/>
              </w:rPr>
              <w:t>48</w:t>
            </w:r>
          </w:p>
        </w:tc>
        <w:tc>
          <w:tcPr>
            <w:tcW w:w="324" w:type="pct"/>
            <w:vAlign w:val="center"/>
          </w:tcPr>
          <w:p w14:paraId="699EFE08" w14:textId="77777777" w:rsidR="008F6B6F" w:rsidRPr="00D8193C" w:rsidRDefault="008F6B6F" w:rsidP="008F6B6F">
            <w:pPr>
              <w:keepNext/>
              <w:jc w:val="center"/>
              <w:rPr>
                <w:rFonts w:eastAsia="Calibri"/>
                <w:sz w:val="18"/>
                <w:szCs w:val="18"/>
              </w:rPr>
            </w:pPr>
            <w:r w:rsidRPr="00D8193C">
              <w:rPr>
                <w:rFonts w:eastAsia="Calibri"/>
                <w:sz w:val="18"/>
                <w:szCs w:val="18"/>
              </w:rPr>
              <w:t>40</w:t>
            </w:r>
          </w:p>
        </w:tc>
        <w:tc>
          <w:tcPr>
            <w:tcW w:w="324" w:type="pct"/>
            <w:vAlign w:val="center"/>
          </w:tcPr>
          <w:p w14:paraId="13846CC0" w14:textId="77777777" w:rsidR="008F6B6F" w:rsidRPr="00D8193C" w:rsidRDefault="008F6B6F" w:rsidP="008F6B6F">
            <w:pPr>
              <w:keepNext/>
              <w:jc w:val="center"/>
              <w:rPr>
                <w:rFonts w:eastAsia="Calibri"/>
                <w:sz w:val="18"/>
                <w:szCs w:val="18"/>
              </w:rPr>
            </w:pPr>
            <w:r w:rsidRPr="00D8193C">
              <w:rPr>
                <w:rFonts w:eastAsia="Calibri"/>
                <w:sz w:val="18"/>
                <w:szCs w:val="18"/>
              </w:rPr>
              <w:t>43</w:t>
            </w:r>
          </w:p>
        </w:tc>
        <w:tc>
          <w:tcPr>
            <w:tcW w:w="371" w:type="pct"/>
            <w:vAlign w:val="center"/>
          </w:tcPr>
          <w:p w14:paraId="5A4CAE2E" w14:textId="77777777" w:rsidR="008F6B6F" w:rsidRPr="00D8193C" w:rsidRDefault="008F6B6F" w:rsidP="008F6B6F">
            <w:pPr>
              <w:keepNext/>
              <w:jc w:val="center"/>
              <w:rPr>
                <w:rFonts w:eastAsia="Calibri"/>
                <w:sz w:val="18"/>
                <w:szCs w:val="18"/>
              </w:rPr>
            </w:pPr>
            <w:r w:rsidRPr="00D8193C">
              <w:rPr>
                <w:rFonts w:eastAsia="Calibri"/>
                <w:sz w:val="18"/>
                <w:szCs w:val="18"/>
              </w:rPr>
              <w:t>44</w:t>
            </w:r>
          </w:p>
        </w:tc>
        <w:tc>
          <w:tcPr>
            <w:tcW w:w="371" w:type="pct"/>
            <w:vAlign w:val="center"/>
          </w:tcPr>
          <w:p w14:paraId="4AC30FE6" w14:textId="77777777" w:rsidR="008F6B6F" w:rsidRPr="00D8193C" w:rsidRDefault="008F6B6F" w:rsidP="008F6B6F">
            <w:pPr>
              <w:keepNext/>
              <w:jc w:val="center"/>
              <w:rPr>
                <w:rFonts w:eastAsia="Calibri"/>
                <w:sz w:val="18"/>
                <w:szCs w:val="18"/>
              </w:rPr>
            </w:pPr>
            <w:r w:rsidRPr="00D8193C">
              <w:rPr>
                <w:rFonts w:eastAsia="Calibri"/>
                <w:sz w:val="18"/>
                <w:szCs w:val="18"/>
              </w:rPr>
              <w:t>47</w:t>
            </w:r>
          </w:p>
        </w:tc>
      </w:tr>
      <w:tr w:rsidR="008F6B6F" w:rsidRPr="00D8193C" w14:paraId="43B9B245" w14:textId="77777777" w:rsidTr="008F6B6F">
        <w:tc>
          <w:tcPr>
            <w:tcW w:w="1982" w:type="pct"/>
          </w:tcPr>
          <w:p w14:paraId="680AA2AC" w14:textId="77777777" w:rsidR="008F6B6F" w:rsidRPr="00D8193C" w:rsidRDefault="008F6B6F" w:rsidP="008F6B6F">
            <w:pPr>
              <w:keepNext/>
              <w:spacing w:before="120" w:after="120"/>
              <w:rPr>
                <w:rFonts w:eastAsia="Calibri"/>
                <w:b/>
                <w:sz w:val="18"/>
                <w:szCs w:val="18"/>
              </w:rPr>
            </w:pPr>
            <w:r w:rsidRPr="00D8193C">
              <w:rPr>
                <w:rFonts w:eastAsia="Calibri"/>
                <w:b/>
                <w:bCs/>
                <w:sz w:val="18"/>
                <w:szCs w:val="18"/>
              </w:rPr>
              <w:t>Actual Dermal Exposure (µg/operation)</w:t>
            </w:r>
          </w:p>
        </w:tc>
        <w:tc>
          <w:tcPr>
            <w:tcW w:w="371" w:type="pct"/>
            <w:vAlign w:val="center"/>
          </w:tcPr>
          <w:p w14:paraId="7B0F845C" w14:textId="77777777" w:rsidR="008F6B6F" w:rsidRPr="00D8193C" w:rsidRDefault="008F6B6F" w:rsidP="008F6B6F">
            <w:pPr>
              <w:keepNext/>
              <w:jc w:val="center"/>
              <w:rPr>
                <w:sz w:val="18"/>
                <w:szCs w:val="18"/>
              </w:rPr>
            </w:pPr>
            <w:r w:rsidRPr="00D8193C">
              <w:rPr>
                <w:sz w:val="18"/>
                <w:szCs w:val="18"/>
              </w:rPr>
              <w:t>57.95</w:t>
            </w:r>
          </w:p>
        </w:tc>
        <w:tc>
          <w:tcPr>
            <w:tcW w:w="418" w:type="pct"/>
            <w:vAlign w:val="center"/>
          </w:tcPr>
          <w:p w14:paraId="1D55C27F" w14:textId="77777777" w:rsidR="008F6B6F" w:rsidRPr="00D8193C" w:rsidRDefault="008F6B6F" w:rsidP="008F6B6F">
            <w:pPr>
              <w:keepNext/>
              <w:jc w:val="center"/>
              <w:rPr>
                <w:sz w:val="18"/>
                <w:szCs w:val="18"/>
              </w:rPr>
            </w:pPr>
            <w:r w:rsidRPr="00D8193C">
              <w:rPr>
                <w:sz w:val="18"/>
                <w:szCs w:val="18"/>
              </w:rPr>
              <w:t>47.69</w:t>
            </w:r>
          </w:p>
        </w:tc>
        <w:tc>
          <w:tcPr>
            <w:tcW w:w="418" w:type="pct"/>
            <w:vAlign w:val="center"/>
          </w:tcPr>
          <w:p w14:paraId="7E134C63" w14:textId="77777777" w:rsidR="008F6B6F" w:rsidRPr="00D8193C" w:rsidRDefault="008F6B6F" w:rsidP="008F6B6F">
            <w:pPr>
              <w:keepNext/>
              <w:jc w:val="center"/>
              <w:rPr>
                <w:sz w:val="18"/>
                <w:szCs w:val="18"/>
              </w:rPr>
            </w:pPr>
            <w:r w:rsidRPr="00D8193C">
              <w:rPr>
                <w:sz w:val="18"/>
                <w:szCs w:val="18"/>
              </w:rPr>
              <w:t>187.9</w:t>
            </w:r>
          </w:p>
        </w:tc>
        <w:tc>
          <w:tcPr>
            <w:tcW w:w="418" w:type="pct"/>
            <w:vAlign w:val="center"/>
          </w:tcPr>
          <w:p w14:paraId="45667264" w14:textId="77777777" w:rsidR="008F6B6F" w:rsidRPr="00D8193C" w:rsidRDefault="008F6B6F" w:rsidP="008F6B6F">
            <w:pPr>
              <w:keepNext/>
              <w:jc w:val="center"/>
              <w:rPr>
                <w:sz w:val="18"/>
                <w:szCs w:val="18"/>
              </w:rPr>
            </w:pPr>
            <w:r w:rsidRPr="00D8193C">
              <w:rPr>
                <w:sz w:val="18"/>
                <w:szCs w:val="18"/>
              </w:rPr>
              <w:t>14.384</w:t>
            </w:r>
          </w:p>
        </w:tc>
        <w:tc>
          <w:tcPr>
            <w:tcW w:w="324" w:type="pct"/>
            <w:vAlign w:val="center"/>
          </w:tcPr>
          <w:p w14:paraId="063F4D0F" w14:textId="77777777" w:rsidR="008F6B6F" w:rsidRPr="00D8193C" w:rsidRDefault="008F6B6F" w:rsidP="008F6B6F">
            <w:pPr>
              <w:keepNext/>
              <w:jc w:val="center"/>
              <w:rPr>
                <w:sz w:val="18"/>
                <w:szCs w:val="18"/>
              </w:rPr>
            </w:pPr>
            <w:r w:rsidRPr="00D8193C">
              <w:rPr>
                <w:sz w:val="18"/>
                <w:szCs w:val="18"/>
              </w:rPr>
              <w:t>1.111</w:t>
            </w:r>
          </w:p>
        </w:tc>
        <w:tc>
          <w:tcPr>
            <w:tcW w:w="324" w:type="pct"/>
            <w:vAlign w:val="center"/>
          </w:tcPr>
          <w:p w14:paraId="457BED0D" w14:textId="77777777" w:rsidR="008F6B6F" w:rsidRPr="00D8193C" w:rsidRDefault="008F6B6F" w:rsidP="008F6B6F">
            <w:pPr>
              <w:keepNext/>
              <w:jc w:val="center"/>
              <w:rPr>
                <w:sz w:val="18"/>
                <w:szCs w:val="18"/>
              </w:rPr>
            </w:pPr>
            <w:r w:rsidRPr="00D8193C">
              <w:rPr>
                <w:sz w:val="18"/>
                <w:szCs w:val="18"/>
              </w:rPr>
              <w:t>1.762</w:t>
            </w:r>
          </w:p>
        </w:tc>
        <w:tc>
          <w:tcPr>
            <w:tcW w:w="371" w:type="pct"/>
            <w:vAlign w:val="center"/>
          </w:tcPr>
          <w:p w14:paraId="3E41D2D4" w14:textId="77777777" w:rsidR="008F6B6F" w:rsidRPr="00D8193C" w:rsidRDefault="008F6B6F" w:rsidP="008F6B6F">
            <w:pPr>
              <w:keepNext/>
              <w:jc w:val="center"/>
              <w:rPr>
                <w:sz w:val="18"/>
                <w:szCs w:val="18"/>
              </w:rPr>
            </w:pPr>
            <w:r w:rsidRPr="00D8193C">
              <w:rPr>
                <w:sz w:val="18"/>
                <w:szCs w:val="18"/>
              </w:rPr>
              <w:t>4.038</w:t>
            </w:r>
          </w:p>
        </w:tc>
        <w:tc>
          <w:tcPr>
            <w:tcW w:w="371" w:type="pct"/>
            <w:vAlign w:val="center"/>
          </w:tcPr>
          <w:p w14:paraId="7E41F750" w14:textId="77777777" w:rsidR="008F6B6F" w:rsidRPr="00D8193C" w:rsidRDefault="008F6B6F" w:rsidP="008F6B6F">
            <w:pPr>
              <w:keepNext/>
              <w:jc w:val="center"/>
              <w:rPr>
                <w:sz w:val="18"/>
                <w:szCs w:val="18"/>
              </w:rPr>
            </w:pPr>
            <w:r w:rsidRPr="00D8193C">
              <w:rPr>
                <w:sz w:val="18"/>
                <w:szCs w:val="18"/>
              </w:rPr>
              <w:t>48.32</w:t>
            </w:r>
          </w:p>
        </w:tc>
      </w:tr>
      <w:tr w:rsidR="008F6B6F" w:rsidRPr="00D8193C" w14:paraId="50FD26DD" w14:textId="77777777" w:rsidTr="008F6B6F">
        <w:tc>
          <w:tcPr>
            <w:tcW w:w="1982" w:type="pct"/>
          </w:tcPr>
          <w:p w14:paraId="45F8E4CC" w14:textId="77777777" w:rsidR="008F6B6F" w:rsidRPr="00D8193C" w:rsidRDefault="008F6B6F" w:rsidP="008F6B6F">
            <w:pPr>
              <w:keepNext/>
              <w:rPr>
                <w:rFonts w:eastAsia="Calibri"/>
                <w:b/>
                <w:bCs/>
                <w:sz w:val="18"/>
                <w:szCs w:val="18"/>
              </w:rPr>
            </w:pPr>
            <w:r w:rsidRPr="00D8193C">
              <w:rPr>
                <w:rFonts w:eastAsia="Calibri"/>
                <w:b/>
                <w:bCs/>
                <w:sz w:val="18"/>
                <w:szCs w:val="18"/>
              </w:rPr>
              <w:t>Potential Inhalation Exposure (µg/operation)</w:t>
            </w:r>
          </w:p>
        </w:tc>
        <w:tc>
          <w:tcPr>
            <w:tcW w:w="371" w:type="pct"/>
            <w:vAlign w:val="bottom"/>
          </w:tcPr>
          <w:p w14:paraId="786E36E1" w14:textId="77777777" w:rsidR="008F6B6F" w:rsidRPr="00D8193C" w:rsidRDefault="008F6B6F" w:rsidP="008F6B6F">
            <w:pPr>
              <w:keepNext/>
              <w:jc w:val="center"/>
              <w:rPr>
                <w:sz w:val="18"/>
                <w:szCs w:val="18"/>
              </w:rPr>
            </w:pPr>
            <w:r w:rsidRPr="00D8193C">
              <w:rPr>
                <w:sz w:val="18"/>
                <w:szCs w:val="18"/>
              </w:rPr>
              <w:t>4.872</w:t>
            </w:r>
          </w:p>
        </w:tc>
        <w:tc>
          <w:tcPr>
            <w:tcW w:w="418" w:type="pct"/>
            <w:vAlign w:val="bottom"/>
          </w:tcPr>
          <w:p w14:paraId="373C4E99" w14:textId="77777777" w:rsidR="008F6B6F" w:rsidRPr="00D8193C" w:rsidRDefault="008F6B6F" w:rsidP="008F6B6F">
            <w:pPr>
              <w:keepNext/>
              <w:jc w:val="center"/>
              <w:rPr>
                <w:sz w:val="18"/>
                <w:szCs w:val="18"/>
              </w:rPr>
            </w:pPr>
            <w:r w:rsidRPr="00D8193C">
              <w:rPr>
                <w:sz w:val="18"/>
                <w:szCs w:val="18"/>
              </w:rPr>
              <w:t>2.195</w:t>
            </w:r>
          </w:p>
        </w:tc>
        <w:tc>
          <w:tcPr>
            <w:tcW w:w="418" w:type="pct"/>
            <w:vAlign w:val="bottom"/>
          </w:tcPr>
          <w:p w14:paraId="1FA01CF9" w14:textId="77777777" w:rsidR="008F6B6F" w:rsidRPr="00D8193C" w:rsidRDefault="008F6B6F" w:rsidP="008F6B6F">
            <w:pPr>
              <w:keepNext/>
              <w:jc w:val="center"/>
              <w:rPr>
                <w:sz w:val="18"/>
                <w:szCs w:val="18"/>
              </w:rPr>
            </w:pPr>
            <w:r w:rsidRPr="00D8193C">
              <w:rPr>
                <w:sz w:val="18"/>
                <w:szCs w:val="18"/>
              </w:rPr>
              <w:t>6.860</w:t>
            </w:r>
          </w:p>
        </w:tc>
        <w:tc>
          <w:tcPr>
            <w:tcW w:w="418" w:type="pct"/>
            <w:vAlign w:val="bottom"/>
          </w:tcPr>
          <w:p w14:paraId="5C844AAE" w14:textId="77777777" w:rsidR="008F6B6F" w:rsidRPr="00D8193C" w:rsidRDefault="008F6B6F" w:rsidP="008F6B6F">
            <w:pPr>
              <w:keepNext/>
              <w:jc w:val="center"/>
              <w:rPr>
                <w:sz w:val="18"/>
                <w:szCs w:val="18"/>
              </w:rPr>
            </w:pPr>
            <w:r w:rsidRPr="00D8193C">
              <w:rPr>
                <w:sz w:val="18"/>
                <w:szCs w:val="18"/>
              </w:rPr>
              <w:t>20.05</w:t>
            </w:r>
          </w:p>
        </w:tc>
        <w:tc>
          <w:tcPr>
            <w:tcW w:w="324" w:type="pct"/>
            <w:vAlign w:val="bottom"/>
          </w:tcPr>
          <w:p w14:paraId="5A31E753" w14:textId="77777777" w:rsidR="008F6B6F" w:rsidRPr="00D8193C" w:rsidRDefault="008F6B6F" w:rsidP="008F6B6F">
            <w:pPr>
              <w:keepNext/>
              <w:jc w:val="center"/>
              <w:rPr>
                <w:sz w:val="18"/>
                <w:szCs w:val="18"/>
              </w:rPr>
            </w:pPr>
            <w:r w:rsidRPr="00D8193C">
              <w:rPr>
                <w:sz w:val="18"/>
                <w:szCs w:val="18"/>
              </w:rPr>
              <w:t>0.720</w:t>
            </w:r>
          </w:p>
        </w:tc>
        <w:tc>
          <w:tcPr>
            <w:tcW w:w="324" w:type="pct"/>
            <w:vAlign w:val="bottom"/>
          </w:tcPr>
          <w:p w14:paraId="47844D7E" w14:textId="77777777" w:rsidR="008F6B6F" w:rsidRPr="00D8193C" w:rsidRDefault="008F6B6F" w:rsidP="008F6B6F">
            <w:pPr>
              <w:keepNext/>
              <w:jc w:val="center"/>
              <w:rPr>
                <w:sz w:val="18"/>
                <w:szCs w:val="18"/>
              </w:rPr>
            </w:pPr>
            <w:r w:rsidRPr="00D8193C">
              <w:rPr>
                <w:sz w:val="18"/>
                <w:szCs w:val="18"/>
              </w:rPr>
              <w:t>1.806</w:t>
            </w:r>
          </w:p>
        </w:tc>
        <w:tc>
          <w:tcPr>
            <w:tcW w:w="371" w:type="pct"/>
            <w:vAlign w:val="bottom"/>
          </w:tcPr>
          <w:p w14:paraId="399DBBA8" w14:textId="77777777" w:rsidR="008F6B6F" w:rsidRPr="00D8193C" w:rsidRDefault="008F6B6F" w:rsidP="008F6B6F">
            <w:pPr>
              <w:keepNext/>
              <w:jc w:val="center"/>
              <w:rPr>
                <w:sz w:val="18"/>
                <w:szCs w:val="18"/>
              </w:rPr>
            </w:pPr>
            <w:r w:rsidRPr="00D8193C">
              <w:rPr>
                <w:sz w:val="18"/>
                <w:szCs w:val="18"/>
              </w:rPr>
              <w:t>0.588</w:t>
            </w:r>
          </w:p>
        </w:tc>
        <w:tc>
          <w:tcPr>
            <w:tcW w:w="371" w:type="pct"/>
            <w:vAlign w:val="bottom"/>
          </w:tcPr>
          <w:p w14:paraId="7334F08C" w14:textId="77777777" w:rsidR="008F6B6F" w:rsidRPr="00D8193C" w:rsidRDefault="008F6B6F" w:rsidP="008F6B6F">
            <w:pPr>
              <w:keepNext/>
              <w:jc w:val="center"/>
              <w:rPr>
                <w:sz w:val="18"/>
                <w:szCs w:val="18"/>
              </w:rPr>
            </w:pPr>
            <w:r w:rsidRPr="00D8193C">
              <w:rPr>
                <w:sz w:val="18"/>
                <w:szCs w:val="18"/>
              </w:rPr>
              <w:t>0.381</w:t>
            </w:r>
          </w:p>
        </w:tc>
      </w:tr>
    </w:tbl>
    <w:p w14:paraId="1AC8DDCE" w14:textId="77777777" w:rsidR="008F6B6F" w:rsidRPr="00D8193C" w:rsidRDefault="008F6B6F" w:rsidP="00BC4B7E">
      <w:pPr>
        <w:pStyle w:val="Tekstpodstawowy"/>
        <w:keepNext/>
        <w:spacing w:after="0"/>
        <w:jc w:val="both"/>
        <w:rPr>
          <w:sz w:val="18"/>
          <w:szCs w:val="18"/>
        </w:rPr>
      </w:pPr>
      <w:r w:rsidRPr="00D8193C">
        <w:rPr>
          <w:sz w:val="18"/>
          <w:szCs w:val="18"/>
        </w:rPr>
        <w:t>Actual Dermal Exposure (ADE) = Sum of residues on inner dosimeter representing the skin, face/neck wipes and hand wash solutions.</w:t>
      </w:r>
    </w:p>
    <w:p w14:paraId="26F1E26F" w14:textId="77777777" w:rsidR="008F6B6F" w:rsidRDefault="008F6B6F" w:rsidP="00BC4B7E">
      <w:pPr>
        <w:pStyle w:val="Tekstpodstawowy"/>
        <w:keepNext/>
        <w:spacing w:after="0"/>
        <w:jc w:val="both"/>
        <w:rPr>
          <w:bCs/>
          <w:sz w:val="18"/>
          <w:szCs w:val="18"/>
        </w:rPr>
      </w:pPr>
      <w:r w:rsidRPr="00D8193C">
        <w:rPr>
          <w:sz w:val="18"/>
          <w:szCs w:val="18"/>
        </w:rPr>
        <w:t xml:space="preserve">Potential Inhalation Exposure (PIE) = Residues measured in the breathing zone expressed as </w:t>
      </w:r>
      <w:r w:rsidRPr="00D8193C">
        <w:rPr>
          <w:bCs/>
          <w:sz w:val="18"/>
          <w:szCs w:val="18"/>
        </w:rPr>
        <w:t>µg/operation (at a breathing rate of 14 L/min).</w:t>
      </w:r>
    </w:p>
    <w:p w14:paraId="28887173" w14:textId="77777777" w:rsidR="00BC4B7E" w:rsidRPr="00BC4B7E" w:rsidRDefault="00BC4B7E" w:rsidP="00BC4B7E">
      <w:pPr>
        <w:pStyle w:val="Tekstpodstawowy"/>
        <w:keepNext/>
        <w:spacing w:after="0"/>
        <w:jc w:val="both"/>
        <w:rPr>
          <w:bCs/>
          <w:sz w:val="18"/>
          <w:szCs w:val="18"/>
        </w:rPr>
      </w:pPr>
    </w:p>
    <w:p w14:paraId="15751A4D" w14:textId="77777777" w:rsidR="008F6B6F" w:rsidRPr="00BC4B7E" w:rsidRDefault="008F6B6F" w:rsidP="00BC4B7E">
      <w:pPr>
        <w:pStyle w:val="RepLabel"/>
        <w:spacing w:before="0" w:after="0"/>
        <w:rPr>
          <w:noProof/>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31</w:t>
      </w:r>
      <w:r w:rsidRPr="00BC4B7E">
        <w:rPr>
          <w:sz w:val="20"/>
          <w:szCs w:val="20"/>
        </w:rPr>
        <w:fldChar w:fldCharType="end"/>
      </w:r>
      <w:r w:rsidRPr="00BC4B7E">
        <w:rPr>
          <w:sz w:val="20"/>
          <w:szCs w:val="20"/>
        </w:rPr>
        <w:t>:</w:t>
      </w:r>
      <w:r w:rsidRPr="00BC4B7E">
        <w:rPr>
          <w:sz w:val="20"/>
          <w:szCs w:val="20"/>
        </w:rPr>
        <w:tab/>
      </w:r>
      <w:r w:rsidRPr="00BC4B7E">
        <w:rPr>
          <w:noProof/>
          <w:sz w:val="20"/>
          <w:szCs w:val="20"/>
        </w:rPr>
        <w:t>Determined Residues of prochloraz during mixing/loading/calibration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68"/>
        <w:gridCol w:w="887"/>
        <w:gridCol w:w="887"/>
        <w:gridCol w:w="887"/>
        <w:gridCol w:w="887"/>
        <w:gridCol w:w="886"/>
        <w:gridCol w:w="886"/>
        <w:gridCol w:w="886"/>
        <w:gridCol w:w="886"/>
        <w:gridCol w:w="882"/>
      </w:tblGrid>
      <w:tr w:rsidR="008F6B6F" w:rsidRPr="005026ED" w14:paraId="58E5C1BB" w14:textId="77777777" w:rsidTr="008F6B6F">
        <w:trPr>
          <w:trHeight w:val="20"/>
        </w:trPr>
        <w:tc>
          <w:tcPr>
            <w:tcW w:w="732" w:type="pct"/>
            <w:shd w:val="clear" w:color="auto" w:fill="auto"/>
            <w:vAlign w:val="center"/>
          </w:tcPr>
          <w:p w14:paraId="487EC76D"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Procedure</w:t>
            </w:r>
          </w:p>
        </w:tc>
        <w:tc>
          <w:tcPr>
            <w:tcW w:w="2374" w:type="pct"/>
            <w:gridSpan w:val="5"/>
            <w:shd w:val="clear" w:color="auto" w:fill="auto"/>
            <w:vAlign w:val="bottom"/>
          </w:tcPr>
          <w:p w14:paraId="42B57711" w14:textId="77777777" w:rsidR="008F6B6F" w:rsidRPr="005026ED" w:rsidRDefault="008F6B6F" w:rsidP="008F6B6F">
            <w:pPr>
              <w:jc w:val="center"/>
              <w:rPr>
                <w:sz w:val="18"/>
                <w:szCs w:val="18"/>
              </w:rPr>
            </w:pPr>
            <w:r w:rsidRPr="005026ED">
              <w:rPr>
                <w:sz w:val="18"/>
                <w:szCs w:val="18"/>
              </w:rPr>
              <w:t>Pre-mix</w:t>
            </w:r>
          </w:p>
        </w:tc>
        <w:tc>
          <w:tcPr>
            <w:tcW w:w="1894" w:type="pct"/>
            <w:gridSpan w:val="4"/>
          </w:tcPr>
          <w:p w14:paraId="46A5922E" w14:textId="77777777" w:rsidR="008F6B6F" w:rsidRPr="005026ED" w:rsidRDefault="008F6B6F" w:rsidP="008F6B6F">
            <w:pPr>
              <w:jc w:val="center"/>
              <w:rPr>
                <w:sz w:val="18"/>
                <w:szCs w:val="18"/>
              </w:rPr>
            </w:pPr>
            <w:r w:rsidRPr="005026ED">
              <w:rPr>
                <w:sz w:val="18"/>
                <w:szCs w:val="18"/>
              </w:rPr>
              <w:t>Dry-couple</w:t>
            </w:r>
          </w:p>
        </w:tc>
      </w:tr>
      <w:tr w:rsidR="008F6B6F" w:rsidRPr="005026ED" w14:paraId="19CF81F1" w14:textId="77777777" w:rsidTr="008F6B6F">
        <w:trPr>
          <w:trHeight w:val="249"/>
        </w:trPr>
        <w:tc>
          <w:tcPr>
            <w:tcW w:w="732" w:type="pct"/>
            <w:shd w:val="clear" w:color="auto" w:fill="auto"/>
            <w:vAlign w:val="center"/>
          </w:tcPr>
          <w:p w14:paraId="014606AB"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Operator Number</w:t>
            </w:r>
          </w:p>
        </w:tc>
        <w:tc>
          <w:tcPr>
            <w:tcW w:w="475" w:type="pct"/>
            <w:tcBorders>
              <w:right w:val="single" w:sz="4" w:space="0" w:color="auto"/>
            </w:tcBorders>
            <w:shd w:val="clear" w:color="auto" w:fill="auto"/>
          </w:tcPr>
          <w:p w14:paraId="767A7887" w14:textId="77777777" w:rsidR="008F6B6F" w:rsidRPr="005026ED" w:rsidRDefault="008F6B6F" w:rsidP="008F6B6F">
            <w:pPr>
              <w:spacing w:before="20"/>
              <w:jc w:val="center"/>
              <w:rPr>
                <w:sz w:val="18"/>
                <w:szCs w:val="18"/>
              </w:rPr>
            </w:pPr>
            <w:r w:rsidRPr="005026ED">
              <w:rPr>
                <w:sz w:val="18"/>
                <w:szCs w:val="18"/>
              </w:rPr>
              <w:t>27</w:t>
            </w:r>
          </w:p>
        </w:tc>
        <w:tc>
          <w:tcPr>
            <w:tcW w:w="475" w:type="pct"/>
            <w:tcBorders>
              <w:left w:val="single" w:sz="4" w:space="0" w:color="auto"/>
            </w:tcBorders>
            <w:shd w:val="clear" w:color="auto" w:fill="auto"/>
          </w:tcPr>
          <w:p w14:paraId="536ECBE7" w14:textId="77777777" w:rsidR="008F6B6F" w:rsidRPr="005026ED" w:rsidRDefault="008F6B6F" w:rsidP="008F6B6F">
            <w:pPr>
              <w:spacing w:before="20"/>
              <w:jc w:val="center"/>
              <w:rPr>
                <w:sz w:val="18"/>
                <w:szCs w:val="18"/>
              </w:rPr>
            </w:pPr>
            <w:r w:rsidRPr="005026ED">
              <w:rPr>
                <w:sz w:val="18"/>
                <w:szCs w:val="18"/>
              </w:rPr>
              <w:t>28</w:t>
            </w:r>
          </w:p>
        </w:tc>
        <w:tc>
          <w:tcPr>
            <w:tcW w:w="475" w:type="pct"/>
            <w:shd w:val="clear" w:color="auto" w:fill="auto"/>
          </w:tcPr>
          <w:p w14:paraId="5C9141D8" w14:textId="77777777" w:rsidR="008F6B6F" w:rsidRPr="005026ED" w:rsidRDefault="008F6B6F" w:rsidP="008F6B6F">
            <w:pPr>
              <w:spacing w:before="20"/>
              <w:jc w:val="center"/>
              <w:rPr>
                <w:sz w:val="18"/>
                <w:szCs w:val="18"/>
              </w:rPr>
            </w:pPr>
            <w:r w:rsidRPr="005026ED">
              <w:rPr>
                <w:sz w:val="18"/>
                <w:szCs w:val="18"/>
              </w:rPr>
              <w:t>33</w:t>
            </w:r>
          </w:p>
        </w:tc>
        <w:tc>
          <w:tcPr>
            <w:tcW w:w="475" w:type="pct"/>
            <w:shd w:val="clear" w:color="auto" w:fill="auto"/>
          </w:tcPr>
          <w:p w14:paraId="4B97EF02" w14:textId="77777777" w:rsidR="008F6B6F" w:rsidRPr="005026ED" w:rsidRDefault="008F6B6F" w:rsidP="008F6B6F">
            <w:pPr>
              <w:spacing w:before="20"/>
              <w:jc w:val="center"/>
              <w:rPr>
                <w:sz w:val="18"/>
                <w:szCs w:val="18"/>
              </w:rPr>
            </w:pPr>
            <w:r w:rsidRPr="005026ED">
              <w:rPr>
                <w:sz w:val="18"/>
                <w:szCs w:val="18"/>
              </w:rPr>
              <w:t>34</w:t>
            </w:r>
          </w:p>
        </w:tc>
        <w:tc>
          <w:tcPr>
            <w:tcW w:w="474" w:type="pct"/>
            <w:shd w:val="clear" w:color="auto" w:fill="auto"/>
          </w:tcPr>
          <w:p w14:paraId="1EB8FD04" w14:textId="77777777" w:rsidR="008F6B6F" w:rsidRPr="005026ED" w:rsidRDefault="008F6B6F" w:rsidP="008F6B6F">
            <w:pPr>
              <w:spacing w:before="20"/>
              <w:jc w:val="center"/>
              <w:rPr>
                <w:sz w:val="18"/>
                <w:szCs w:val="18"/>
              </w:rPr>
            </w:pPr>
            <w:r w:rsidRPr="005026ED">
              <w:rPr>
                <w:sz w:val="18"/>
                <w:szCs w:val="18"/>
              </w:rPr>
              <w:t>36</w:t>
            </w:r>
          </w:p>
        </w:tc>
        <w:tc>
          <w:tcPr>
            <w:tcW w:w="474" w:type="pct"/>
            <w:shd w:val="clear" w:color="auto" w:fill="auto"/>
            <w:vAlign w:val="bottom"/>
          </w:tcPr>
          <w:p w14:paraId="39CF3B66" w14:textId="77777777" w:rsidR="008F6B6F" w:rsidRPr="005026ED" w:rsidRDefault="008F6B6F" w:rsidP="008F6B6F">
            <w:pPr>
              <w:spacing w:before="20"/>
              <w:jc w:val="center"/>
              <w:rPr>
                <w:sz w:val="18"/>
                <w:szCs w:val="18"/>
              </w:rPr>
            </w:pPr>
            <w:r w:rsidRPr="005026ED">
              <w:rPr>
                <w:sz w:val="18"/>
                <w:szCs w:val="18"/>
              </w:rPr>
              <w:t>31</w:t>
            </w:r>
          </w:p>
        </w:tc>
        <w:tc>
          <w:tcPr>
            <w:tcW w:w="474" w:type="pct"/>
            <w:shd w:val="clear" w:color="auto" w:fill="auto"/>
            <w:vAlign w:val="bottom"/>
          </w:tcPr>
          <w:p w14:paraId="5E2693B1" w14:textId="77777777" w:rsidR="008F6B6F" w:rsidRPr="005026ED" w:rsidRDefault="008F6B6F" w:rsidP="008F6B6F">
            <w:pPr>
              <w:spacing w:before="20"/>
              <w:jc w:val="center"/>
              <w:rPr>
                <w:sz w:val="18"/>
                <w:szCs w:val="18"/>
              </w:rPr>
            </w:pPr>
            <w:r w:rsidRPr="005026ED">
              <w:rPr>
                <w:sz w:val="18"/>
                <w:szCs w:val="18"/>
              </w:rPr>
              <w:t>26</w:t>
            </w:r>
          </w:p>
        </w:tc>
        <w:tc>
          <w:tcPr>
            <w:tcW w:w="474" w:type="pct"/>
            <w:vAlign w:val="bottom"/>
          </w:tcPr>
          <w:p w14:paraId="08FCCCC3" w14:textId="77777777" w:rsidR="008F6B6F" w:rsidRPr="005026ED" w:rsidRDefault="008F6B6F" w:rsidP="008F6B6F">
            <w:pPr>
              <w:spacing w:before="20"/>
              <w:jc w:val="center"/>
              <w:rPr>
                <w:sz w:val="18"/>
                <w:szCs w:val="18"/>
              </w:rPr>
            </w:pPr>
            <w:r w:rsidRPr="005026ED">
              <w:rPr>
                <w:sz w:val="18"/>
                <w:szCs w:val="18"/>
              </w:rPr>
              <w:t>32</w:t>
            </w:r>
          </w:p>
        </w:tc>
        <w:tc>
          <w:tcPr>
            <w:tcW w:w="472" w:type="pct"/>
            <w:shd w:val="clear" w:color="auto" w:fill="auto"/>
            <w:vAlign w:val="bottom"/>
          </w:tcPr>
          <w:p w14:paraId="6548180C" w14:textId="77777777" w:rsidR="008F6B6F" w:rsidRPr="005026ED" w:rsidRDefault="008F6B6F" w:rsidP="008F6B6F">
            <w:pPr>
              <w:spacing w:before="20"/>
              <w:jc w:val="center"/>
              <w:rPr>
                <w:sz w:val="18"/>
                <w:szCs w:val="18"/>
              </w:rPr>
            </w:pPr>
            <w:r w:rsidRPr="005026ED">
              <w:rPr>
                <w:sz w:val="18"/>
                <w:szCs w:val="18"/>
              </w:rPr>
              <w:t>35</w:t>
            </w:r>
          </w:p>
        </w:tc>
      </w:tr>
      <w:tr w:rsidR="008F6B6F" w:rsidRPr="005026ED" w14:paraId="548F324C" w14:textId="77777777" w:rsidTr="008F6B6F">
        <w:trPr>
          <w:trHeight w:val="20"/>
        </w:trPr>
        <w:tc>
          <w:tcPr>
            <w:tcW w:w="732" w:type="pct"/>
            <w:shd w:val="clear" w:color="auto" w:fill="auto"/>
            <w:vAlign w:val="center"/>
          </w:tcPr>
          <w:p w14:paraId="48B8BE83"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Body Weight (kg)</w:t>
            </w:r>
          </w:p>
        </w:tc>
        <w:tc>
          <w:tcPr>
            <w:tcW w:w="475" w:type="pct"/>
            <w:tcBorders>
              <w:right w:val="single" w:sz="4" w:space="0" w:color="auto"/>
            </w:tcBorders>
            <w:shd w:val="clear" w:color="auto" w:fill="auto"/>
            <w:vAlign w:val="bottom"/>
          </w:tcPr>
          <w:p w14:paraId="727177C3" w14:textId="77777777" w:rsidR="008F6B6F" w:rsidRPr="005026ED" w:rsidRDefault="008F6B6F" w:rsidP="008F6B6F">
            <w:pPr>
              <w:spacing w:before="20"/>
              <w:jc w:val="center"/>
              <w:rPr>
                <w:sz w:val="18"/>
                <w:szCs w:val="18"/>
              </w:rPr>
            </w:pPr>
            <w:r w:rsidRPr="005026ED">
              <w:rPr>
                <w:sz w:val="18"/>
                <w:szCs w:val="18"/>
              </w:rPr>
              <w:t>84.00</w:t>
            </w:r>
          </w:p>
        </w:tc>
        <w:tc>
          <w:tcPr>
            <w:tcW w:w="475" w:type="pct"/>
            <w:tcBorders>
              <w:left w:val="single" w:sz="4" w:space="0" w:color="auto"/>
            </w:tcBorders>
            <w:shd w:val="clear" w:color="auto" w:fill="auto"/>
            <w:vAlign w:val="bottom"/>
          </w:tcPr>
          <w:p w14:paraId="060C5B52" w14:textId="77777777" w:rsidR="008F6B6F" w:rsidRPr="005026ED" w:rsidRDefault="008F6B6F" w:rsidP="008F6B6F">
            <w:pPr>
              <w:spacing w:before="20"/>
              <w:jc w:val="center"/>
              <w:rPr>
                <w:sz w:val="18"/>
                <w:szCs w:val="18"/>
              </w:rPr>
            </w:pPr>
            <w:r w:rsidRPr="005026ED">
              <w:rPr>
                <w:sz w:val="18"/>
                <w:szCs w:val="18"/>
              </w:rPr>
              <w:t>76.20</w:t>
            </w:r>
          </w:p>
        </w:tc>
        <w:tc>
          <w:tcPr>
            <w:tcW w:w="475" w:type="pct"/>
            <w:shd w:val="clear" w:color="auto" w:fill="auto"/>
            <w:vAlign w:val="bottom"/>
          </w:tcPr>
          <w:p w14:paraId="2318066C" w14:textId="77777777" w:rsidR="008F6B6F" w:rsidRPr="005026ED" w:rsidRDefault="008F6B6F" w:rsidP="008F6B6F">
            <w:pPr>
              <w:spacing w:before="20"/>
              <w:jc w:val="center"/>
              <w:rPr>
                <w:sz w:val="18"/>
                <w:szCs w:val="18"/>
              </w:rPr>
            </w:pPr>
            <w:r w:rsidRPr="005026ED">
              <w:rPr>
                <w:sz w:val="18"/>
                <w:szCs w:val="18"/>
              </w:rPr>
              <w:t>65.60</w:t>
            </w:r>
          </w:p>
        </w:tc>
        <w:tc>
          <w:tcPr>
            <w:tcW w:w="475" w:type="pct"/>
            <w:shd w:val="clear" w:color="auto" w:fill="auto"/>
            <w:vAlign w:val="bottom"/>
          </w:tcPr>
          <w:p w14:paraId="6BBB2876" w14:textId="77777777" w:rsidR="008F6B6F" w:rsidRPr="005026ED" w:rsidRDefault="008F6B6F" w:rsidP="008F6B6F">
            <w:pPr>
              <w:spacing w:before="20"/>
              <w:jc w:val="center"/>
              <w:rPr>
                <w:sz w:val="18"/>
                <w:szCs w:val="18"/>
              </w:rPr>
            </w:pPr>
            <w:r w:rsidRPr="005026ED">
              <w:rPr>
                <w:sz w:val="18"/>
                <w:szCs w:val="18"/>
              </w:rPr>
              <w:t>105.2</w:t>
            </w:r>
          </w:p>
        </w:tc>
        <w:tc>
          <w:tcPr>
            <w:tcW w:w="474" w:type="pct"/>
            <w:shd w:val="clear" w:color="auto" w:fill="auto"/>
            <w:vAlign w:val="bottom"/>
          </w:tcPr>
          <w:p w14:paraId="060C1ECC" w14:textId="77777777" w:rsidR="008F6B6F" w:rsidRPr="005026ED" w:rsidRDefault="008F6B6F" w:rsidP="008F6B6F">
            <w:pPr>
              <w:spacing w:before="20"/>
              <w:jc w:val="center"/>
              <w:rPr>
                <w:sz w:val="18"/>
                <w:szCs w:val="18"/>
              </w:rPr>
            </w:pPr>
            <w:r w:rsidRPr="005026ED">
              <w:rPr>
                <w:sz w:val="18"/>
                <w:szCs w:val="18"/>
              </w:rPr>
              <w:t>89.10</w:t>
            </w:r>
          </w:p>
        </w:tc>
        <w:tc>
          <w:tcPr>
            <w:tcW w:w="474" w:type="pct"/>
            <w:shd w:val="clear" w:color="auto" w:fill="auto"/>
            <w:vAlign w:val="bottom"/>
          </w:tcPr>
          <w:p w14:paraId="1A062931" w14:textId="77777777" w:rsidR="008F6B6F" w:rsidRPr="005026ED" w:rsidRDefault="008F6B6F" w:rsidP="008F6B6F">
            <w:pPr>
              <w:spacing w:before="20"/>
              <w:jc w:val="center"/>
              <w:rPr>
                <w:sz w:val="18"/>
                <w:szCs w:val="18"/>
              </w:rPr>
            </w:pPr>
            <w:r w:rsidRPr="005026ED">
              <w:rPr>
                <w:sz w:val="18"/>
                <w:szCs w:val="18"/>
              </w:rPr>
              <w:t>100.1</w:t>
            </w:r>
          </w:p>
        </w:tc>
        <w:tc>
          <w:tcPr>
            <w:tcW w:w="474" w:type="pct"/>
            <w:shd w:val="clear" w:color="auto" w:fill="auto"/>
            <w:vAlign w:val="bottom"/>
          </w:tcPr>
          <w:p w14:paraId="7966EF4D" w14:textId="77777777" w:rsidR="008F6B6F" w:rsidRPr="005026ED" w:rsidRDefault="008F6B6F" w:rsidP="008F6B6F">
            <w:pPr>
              <w:spacing w:before="20"/>
              <w:jc w:val="center"/>
              <w:rPr>
                <w:sz w:val="18"/>
                <w:szCs w:val="18"/>
              </w:rPr>
            </w:pPr>
            <w:r w:rsidRPr="005026ED">
              <w:rPr>
                <w:sz w:val="18"/>
                <w:szCs w:val="18"/>
              </w:rPr>
              <w:t>96.80</w:t>
            </w:r>
          </w:p>
        </w:tc>
        <w:tc>
          <w:tcPr>
            <w:tcW w:w="474" w:type="pct"/>
            <w:vAlign w:val="bottom"/>
          </w:tcPr>
          <w:p w14:paraId="7CF74725" w14:textId="77777777" w:rsidR="008F6B6F" w:rsidRPr="005026ED" w:rsidRDefault="008F6B6F" w:rsidP="008F6B6F">
            <w:pPr>
              <w:spacing w:before="20"/>
              <w:jc w:val="center"/>
              <w:rPr>
                <w:sz w:val="18"/>
                <w:szCs w:val="18"/>
              </w:rPr>
            </w:pPr>
            <w:r w:rsidRPr="005026ED">
              <w:rPr>
                <w:sz w:val="18"/>
                <w:szCs w:val="18"/>
              </w:rPr>
              <w:t>81.00</w:t>
            </w:r>
          </w:p>
        </w:tc>
        <w:tc>
          <w:tcPr>
            <w:tcW w:w="472" w:type="pct"/>
            <w:shd w:val="clear" w:color="auto" w:fill="auto"/>
            <w:vAlign w:val="bottom"/>
          </w:tcPr>
          <w:p w14:paraId="35713F1E" w14:textId="77777777" w:rsidR="008F6B6F" w:rsidRPr="005026ED" w:rsidRDefault="008F6B6F" w:rsidP="008F6B6F">
            <w:pPr>
              <w:spacing w:before="20"/>
              <w:jc w:val="center"/>
              <w:rPr>
                <w:sz w:val="18"/>
                <w:szCs w:val="18"/>
              </w:rPr>
            </w:pPr>
            <w:r w:rsidRPr="005026ED">
              <w:rPr>
                <w:sz w:val="18"/>
                <w:szCs w:val="18"/>
              </w:rPr>
              <w:t>70.10</w:t>
            </w:r>
          </w:p>
        </w:tc>
      </w:tr>
      <w:tr w:rsidR="008F6B6F" w:rsidRPr="005026ED" w14:paraId="1E5D808A" w14:textId="77777777" w:rsidTr="008F6B6F">
        <w:trPr>
          <w:trHeight w:val="20"/>
        </w:trPr>
        <w:tc>
          <w:tcPr>
            <w:tcW w:w="732" w:type="pct"/>
            <w:shd w:val="clear" w:color="auto" w:fill="auto"/>
            <w:vAlign w:val="center"/>
          </w:tcPr>
          <w:p w14:paraId="148963A1"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Exposure time (min)</w:t>
            </w:r>
          </w:p>
        </w:tc>
        <w:tc>
          <w:tcPr>
            <w:tcW w:w="475" w:type="pct"/>
            <w:tcBorders>
              <w:right w:val="single" w:sz="4" w:space="0" w:color="auto"/>
            </w:tcBorders>
            <w:shd w:val="clear" w:color="auto" w:fill="auto"/>
            <w:vAlign w:val="center"/>
          </w:tcPr>
          <w:p w14:paraId="75BFDF0B" w14:textId="77777777" w:rsidR="008F6B6F" w:rsidRPr="005026ED" w:rsidRDefault="008F6B6F" w:rsidP="008F6B6F">
            <w:pPr>
              <w:spacing w:before="20"/>
              <w:jc w:val="center"/>
              <w:rPr>
                <w:sz w:val="18"/>
                <w:szCs w:val="18"/>
              </w:rPr>
            </w:pPr>
            <w:r w:rsidRPr="005026ED">
              <w:rPr>
                <w:sz w:val="18"/>
                <w:szCs w:val="18"/>
              </w:rPr>
              <w:t>10.00</w:t>
            </w:r>
          </w:p>
        </w:tc>
        <w:tc>
          <w:tcPr>
            <w:tcW w:w="475" w:type="pct"/>
            <w:tcBorders>
              <w:left w:val="single" w:sz="4" w:space="0" w:color="auto"/>
            </w:tcBorders>
            <w:shd w:val="clear" w:color="auto" w:fill="auto"/>
            <w:vAlign w:val="center"/>
          </w:tcPr>
          <w:p w14:paraId="5CDC94BE" w14:textId="77777777" w:rsidR="008F6B6F" w:rsidRPr="005026ED" w:rsidRDefault="008F6B6F" w:rsidP="008F6B6F">
            <w:pPr>
              <w:spacing w:before="20"/>
              <w:jc w:val="center"/>
              <w:rPr>
                <w:sz w:val="18"/>
                <w:szCs w:val="18"/>
              </w:rPr>
            </w:pPr>
            <w:r w:rsidRPr="005026ED">
              <w:rPr>
                <w:sz w:val="18"/>
                <w:szCs w:val="18"/>
              </w:rPr>
              <w:t>25.00</w:t>
            </w:r>
          </w:p>
        </w:tc>
        <w:tc>
          <w:tcPr>
            <w:tcW w:w="475" w:type="pct"/>
            <w:shd w:val="clear" w:color="auto" w:fill="auto"/>
            <w:vAlign w:val="center"/>
          </w:tcPr>
          <w:p w14:paraId="15431EA8" w14:textId="77777777" w:rsidR="008F6B6F" w:rsidRPr="005026ED" w:rsidRDefault="008F6B6F" w:rsidP="008F6B6F">
            <w:pPr>
              <w:spacing w:before="20"/>
              <w:jc w:val="center"/>
              <w:rPr>
                <w:sz w:val="18"/>
                <w:szCs w:val="18"/>
              </w:rPr>
            </w:pPr>
            <w:r w:rsidRPr="005026ED">
              <w:rPr>
                <w:sz w:val="18"/>
                <w:szCs w:val="18"/>
              </w:rPr>
              <w:t>32.00</w:t>
            </w:r>
          </w:p>
        </w:tc>
        <w:tc>
          <w:tcPr>
            <w:tcW w:w="475" w:type="pct"/>
            <w:shd w:val="clear" w:color="auto" w:fill="auto"/>
            <w:vAlign w:val="center"/>
          </w:tcPr>
          <w:p w14:paraId="4AFBE082" w14:textId="77777777" w:rsidR="008F6B6F" w:rsidRPr="005026ED" w:rsidRDefault="008F6B6F" w:rsidP="008F6B6F">
            <w:pPr>
              <w:spacing w:before="20"/>
              <w:jc w:val="center"/>
              <w:rPr>
                <w:sz w:val="18"/>
                <w:szCs w:val="18"/>
              </w:rPr>
            </w:pPr>
            <w:r w:rsidRPr="005026ED">
              <w:rPr>
                <w:sz w:val="18"/>
                <w:szCs w:val="18"/>
              </w:rPr>
              <w:t>32.00</w:t>
            </w:r>
          </w:p>
        </w:tc>
        <w:tc>
          <w:tcPr>
            <w:tcW w:w="474" w:type="pct"/>
            <w:shd w:val="clear" w:color="auto" w:fill="auto"/>
            <w:vAlign w:val="center"/>
          </w:tcPr>
          <w:p w14:paraId="3BE0AE06" w14:textId="77777777" w:rsidR="008F6B6F" w:rsidRPr="005026ED" w:rsidRDefault="008F6B6F" w:rsidP="008F6B6F">
            <w:pPr>
              <w:spacing w:before="20"/>
              <w:jc w:val="center"/>
              <w:rPr>
                <w:sz w:val="18"/>
                <w:szCs w:val="18"/>
              </w:rPr>
            </w:pPr>
            <w:r w:rsidRPr="005026ED">
              <w:rPr>
                <w:sz w:val="18"/>
                <w:szCs w:val="18"/>
              </w:rPr>
              <w:t>459.0</w:t>
            </w:r>
          </w:p>
        </w:tc>
        <w:tc>
          <w:tcPr>
            <w:tcW w:w="474" w:type="pct"/>
            <w:shd w:val="clear" w:color="auto" w:fill="auto"/>
            <w:vAlign w:val="center"/>
          </w:tcPr>
          <w:p w14:paraId="3580EB01" w14:textId="77777777" w:rsidR="008F6B6F" w:rsidRPr="005026ED" w:rsidRDefault="008F6B6F" w:rsidP="008F6B6F">
            <w:pPr>
              <w:spacing w:before="20"/>
              <w:jc w:val="center"/>
              <w:rPr>
                <w:sz w:val="18"/>
                <w:szCs w:val="18"/>
              </w:rPr>
            </w:pPr>
            <w:r w:rsidRPr="005026ED">
              <w:rPr>
                <w:sz w:val="18"/>
                <w:szCs w:val="18"/>
              </w:rPr>
              <w:t>6.000</w:t>
            </w:r>
          </w:p>
        </w:tc>
        <w:tc>
          <w:tcPr>
            <w:tcW w:w="474" w:type="pct"/>
            <w:shd w:val="clear" w:color="auto" w:fill="auto"/>
            <w:vAlign w:val="center"/>
          </w:tcPr>
          <w:p w14:paraId="2DC46280" w14:textId="77777777" w:rsidR="008F6B6F" w:rsidRPr="005026ED" w:rsidRDefault="008F6B6F" w:rsidP="008F6B6F">
            <w:pPr>
              <w:spacing w:before="20"/>
              <w:jc w:val="center"/>
              <w:rPr>
                <w:sz w:val="18"/>
                <w:szCs w:val="18"/>
              </w:rPr>
            </w:pPr>
            <w:r w:rsidRPr="005026ED">
              <w:rPr>
                <w:sz w:val="18"/>
                <w:szCs w:val="18"/>
              </w:rPr>
              <w:t>3.000</w:t>
            </w:r>
          </w:p>
        </w:tc>
        <w:tc>
          <w:tcPr>
            <w:tcW w:w="474" w:type="pct"/>
            <w:vAlign w:val="center"/>
          </w:tcPr>
          <w:p w14:paraId="620399DF" w14:textId="77777777" w:rsidR="008F6B6F" w:rsidRPr="005026ED" w:rsidRDefault="008F6B6F" w:rsidP="008F6B6F">
            <w:pPr>
              <w:spacing w:before="20"/>
              <w:jc w:val="center"/>
              <w:rPr>
                <w:sz w:val="18"/>
                <w:szCs w:val="18"/>
              </w:rPr>
            </w:pPr>
            <w:r w:rsidRPr="005026ED">
              <w:rPr>
                <w:sz w:val="18"/>
                <w:szCs w:val="18"/>
              </w:rPr>
              <w:t>2.000</w:t>
            </w:r>
          </w:p>
        </w:tc>
        <w:tc>
          <w:tcPr>
            <w:tcW w:w="472" w:type="pct"/>
            <w:shd w:val="clear" w:color="auto" w:fill="auto"/>
            <w:vAlign w:val="center"/>
          </w:tcPr>
          <w:p w14:paraId="3F32E3E4" w14:textId="77777777" w:rsidR="008F6B6F" w:rsidRPr="005026ED" w:rsidRDefault="008F6B6F" w:rsidP="008F6B6F">
            <w:pPr>
              <w:spacing w:before="20"/>
              <w:jc w:val="center"/>
              <w:rPr>
                <w:sz w:val="18"/>
                <w:szCs w:val="18"/>
              </w:rPr>
            </w:pPr>
            <w:r w:rsidRPr="005026ED">
              <w:rPr>
                <w:sz w:val="18"/>
                <w:szCs w:val="18"/>
              </w:rPr>
              <w:t>2.000</w:t>
            </w:r>
          </w:p>
        </w:tc>
      </w:tr>
      <w:tr w:rsidR="008F6B6F" w:rsidRPr="005026ED" w14:paraId="4CFDC807" w14:textId="77777777" w:rsidTr="008F6B6F">
        <w:trPr>
          <w:trHeight w:val="20"/>
        </w:trPr>
        <w:tc>
          <w:tcPr>
            <w:tcW w:w="5000" w:type="pct"/>
            <w:gridSpan w:val="10"/>
            <w:shd w:val="clear" w:color="auto" w:fill="auto"/>
            <w:vAlign w:val="center"/>
          </w:tcPr>
          <w:p w14:paraId="0418F864" w14:textId="77777777" w:rsidR="008F6B6F" w:rsidRPr="005026ED" w:rsidRDefault="008F6B6F" w:rsidP="008F6B6F">
            <w:pPr>
              <w:spacing w:before="20"/>
              <w:jc w:val="center"/>
              <w:rPr>
                <w:sz w:val="18"/>
                <w:szCs w:val="18"/>
              </w:rPr>
            </w:pPr>
            <w:r w:rsidRPr="005026ED">
              <w:rPr>
                <w:rFonts w:eastAsia="SimSun"/>
                <w:b/>
                <w:sz w:val="18"/>
                <w:szCs w:val="18"/>
                <w:lang w:eastAsia="zh-CN"/>
              </w:rPr>
              <w:t>Outer Dosimeter – cotton work jacket and trousers</w:t>
            </w:r>
          </w:p>
        </w:tc>
      </w:tr>
      <w:tr w:rsidR="008F6B6F" w:rsidRPr="005026ED" w14:paraId="34C00120" w14:textId="77777777" w:rsidTr="008F6B6F">
        <w:trPr>
          <w:trHeight w:val="20"/>
        </w:trPr>
        <w:tc>
          <w:tcPr>
            <w:tcW w:w="732" w:type="pct"/>
            <w:shd w:val="clear" w:color="auto" w:fill="auto"/>
            <w:vAlign w:val="center"/>
          </w:tcPr>
          <w:p w14:paraId="3EEF9B1F"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lastRenderedPageBreak/>
              <w:t>arms</w:t>
            </w:r>
          </w:p>
        </w:tc>
        <w:tc>
          <w:tcPr>
            <w:tcW w:w="475" w:type="pct"/>
            <w:tcBorders>
              <w:right w:val="single" w:sz="4" w:space="0" w:color="auto"/>
            </w:tcBorders>
            <w:shd w:val="clear" w:color="auto" w:fill="auto"/>
            <w:vAlign w:val="bottom"/>
          </w:tcPr>
          <w:p w14:paraId="091EC14B" w14:textId="77777777" w:rsidR="008F6B6F" w:rsidRPr="005026ED" w:rsidRDefault="008F6B6F" w:rsidP="008F6B6F">
            <w:pPr>
              <w:spacing w:before="20"/>
              <w:jc w:val="center"/>
              <w:rPr>
                <w:sz w:val="18"/>
                <w:szCs w:val="18"/>
              </w:rPr>
            </w:pPr>
            <w:r w:rsidRPr="005026ED">
              <w:rPr>
                <w:sz w:val="18"/>
                <w:szCs w:val="18"/>
              </w:rPr>
              <w:t>0.236</w:t>
            </w:r>
          </w:p>
        </w:tc>
        <w:tc>
          <w:tcPr>
            <w:tcW w:w="475" w:type="pct"/>
            <w:tcBorders>
              <w:left w:val="single" w:sz="4" w:space="0" w:color="auto"/>
            </w:tcBorders>
            <w:shd w:val="clear" w:color="auto" w:fill="auto"/>
            <w:vAlign w:val="bottom"/>
          </w:tcPr>
          <w:p w14:paraId="7BEA033B" w14:textId="77777777" w:rsidR="008F6B6F" w:rsidRPr="005026ED" w:rsidRDefault="008F6B6F" w:rsidP="008F6B6F">
            <w:pPr>
              <w:spacing w:before="20"/>
              <w:jc w:val="center"/>
              <w:rPr>
                <w:sz w:val="18"/>
                <w:szCs w:val="18"/>
              </w:rPr>
            </w:pPr>
            <w:r w:rsidRPr="005026ED">
              <w:rPr>
                <w:sz w:val="18"/>
                <w:szCs w:val="18"/>
              </w:rPr>
              <w:t>3.870</w:t>
            </w:r>
          </w:p>
        </w:tc>
        <w:tc>
          <w:tcPr>
            <w:tcW w:w="475" w:type="pct"/>
            <w:shd w:val="clear" w:color="auto" w:fill="auto"/>
            <w:vAlign w:val="bottom"/>
          </w:tcPr>
          <w:p w14:paraId="5B8AD5FC" w14:textId="77777777" w:rsidR="008F6B6F" w:rsidRPr="005026ED" w:rsidRDefault="008F6B6F" w:rsidP="008F6B6F">
            <w:pPr>
              <w:spacing w:before="20"/>
              <w:jc w:val="center"/>
              <w:rPr>
                <w:sz w:val="18"/>
                <w:szCs w:val="18"/>
              </w:rPr>
            </w:pPr>
            <w:r w:rsidRPr="005026ED">
              <w:rPr>
                <w:sz w:val="18"/>
                <w:szCs w:val="18"/>
              </w:rPr>
              <w:t>0.094</w:t>
            </w:r>
          </w:p>
        </w:tc>
        <w:tc>
          <w:tcPr>
            <w:tcW w:w="475" w:type="pct"/>
            <w:shd w:val="clear" w:color="auto" w:fill="auto"/>
            <w:vAlign w:val="bottom"/>
          </w:tcPr>
          <w:p w14:paraId="783FFF95" w14:textId="77777777" w:rsidR="008F6B6F" w:rsidRPr="005026ED" w:rsidRDefault="008F6B6F" w:rsidP="008F6B6F">
            <w:pPr>
              <w:spacing w:before="20"/>
              <w:jc w:val="center"/>
              <w:rPr>
                <w:sz w:val="18"/>
                <w:szCs w:val="18"/>
              </w:rPr>
            </w:pPr>
            <w:r w:rsidRPr="005026ED">
              <w:rPr>
                <w:sz w:val="18"/>
                <w:szCs w:val="18"/>
              </w:rPr>
              <w:t>22.95</w:t>
            </w:r>
          </w:p>
        </w:tc>
        <w:tc>
          <w:tcPr>
            <w:tcW w:w="474" w:type="pct"/>
            <w:shd w:val="clear" w:color="auto" w:fill="auto"/>
            <w:vAlign w:val="bottom"/>
          </w:tcPr>
          <w:p w14:paraId="4A3CEB91" w14:textId="77777777" w:rsidR="008F6B6F" w:rsidRPr="005026ED" w:rsidRDefault="008F6B6F" w:rsidP="008F6B6F">
            <w:pPr>
              <w:spacing w:before="20"/>
              <w:jc w:val="center"/>
              <w:rPr>
                <w:sz w:val="18"/>
                <w:szCs w:val="18"/>
              </w:rPr>
            </w:pPr>
            <w:r w:rsidRPr="005026ED">
              <w:rPr>
                <w:sz w:val="18"/>
                <w:szCs w:val="18"/>
              </w:rPr>
              <w:t>253.5</w:t>
            </w:r>
          </w:p>
        </w:tc>
        <w:tc>
          <w:tcPr>
            <w:tcW w:w="474" w:type="pct"/>
            <w:shd w:val="clear" w:color="auto" w:fill="auto"/>
            <w:vAlign w:val="bottom"/>
          </w:tcPr>
          <w:p w14:paraId="1E25FE02" w14:textId="77777777" w:rsidR="008F6B6F" w:rsidRPr="005026ED" w:rsidRDefault="008F6B6F" w:rsidP="008F6B6F">
            <w:pPr>
              <w:spacing w:before="20"/>
              <w:jc w:val="center"/>
              <w:rPr>
                <w:sz w:val="18"/>
                <w:szCs w:val="18"/>
              </w:rPr>
            </w:pPr>
            <w:r w:rsidRPr="005026ED">
              <w:rPr>
                <w:sz w:val="18"/>
                <w:szCs w:val="18"/>
              </w:rPr>
              <w:t>0.459</w:t>
            </w:r>
          </w:p>
        </w:tc>
        <w:tc>
          <w:tcPr>
            <w:tcW w:w="474" w:type="pct"/>
            <w:shd w:val="clear" w:color="auto" w:fill="auto"/>
            <w:vAlign w:val="bottom"/>
          </w:tcPr>
          <w:p w14:paraId="328E4E85" w14:textId="77777777" w:rsidR="008F6B6F" w:rsidRPr="005026ED" w:rsidRDefault="008F6B6F" w:rsidP="008F6B6F">
            <w:pPr>
              <w:spacing w:before="20"/>
              <w:jc w:val="center"/>
              <w:rPr>
                <w:sz w:val="18"/>
                <w:szCs w:val="18"/>
              </w:rPr>
            </w:pPr>
            <w:r w:rsidRPr="005026ED">
              <w:rPr>
                <w:sz w:val="18"/>
                <w:szCs w:val="18"/>
              </w:rPr>
              <w:t>0.193</w:t>
            </w:r>
          </w:p>
        </w:tc>
        <w:tc>
          <w:tcPr>
            <w:tcW w:w="474" w:type="pct"/>
            <w:vAlign w:val="bottom"/>
          </w:tcPr>
          <w:p w14:paraId="18671C36" w14:textId="77777777" w:rsidR="008F6B6F" w:rsidRPr="005026ED" w:rsidRDefault="008F6B6F" w:rsidP="008F6B6F">
            <w:pPr>
              <w:spacing w:before="20"/>
              <w:jc w:val="center"/>
              <w:rPr>
                <w:sz w:val="18"/>
                <w:szCs w:val="18"/>
              </w:rPr>
            </w:pPr>
            <w:r w:rsidRPr="005026ED">
              <w:rPr>
                <w:sz w:val="18"/>
                <w:szCs w:val="18"/>
              </w:rPr>
              <w:t>0.642</w:t>
            </w:r>
          </w:p>
        </w:tc>
        <w:tc>
          <w:tcPr>
            <w:tcW w:w="472" w:type="pct"/>
            <w:shd w:val="clear" w:color="auto" w:fill="auto"/>
            <w:vAlign w:val="bottom"/>
          </w:tcPr>
          <w:p w14:paraId="46B1F991" w14:textId="77777777" w:rsidR="008F6B6F" w:rsidRPr="005026ED" w:rsidRDefault="008F6B6F" w:rsidP="008F6B6F">
            <w:pPr>
              <w:spacing w:before="20"/>
              <w:jc w:val="center"/>
              <w:rPr>
                <w:sz w:val="18"/>
                <w:szCs w:val="18"/>
              </w:rPr>
            </w:pPr>
            <w:r w:rsidRPr="005026ED">
              <w:rPr>
                <w:sz w:val="18"/>
                <w:szCs w:val="18"/>
              </w:rPr>
              <w:t>0.169</w:t>
            </w:r>
          </w:p>
        </w:tc>
      </w:tr>
      <w:tr w:rsidR="008F6B6F" w:rsidRPr="005026ED" w14:paraId="6F45EC0C" w14:textId="77777777" w:rsidTr="008F6B6F">
        <w:trPr>
          <w:trHeight w:val="20"/>
        </w:trPr>
        <w:tc>
          <w:tcPr>
            <w:tcW w:w="732" w:type="pct"/>
            <w:shd w:val="clear" w:color="auto" w:fill="auto"/>
            <w:vAlign w:val="center"/>
          </w:tcPr>
          <w:p w14:paraId="44F7ED1C"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legs</w:t>
            </w:r>
          </w:p>
        </w:tc>
        <w:tc>
          <w:tcPr>
            <w:tcW w:w="475" w:type="pct"/>
            <w:tcBorders>
              <w:right w:val="single" w:sz="4" w:space="0" w:color="auto"/>
            </w:tcBorders>
            <w:shd w:val="clear" w:color="auto" w:fill="auto"/>
            <w:vAlign w:val="bottom"/>
          </w:tcPr>
          <w:p w14:paraId="765025C2" w14:textId="77777777" w:rsidR="008F6B6F" w:rsidRPr="005026ED" w:rsidRDefault="008F6B6F" w:rsidP="008F6B6F">
            <w:pPr>
              <w:spacing w:before="20"/>
              <w:jc w:val="center"/>
              <w:rPr>
                <w:sz w:val="18"/>
                <w:szCs w:val="18"/>
              </w:rPr>
            </w:pPr>
            <w:r w:rsidRPr="005026ED">
              <w:rPr>
                <w:sz w:val="18"/>
                <w:szCs w:val="18"/>
              </w:rPr>
              <w:t>1.832</w:t>
            </w:r>
          </w:p>
        </w:tc>
        <w:tc>
          <w:tcPr>
            <w:tcW w:w="475" w:type="pct"/>
            <w:tcBorders>
              <w:left w:val="single" w:sz="4" w:space="0" w:color="auto"/>
            </w:tcBorders>
            <w:shd w:val="clear" w:color="auto" w:fill="auto"/>
            <w:vAlign w:val="bottom"/>
          </w:tcPr>
          <w:p w14:paraId="7BC57477" w14:textId="77777777" w:rsidR="008F6B6F" w:rsidRPr="005026ED" w:rsidRDefault="008F6B6F" w:rsidP="008F6B6F">
            <w:pPr>
              <w:spacing w:before="20"/>
              <w:jc w:val="center"/>
              <w:rPr>
                <w:sz w:val="18"/>
                <w:szCs w:val="18"/>
              </w:rPr>
            </w:pPr>
            <w:r w:rsidRPr="005026ED">
              <w:rPr>
                <w:sz w:val="18"/>
                <w:szCs w:val="18"/>
              </w:rPr>
              <w:t>18.16</w:t>
            </w:r>
          </w:p>
        </w:tc>
        <w:tc>
          <w:tcPr>
            <w:tcW w:w="475" w:type="pct"/>
            <w:shd w:val="clear" w:color="auto" w:fill="auto"/>
            <w:vAlign w:val="bottom"/>
          </w:tcPr>
          <w:p w14:paraId="6111F622" w14:textId="77777777" w:rsidR="008F6B6F" w:rsidRPr="005026ED" w:rsidRDefault="008F6B6F" w:rsidP="008F6B6F">
            <w:pPr>
              <w:spacing w:before="20"/>
              <w:jc w:val="center"/>
              <w:rPr>
                <w:sz w:val="18"/>
                <w:szCs w:val="18"/>
              </w:rPr>
            </w:pPr>
            <w:r w:rsidRPr="005026ED">
              <w:rPr>
                <w:sz w:val="18"/>
                <w:szCs w:val="18"/>
              </w:rPr>
              <w:t>n.d.</w:t>
            </w:r>
          </w:p>
        </w:tc>
        <w:tc>
          <w:tcPr>
            <w:tcW w:w="475" w:type="pct"/>
            <w:shd w:val="clear" w:color="auto" w:fill="auto"/>
            <w:vAlign w:val="bottom"/>
          </w:tcPr>
          <w:p w14:paraId="091C6EC4" w14:textId="77777777" w:rsidR="008F6B6F" w:rsidRPr="005026ED" w:rsidRDefault="008F6B6F" w:rsidP="008F6B6F">
            <w:pPr>
              <w:spacing w:before="20"/>
              <w:jc w:val="center"/>
              <w:rPr>
                <w:sz w:val="18"/>
                <w:szCs w:val="18"/>
              </w:rPr>
            </w:pPr>
            <w:r w:rsidRPr="005026ED">
              <w:rPr>
                <w:sz w:val="18"/>
                <w:szCs w:val="18"/>
              </w:rPr>
              <w:t>6.120</w:t>
            </w:r>
          </w:p>
        </w:tc>
        <w:tc>
          <w:tcPr>
            <w:tcW w:w="474" w:type="pct"/>
            <w:shd w:val="clear" w:color="auto" w:fill="auto"/>
            <w:vAlign w:val="bottom"/>
          </w:tcPr>
          <w:p w14:paraId="22D204B6" w14:textId="77777777" w:rsidR="008F6B6F" w:rsidRPr="005026ED" w:rsidRDefault="008F6B6F" w:rsidP="008F6B6F">
            <w:pPr>
              <w:spacing w:before="20"/>
              <w:jc w:val="center"/>
              <w:rPr>
                <w:sz w:val="18"/>
                <w:szCs w:val="18"/>
              </w:rPr>
            </w:pPr>
            <w:r w:rsidRPr="005026ED">
              <w:rPr>
                <w:sz w:val="18"/>
                <w:szCs w:val="18"/>
              </w:rPr>
              <w:t>244.8</w:t>
            </w:r>
          </w:p>
        </w:tc>
        <w:tc>
          <w:tcPr>
            <w:tcW w:w="474" w:type="pct"/>
            <w:shd w:val="clear" w:color="auto" w:fill="auto"/>
            <w:vAlign w:val="bottom"/>
          </w:tcPr>
          <w:p w14:paraId="6E0B73BC" w14:textId="77777777" w:rsidR="008F6B6F" w:rsidRPr="005026ED" w:rsidRDefault="008F6B6F" w:rsidP="008F6B6F">
            <w:pPr>
              <w:spacing w:before="20"/>
              <w:jc w:val="center"/>
              <w:rPr>
                <w:sz w:val="18"/>
                <w:szCs w:val="18"/>
              </w:rPr>
            </w:pPr>
            <w:r w:rsidRPr="005026ED">
              <w:rPr>
                <w:sz w:val="18"/>
                <w:szCs w:val="18"/>
              </w:rPr>
              <w:t>0.852</w:t>
            </w:r>
          </w:p>
        </w:tc>
        <w:tc>
          <w:tcPr>
            <w:tcW w:w="474" w:type="pct"/>
            <w:shd w:val="clear" w:color="auto" w:fill="auto"/>
            <w:vAlign w:val="bottom"/>
          </w:tcPr>
          <w:p w14:paraId="4863E749" w14:textId="77777777" w:rsidR="008F6B6F" w:rsidRPr="005026ED" w:rsidRDefault="008F6B6F" w:rsidP="008F6B6F">
            <w:pPr>
              <w:spacing w:before="20"/>
              <w:jc w:val="center"/>
              <w:rPr>
                <w:sz w:val="18"/>
                <w:szCs w:val="18"/>
              </w:rPr>
            </w:pPr>
            <w:r w:rsidRPr="005026ED">
              <w:rPr>
                <w:sz w:val="18"/>
                <w:szCs w:val="18"/>
              </w:rPr>
              <w:t>0.159</w:t>
            </w:r>
          </w:p>
        </w:tc>
        <w:tc>
          <w:tcPr>
            <w:tcW w:w="474" w:type="pct"/>
            <w:vAlign w:val="bottom"/>
          </w:tcPr>
          <w:p w14:paraId="3BACBC41" w14:textId="77777777" w:rsidR="008F6B6F" w:rsidRPr="005026ED" w:rsidRDefault="008F6B6F" w:rsidP="008F6B6F">
            <w:pPr>
              <w:spacing w:before="20"/>
              <w:jc w:val="center"/>
              <w:rPr>
                <w:sz w:val="18"/>
                <w:szCs w:val="18"/>
              </w:rPr>
            </w:pPr>
            <w:r w:rsidRPr="005026ED">
              <w:rPr>
                <w:sz w:val="18"/>
                <w:szCs w:val="18"/>
              </w:rPr>
              <w:t>0.404</w:t>
            </w:r>
          </w:p>
        </w:tc>
        <w:tc>
          <w:tcPr>
            <w:tcW w:w="472" w:type="pct"/>
            <w:shd w:val="clear" w:color="auto" w:fill="auto"/>
            <w:vAlign w:val="bottom"/>
          </w:tcPr>
          <w:p w14:paraId="6CBED031" w14:textId="77777777" w:rsidR="008F6B6F" w:rsidRPr="005026ED" w:rsidRDefault="008F6B6F" w:rsidP="008F6B6F">
            <w:pPr>
              <w:spacing w:before="20"/>
              <w:jc w:val="center"/>
              <w:rPr>
                <w:sz w:val="18"/>
                <w:szCs w:val="18"/>
              </w:rPr>
            </w:pPr>
            <w:r w:rsidRPr="005026ED">
              <w:rPr>
                <w:sz w:val="18"/>
                <w:szCs w:val="18"/>
              </w:rPr>
              <w:t>0.198</w:t>
            </w:r>
          </w:p>
        </w:tc>
      </w:tr>
      <w:tr w:rsidR="008F6B6F" w:rsidRPr="005026ED" w14:paraId="08B852AF" w14:textId="77777777" w:rsidTr="008F6B6F">
        <w:trPr>
          <w:trHeight w:val="20"/>
        </w:trPr>
        <w:tc>
          <w:tcPr>
            <w:tcW w:w="732" w:type="pct"/>
            <w:shd w:val="clear" w:color="auto" w:fill="auto"/>
            <w:vAlign w:val="center"/>
          </w:tcPr>
          <w:p w14:paraId="687D7920"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torso</w:t>
            </w:r>
          </w:p>
        </w:tc>
        <w:tc>
          <w:tcPr>
            <w:tcW w:w="475" w:type="pct"/>
            <w:tcBorders>
              <w:right w:val="single" w:sz="4" w:space="0" w:color="auto"/>
            </w:tcBorders>
            <w:shd w:val="clear" w:color="auto" w:fill="auto"/>
            <w:vAlign w:val="bottom"/>
          </w:tcPr>
          <w:p w14:paraId="309CA8B4" w14:textId="77777777" w:rsidR="008F6B6F" w:rsidRPr="005026ED" w:rsidRDefault="008F6B6F" w:rsidP="008F6B6F">
            <w:pPr>
              <w:spacing w:before="20"/>
              <w:jc w:val="center"/>
              <w:rPr>
                <w:sz w:val="18"/>
                <w:szCs w:val="18"/>
              </w:rPr>
            </w:pPr>
            <w:r w:rsidRPr="005026ED">
              <w:rPr>
                <w:sz w:val="18"/>
                <w:szCs w:val="18"/>
              </w:rPr>
              <w:t>14.200</w:t>
            </w:r>
          </w:p>
        </w:tc>
        <w:tc>
          <w:tcPr>
            <w:tcW w:w="475" w:type="pct"/>
            <w:tcBorders>
              <w:left w:val="single" w:sz="4" w:space="0" w:color="auto"/>
            </w:tcBorders>
            <w:shd w:val="clear" w:color="auto" w:fill="auto"/>
            <w:vAlign w:val="bottom"/>
          </w:tcPr>
          <w:p w14:paraId="0500C056" w14:textId="77777777" w:rsidR="008F6B6F" w:rsidRPr="005026ED" w:rsidRDefault="008F6B6F" w:rsidP="008F6B6F">
            <w:pPr>
              <w:spacing w:before="20"/>
              <w:jc w:val="center"/>
              <w:rPr>
                <w:sz w:val="18"/>
                <w:szCs w:val="18"/>
              </w:rPr>
            </w:pPr>
            <w:r w:rsidRPr="005026ED">
              <w:rPr>
                <w:sz w:val="18"/>
                <w:szCs w:val="18"/>
              </w:rPr>
              <w:t>6.960</w:t>
            </w:r>
          </w:p>
        </w:tc>
        <w:tc>
          <w:tcPr>
            <w:tcW w:w="475" w:type="pct"/>
            <w:shd w:val="clear" w:color="auto" w:fill="auto"/>
            <w:vAlign w:val="bottom"/>
          </w:tcPr>
          <w:p w14:paraId="08DF468A" w14:textId="77777777" w:rsidR="008F6B6F" w:rsidRPr="005026ED" w:rsidRDefault="008F6B6F" w:rsidP="008F6B6F">
            <w:pPr>
              <w:spacing w:before="20"/>
              <w:jc w:val="center"/>
              <w:rPr>
                <w:sz w:val="18"/>
                <w:szCs w:val="18"/>
              </w:rPr>
            </w:pPr>
            <w:r w:rsidRPr="005026ED">
              <w:rPr>
                <w:sz w:val="18"/>
                <w:szCs w:val="18"/>
              </w:rPr>
              <w:t>n.d.</w:t>
            </w:r>
          </w:p>
        </w:tc>
        <w:tc>
          <w:tcPr>
            <w:tcW w:w="475" w:type="pct"/>
            <w:shd w:val="clear" w:color="auto" w:fill="auto"/>
            <w:vAlign w:val="bottom"/>
          </w:tcPr>
          <w:p w14:paraId="78A1BE72" w14:textId="77777777" w:rsidR="008F6B6F" w:rsidRPr="005026ED" w:rsidRDefault="008F6B6F" w:rsidP="008F6B6F">
            <w:pPr>
              <w:spacing w:before="20"/>
              <w:jc w:val="center"/>
              <w:rPr>
                <w:sz w:val="18"/>
                <w:szCs w:val="18"/>
              </w:rPr>
            </w:pPr>
            <w:r w:rsidRPr="005026ED">
              <w:rPr>
                <w:sz w:val="18"/>
                <w:szCs w:val="18"/>
              </w:rPr>
              <w:t>369.0</w:t>
            </w:r>
          </w:p>
        </w:tc>
        <w:tc>
          <w:tcPr>
            <w:tcW w:w="474" w:type="pct"/>
            <w:shd w:val="clear" w:color="auto" w:fill="auto"/>
            <w:vAlign w:val="bottom"/>
          </w:tcPr>
          <w:p w14:paraId="701422F5" w14:textId="77777777" w:rsidR="008F6B6F" w:rsidRPr="005026ED" w:rsidRDefault="008F6B6F" w:rsidP="008F6B6F">
            <w:pPr>
              <w:spacing w:before="20"/>
              <w:jc w:val="center"/>
              <w:rPr>
                <w:sz w:val="18"/>
                <w:szCs w:val="18"/>
              </w:rPr>
            </w:pPr>
            <w:r w:rsidRPr="005026ED">
              <w:rPr>
                <w:sz w:val="18"/>
                <w:szCs w:val="18"/>
              </w:rPr>
              <w:t>634.4</w:t>
            </w:r>
          </w:p>
        </w:tc>
        <w:tc>
          <w:tcPr>
            <w:tcW w:w="474" w:type="pct"/>
            <w:shd w:val="clear" w:color="auto" w:fill="auto"/>
            <w:vAlign w:val="bottom"/>
          </w:tcPr>
          <w:p w14:paraId="4F8E0178" w14:textId="77777777" w:rsidR="008F6B6F" w:rsidRPr="005026ED" w:rsidRDefault="008F6B6F" w:rsidP="008F6B6F">
            <w:pPr>
              <w:spacing w:before="20"/>
              <w:jc w:val="center"/>
              <w:rPr>
                <w:sz w:val="18"/>
                <w:szCs w:val="18"/>
              </w:rPr>
            </w:pPr>
            <w:r w:rsidRPr="005026ED">
              <w:rPr>
                <w:sz w:val="18"/>
                <w:szCs w:val="18"/>
              </w:rPr>
              <w:t>0.714</w:t>
            </w:r>
          </w:p>
        </w:tc>
        <w:tc>
          <w:tcPr>
            <w:tcW w:w="474" w:type="pct"/>
            <w:shd w:val="clear" w:color="auto" w:fill="auto"/>
            <w:vAlign w:val="bottom"/>
          </w:tcPr>
          <w:p w14:paraId="15DB4B29" w14:textId="77777777" w:rsidR="008F6B6F" w:rsidRPr="005026ED" w:rsidRDefault="008F6B6F" w:rsidP="008F6B6F">
            <w:pPr>
              <w:spacing w:before="20"/>
              <w:jc w:val="center"/>
              <w:rPr>
                <w:sz w:val="18"/>
                <w:szCs w:val="18"/>
              </w:rPr>
            </w:pPr>
            <w:r w:rsidRPr="005026ED">
              <w:rPr>
                <w:sz w:val="18"/>
                <w:szCs w:val="18"/>
              </w:rPr>
              <w:t>0.120</w:t>
            </w:r>
          </w:p>
        </w:tc>
        <w:tc>
          <w:tcPr>
            <w:tcW w:w="474" w:type="pct"/>
            <w:vAlign w:val="bottom"/>
          </w:tcPr>
          <w:p w14:paraId="18DF3352" w14:textId="77777777" w:rsidR="008F6B6F" w:rsidRPr="005026ED" w:rsidRDefault="008F6B6F" w:rsidP="008F6B6F">
            <w:pPr>
              <w:spacing w:before="20"/>
              <w:jc w:val="center"/>
              <w:rPr>
                <w:sz w:val="18"/>
                <w:szCs w:val="18"/>
              </w:rPr>
            </w:pPr>
            <w:r w:rsidRPr="005026ED">
              <w:rPr>
                <w:sz w:val="18"/>
                <w:szCs w:val="18"/>
              </w:rPr>
              <w:t>1.888</w:t>
            </w:r>
          </w:p>
        </w:tc>
        <w:tc>
          <w:tcPr>
            <w:tcW w:w="472" w:type="pct"/>
            <w:shd w:val="clear" w:color="auto" w:fill="auto"/>
            <w:vAlign w:val="bottom"/>
          </w:tcPr>
          <w:p w14:paraId="45C098F2" w14:textId="77777777" w:rsidR="008F6B6F" w:rsidRPr="005026ED" w:rsidRDefault="008F6B6F" w:rsidP="008F6B6F">
            <w:pPr>
              <w:spacing w:before="20"/>
              <w:jc w:val="center"/>
              <w:rPr>
                <w:sz w:val="18"/>
                <w:szCs w:val="18"/>
              </w:rPr>
            </w:pPr>
            <w:r w:rsidRPr="005026ED">
              <w:rPr>
                <w:sz w:val="18"/>
                <w:szCs w:val="18"/>
              </w:rPr>
              <w:t>0.040</w:t>
            </w:r>
          </w:p>
        </w:tc>
      </w:tr>
      <w:tr w:rsidR="008F6B6F" w:rsidRPr="005026ED" w14:paraId="110AC4AB" w14:textId="77777777" w:rsidTr="008F6B6F">
        <w:trPr>
          <w:trHeight w:val="20"/>
        </w:trPr>
        <w:tc>
          <w:tcPr>
            <w:tcW w:w="732" w:type="pct"/>
            <w:shd w:val="clear" w:color="auto" w:fill="auto"/>
            <w:vAlign w:val="center"/>
          </w:tcPr>
          <w:p w14:paraId="2248C417"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TOTAL</w:t>
            </w:r>
          </w:p>
        </w:tc>
        <w:tc>
          <w:tcPr>
            <w:tcW w:w="475" w:type="pct"/>
            <w:tcBorders>
              <w:right w:val="single" w:sz="4" w:space="0" w:color="auto"/>
            </w:tcBorders>
            <w:shd w:val="clear" w:color="auto" w:fill="auto"/>
            <w:vAlign w:val="bottom"/>
          </w:tcPr>
          <w:p w14:paraId="5C9768E4" w14:textId="77777777" w:rsidR="008F6B6F" w:rsidRPr="005026ED" w:rsidRDefault="008F6B6F" w:rsidP="008F6B6F">
            <w:pPr>
              <w:spacing w:before="20"/>
              <w:jc w:val="center"/>
              <w:rPr>
                <w:sz w:val="18"/>
                <w:szCs w:val="18"/>
              </w:rPr>
            </w:pPr>
            <w:r w:rsidRPr="005026ED">
              <w:rPr>
                <w:sz w:val="18"/>
                <w:szCs w:val="18"/>
              </w:rPr>
              <w:t>16.268</w:t>
            </w:r>
          </w:p>
        </w:tc>
        <w:tc>
          <w:tcPr>
            <w:tcW w:w="475" w:type="pct"/>
            <w:tcBorders>
              <w:left w:val="single" w:sz="4" w:space="0" w:color="auto"/>
            </w:tcBorders>
            <w:shd w:val="clear" w:color="auto" w:fill="auto"/>
            <w:vAlign w:val="bottom"/>
          </w:tcPr>
          <w:p w14:paraId="379FD80F" w14:textId="77777777" w:rsidR="008F6B6F" w:rsidRPr="005026ED" w:rsidRDefault="008F6B6F" w:rsidP="008F6B6F">
            <w:pPr>
              <w:spacing w:before="20"/>
              <w:jc w:val="center"/>
              <w:rPr>
                <w:sz w:val="18"/>
                <w:szCs w:val="18"/>
              </w:rPr>
            </w:pPr>
            <w:r w:rsidRPr="005026ED">
              <w:rPr>
                <w:sz w:val="18"/>
                <w:szCs w:val="18"/>
              </w:rPr>
              <w:t>28.99</w:t>
            </w:r>
          </w:p>
        </w:tc>
        <w:tc>
          <w:tcPr>
            <w:tcW w:w="475" w:type="pct"/>
            <w:shd w:val="clear" w:color="auto" w:fill="auto"/>
            <w:vAlign w:val="bottom"/>
          </w:tcPr>
          <w:p w14:paraId="0A307A24" w14:textId="77777777" w:rsidR="008F6B6F" w:rsidRPr="005026ED" w:rsidRDefault="008F6B6F" w:rsidP="008F6B6F">
            <w:pPr>
              <w:spacing w:before="20"/>
              <w:jc w:val="center"/>
              <w:rPr>
                <w:sz w:val="18"/>
                <w:szCs w:val="18"/>
              </w:rPr>
            </w:pPr>
            <w:r w:rsidRPr="005026ED">
              <w:rPr>
                <w:sz w:val="18"/>
                <w:szCs w:val="18"/>
              </w:rPr>
              <w:t>0.094</w:t>
            </w:r>
          </w:p>
        </w:tc>
        <w:tc>
          <w:tcPr>
            <w:tcW w:w="475" w:type="pct"/>
            <w:shd w:val="clear" w:color="auto" w:fill="auto"/>
            <w:vAlign w:val="bottom"/>
          </w:tcPr>
          <w:p w14:paraId="00CA5D85" w14:textId="77777777" w:rsidR="008F6B6F" w:rsidRPr="005026ED" w:rsidRDefault="008F6B6F" w:rsidP="008F6B6F">
            <w:pPr>
              <w:spacing w:before="20"/>
              <w:jc w:val="center"/>
              <w:rPr>
                <w:sz w:val="18"/>
                <w:szCs w:val="18"/>
              </w:rPr>
            </w:pPr>
            <w:r w:rsidRPr="005026ED">
              <w:rPr>
                <w:sz w:val="18"/>
                <w:szCs w:val="18"/>
              </w:rPr>
              <w:t>398.1</w:t>
            </w:r>
          </w:p>
        </w:tc>
        <w:tc>
          <w:tcPr>
            <w:tcW w:w="474" w:type="pct"/>
            <w:shd w:val="clear" w:color="auto" w:fill="auto"/>
            <w:vAlign w:val="bottom"/>
          </w:tcPr>
          <w:p w14:paraId="6E7271C2" w14:textId="77777777" w:rsidR="008F6B6F" w:rsidRPr="005026ED" w:rsidRDefault="008F6B6F" w:rsidP="008F6B6F">
            <w:pPr>
              <w:spacing w:before="20"/>
              <w:jc w:val="center"/>
              <w:rPr>
                <w:sz w:val="18"/>
                <w:szCs w:val="18"/>
              </w:rPr>
            </w:pPr>
            <w:r w:rsidRPr="005026ED">
              <w:rPr>
                <w:sz w:val="18"/>
                <w:szCs w:val="18"/>
              </w:rPr>
              <w:t>1133</w:t>
            </w:r>
          </w:p>
        </w:tc>
        <w:tc>
          <w:tcPr>
            <w:tcW w:w="474" w:type="pct"/>
            <w:shd w:val="clear" w:color="auto" w:fill="auto"/>
            <w:vAlign w:val="bottom"/>
          </w:tcPr>
          <w:p w14:paraId="37831365" w14:textId="77777777" w:rsidR="008F6B6F" w:rsidRPr="005026ED" w:rsidRDefault="008F6B6F" w:rsidP="008F6B6F">
            <w:pPr>
              <w:spacing w:before="20"/>
              <w:jc w:val="center"/>
              <w:rPr>
                <w:sz w:val="18"/>
                <w:szCs w:val="18"/>
              </w:rPr>
            </w:pPr>
            <w:r w:rsidRPr="005026ED">
              <w:rPr>
                <w:sz w:val="18"/>
                <w:szCs w:val="18"/>
              </w:rPr>
              <w:t>2.025</w:t>
            </w:r>
          </w:p>
        </w:tc>
        <w:tc>
          <w:tcPr>
            <w:tcW w:w="474" w:type="pct"/>
            <w:shd w:val="clear" w:color="auto" w:fill="auto"/>
            <w:vAlign w:val="bottom"/>
          </w:tcPr>
          <w:p w14:paraId="3A8BC8B5" w14:textId="77777777" w:rsidR="008F6B6F" w:rsidRPr="005026ED" w:rsidRDefault="008F6B6F" w:rsidP="008F6B6F">
            <w:pPr>
              <w:spacing w:before="20"/>
              <w:jc w:val="center"/>
              <w:rPr>
                <w:sz w:val="18"/>
                <w:szCs w:val="18"/>
              </w:rPr>
            </w:pPr>
            <w:r w:rsidRPr="005026ED">
              <w:rPr>
                <w:sz w:val="18"/>
                <w:szCs w:val="18"/>
              </w:rPr>
              <w:t>0.472</w:t>
            </w:r>
          </w:p>
        </w:tc>
        <w:tc>
          <w:tcPr>
            <w:tcW w:w="474" w:type="pct"/>
            <w:vAlign w:val="bottom"/>
          </w:tcPr>
          <w:p w14:paraId="1F9F9861" w14:textId="77777777" w:rsidR="008F6B6F" w:rsidRPr="005026ED" w:rsidRDefault="008F6B6F" w:rsidP="008F6B6F">
            <w:pPr>
              <w:spacing w:before="20"/>
              <w:jc w:val="center"/>
              <w:rPr>
                <w:sz w:val="18"/>
                <w:szCs w:val="18"/>
              </w:rPr>
            </w:pPr>
            <w:r w:rsidRPr="005026ED">
              <w:rPr>
                <w:sz w:val="18"/>
                <w:szCs w:val="18"/>
              </w:rPr>
              <w:t>2.934</w:t>
            </w:r>
          </w:p>
        </w:tc>
        <w:tc>
          <w:tcPr>
            <w:tcW w:w="472" w:type="pct"/>
            <w:shd w:val="clear" w:color="auto" w:fill="auto"/>
            <w:vAlign w:val="bottom"/>
          </w:tcPr>
          <w:p w14:paraId="48A585CC" w14:textId="77777777" w:rsidR="008F6B6F" w:rsidRPr="005026ED" w:rsidRDefault="008F6B6F" w:rsidP="008F6B6F">
            <w:pPr>
              <w:spacing w:before="20"/>
              <w:jc w:val="center"/>
              <w:rPr>
                <w:sz w:val="18"/>
                <w:szCs w:val="18"/>
              </w:rPr>
            </w:pPr>
            <w:r w:rsidRPr="005026ED">
              <w:rPr>
                <w:sz w:val="18"/>
                <w:szCs w:val="18"/>
              </w:rPr>
              <w:t>0.407</w:t>
            </w:r>
          </w:p>
        </w:tc>
      </w:tr>
      <w:tr w:rsidR="008F6B6F" w:rsidRPr="005026ED" w14:paraId="3B63E968" w14:textId="77777777" w:rsidTr="008F6B6F">
        <w:trPr>
          <w:trHeight w:val="20"/>
        </w:trPr>
        <w:tc>
          <w:tcPr>
            <w:tcW w:w="5000" w:type="pct"/>
            <w:gridSpan w:val="10"/>
            <w:tcBorders>
              <w:top w:val="nil"/>
              <w:bottom w:val="nil"/>
              <w:right w:val="single" w:sz="4" w:space="0" w:color="auto"/>
            </w:tcBorders>
            <w:shd w:val="clear" w:color="auto" w:fill="auto"/>
            <w:vAlign w:val="center"/>
          </w:tcPr>
          <w:p w14:paraId="65279AA0" w14:textId="77777777" w:rsidR="008F6B6F" w:rsidRPr="005026ED" w:rsidRDefault="008F6B6F" w:rsidP="008F6B6F">
            <w:pPr>
              <w:pStyle w:val="TableText8pt"/>
              <w:keepNext/>
              <w:keepLines/>
              <w:spacing w:before="20"/>
              <w:rPr>
                <w:rFonts w:eastAsia="SimSun"/>
                <w:b/>
                <w:sz w:val="18"/>
                <w:szCs w:val="18"/>
                <w:lang w:eastAsia="zh-CN"/>
              </w:rPr>
            </w:pPr>
            <w:r w:rsidRPr="005026ED">
              <w:rPr>
                <w:rFonts w:eastAsia="SimSun"/>
                <w:b/>
                <w:sz w:val="18"/>
                <w:szCs w:val="18"/>
                <w:lang w:eastAsia="zh-CN"/>
              </w:rPr>
              <w:t>Inner dosimeter (representing the skin)</w:t>
            </w:r>
          </w:p>
        </w:tc>
      </w:tr>
      <w:tr w:rsidR="008F6B6F" w:rsidRPr="005026ED" w14:paraId="69243395" w14:textId="77777777" w:rsidTr="008F6B6F">
        <w:trPr>
          <w:trHeight w:val="20"/>
        </w:trPr>
        <w:tc>
          <w:tcPr>
            <w:tcW w:w="732" w:type="pct"/>
            <w:shd w:val="clear" w:color="auto" w:fill="auto"/>
            <w:vAlign w:val="center"/>
          </w:tcPr>
          <w:p w14:paraId="02FE093C"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arms</w:t>
            </w:r>
          </w:p>
        </w:tc>
        <w:tc>
          <w:tcPr>
            <w:tcW w:w="475" w:type="pct"/>
            <w:tcBorders>
              <w:right w:val="single" w:sz="4" w:space="0" w:color="auto"/>
            </w:tcBorders>
            <w:shd w:val="clear" w:color="auto" w:fill="auto"/>
            <w:vAlign w:val="bottom"/>
          </w:tcPr>
          <w:p w14:paraId="66B4FD17" w14:textId="77777777" w:rsidR="008F6B6F" w:rsidRPr="005026ED" w:rsidRDefault="008F6B6F" w:rsidP="008F6B6F">
            <w:pPr>
              <w:spacing w:before="20"/>
              <w:jc w:val="center"/>
              <w:rPr>
                <w:sz w:val="18"/>
                <w:szCs w:val="18"/>
              </w:rPr>
            </w:pPr>
            <w:r w:rsidRPr="005026ED">
              <w:rPr>
                <w:sz w:val="18"/>
                <w:szCs w:val="18"/>
              </w:rPr>
              <w:t>0.109</w:t>
            </w:r>
          </w:p>
        </w:tc>
        <w:tc>
          <w:tcPr>
            <w:tcW w:w="475" w:type="pct"/>
            <w:tcBorders>
              <w:left w:val="single" w:sz="4" w:space="0" w:color="auto"/>
            </w:tcBorders>
            <w:shd w:val="clear" w:color="auto" w:fill="auto"/>
            <w:vAlign w:val="bottom"/>
          </w:tcPr>
          <w:p w14:paraId="485E4156" w14:textId="77777777" w:rsidR="008F6B6F" w:rsidRPr="005026ED" w:rsidRDefault="008F6B6F" w:rsidP="008F6B6F">
            <w:pPr>
              <w:spacing w:before="20"/>
              <w:jc w:val="center"/>
              <w:rPr>
                <w:sz w:val="18"/>
                <w:szCs w:val="18"/>
              </w:rPr>
            </w:pPr>
            <w:r w:rsidRPr="005026ED">
              <w:rPr>
                <w:sz w:val="18"/>
                <w:szCs w:val="18"/>
              </w:rPr>
              <w:t>2.884</w:t>
            </w:r>
          </w:p>
        </w:tc>
        <w:tc>
          <w:tcPr>
            <w:tcW w:w="475" w:type="pct"/>
            <w:shd w:val="clear" w:color="auto" w:fill="auto"/>
            <w:vAlign w:val="bottom"/>
          </w:tcPr>
          <w:p w14:paraId="62FD52E3" w14:textId="77777777" w:rsidR="008F6B6F" w:rsidRPr="005026ED" w:rsidRDefault="008F6B6F" w:rsidP="008F6B6F">
            <w:pPr>
              <w:spacing w:before="20"/>
              <w:jc w:val="center"/>
              <w:rPr>
                <w:sz w:val="18"/>
                <w:szCs w:val="18"/>
              </w:rPr>
            </w:pPr>
            <w:r w:rsidRPr="005026ED">
              <w:rPr>
                <w:sz w:val="18"/>
                <w:szCs w:val="18"/>
              </w:rPr>
              <w:t>0.050</w:t>
            </w:r>
          </w:p>
        </w:tc>
        <w:tc>
          <w:tcPr>
            <w:tcW w:w="475" w:type="pct"/>
            <w:shd w:val="clear" w:color="auto" w:fill="auto"/>
            <w:vAlign w:val="bottom"/>
          </w:tcPr>
          <w:p w14:paraId="2B61B5B8" w14:textId="77777777" w:rsidR="008F6B6F" w:rsidRPr="005026ED" w:rsidRDefault="008F6B6F" w:rsidP="008F6B6F">
            <w:pPr>
              <w:spacing w:before="20"/>
              <w:jc w:val="center"/>
              <w:rPr>
                <w:sz w:val="18"/>
                <w:szCs w:val="18"/>
              </w:rPr>
            </w:pPr>
            <w:r w:rsidRPr="005026ED">
              <w:rPr>
                <w:sz w:val="18"/>
                <w:szCs w:val="18"/>
              </w:rPr>
              <w:t>0.173</w:t>
            </w:r>
          </w:p>
        </w:tc>
        <w:tc>
          <w:tcPr>
            <w:tcW w:w="474" w:type="pct"/>
            <w:shd w:val="clear" w:color="auto" w:fill="auto"/>
            <w:vAlign w:val="bottom"/>
          </w:tcPr>
          <w:p w14:paraId="5E8512DB" w14:textId="77777777" w:rsidR="008F6B6F" w:rsidRPr="005026ED" w:rsidRDefault="008F6B6F" w:rsidP="008F6B6F">
            <w:pPr>
              <w:spacing w:before="20"/>
              <w:jc w:val="center"/>
              <w:rPr>
                <w:sz w:val="18"/>
                <w:szCs w:val="18"/>
              </w:rPr>
            </w:pPr>
            <w:r w:rsidRPr="005026ED">
              <w:rPr>
                <w:sz w:val="18"/>
                <w:szCs w:val="18"/>
              </w:rPr>
              <w:t>21.77</w:t>
            </w:r>
          </w:p>
        </w:tc>
        <w:tc>
          <w:tcPr>
            <w:tcW w:w="474" w:type="pct"/>
            <w:shd w:val="clear" w:color="auto" w:fill="auto"/>
            <w:vAlign w:val="bottom"/>
          </w:tcPr>
          <w:p w14:paraId="3231528C" w14:textId="77777777" w:rsidR="008F6B6F" w:rsidRPr="005026ED" w:rsidRDefault="008F6B6F" w:rsidP="008F6B6F">
            <w:pPr>
              <w:spacing w:before="20"/>
              <w:jc w:val="center"/>
              <w:rPr>
                <w:sz w:val="18"/>
                <w:szCs w:val="18"/>
              </w:rPr>
            </w:pPr>
            <w:r w:rsidRPr="005026ED">
              <w:rPr>
                <w:sz w:val="18"/>
                <w:szCs w:val="18"/>
              </w:rPr>
              <w:t>1.624</w:t>
            </w:r>
          </w:p>
        </w:tc>
        <w:tc>
          <w:tcPr>
            <w:tcW w:w="474" w:type="pct"/>
            <w:tcBorders>
              <w:right w:val="single" w:sz="4" w:space="0" w:color="auto"/>
            </w:tcBorders>
            <w:shd w:val="clear" w:color="auto" w:fill="auto"/>
            <w:vAlign w:val="bottom"/>
          </w:tcPr>
          <w:p w14:paraId="2938896C" w14:textId="77777777" w:rsidR="008F6B6F" w:rsidRPr="005026ED" w:rsidRDefault="008F6B6F" w:rsidP="008F6B6F">
            <w:pPr>
              <w:spacing w:before="20"/>
              <w:jc w:val="center"/>
              <w:rPr>
                <w:iCs/>
                <w:sz w:val="18"/>
                <w:szCs w:val="18"/>
              </w:rPr>
            </w:pPr>
            <w:r w:rsidRPr="005026ED">
              <w:rPr>
                <w:iCs/>
                <w:sz w:val="18"/>
                <w:szCs w:val="18"/>
              </w:rPr>
              <w:t>0.076</w:t>
            </w:r>
          </w:p>
        </w:tc>
        <w:tc>
          <w:tcPr>
            <w:tcW w:w="474" w:type="pct"/>
            <w:tcBorders>
              <w:right w:val="single" w:sz="4" w:space="0" w:color="auto"/>
            </w:tcBorders>
            <w:vAlign w:val="bottom"/>
          </w:tcPr>
          <w:p w14:paraId="78FCAF6D" w14:textId="77777777" w:rsidR="008F6B6F" w:rsidRPr="005026ED" w:rsidRDefault="008F6B6F" w:rsidP="008F6B6F">
            <w:pPr>
              <w:spacing w:before="20"/>
              <w:jc w:val="center"/>
              <w:rPr>
                <w:iCs/>
                <w:sz w:val="18"/>
                <w:szCs w:val="18"/>
              </w:rPr>
            </w:pPr>
            <w:r w:rsidRPr="005026ED">
              <w:rPr>
                <w:iCs/>
                <w:sz w:val="18"/>
                <w:szCs w:val="18"/>
              </w:rPr>
              <w:t>0.110</w:t>
            </w:r>
          </w:p>
        </w:tc>
        <w:tc>
          <w:tcPr>
            <w:tcW w:w="472" w:type="pct"/>
            <w:tcBorders>
              <w:left w:val="single" w:sz="4" w:space="0" w:color="auto"/>
              <w:right w:val="single" w:sz="4" w:space="0" w:color="auto"/>
            </w:tcBorders>
            <w:shd w:val="clear" w:color="auto" w:fill="auto"/>
            <w:vAlign w:val="bottom"/>
          </w:tcPr>
          <w:p w14:paraId="10E2D579" w14:textId="77777777" w:rsidR="008F6B6F" w:rsidRPr="005026ED" w:rsidRDefault="008F6B6F" w:rsidP="008F6B6F">
            <w:pPr>
              <w:spacing w:before="20"/>
              <w:jc w:val="center"/>
              <w:rPr>
                <w:iCs/>
                <w:sz w:val="18"/>
                <w:szCs w:val="18"/>
              </w:rPr>
            </w:pPr>
            <w:r w:rsidRPr="005026ED">
              <w:rPr>
                <w:iCs/>
                <w:sz w:val="18"/>
                <w:szCs w:val="18"/>
              </w:rPr>
              <w:t>0.103</w:t>
            </w:r>
          </w:p>
        </w:tc>
      </w:tr>
      <w:tr w:rsidR="008F6B6F" w:rsidRPr="005026ED" w14:paraId="6A5C388C" w14:textId="77777777" w:rsidTr="008F6B6F">
        <w:trPr>
          <w:trHeight w:val="20"/>
        </w:trPr>
        <w:tc>
          <w:tcPr>
            <w:tcW w:w="732" w:type="pct"/>
            <w:shd w:val="clear" w:color="auto" w:fill="auto"/>
            <w:vAlign w:val="center"/>
          </w:tcPr>
          <w:p w14:paraId="2CDBD6E9"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legs</w:t>
            </w:r>
          </w:p>
        </w:tc>
        <w:tc>
          <w:tcPr>
            <w:tcW w:w="475" w:type="pct"/>
            <w:tcBorders>
              <w:right w:val="single" w:sz="4" w:space="0" w:color="auto"/>
            </w:tcBorders>
            <w:shd w:val="clear" w:color="auto" w:fill="auto"/>
            <w:vAlign w:val="bottom"/>
          </w:tcPr>
          <w:p w14:paraId="08D0852F" w14:textId="77777777" w:rsidR="008F6B6F" w:rsidRPr="005026ED" w:rsidRDefault="008F6B6F" w:rsidP="008F6B6F">
            <w:pPr>
              <w:spacing w:before="20"/>
              <w:jc w:val="center"/>
              <w:rPr>
                <w:sz w:val="18"/>
                <w:szCs w:val="18"/>
              </w:rPr>
            </w:pPr>
            <w:r w:rsidRPr="005026ED">
              <w:rPr>
                <w:sz w:val="18"/>
                <w:szCs w:val="18"/>
              </w:rPr>
              <w:t>0.178</w:t>
            </w:r>
          </w:p>
        </w:tc>
        <w:tc>
          <w:tcPr>
            <w:tcW w:w="475" w:type="pct"/>
            <w:tcBorders>
              <w:left w:val="single" w:sz="4" w:space="0" w:color="auto"/>
            </w:tcBorders>
            <w:shd w:val="clear" w:color="auto" w:fill="auto"/>
            <w:vAlign w:val="bottom"/>
          </w:tcPr>
          <w:p w14:paraId="42921C10" w14:textId="77777777" w:rsidR="008F6B6F" w:rsidRPr="005026ED" w:rsidRDefault="008F6B6F" w:rsidP="008F6B6F">
            <w:pPr>
              <w:spacing w:before="20"/>
              <w:jc w:val="center"/>
              <w:rPr>
                <w:sz w:val="18"/>
                <w:szCs w:val="18"/>
              </w:rPr>
            </w:pPr>
            <w:r w:rsidRPr="005026ED">
              <w:rPr>
                <w:sz w:val="18"/>
                <w:szCs w:val="18"/>
              </w:rPr>
              <w:t>1.194</w:t>
            </w:r>
          </w:p>
        </w:tc>
        <w:tc>
          <w:tcPr>
            <w:tcW w:w="475" w:type="pct"/>
            <w:shd w:val="clear" w:color="auto" w:fill="auto"/>
            <w:vAlign w:val="bottom"/>
          </w:tcPr>
          <w:p w14:paraId="7A4B704B" w14:textId="77777777" w:rsidR="008F6B6F" w:rsidRPr="005026ED" w:rsidRDefault="008F6B6F" w:rsidP="008F6B6F">
            <w:pPr>
              <w:spacing w:before="20"/>
              <w:jc w:val="center"/>
              <w:rPr>
                <w:sz w:val="18"/>
                <w:szCs w:val="18"/>
              </w:rPr>
            </w:pPr>
            <w:r w:rsidRPr="005026ED">
              <w:rPr>
                <w:sz w:val="18"/>
                <w:szCs w:val="18"/>
              </w:rPr>
              <w:t>0.026</w:t>
            </w:r>
          </w:p>
        </w:tc>
        <w:tc>
          <w:tcPr>
            <w:tcW w:w="475" w:type="pct"/>
            <w:shd w:val="clear" w:color="auto" w:fill="auto"/>
            <w:vAlign w:val="bottom"/>
          </w:tcPr>
          <w:p w14:paraId="3B1FEF52" w14:textId="77777777" w:rsidR="008F6B6F" w:rsidRPr="005026ED" w:rsidRDefault="008F6B6F" w:rsidP="008F6B6F">
            <w:pPr>
              <w:spacing w:before="20"/>
              <w:jc w:val="center"/>
              <w:rPr>
                <w:sz w:val="18"/>
                <w:szCs w:val="18"/>
              </w:rPr>
            </w:pPr>
            <w:r w:rsidRPr="005026ED">
              <w:rPr>
                <w:sz w:val="18"/>
                <w:szCs w:val="18"/>
              </w:rPr>
              <w:t>0.254</w:t>
            </w:r>
          </w:p>
        </w:tc>
        <w:tc>
          <w:tcPr>
            <w:tcW w:w="474" w:type="pct"/>
            <w:shd w:val="clear" w:color="auto" w:fill="auto"/>
            <w:vAlign w:val="bottom"/>
          </w:tcPr>
          <w:p w14:paraId="532D0337" w14:textId="77777777" w:rsidR="008F6B6F" w:rsidRPr="005026ED" w:rsidRDefault="008F6B6F" w:rsidP="008F6B6F">
            <w:pPr>
              <w:spacing w:before="20"/>
              <w:jc w:val="center"/>
              <w:rPr>
                <w:sz w:val="18"/>
                <w:szCs w:val="18"/>
              </w:rPr>
            </w:pPr>
            <w:r w:rsidRPr="005026ED">
              <w:rPr>
                <w:sz w:val="18"/>
                <w:szCs w:val="18"/>
              </w:rPr>
              <w:t>12.08</w:t>
            </w:r>
          </w:p>
        </w:tc>
        <w:tc>
          <w:tcPr>
            <w:tcW w:w="474" w:type="pct"/>
            <w:shd w:val="clear" w:color="auto" w:fill="auto"/>
            <w:vAlign w:val="bottom"/>
          </w:tcPr>
          <w:p w14:paraId="00E13A70" w14:textId="77777777" w:rsidR="008F6B6F" w:rsidRPr="005026ED" w:rsidRDefault="008F6B6F" w:rsidP="008F6B6F">
            <w:pPr>
              <w:spacing w:before="20"/>
              <w:jc w:val="center"/>
              <w:rPr>
                <w:sz w:val="18"/>
                <w:szCs w:val="18"/>
              </w:rPr>
            </w:pPr>
            <w:r w:rsidRPr="005026ED">
              <w:rPr>
                <w:sz w:val="18"/>
                <w:szCs w:val="18"/>
              </w:rPr>
              <w:t>1.034</w:t>
            </w:r>
          </w:p>
        </w:tc>
        <w:tc>
          <w:tcPr>
            <w:tcW w:w="474" w:type="pct"/>
            <w:shd w:val="clear" w:color="auto" w:fill="auto"/>
            <w:vAlign w:val="bottom"/>
          </w:tcPr>
          <w:p w14:paraId="5B8B8BEA" w14:textId="77777777" w:rsidR="008F6B6F" w:rsidRPr="005026ED" w:rsidRDefault="008F6B6F" w:rsidP="008F6B6F">
            <w:pPr>
              <w:spacing w:before="20"/>
              <w:jc w:val="center"/>
              <w:rPr>
                <w:iCs/>
                <w:sz w:val="18"/>
                <w:szCs w:val="18"/>
              </w:rPr>
            </w:pPr>
            <w:r w:rsidRPr="005026ED">
              <w:rPr>
                <w:iCs/>
                <w:sz w:val="18"/>
                <w:szCs w:val="18"/>
              </w:rPr>
              <w:t>0.097</w:t>
            </w:r>
          </w:p>
        </w:tc>
        <w:tc>
          <w:tcPr>
            <w:tcW w:w="474" w:type="pct"/>
            <w:vAlign w:val="bottom"/>
          </w:tcPr>
          <w:p w14:paraId="138376D0" w14:textId="77777777" w:rsidR="008F6B6F" w:rsidRPr="005026ED" w:rsidRDefault="008F6B6F" w:rsidP="008F6B6F">
            <w:pPr>
              <w:spacing w:before="20"/>
              <w:jc w:val="center"/>
              <w:rPr>
                <w:iCs/>
                <w:sz w:val="18"/>
                <w:szCs w:val="18"/>
              </w:rPr>
            </w:pPr>
            <w:r w:rsidRPr="005026ED">
              <w:rPr>
                <w:iCs/>
                <w:sz w:val="18"/>
                <w:szCs w:val="18"/>
              </w:rPr>
              <w:t>0.103</w:t>
            </w:r>
          </w:p>
        </w:tc>
        <w:tc>
          <w:tcPr>
            <w:tcW w:w="472" w:type="pct"/>
            <w:shd w:val="clear" w:color="auto" w:fill="auto"/>
            <w:vAlign w:val="bottom"/>
          </w:tcPr>
          <w:p w14:paraId="3571D098" w14:textId="77777777" w:rsidR="008F6B6F" w:rsidRPr="005026ED" w:rsidRDefault="008F6B6F" w:rsidP="008F6B6F">
            <w:pPr>
              <w:spacing w:before="20"/>
              <w:jc w:val="center"/>
              <w:rPr>
                <w:iCs/>
                <w:sz w:val="18"/>
                <w:szCs w:val="18"/>
              </w:rPr>
            </w:pPr>
            <w:r w:rsidRPr="005026ED">
              <w:rPr>
                <w:iCs/>
                <w:sz w:val="18"/>
                <w:szCs w:val="18"/>
              </w:rPr>
              <w:t>0.129</w:t>
            </w:r>
          </w:p>
        </w:tc>
      </w:tr>
      <w:tr w:rsidR="008F6B6F" w:rsidRPr="005026ED" w14:paraId="6C05113E" w14:textId="77777777" w:rsidTr="008F6B6F">
        <w:trPr>
          <w:trHeight w:val="20"/>
        </w:trPr>
        <w:tc>
          <w:tcPr>
            <w:tcW w:w="732" w:type="pct"/>
            <w:shd w:val="clear" w:color="auto" w:fill="auto"/>
            <w:vAlign w:val="center"/>
          </w:tcPr>
          <w:p w14:paraId="6EF25130"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torso</w:t>
            </w:r>
          </w:p>
        </w:tc>
        <w:tc>
          <w:tcPr>
            <w:tcW w:w="475" w:type="pct"/>
            <w:tcBorders>
              <w:right w:val="single" w:sz="4" w:space="0" w:color="auto"/>
            </w:tcBorders>
            <w:shd w:val="clear" w:color="auto" w:fill="auto"/>
            <w:vAlign w:val="bottom"/>
          </w:tcPr>
          <w:p w14:paraId="612181B7" w14:textId="77777777" w:rsidR="008F6B6F" w:rsidRPr="005026ED" w:rsidRDefault="008F6B6F" w:rsidP="008F6B6F">
            <w:pPr>
              <w:spacing w:before="20"/>
              <w:jc w:val="center"/>
              <w:rPr>
                <w:sz w:val="18"/>
                <w:szCs w:val="18"/>
              </w:rPr>
            </w:pPr>
            <w:r w:rsidRPr="005026ED">
              <w:rPr>
                <w:sz w:val="18"/>
                <w:szCs w:val="18"/>
              </w:rPr>
              <w:t>0.442</w:t>
            </w:r>
          </w:p>
        </w:tc>
        <w:tc>
          <w:tcPr>
            <w:tcW w:w="475" w:type="pct"/>
            <w:tcBorders>
              <w:left w:val="single" w:sz="4" w:space="0" w:color="auto"/>
            </w:tcBorders>
            <w:shd w:val="clear" w:color="auto" w:fill="auto"/>
            <w:vAlign w:val="bottom"/>
          </w:tcPr>
          <w:p w14:paraId="5D7A3D3E" w14:textId="77777777" w:rsidR="008F6B6F" w:rsidRPr="005026ED" w:rsidRDefault="008F6B6F" w:rsidP="008F6B6F">
            <w:pPr>
              <w:spacing w:before="20"/>
              <w:jc w:val="center"/>
              <w:rPr>
                <w:sz w:val="18"/>
                <w:szCs w:val="18"/>
              </w:rPr>
            </w:pPr>
            <w:r w:rsidRPr="005026ED">
              <w:rPr>
                <w:sz w:val="18"/>
                <w:szCs w:val="18"/>
              </w:rPr>
              <w:t>1.039</w:t>
            </w:r>
          </w:p>
        </w:tc>
        <w:tc>
          <w:tcPr>
            <w:tcW w:w="475" w:type="pct"/>
            <w:shd w:val="clear" w:color="auto" w:fill="auto"/>
            <w:vAlign w:val="bottom"/>
          </w:tcPr>
          <w:p w14:paraId="358C65B7" w14:textId="77777777" w:rsidR="008F6B6F" w:rsidRPr="005026ED" w:rsidRDefault="008F6B6F" w:rsidP="008F6B6F">
            <w:pPr>
              <w:spacing w:before="20"/>
              <w:jc w:val="center"/>
              <w:rPr>
                <w:sz w:val="18"/>
                <w:szCs w:val="18"/>
              </w:rPr>
            </w:pPr>
            <w:r w:rsidRPr="005026ED">
              <w:rPr>
                <w:sz w:val="18"/>
                <w:szCs w:val="18"/>
              </w:rPr>
              <w:t>0.077</w:t>
            </w:r>
          </w:p>
        </w:tc>
        <w:tc>
          <w:tcPr>
            <w:tcW w:w="475" w:type="pct"/>
            <w:shd w:val="clear" w:color="auto" w:fill="auto"/>
            <w:vAlign w:val="bottom"/>
          </w:tcPr>
          <w:p w14:paraId="6626F06D" w14:textId="77777777" w:rsidR="008F6B6F" w:rsidRPr="005026ED" w:rsidRDefault="008F6B6F" w:rsidP="008F6B6F">
            <w:pPr>
              <w:spacing w:before="20"/>
              <w:jc w:val="center"/>
              <w:rPr>
                <w:sz w:val="18"/>
                <w:szCs w:val="18"/>
              </w:rPr>
            </w:pPr>
            <w:r w:rsidRPr="005026ED">
              <w:rPr>
                <w:sz w:val="18"/>
                <w:szCs w:val="18"/>
              </w:rPr>
              <w:t>0.941</w:t>
            </w:r>
          </w:p>
        </w:tc>
        <w:tc>
          <w:tcPr>
            <w:tcW w:w="474" w:type="pct"/>
            <w:shd w:val="clear" w:color="auto" w:fill="auto"/>
            <w:vAlign w:val="bottom"/>
          </w:tcPr>
          <w:p w14:paraId="7EE2625B" w14:textId="77777777" w:rsidR="008F6B6F" w:rsidRPr="005026ED" w:rsidRDefault="008F6B6F" w:rsidP="008F6B6F">
            <w:pPr>
              <w:spacing w:before="20"/>
              <w:jc w:val="center"/>
              <w:rPr>
                <w:sz w:val="18"/>
                <w:szCs w:val="18"/>
              </w:rPr>
            </w:pPr>
            <w:r w:rsidRPr="005026ED">
              <w:rPr>
                <w:sz w:val="18"/>
                <w:szCs w:val="18"/>
              </w:rPr>
              <w:t>51.93</w:t>
            </w:r>
          </w:p>
        </w:tc>
        <w:tc>
          <w:tcPr>
            <w:tcW w:w="474" w:type="pct"/>
            <w:shd w:val="clear" w:color="auto" w:fill="auto"/>
            <w:vAlign w:val="bottom"/>
          </w:tcPr>
          <w:p w14:paraId="4DE43851" w14:textId="77777777" w:rsidR="008F6B6F" w:rsidRPr="005026ED" w:rsidRDefault="008F6B6F" w:rsidP="008F6B6F">
            <w:pPr>
              <w:spacing w:before="20"/>
              <w:jc w:val="center"/>
              <w:rPr>
                <w:sz w:val="18"/>
                <w:szCs w:val="18"/>
              </w:rPr>
            </w:pPr>
            <w:r w:rsidRPr="005026ED">
              <w:rPr>
                <w:sz w:val="18"/>
                <w:szCs w:val="18"/>
              </w:rPr>
              <w:t>2.206</w:t>
            </w:r>
          </w:p>
        </w:tc>
        <w:tc>
          <w:tcPr>
            <w:tcW w:w="474" w:type="pct"/>
            <w:shd w:val="clear" w:color="auto" w:fill="auto"/>
            <w:vAlign w:val="bottom"/>
          </w:tcPr>
          <w:p w14:paraId="47514D9F" w14:textId="77777777" w:rsidR="008F6B6F" w:rsidRPr="005026ED" w:rsidRDefault="008F6B6F" w:rsidP="008F6B6F">
            <w:pPr>
              <w:spacing w:before="20"/>
              <w:jc w:val="center"/>
              <w:rPr>
                <w:iCs/>
                <w:sz w:val="18"/>
                <w:szCs w:val="18"/>
              </w:rPr>
            </w:pPr>
            <w:r w:rsidRPr="005026ED">
              <w:rPr>
                <w:iCs/>
                <w:sz w:val="18"/>
                <w:szCs w:val="18"/>
              </w:rPr>
              <w:t>0.236</w:t>
            </w:r>
          </w:p>
        </w:tc>
        <w:tc>
          <w:tcPr>
            <w:tcW w:w="474" w:type="pct"/>
            <w:vAlign w:val="bottom"/>
          </w:tcPr>
          <w:p w14:paraId="151BB092" w14:textId="77777777" w:rsidR="008F6B6F" w:rsidRPr="005026ED" w:rsidRDefault="008F6B6F" w:rsidP="008F6B6F">
            <w:pPr>
              <w:spacing w:before="20"/>
              <w:jc w:val="center"/>
              <w:rPr>
                <w:iCs/>
                <w:sz w:val="18"/>
                <w:szCs w:val="18"/>
              </w:rPr>
            </w:pPr>
            <w:r w:rsidRPr="005026ED">
              <w:rPr>
                <w:iCs/>
                <w:sz w:val="18"/>
                <w:szCs w:val="18"/>
              </w:rPr>
              <w:t>1.060</w:t>
            </w:r>
          </w:p>
        </w:tc>
        <w:tc>
          <w:tcPr>
            <w:tcW w:w="472" w:type="pct"/>
            <w:shd w:val="clear" w:color="auto" w:fill="auto"/>
            <w:vAlign w:val="bottom"/>
          </w:tcPr>
          <w:p w14:paraId="6251826A" w14:textId="77777777" w:rsidR="008F6B6F" w:rsidRPr="005026ED" w:rsidRDefault="008F6B6F" w:rsidP="008F6B6F">
            <w:pPr>
              <w:spacing w:before="20"/>
              <w:jc w:val="center"/>
              <w:rPr>
                <w:iCs/>
                <w:sz w:val="18"/>
                <w:szCs w:val="18"/>
              </w:rPr>
            </w:pPr>
            <w:r w:rsidRPr="005026ED">
              <w:rPr>
                <w:iCs/>
                <w:sz w:val="18"/>
                <w:szCs w:val="18"/>
              </w:rPr>
              <w:t>0.264</w:t>
            </w:r>
          </w:p>
        </w:tc>
      </w:tr>
      <w:tr w:rsidR="008F6B6F" w:rsidRPr="005026ED" w14:paraId="498A0E97" w14:textId="77777777" w:rsidTr="008F6B6F">
        <w:trPr>
          <w:trHeight w:val="20"/>
        </w:trPr>
        <w:tc>
          <w:tcPr>
            <w:tcW w:w="732" w:type="pct"/>
            <w:shd w:val="clear" w:color="auto" w:fill="auto"/>
            <w:vAlign w:val="center"/>
          </w:tcPr>
          <w:p w14:paraId="19737794"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TOTAL</w:t>
            </w:r>
          </w:p>
        </w:tc>
        <w:tc>
          <w:tcPr>
            <w:tcW w:w="475" w:type="pct"/>
            <w:tcBorders>
              <w:right w:val="single" w:sz="4" w:space="0" w:color="auto"/>
            </w:tcBorders>
            <w:shd w:val="clear" w:color="auto" w:fill="auto"/>
            <w:vAlign w:val="bottom"/>
          </w:tcPr>
          <w:p w14:paraId="7DBF2C93" w14:textId="77777777" w:rsidR="008F6B6F" w:rsidRPr="005026ED" w:rsidRDefault="008F6B6F" w:rsidP="008F6B6F">
            <w:pPr>
              <w:spacing w:before="20"/>
              <w:jc w:val="center"/>
              <w:rPr>
                <w:sz w:val="18"/>
                <w:szCs w:val="18"/>
              </w:rPr>
            </w:pPr>
            <w:r w:rsidRPr="005026ED">
              <w:rPr>
                <w:sz w:val="18"/>
                <w:szCs w:val="18"/>
              </w:rPr>
              <w:t>0.729</w:t>
            </w:r>
          </w:p>
        </w:tc>
        <w:tc>
          <w:tcPr>
            <w:tcW w:w="475" w:type="pct"/>
            <w:tcBorders>
              <w:left w:val="single" w:sz="4" w:space="0" w:color="auto"/>
            </w:tcBorders>
            <w:shd w:val="clear" w:color="auto" w:fill="auto"/>
            <w:vAlign w:val="bottom"/>
          </w:tcPr>
          <w:p w14:paraId="2A1DEC01" w14:textId="77777777" w:rsidR="008F6B6F" w:rsidRPr="005026ED" w:rsidRDefault="008F6B6F" w:rsidP="008F6B6F">
            <w:pPr>
              <w:spacing w:before="20"/>
              <w:jc w:val="center"/>
              <w:rPr>
                <w:sz w:val="18"/>
                <w:szCs w:val="18"/>
              </w:rPr>
            </w:pPr>
            <w:r w:rsidRPr="005026ED">
              <w:rPr>
                <w:sz w:val="18"/>
                <w:szCs w:val="18"/>
              </w:rPr>
              <w:t>5.117</w:t>
            </w:r>
          </w:p>
        </w:tc>
        <w:tc>
          <w:tcPr>
            <w:tcW w:w="475" w:type="pct"/>
            <w:shd w:val="clear" w:color="auto" w:fill="auto"/>
            <w:vAlign w:val="bottom"/>
          </w:tcPr>
          <w:p w14:paraId="58F3ABB8" w14:textId="77777777" w:rsidR="008F6B6F" w:rsidRPr="005026ED" w:rsidRDefault="008F6B6F" w:rsidP="008F6B6F">
            <w:pPr>
              <w:spacing w:before="20"/>
              <w:jc w:val="center"/>
              <w:rPr>
                <w:sz w:val="18"/>
                <w:szCs w:val="18"/>
              </w:rPr>
            </w:pPr>
            <w:r w:rsidRPr="005026ED">
              <w:rPr>
                <w:sz w:val="18"/>
                <w:szCs w:val="18"/>
              </w:rPr>
              <w:t>0.153</w:t>
            </w:r>
          </w:p>
        </w:tc>
        <w:tc>
          <w:tcPr>
            <w:tcW w:w="475" w:type="pct"/>
            <w:shd w:val="clear" w:color="auto" w:fill="auto"/>
            <w:vAlign w:val="bottom"/>
          </w:tcPr>
          <w:p w14:paraId="170F8504" w14:textId="77777777" w:rsidR="008F6B6F" w:rsidRPr="005026ED" w:rsidRDefault="008F6B6F" w:rsidP="008F6B6F">
            <w:pPr>
              <w:spacing w:before="20"/>
              <w:jc w:val="center"/>
              <w:rPr>
                <w:sz w:val="18"/>
                <w:szCs w:val="18"/>
              </w:rPr>
            </w:pPr>
            <w:r w:rsidRPr="005026ED">
              <w:rPr>
                <w:sz w:val="18"/>
                <w:szCs w:val="18"/>
              </w:rPr>
              <w:t>1.368</w:t>
            </w:r>
          </w:p>
        </w:tc>
        <w:tc>
          <w:tcPr>
            <w:tcW w:w="474" w:type="pct"/>
            <w:shd w:val="clear" w:color="auto" w:fill="auto"/>
            <w:vAlign w:val="bottom"/>
          </w:tcPr>
          <w:p w14:paraId="496EB5C1" w14:textId="77777777" w:rsidR="008F6B6F" w:rsidRPr="005026ED" w:rsidRDefault="008F6B6F" w:rsidP="008F6B6F">
            <w:pPr>
              <w:spacing w:before="20"/>
              <w:jc w:val="center"/>
              <w:rPr>
                <w:sz w:val="18"/>
                <w:szCs w:val="18"/>
              </w:rPr>
            </w:pPr>
            <w:r w:rsidRPr="005026ED">
              <w:rPr>
                <w:sz w:val="18"/>
                <w:szCs w:val="18"/>
              </w:rPr>
              <w:t>85.78</w:t>
            </w:r>
          </w:p>
        </w:tc>
        <w:tc>
          <w:tcPr>
            <w:tcW w:w="474" w:type="pct"/>
            <w:shd w:val="clear" w:color="auto" w:fill="auto"/>
            <w:vAlign w:val="bottom"/>
          </w:tcPr>
          <w:p w14:paraId="373F9C02" w14:textId="77777777" w:rsidR="008F6B6F" w:rsidRPr="005026ED" w:rsidRDefault="008F6B6F" w:rsidP="008F6B6F">
            <w:pPr>
              <w:spacing w:before="20"/>
              <w:jc w:val="center"/>
              <w:rPr>
                <w:sz w:val="18"/>
                <w:szCs w:val="18"/>
              </w:rPr>
            </w:pPr>
            <w:r w:rsidRPr="005026ED">
              <w:rPr>
                <w:sz w:val="18"/>
                <w:szCs w:val="18"/>
              </w:rPr>
              <w:t>4.864</w:t>
            </w:r>
          </w:p>
        </w:tc>
        <w:tc>
          <w:tcPr>
            <w:tcW w:w="474" w:type="pct"/>
            <w:shd w:val="clear" w:color="auto" w:fill="auto"/>
            <w:vAlign w:val="bottom"/>
          </w:tcPr>
          <w:p w14:paraId="1E50CBF9" w14:textId="77777777" w:rsidR="008F6B6F" w:rsidRPr="005026ED" w:rsidRDefault="008F6B6F" w:rsidP="008F6B6F">
            <w:pPr>
              <w:spacing w:before="20"/>
              <w:jc w:val="center"/>
              <w:rPr>
                <w:iCs/>
                <w:sz w:val="18"/>
                <w:szCs w:val="18"/>
              </w:rPr>
            </w:pPr>
            <w:r w:rsidRPr="005026ED">
              <w:rPr>
                <w:iCs/>
                <w:sz w:val="18"/>
                <w:szCs w:val="18"/>
              </w:rPr>
              <w:t>0.409</w:t>
            </w:r>
          </w:p>
        </w:tc>
        <w:tc>
          <w:tcPr>
            <w:tcW w:w="474" w:type="pct"/>
            <w:vAlign w:val="bottom"/>
          </w:tcPr>
          <w:p w14:paraId="1CADE1BB" w14:textId="77777777" w:rsidR="008F6B6F" w:rsidRPr="005026ED" w:rsidRDefault="008F6B6F" w:rsidP="008F6B6F">
            <w:pPr>
              <w:spacing w:before="20"/>
              <w:jc w:val="center"/>
              <w:rPr>
                <w:iCs/>
                <w:sz w:val="18"/>
                <w:szCs w:val="18"/>
              </w:rPr>
            </w:pPr>
            <w:r w:rsidRPr="005026ED">
              <w:rPr>
                <w:iCs/>
                <w:sz w:val="18"/>
                <w:szCs w:val="18"/>
              </w:rPr>
              <w:t>1.274</w:t>
            </w:r>
          </w:p>
        </w:tc>
        <w:tc>
          <w:tcPr>
            <w:tcW w:w="472" w:type="pct"/>
            <w:tcBorders>
              <w:right w:val="single" w:sz="4" w:space="0" w:color="auto"/>
            </w:tcBorders>
            <w:shd w:val="clear" w:color="auto" w:fill="auto"/>
            <w:vAlign w:val="bottom"/>
          </w:tcPr>
          <w:p w14:paraId="55B98758" w14:textId="77777777" w:rsidR="008F6B6F" w:rsidRPr="005026ED" w:rsidRDefault="008F6B6F" w:rsidP="008F6B6F">
            <w:pPr>
              <w:spacing w:before="20"/>
              <w:jc w:val="center"/>
              <w:rPr>
                <w:iCs/>
                <w:sz w:val="18"/>
                <w:szCs w:val="18"/>
              </w:rPr>
            </w:pPr>
            <w:r w:rsidRPr="005026ED">
              <w:rPr>
                <w:iCs/>
                <w:sz w:val="18"/>
                <w:szCs w:val="18"/>
              </w:rPr>
              <w:t>0.496</w:t>
            </w:r>
          </w:p>
        </w:tc>
      </w:tr>
      <w:tr w:rsidR="008F6B6F" w:rsidRPr="005026ED" w14:paraId="5538617A" w14:textId="77777777" w:rsidTr="008F6B6F">
        <w:trPr>
          <w:trHeight w:val="20"/>
        </w:trPr>
        <w:tc>
          <w:tcPr>
            <w:tcW w:w="5000" w:type="pct"/>
            <w:gridSpan w:val="10"/>
            <w:tcBorders>
              <w:top w:val="nil"/>
              <w:bottom w:val="nil"/>
              <w:right w:val="single" w:sz="4" w:space="0" w:color="auto"/>
            </w:tcBorders>
            <w:shd w:val="clear" w:color="auto" w:fill="auto"/>
            <w:vAlign w:val="center"/>
          </w:tcPr>
          <w:p w14:paraId="505E859B" w14:textId="77777777" w:rsidR="008F6B6F" w:rsidRPr="005026ED" w:rsidRDefault="008F6B6F" w:rsidP="008F6B6F">
            <w:pPr>
              <w:pStyle w:val="TableText8pt"/>
              <w:keepNext/>
              <w:keepLines/>
              <w:spacing w:before="20"/>
              <w:rPr>
                <w:rFonts w:eastAsia="SimSun"/>
                <w:b/>
                <w:sz w:val="18"/>
                <w:szCs w:val="18"/>
                <w:lang w:eastAsia="zh-CN"/>
              </w:rPr>
            </w:pPr>
            <w:r w:rsidRPr="005026ED">
              <w:rPr>
                <w:rFonts w:eastAsia="SimSun"/>
                <w:b/>
                <w:sz w:val="18"/>
                <w:szCs w:val="18"/>
                <w:lang w:eastAsia="zh-CN"/>
              </w:rPr>
              <w:t>Handwash</w:t>
            </w:r>
          </w:p>
        </w:tc>
      </w:tr>
      <w:tr w:rsidR="008F6B6F" w:rsidRPr="005026ED" w14:paraId="76E3C038" w14:textId="77777777" w:rsidTr="008F6B6F">
        <w:trPr>
          <w:trHeight w:val="20"/>
        </w:trPr>
        <w:tc>
          <w:tcPr>
            <w:tcW w:w="732" w:type="pct"/>
            <w:shd w:val="clear" w:color="auto" w:fill="auto"/>
            <w:vAlign w:val="center"/>
          </w:tcPr>
          <w:p w14:paraId="6F005AD0"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Measured</w:t>
            </w:r>
          </w:p>
        </w:tc>
        <w:tc>
          <w:tcPr>
            <w:tcW w:w="475" w:type="pct"/>
            <w:tcBorders>
              <w:right w:val="single" w:sz="4" w:space="0" w:color="auto"/>
            </w:tcBorders>
            <w:shd w:val="clear" w:color="auto" w:fill="auto"/>
            <w:vAlign w:val="bottom"/>
          </w:tcPr>
          <w:p w14:paraId="7BA8C110" w14:textId="77777777" w:rsidR="008F6B6F" w:rsidRPr="005026ED" w:rsidRDefault="008F6B6F" w:rsidP="008F6B6F">
            <w:pPr>
              <w:spacing w:before="20"/>
              <w:jc w:val="center"/>
              <w:rPr>
                <w:sz w:val="18"/>
                <w:szCs w:val="18"/>
              </w:rPr>
            </w:pPr>
            <w:r w:rsidRPr="005026ED">
              <w:rPr>
                <w:sz w:val="18"/>
                <w:szCs w:val="18"/>
              </w:rPr>
              <w:t>6.080</w:t>
            </w:r>
          </w:p>
        </w:tc>
        <w:tc>
          <w:tcPr>
            <w:tcW w:w="475" w:type="pct"/>
            <w:tcBorders>
              <w:left w:val="single" w:sz="4" w:space="0" w:color="auto"/>
            </w:tcBorders>
            <w:shd w:val="clear" w:color="auto" w:fill="auto"/>
            <w:vAlign w:val="bottom"/>
          </w:tcPr>
          <w:p w14:paraId="14038B69" w14:textId="77777777" w:rsidR="008F6B6F" w:rsidRPr="005026ED" w:rsidRDefault="008F6B6F" w:rsidP="008F6B6F">
            <w:pPr>
              <w:spacing w:before="20"/>
              <w:jc w:val="center"/>
              <w:rPr>
                <w:sz w:val="18"/>
                <w:szCs w:val="18"/>
              </w:rPr>
            </w:pPr>
            <w:r w:rsidRPr="005026ED">
              <w:rPr>
                <w:sz w:val="18"/>
                <w:szCs w:val="18"/>
              </w:rPr>
              <w:t>7.310</w:t>
            </w:r>
          </w:p>
        </w:tc>
        <w:tc>
          <w:tcPr>
            <w:tcW w:w="475" w:type="pct"/>
            <w:shd w:val="clear" w:color="auto" w:fill="auto"/>
            <w:vAlign w:val="bottom"/>
          </w:tcPr>
          <w:p w14:paraId="6707F3B7" w14:textId="77777777" w:rsidR="008F6B6F" w:rsidRPr="005026ED" w:rsidRDefault="008F6B6F" w:rsidP="008F6B6F">
            <w:pPr>
              <w:spacing w:before="20"/>
              <w:jc w:val="center"/>
              <w:rPr>
                <w:sz w:val="18"/>
                <w:szCs w:val="18"/>
              </w:rPr>
            </w:pPr>
            <w:r w:rsidRPr="005026ED">
              <w:rPr>
                <w:sz w:val="18"/>
                <w:szCs w:val="18"/>
              </w:rPr>
              <w:t>n.d.</w:t>
            </w:r>
          </w:p>
        </w:tc>
        <w:tc>
          <w:tcPr>
            <w:tcW w:w="475" w:type="pct"/>
            <w:shd w:val="clear" w:color="auto" w:fill="auto"/>
            <w:vAlign w:val="bottom"/>
          </w:tcPr>
          <w:p w14:paraId="371D92A4" w14:textId="77777777" w:rsidR="008F6B6F" w:rsidRPr="005026ED" w:rsidRDefault="008F6B6F" w:rsidP="008F6B6F">
            <w:pPr>
              <w:spacing w:before="20"/>
              <w:jc w:val="center"/>
              <w:rPr>
                <w:sz w:val="18"/>
                <w:szCs w:val="18"/>
              </w:rPr>
            </w:pPr>
            <w:r w:rsidRPr="005026ED">
              <w:rPr>
                <w:sz w:val="18"/>
                <w:szCs w:val="18"/>
              </w:rPr>
              <w:t>1.490</w:t>
            </w:r>
          </w:p>
        </w:tc>
        <w:tc>
          <w:tcPr>
            <w:tcW w:w="474" w:type="pct"/>
            <w:shd w:val="clear" w:color="auto" w:fill="auto"/>
            <w:vAlign w:val="bottom"/>
          </w:tcPr>
          <w:p w14:paraId="048F6B48" w14:textId="77777777" w:rsidR="008F6B6F" w:rsidRPr="005026ED" w:rsidRDefault="008F6B6F" w:rsidP="008F6B6F">
            <w:pPr>
              <w:spacing w:before="20"/>
              <w:jc w:val="center"/>
              <w:rPr>
                <w:sz w:val="18"/>
                <w:szCs w:val="18"/>
              </w:rPr>
            </w:pPr>
            <w:r w:rsidRPr="005026ED">
              <w:rPr>
                <w:sz w:val="18"/>
                <w:szCs w:val="18"/>
              </w:rPr>
              <w:t>109.9</w:t>
            </w:r>
          </w:p>
        </w:tc>
        <w:tc>
          <w:tcPr>
            <w:tcW w:w="474" w:type="pct"/>
            <w:shd w:val="clear" w:color="auto" w:fill="auto"/>
            <w:vAlign w:val="bottom"/>
          </w:tcPr>
          <w:p w14:paraId="0D136A7F" w14:textId="77777777" w:rsidR="008F6B6F" w:rsidRPr="005026ED" w:rsidRDefault="008F6B6F" w:rsidP="008F6B6F">
            <w:pPr>
              <w:spacing w:before="20"/>
              <w:jc w:val="center"/>
              <w:rPr>
                <w:sz w:val="18"/>
                <w:szCs w:val="18"/>
              </w:rPr>
            </w:pPr>
            <w:r w:rsidRPr="005026ED">
              <w:rPr>
                <w:sz w:val="18"/>
                <w:szCs w:val="18"/>
              </w:rPr>
              <w:t>5.34</w:t>
            </w:r>
          </w:p>
        </w:tc>
        <w:tc>
          <w:tcPr>
            <w:tcW w:w="474" w:type="pct"/>
            <w:shd w:val="clear" w:color="auto" w:fill="auto"/>
            <w:vAlign w:val="bottom"/>
          </w:tcPr>
          <w:p w14:paraId="3CE94C99" w14:textId="77777777" w:rsidR="008F6B6F" w:rsidRPr="005026ED" w:rsidRDefault="008F6B6F" w:rsidP="008F6B6F">
            <w:pPr>
              <w:spacing w:before="20"/>
              <w:jc w:val="center"/>
              <w:rPr>
                <w:sz w:val="18"/>
                <w:szCs w:val="18"/>
              </w:rPr>
            </w:pPr>
            <w:r w:rsidRPr="005026ED">
              <w:rPr>
                <w:sz w:val="18"/>
                <w:szCs w:val="18"/>
              </w:rPr>
              <w:t>0.538</w:t>
            </w:r>
          </w:p>
        </w:tc>
        <w:tc>
          <w:tcPr>
            <w:tcW w:w="474" w:type="pct"/>
            <w:vAlign w:val="bottom"/>
          </w:tcPr>
          <w:p w14:paraId="5D2C67D7" w14:textId="77777777" w:rsidR="008F6B6F" w:rsidRPr="005026ED" w:rsidRDefault="008F6B6F" w:rsidP="008F6B6F">
            <w:pPr>
              <w:spacing w:before="20"/>
              <w:jc w:val="center"/>
              <w:rPr>
                <w:sz w:val="18"/>
                <w:szCs w:val="18"/>
              </w:rPr>
            </w:pPr>
            <w:r w:rsidRPr="005026ED">
              <w:rPr>
                <w:sz w:val="18"/>
                <w:szCs w:val="18"/>
              </w:rPr>
              <w:t>0.455</w:t>
            </w:r>
          </w:p>
        </w:tc>
        <w:tc>
          <w:tcPr>
            <w:tcW w:w="472" w:type="pct"/>
            <w:tcBorders>
              <w:right w:val="single" w:sz="4" w:space="0" w:color="auto"/>
            </w:tcBorders>
            <w:shd w:val="clear" w:color="auto" w:fill="auto"/>
            <w:vAlign w:val="bottom"/>
          </w:tcPr>
          <w:p w14:paraId="0B989048" w14:textId="77777777" w:rsidR="008F6B6F" w:rsidRPr="005026ED" w:rsidRDefault="008F6B6F" w:rsidP="008F6B6F">
            <w:pPr>
              <w:spacing w:before="20"/>
              <w:jc w:val="center"/>
              <w:rPr>
                <w:sz w:val="18"/>
                <w:szCs w:val="18"/>
              </w:rPr>
            </w:pPr>
            <w:r w:rsidRPr="005026ED">
              <w:rPr>
                <w:sz w:val="18"/>
                <w:szCs w:val="18"/>
              </w:rPr>
              <w:t>0.200</w:t>
            </w:r>
          </w:p>
        </w:tc>
      </w:tr>
      <w:tr w:rsidR="008F6B6F" w:rsidRPr="005026ED" w14:paraId="09EAB093" w14:textId="77777777" w:rsidTr="008F6B6F">
        <w:trPr>
          <w:trHeight w:val="20"/>
        </w:trPr>
        <w:tc>
          <w:tcPr>
            <w:tcW w:w="732" w:type="pct"/>
            <w:shd w:val="clear" w:color="auto" w:fill="auto"/>
            <w:vAlign w:val="center"/>
          </w:tcPr>
          <w:p w14:paraId="1A5208AD"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TOTAL</w:t>
            </w:r>
          </w:p>
        </w:tc>
        <w:tc>
          <w:tcPr>
            <w:tcW w:w="475" w:type="pct"/>
            <w:tcBorders>
              <w:right w:val="single" w:sz="4" w:space="0" w:color="auto"/>
            </w:tcBorders>
            <w:shd w:val="clear" w:color="auto" w:fill="auto"/>
            <w:vAlign w:val="bottom"/>
          </w:tcPr>
          <w:p w14:paraId="582390B7" w14:textId="77777777" w:rsidR="008F6B6F" w:rsidRPr="005026ED" w:rsidRDefault="008F6B6F" w:rsidP="008F6B6F">
            <w:pPr>
              <w:spacing w:before="20"/>
              <w:jc w:val="center"/>
              <w:rPr>
                <w:sz w:val="18"/>
                <w:szCs w:val="18"/>
              </w:rPr>
            </w:pPr>
            <w:r w:rsidRPr="005026ED">
              <w:rPr>
                <w:sz w:val="18"/>
                <w:szCs w:val="18"/>
              </w:rPr>
              <w:t>6.080</w:t>
            </w:r>
          </w:p>
        </w:tc>
        <w:tc>
          <w:tcPr>
            <w:tcW w:w="475" w:type="pct"/>
            <w:tcBorders>
              <w:left w:val="single" w:sz="4" w:space="0" w:color="auto"/>
            </w:tcBorders>
            <w:shd w:val="clear" w:color="auto" w:fill="auto"/>
            <w:vAlign w:val="bottom"/>
          </w:tcPr>
          <w:p w14:paraId="67739B56" w14:textId="77777777" w:rsidR="008F6B6F" w:rsidRPr="005026ED" w:rsidRDefault="008F6B6F" w:rsidP="008F6B6F">
            <w:pPr>
              <w:spacing w:before="20"/>
              <w:jc w:val="center"/>
              <w:rPr>
                <w:sz w:val="18"/>
                <w:szCs w:val="18"/>
              </w:rPr>
            </w:pPr>
            <w:r w:rsidRPr="005026ED">
              <w:rPr>
                <w:sz w:val="18"/>
                <w:szCs w:val="18"/>
              </w:rPr>
              <w:t>7.310</w:t>
            </w:r>
          </w:p>
        </w:tc>
        <w:tc>
          <w:tcPr>
            <w:tcW w:w="475" w:type="pct"/>
            <w:shd w:val="clear" w:color="auto" w:fill="auto"/>
            <w:vAlign w:val="bottom"/>
          </w:tcPr>
          <w:p w14:paraId="591B30CB" w14:textId="77777777" w:rsidR="008F6B6F" w:rsidRPr="005026ED" w:rsidRDefault="008F6B6F" w:rsidP="008F6B6F">
            <w:pPr>
              <w:spacing w:before="20"/>
              <w:jc w:val="center"/>
              <w:rPr>
                <w:sz w:val="18"/>
                <w:szCs w:val="18"/>
              </w:rPr>
            </w:pPr>
            <w:r w:rsidRPr="005026ED">
              <w:rPr>
                <w:sz w:val="18"/>
                <w:szCs w:val="18"/>
              </w:rPr>
              <w:t>n.d.</w:t>
            </w:r>
          </w:p>
        </w:tc>
        <w:tc>
          <w:tcPr>
            <w:tcW w:w="475" w:type="pct"/>
            <w:shd w:val="clear" w:color="auto" w:fill="auto"/>
            <w:vAlign w:val="bottom"/>
          </w:tcPr>
          <w:p w14:paraId="032BD3EF" w14:textId="77777777" w:rsidR="008F6B6F" w:rsidRPr="005026ED" w:rsidRDefault="008F6B6F" w:rsidP="008F6B6F">
            <w:pPr>
              <w:spacing w:before="20"/>
              <w:jc w:val="center"/>
              <w:rPr>
                <w:sz w:val="18"/>
                <w:szCs w:val="18"/>
              </w:rPr>
            </w:pPr>
            <w:r w:rsidRPr="005026ED">
              <w:rPr>
                <w:sz w:val="18"/>
                <w:szCs w:val="18"/>
              </w:rPr>
              <w:t>1.490</w:t>
            </w:r>
          </w:p>
        </w:tc>
        <w:tc>
          <w:tcPr>
            <w:tcW w:w="474" w:type="pct"/>
            <w:shd w:val="clear" w:color="auto" w:fill="auto"/>
            <w:vAlign w:val="bottom"/>
          </w:tcPr>
          <w:p w14:paraId="436E38CA" w14:textId="77777777" w:rsidR="008F6B6F" w:rsidRPr="005026ED" w:rsidRDefault="008F6B6F" w:rsidP="008F6B6F">
            <w:pPr>
              <w:spacing w:before="20"/>
              <w:jc w:val="center"/>
              <w:rPr>
                <w:sz w:val="18"/>
                <w:szCs w:val="18"/>
              </w:rPr>
            </w:pPr>
            <w:r w:rsidRPr="005026ED">
              <w:rPr>
                <w:sz w:val="18"/>
                <w:szCs w:val="18"/>
              </w:rPr>
              <w:t>109.9</w:t>
            </w:r>
          </w:p>
        </w:tc>
        <w:tc>
          <w:tcPr>
            <w:tcW w:w="474" w:type="pct"/>
            <w:shd w:val="clear" w:color="auto" w:fill="auto"/>
            <w:vAlign w:val="bottom"/>
          </w:tcPr>
          <w:p w14:paraId="7685635D" w14:textId="77777777" w:rsidR="008F6B6F" w:rsidRPr="005026ED" w:rsidRDefault="008F6B6F" w:rsidP="008F6B6F">
            <w:pPr>
              <w:spacing w:before="20"/>
              <w:jc w:val="center"/>
              <w:rPr>
                <w:sz w:val="18"/>
                <w:szCs w:val="18"/>
              </w:rPr>
            </w:pPr>
            <w:r w:rsidRPr="005026ED">
              <w:rPr>
                <w:sz w:val="18"/>
                <w:szCs w:val="18"/>
              </w:rPr>
              <w:t>0.534</w:t>
            </w:r>
          </w:p>
        </w:tc>
        <w:tc>
          <w:tcPr>
            <w:tcW w:w="474" w:type="pct"/>
            <w:shd w:val="clear" w:color="auto" w:fill="auto"/>
            <w:vAlign w:val="bottom"/>
          </w:tcPr>
          <w:p w14:paraId="7641F0A6" w14:textId="77777777" w:rsidR="008F6B6F" w:rsidRPr="005026ED" w:rsidRDefault="008F6B6F" w:rsidP="008F6B6F">
            <w:pPr>
              <w:spacing w:before="20"/>
              <w:jc w:val="center"/>
              <w:rPr>
                <w:sz w:val="18"/>
                <w:szCs w:val="18"/>
              </w:rPr>
            </w:pPr>
            <w:r w:rsidRPr="005026ED">
              <w:rPr>
                <w:sz w:val="18"/>
                <w:szCs w:val="18"/>
              </w:rPr>
              <w:t>0.538</w:t>
            </w:r>
          </w:p>
        </w:tc>
        <w:tc>
          <w:tcPr>
            <w:tcW w:w="474" w:type="pct"/>
            <w:vAlign w:val="bottom"/>
          </w:tcPr>
          <w:p w14:paraId="5ABA18E6" w14:textId="77777777" w:rsidR="008F6B6F" w:rsidRPr="005026ED" w:rsidRDefault="008F6B6F" w:rsidP="008F6B6F">
            <w:pPr>
              <w:spacing w:before="20"/>
              <w:jc w:val="center"/>
              <w:rPr>
                <w:sz w:val="18"/>
                <w:szCs w:val="18"/>
              </w:rPr>
            </w:pPr>
            <w:r w:rsidRPr="005026ED">
              <w:rPr>
                <w:sz w:val="18"/>
                <w:szCs w:val="18"/>
              </w:rPr>
              <w:t>0.455</w:t>
            </w:r>
          </w:p>
        </w:tc>
        <w:tc>
          <w:tcPr>
            <w:tcW w:w="472" w:type="pct"/>
            <w:shd w:val="clear" w:color="auto" w:fill="auto"/>
            <w:vAlign w:val="bottom"/>
          </w:tcPr>
          <w:p w14:paraId="305A0E7D" w14:textId="77777777" w:rsidR="008F6B6F" w:rsidRPr="005026ED" w:rsidRDefault="008F6B6F" w:rsidP="008F6B6F">
            <w:pPr>
              <w:spacing w:before="20"/>
              <w:jc w:val="center"/>
              <w:rPr>
                <w:sz w:val="18"/>
                <w:szCs w:val="18"/>
              </w:rPr>
            </w:pPr>
            <w:r w:rsidRPr="005026ED">
              <w:rPr>
                <w:sz w:val="18"/>
                <w:szCs w:val="18"/>
              </w:rPr>
              <w:t>0.200</w:t>
            </w:r>
          </w:p>
        </w:tc>
      </w:tr>
      <w:tr w:rsidR="008F6B6F" w:rsidRPr="005026ED" w14:paraId="79CAA05C" w14:textId="77777777" w:rsidTr="008F6B6F">
        <w:trPr>
          <w:trHeight w:val="20"/>
        </w:trPr>
        <w:tc>
          <w:tcPr>
            <w:tcW w:w="5000" w:type="pct"/>
            <w:gridSpan w:val="10"/>
            <w:tcBorders>
              <w:top w:val="nil"/>
              <w:bottom w:val="nil"/>
              <w:right w:val="single" w:sz="4" w:space="0" w:color="auto"/>
            </w:tcBorders>
            <w:shd w:val="clear" w:color="auto" w:fill="auto"/>
            <w:vAlign w:val="center"/>
          </w:tcPr>
          <w:p w14:paraId="0B849EBE" w14:textId="77777777" w:rsidR="008F6B6F" w:rsidRPr="005026ED" w:rsidRDefault="008F6B6F" w:rsidP="008F6B6F">
            <w:pPr>
              <w:pStyle w:val="TableText8pt"/>
              <w:keepNext/>
              <w:keepLines/>
              <w:spacing w:before="20"/>
              <w:rPr>
                <w:rFonts w:eastAsia="SimSun"/>
                <w:b/>
                <w:sz w:val="18"/>
                <w:szCs w:val="18"/>
                <w:lang w:eastAsia="zh-CN"/>
              </w:rPr>
            </w:pPr>
            <w:r w:rsidRPr="005026ED">
              <w:rPr>
                <w:rFonts w:eastAsia="SimSun"/>
                <w:b/>
                <w:sz w:val="18"/>
                <w:szCs w:val="18"/>
                <w:lang w:eastAsia="zh-CN"/>
              </w:rPr>
              <w:t>Face/neck wipes</w:t>
            </w:r>
          </w:p>
        </w:tc>
      </w:tr>
      <w:tr w:rsidR="008F6B6F" w:rsidRPr="005026ED" w14:paraId="48B2A53D" w14:textId="77777777" w:rsidTr="008F6B6F">
        <w:trPr>
          <w:trHeight w:val="20"/>
        </w:trPr>
        <w:tc>
          <w:tcPr>
            <w:tcW w:w="732" w:type="pct"/>
            <w:shd w:val="clear" w:color="auto" w:fill="auto"/>
            <w:vAlign w:val="center"/>
          </w:tcPr>
          <w:p w14:paraId="6D76D23E" w14:textId="77777777" w:rsidR="008F6B6F" w:rsidRPr="005026ED" w:rsidRDefault="008F6B6F" w:rsidP="008F6B6F">
            <w:pPr>
              <w:pStyle w:val="TableText8pt"/>
              <w:keepNext/>
              <w:keepLines/>
              <w:spacing w:before="0" w:after="0"/>
              <w:rPr>
                <w:rFonts w:eastAsia="SimSun"/>
                <w:sz w:val="18"/>
                <w:szCs w:val="18"/>
                <w:lang w:eastAsia="zh-CN"/>
              </w:rPr>
            </w:pPr>
            <w:r w:rsidRPr="005026ED">
              <w:rPr>
                <w:rFonts w:eastAsia="SimSun"/>
                <w:sz w:val="18"/>
                <w:szCs w:val="18"/>
                <w:lang w:eastAsia="zh-CN"/>
              </w:rPr>
              <w:t>Measured</w:t>
            </w:r>
          </w:p>
        </w:tc>
        <w:tc>
          <w:tcPr>
            <w:tcW w:w="475" w:type="pct"/>
            <w:tcBorders>
              <w:right w:val="single" w:sz="4" w:space="0" w:color="auto"/>
            </w:tcBorders>
            <w:shd w:val="clear" w:color="auto" w:fill="auto"/>
            <w:vAlign w:val="bottom"/>
          </w:tcPr>
          <w:p w14:paraId="026C993A" w14:textId="77777777" w:rsidR="008F6B6F" w:rsidRPr="005026ED" w:rsidRDefault="008F6B6F" w:rsidP="008F6B6F">
            <w:pPr>
              <w:spacing w:before="20"/>
              <w:jc w:val="center"/>
              <w:rPr>
                <w:sz w:val="18"/>
                <w:szCs w:val="18"/>
              </w:rPr>
            </w:pPr>
            <w:r w:rsidRPr="005026ED">
              <w:rPr>
                <w:sz w:val="18"/>
                <w:szCs w:val="18"/>
              </w:rPr>
              <w:t>0.364</w:t>
            </w:r>
          </w:p>
        </w:tc>
        <w:tc>
          <w:tcPr>
            <w:tcW w:w="475" w:type="pct"/>
            <w:tcBorders>
              <w:left w:val="single" w:sz="4" w:space="0" w:color="auto"/>
            </w:tcBorders>
            <w:shd w:val="clear" w:color="auto" w:fill="auto"/>
            <w:vAlign w:val="bottom"/>
          </w:tcPr>
          <w:p w14:paraId="1B3EED8F" w14:textId="77777777" w:rsidR="008F6B6F" w:rsidRPr="005026ED" w:rsidRDefault="008F6B6F" w:rsidP="008F6B6F">
            <w:pPr>
              <w:spacing w:before="20"/>
              <w:jc w:val="center"/>
              <w:rPr>
                <w:iCs/>
                <w:sz w:val="18"/>
                <w:szCs w:val="18"/>
              </w:rPr>
            </w:pPr>
            <w:r w:rsidRPr="005026ED">
              <w:rPr>
                <w:iCs/>
                <w:sz w:val="18"/>
                <w:szCs w:val="18"/>
              </w:rPr>
              <w:t>1.357</w:t>
            </w:r>
          </w:p>
        </w:tc>
        <w:tc>
          <w:tcPr>
            <w:tcW w:w="475" w:type="pct"/>
            <w:shd w:val="clear" w:color="auto" w:fill="auto"/>
            <w:vAlign w:val="bottom"/>
          </w:tcPr>
          <w:p w14:paraId="582C5639" w14:textId="77777777" w:rsidR="008F6B6F" w:rsidRPr="005026ED" w:rsidRDefault="008F6B6F" w:rsidP="008F6B6F">
            <w:pPr>
              <w:spacing w:before="20"/>
              <w:jc w:val="center"/>
              <w:rPr>
                <w:iCs/>
                <w:sz w:val="18"/>
                <w:szCs w:val="18"/>
              </w:rPr>
            </w:pPr>
            <w:r w:rsidRPr="005026ED">
              <w:rPr>
                <w:iCs/>
                <w:sz w:val="18"/>
                <w:szCs w:val="18"/>
              </w:rPr>
              <w:t>n.d.</w:t>
            </w:r>
          </w:p>
        </w:tc>
        <w:tc>
          <w:tcPr>
            <w:tcW w:w="475" w:type="pct"/>
            <w:shd w:val="clear" w:color="auto" w:fill="auto"/>
            <w:vAlign w:val="bottom"/>
          </w:tcPr>
          <w:p w14:paraId="37F4C04B" w14:textId="77777777" w:rsidR="008F6B6F" w:rsidRPr="005026ED" w:rsidRDefault="008F6B6F" w:rsidP="008F6B6F">
            <w:pPr>
              <w:spacing w:before="20"/>
              <w:jc w:val="center"/>
              <w:rPr>
                <w:iCs/>
                <w:sz w:val="18"/>
                <w:szCs w:val="18"/>
              </w:rPr>
            </w:pPr>
            <w:r w:rsidRPr="005026ED">
              <w:rPr>
                <w:iCs/>
                <w:sz w:val="18"/>
                <w:szCs w:val="18"/>
              </w:rPr>
              <w:t>0.104</w:t>
            </w:r>
          </w:p>
        </w:tc>
        <w:tc>
          <w:tcPr>
            <w:tcW w:w="474" w:type="pct"/>
            <w:shd w:val="clear" w:color="auto" w:fill="auto"/>
            <w:vAlign w:val="bottom"/>
          </w:tcPr>
          <w:p w14:paraId="4381D330" w14:textId="77777777" w:rsidR="008F6B6F" w:rsidRPr="005026ED" w:rsidRDefault="008F6B6F" w:rsidP="008F6B6F">
            <w:pPr>
              <w:spacing w:before="20"/>
              <w:jc w:val="center"/>
              <w:rPr>
                <w:iCs/>
                <w:sz w:val="18"/>
                <w:szCs w:val="18"/>
              </w:rPr>
            </w:pPr>
            <w:r w:rsidRPr="005026ED">
              <w:rPr>
                <w:iCs/>
                <w:sz w:val="18"/>
                <w:szCs w:val="18"/>
              </w:rPr>
              <w:t>15.21</w:t>
            </w:r>
          </w:p>
        </w:tc>
        <w:tc>
          <w:tcPr>
            <w:tcW w:w="474" w:type="pct"/>
            <w:shd w:val="clear" w:color="auto" w:fill="auto"/>
            <w:vAlign w:val="bottom"/>
          </w:tcPr>
          <w:p w14:paraId="668FBF63" w14:textId="77777777" w:rsidR="008F6B6F" w:rsidRPr="005026ED" w:rsidRDefault="008F6B6F" w:rsidP="008F6B6F">
            <w:pPr>
              <w:spacing w:before="20"/>
              <w:jc w:val="center"/>
              <w:rPr>
                <w:iCs/>
                <w:sz w:val="18"/>
                <w:szCs w:val="18"/>
              </w:rPr>
            </w:pPr>
            <w:r w:rsidRPr="005026ED">
              <w:rPr>
                <w:iCs/>
                <w:sz w:val="18"/>
                <w:szCs w:val="18"/>
              </w:rPr>
              <w:t>0.500</w:t>
            </w:r>
          </w:p>
        </w:tc>
        <w:tc>
          <w:tcPr>
            <w:tcW w:w="474" w:type="pct"/>
            <w:shd w:val="clear" w:color="auto" w:fill="auto"/>
            <w:vAlign w:val="bottom"/>
          </w:tcPr>
          <w:p w14:paraId="33AE28D5" w14:textId="77777777" w:rsidR="008F6B6F" w:rsidRPr="005026ED" w:rsidRDefault="008F6B6F" w:rsidP="008F6B6F">
            <w:pPr>
              <w:spacing w:before="20"/>
              <w:jc w:val="center"/>
              <w:rPr>
                <w:sz w:val="18"/>
                <w:szCs w:val="18"/>
              </w:rPr>
            </w:pPr>
            <w:r w:rsidRPr="005026ED">
              <w:rPr>
                <w:sz w:val="18"/>
                <w:szCs w:val="18"/>
              </w:rPr>
              <w:t>0.099</w:t>
            </w:r>
          </w:p>
        </w:tc>
        <w:tc>
          <w:tcPr>
            <w:tcW w:w="474" w:type="pct"/>
            <w:vAlign w:val="bottom"/>
          </w:tcPr>
          <w:p w14:paraId="3B61547D" w14:textId="77777777" w:rsidR="008F6B6F" w:rsidRPr="005026ED" w:rsidRDefault="008F6B6F" w:rsidP="008F6B6F">
            <w:pPr>
              <w:spacing w:before="20"/>
              <w:jc w:val="center"/>
              <w:rPr>
                <w:sz w:val="18"/>
                <w:szCs w:val="18"/>
              </w:rPr>
            </w:pPr>
            <w:r w:rsidRPr="005026ED">
              <w:rPr>
                <w:sz w:val="18"/>
                <w:szCs w:val="18"/>
              </w:rPr>
              <w:t>0.050</w:t>
            </w:r>
          </w:p>
        </w:tc>
        <w:tc>
          <w:tcPr>
            <w:tcW w:w="472" w:type="pct"/>
            <w:tcBorders>
              <w:right w:val="single" w:sz="4" w:space="0" w:color="auto"/>
            </w:tcBorders>
            <w:shd w:val="clear" w:color="auto" w:fill="auto"/>
            <w:vAlign w:val="bottom"/>
          </w:tcPr>
          <w:p w14:paraId="1FF30279" w14:textId="77777777" w:rsidR="008F6B6F" w:rsidRPr="005026ED" w:rsidRDefault="008F6B6F" w:rsidP="008F6B6F">
            <w:pPr>
              <w:spacing w:before="20"/>
              <w:jc w:val="center"/>
              <w:rPr>
                <w:sz w:val="18"/>
                <w:szCs w:val="18"/>
              </w:rPr>
            </w:pPr>
            <w:r w:rsidRPr="005026ED">
              <w:rPr>
                <w:sz w:val="18"/>
                <w:szCs w:val="18"/>
              </w:rPr>
              <w:t>0.050</w:t>
            </w:r>
          </w:p>
        </w:tc>
      </w:tr>
      <w:tr w:rsidR="008F6B6F" w:rsidRPr="005026ED" w14:paraId="142B8B2E" w14:textId="77777777" w:rsidTr="008F6B6F">
        <w:trPr>
          <w:trHeight w:val="20"/>
        </w:trPr>
        <w:tc>
          <w:tcPr>
            <w:tcW w:w="732" w:type="pct"/>
            <w:shd w:val="clear" w:color="auto" w:fill="auto"/>
            <w:vAlign w:val="center"/>
          </w:tcPr>
          <w:p w14:paraId="0879E15E"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TOTAL</w:t>
            </w:r>
          </w:p>
        </w:tc>
        <w:tc>
          <w:tcPr>
            <w:tcW w:w="475" w:type="pct"/>
            <w:tcBorders>
              <w:right w:val="single" w:sz="4" w:space="0" w:color="auto"/>
            </w:tcBorders>
            <w:shd w:val="clear" w:color="auto" w:fill="auto"/>
            <w:vAlign w:val="bottom"/>
          </w:tcPr>
          <w:p w14:paraId="46C77C36" w14:textId="77777777" w:rsidR="008F6B6F" w:rsidRPr="005026ED" w:rsidRDefault="008F6B6F" w:rsidP="008F6B6F">
            <w:pPr>
              <w:spacing w:before="20"/>
              <w:jc w:val="center"/>
              <w:rPr>
                <w:sz w:val="18"/>
                <w:szCs w:val="18"/>
              </w:rPr>
            </w:pPr>
            <w:r w:rsidRPr="005026ED">
              <w:rPr>
                <w:sz w:val="18"/>
                <w:szCs w:val="18"/>
              </w:rPr>
              <w:t>0.364</w:t>
            </w:r>
          </w:p>
        </w:tc>
        <w:tc>
          <w:tcPr>
            <w:tcW w:w="475" w:type="pct"/>
            <w:tcBorders>
              <w:left w:val="single" w:sz="4" w:space="0" w:color="auto"/>
            </w:tcBorders>
            <w:shd w:val="clear" w:color="auto" w:fill="auto"/>
            <w:vAlign w:val="bottom"/>
          </w:tcPr>
          <w:p w14:paraId="6DF4EBC5" w14:textId="77777777" w:rsidR="008F6B6F" w:rsidRPr="005026ED" w:rsidRDefault="008F6B6F" w:rsidP="008F6B6F">
            <w:pPr>
              <w:spacing w:before="20"/>
              <w:jc w:val="center"/>
              <w:rPr>
                <w:iCs/>
                <w:sz w:val="18"/>
                <w:szCs w:val="18"/>
              </w:rPr>
            </w:pPr>
            <w:r w:rsidRPr="005026ED">
              <w:rPr>
                <w:iCs/>
                <w:sz w:val="18"/>
                <w:szCs w:val="18"/>
              </w:rPr>
              <w:t>1.357</w:t>
            </w:r>
          </w:p>
        </w:tc>
        <w:tc>
          <w:tcPr>
            <w:tcW w:w="475" w:type="pct"/>
            <w:shd w:val="clear" w:color="auto" w:fill="auto"/>
            <w:vAlign w:val="bottom"/>
          </w:tcPr>
          <w:p w14:paraId="6805E1B2" w14:textId="77777777" w:rsidR="008F6B6F" w:rsidRPr="005026ED" w:rsidRDefault="008F6B6F" w:rsidP="008F6B6F">
            <w:pPr>
              <w:spacing w:before="20"/>
              <w:jc w:val="center"/>
              <w:rPr>
                <w:iCs/>
                <w:sz w:val="18"/>
                <w:szCs w:val="18"/>
              </w:rPr>
            </w:pPr>
            <w:r w:rsidRPr="005026ED">
              <w:rPr>
                <w:iCs/>
                <w:sz w:val="18"/>
                <w:szCs w:val="18"/>
              </w:rPr>
              <w:t>n.d.</w:t>
            </w:r>
          </w:p>
        </w:tc>
        <w:tc>
          <w:tcPr>
            <w:tcW w:w="475" w:type="pct"/>
            <w:shd w:val="clear" w:color="auto" w:fill="auto"/>
            <w:vAlign w:val="bottom"/>
          </w:tcPr>
          <w:p w14:paraId="44B050B1" w14:textId="77777777" w:rsidR="008F6B6F" w:rsidRPr="005026ED" w:rsidRDefault="008F6B6F" w:rsidP="008F6B6F">
            <w:pPr>
              <w:spacing w:before="20"/>
              <w:jc w:val="center"/>
              <w:rPr>
                <w:iCs/>
                <w:sz w:val="18"/>
                <w:szCs w:val="18"/>
              </w:rPr>
            </w:pPr>
            <w:r w:rsidRPr="005026ED">
              <w:rPr>
                <w:iCs/>
                <w:sz w:val="18"/>
                <w:szCs w:val="18"/>
              </w:rPr>
              <w:t>0.104</w:t>
            </w:r>
          </w:p>
        </w:tc>
        <w:tc>
          <w:tcPr>
            <w:tcW w:w="474" w:type="pct"/>
            <w:shd w:val="clear" w:color="auto" w:fill="auto"/>
            <w:vAlign w:val="bottom"/>
          </w:tcPr>
          <w:p w14:paraId="3B1466C6" w14:textId="77777777" w:rsidR="008F6B6F" w:rsidRPr="005026ED" w:rsidRDefault="008F6B6F" w:rsidP="008F6B6F">
            <w:pPr>
              <w:spacing w:before="20"/>
              <w:jc w:val="center"/>
              <w:rPr>
                <w:iCs/>
                <w:sz w:val="18"/>
                <w:szCs w:val="18"/>
              </w:rPr>
            </w:pPr>
            <w:r w:rsidRPr="005026ED">
              <w:rPr>
                <w:iCs/>
                <w:sz w:val="18"/>
                <w:szCs w:val="18"/>
              </w:rPr>
              <w:t>15.21</w:t>
            </w:r>
          </w:p>
        </w:tc>
        <w:tc>
          <w:tcPr>
            <w:tcW w:w="474" w:type="pct"/>
            <w:shd w:val="clear" w:color="auto" w:fill="auto"/>
            <w:vAlign w:val="bottom"/>
          </w:tcPr>
          <w:p w14:paraId="18B796EB" w14:textId="77777777" w:rsidR="008F6B6F" w:rsidRPr="005026ED" w:rsidRDefault="008F6B6F" w:rsidP="008F6B6F">
            <w:pPr>
              <w:spacing w:before="20"/>
              <w:jc w:val="center"/>
              <w:rPr>
                <w:iCs/>
                <w:sz w:val="18"/>
                <w:szCs w:val="18"/>
              </w:rPr>
            </w:pPr>
            <w:r w:rsidRPr="005026ED">
              <w:rPr>
                <w:iCs/>
                <w:sz w:val="18"/>
                <w:szCs w:val="18"/>
              </w:rPr>
              <w:t>0.500</w:t>
            </w:r>
          </w:p>
        </w:tc>
        <w:tc>
          <w:tcPr>
            <w:tcW w:w="474" w:type="pct"/>
            <w:tcBorders>
              <w:right w:val="single" w:sz="4" w:space="0" w:color="auto"/>
            </w:tcBorders>
            <w:shd w:val="clear" w:color="auto" w:fill="auto"/>
            <w:vAlign w:val="bottom"/>
          </w:tcPr>
          <w:p w14:paraId="562578CE" w14:textId="77777777" w:rsidR="008F6B6F" w:rsidRPr="005026ED" w:rsidRDefault="008F6B6F" w:rsidP="008F6B6F">
            <w:pPr>
              <w:spacing w:before="20"/>
              <w:jc w:val="center"/>
              <w:rPr>
                <w:sz w:val="18"/>
                <w:szCs w:val="18"/>
              </w:rPr>
            </w:pPr>
            <w:r w:rsidRPr="005026ED">
              <w:rPr>
                <w:sz w:val="18"/>
                <w:szCs w:val="18"/>
              </w:rPr>
              <w:t>0.099</w:t>
            </w:r>
          </w:p>
        </w:tc>
        <w:tc>
          <w:tcPr>
            <w:tcW w:w="474" w:type="pct"/>
            <w:tcBorders>
              <w:right w:val="single" w:sz="4" w:space="0" w:color="auto"/>
            </w:tcBorders>
            <w:vAlign w:val="bottom"/>
          </w:tcPr>
          <w:p w14:paraId="769862F4" w14:textId="77777777" w:rsidR="008F6B6F" w:rsidRPr="005026ED" w:rsidRDefault="008F6B6F" w:rsidP="008F6B6F">
            <w:pPr>
              <w:spacing w:before="20"/>
              <w:jc w:val="center"/>
              <w:rPr>
                <w:sz w:val="18"/>
                <w:szCs w:val="18"/>
              </w:rPr>
            </w:pPr>
            <w:r w:rsidRPr="005026ED">
              <w:rPr>
                <w:sz w:val="18"/>
                <w:szCs w:val="18"/>
              </w:rPr>
              <w:t>0.050</w:t>
            </w:r>
          </w:p>
        </w:tc>
        <w:tc>
          <w:tcPr>
            <w:tcW w:w="472" w:type="pct"/>
            <w:tcBorders>
              <w:left w:val="single" w:sz="4" w:space="0" w:color="auto"/>
              <w:right w:val="single" w:sz="4" w:space="0" w:color="auto"/>
            </w:tcBorders>
            <w:shd w:val="clear" w:color="auto" w:fill="auto"/>
            <w:vAlign w:val="bottom"/>
          </w:tcPr>
          <w:p w14:paraId="4F192EF7" w14:textId="77777777" w:rsidR="008F6B6F" w:rsidRPr="005026ED" w:rsidRDefault="008F6B6F" w:rsidP="008F6B6F">
            <w:pPr>
              <w:spacing w:before="20"/>
              <w:jc w:val="center"/>
              <w:rPr>
                <w:sz w:val="18"/>
                <w:szCs w:val="18"/>
              </w:rPr>
            </w:pPr>
            <w:r w:rsidRPr="005026ED">
              <w:rPr>
                <w:sz w:val="18"/>
                <w:szCs w:val="18"/>
              </w:rPr>
              <w:t>0.050</w:t>
            </w:r>
          </w:p>
        </w:tc>
      </w:tr>
      <w:tr w:rsidR="008F6B6F" w:rsidRPr="005026ED" w14:paraId="0D1DE0C1" w14:textId="77777777" w:rsidTr="008F6B6F">
        <w:trPr>
          <w:trHeight w:val="20"/>
        </w:trPr>
        <w:tc>
          <w:tcPr>
            <w:tcW w:w="5000" w:type="pct"/>
            <w:gridSpan w:val="10"/>
            <w:tcBorders>
              <w:top w:val="nil"/>
              <w:bottom w:val="nil"/>
              <w:right w:val="single" w:sz="4" w:space="0" w:color="auto"/>
            </w:tcBorders>
            <w:shd w:val="clear" w:color="auto" w:fill="auto"/>
            <w:vAlign w:val="center"/>
          </w:tcPr>
          <w:p w14:paraId="65872832" w14:textId="77777777" w:rsidR="008F6B6F" w:rsidRPr="005026ED" w:rsidRDefault="008F6B6F" w:rsidP="008F6B6F">
            <w:pPr>
              <w:pStyle w:val="TableText8pt"/>
              <w:keepNext/>
              <w:keepLines/>
              <w:spacing w:before="0" w:after="0"/>
              <w:rPr>
                <w:rFonts w:eastAsia="SimSun"/>
                <w:b/>
                <w:sz w:val="18"/>
                <w:szCs w:val="18"/>
                <w:lang w:eastAsia="zh-CN"/>
              </w:rPr>
            </w:pPr>
            <w:r w:rsidRPr="005026ED">
              <w:rPr>
                <w:rFonts w:eastAsia="SimSun"/>
                <w:b/>
                <w:sz w:val="18"/>
                <w:szCs w:val="18"/>
                <w:lang w:eastAsia="zh-CN"/>
              </w:rPr>
              <w:t>Residues in air sampling tubes</w:t>
            </w:r>
          </w:p>
        </w:tc>
      </w:tr>
      <w:tr w:rsidR="008F6B6F" w:rsidRPr="005026ED" w14:paraId="05C5E3AC" w14:textId="77777777" w:rsidTr="008F6B6F">
        <w:trPr>
          <w:trHeight w:val="20"/>
        </w:trPr>
        <w:tc>
          <w:tcPr>
            <w:tcW w:w="732" w:type="pct"/>
            <w:shd w:val="clear" w:color="auto" w:fill="auto"/>
            <w:vAlign w:val="center"/>
          </w:tcPr>
          <w:p w14:paraId="4E4416BE"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Measured</w:t>
            </w:r>
          </w:p>
        </w:tc>
        <w:tc>
          <w:tcPr>
            <w:tcW w:w="475" w:type="pct"/>
            <w:tcBorders>
              <w:right w:val="single" w:sz="4" w:space="0" w:color="auto"/>
            </w:tcBorders>
            <w:shd w:val="clear" w:color="auto" w:fill="auto"/>
            <w:vAlign w:val="bottom"/>
          </w:tcPr>
          <w:p w14:paraId="25294D91" w14:textId="77777777" w:rsidR="008F6B6F" w:rsidRPr="005026ED" w:rsidRDefault="008F6B6F" w:rsidP="008F6B6F">
            <w:pPr>
              <w:spacing w:before="20"/>
              <w:jc w:val="center"/>
              <w:rPr>
                <w:iCs/>
                <w:sz w:val="18"/>
                <w:szCs w:val="18"/>
              </w:rPr>
            </w:pPr>
            <w:r w:rsidRPr="005026ED">
              <w:rPr>
                <w:iCs/>
                <w:sz w:val="18"/>
                <w:szCs w:val="18"/>
              </w:rPr>
              <w:t>0.002</w:t>
            </w:r>
          </w:p>
        </w:tc>
        <w:tc>
          <w:tcPr>
            <w:tcW w:w="475" w:type="pct"/>
            <w:tcBorders>
              <w:left w:val="single" w:sz="4" w:space="0" w:color="auto"/>
            </w:tcBorders>
            <w:shd w:val="clear" w:color="auto" w:fill="auto"/>
            <w:vAlign w:val="bottom"/>
          </w:tcPr>
          <w:p w14:paraId="3C9185A6" w14:textId="77777777" w:rsidR="008F6B6F" w:rsidRPr="005026ED" w:rsidRDefault="008F6B6F" w:rsidP="008F6B6F">
            <w:pPr>
              <w:spacing w:before="20"/>
              <w:jc w:val="center"/>
              <w:rPr>
                <w:iCs/>
                <w:sz w:val="18"/>
                <w:szCs w:val="18"/>
              </w:rPr>
            </w:pPr>
            <w:r w:rsidRPr="005026ED">
              <w:rPr>
                <w:iCs/>
                <w:sz w:val="18"/>
                <w:szCs w:val="18"/>
              </w:rPr>
              <w:t>0.008</w:t>
            </w:r>
          </w:p>
        </w:tc>
        <w:tc>
          <w:tcPr>
            <w:tcW w:w="475" w:type="pct"/>
            <w:shd w:val="clear" w:color="auto" w:fill="auto"/>
            <w:vAlign w:val="bottom"/>
          </w:tcPr>
          <w:p w14:paraId="35C10035" w14:textId="77777777" w:rsidR="008F6B6F" w:rsidRPr="005026ED" w:rsidRDefault="008F6B6F" w:rsidP="008F6B6F">
            <w:pPr>
              <w:spacing w:before="20"/>
              <w:jc w:val="center"/>
              <w:rPr>
                <w:iCs/>
                <w:sz w:val="18"/>
                <w:szCs w:val="18"/>
              </w:rPr>
            </w:pPr>
            <w:r w:rsidRPr="005026ED">
              <w:rPr>
                <w:iCs/>
                <w:sz w:val="18"/>
                <w:szCs w:val="18"/>
              </w:rPr>
              <w:t>0.005</w:t>
            </w:r>
          </w:p>
        </w:tc>
        <w:tc>
          <w:tcPr>
            <w:tcW w:w="475" w:type="pct"/>
            <w:shd w:val="clear" w:color="auto" w:fill="auto"/>
            <w:vAlign w:val="bottom"/>
          </w:tcPr>
          <w:p w14:paraId="4831AEFF" w14:textId="77777777" w:rsidR="008F6B6F" w:rsidRPr="005026ED" w:rsidRDefault="008F6B6F" w:rsidP="008F6B6F">
            <w:pPr>
              <w:spacing w:before="20"/>
              <w:jc w:val="center"/>
              <w:rPr>
                <w:iCs/>
                <w:sz w:val="18"/>
                <w:szCs w:val="18"/>
              </w:rPr>
            </w:pPr>
            <w:r w:rsidRPr="005026ED">
              <w:rPr>
                <w:iCs/>
                <w:sz w:val="18"/>
                <w:szCs w:val="18"/>
              </w:rPr>
              <w:t>0.012</w:t>
            </w:r>
          </w:p>
        </w:tc>
        <w:tc>
          <w:tcPr>
            <w:tcW w:w="474" w:type="pct"/>
            <w:shd w:val="clear" w:color="auto" w:fill="auto"/>
            <w:vAlign w:val="bottom"/>
          </w:tcPr>
          <w:p w14:paraId="351339E4" w14:textId="77777777" w:rsidR="008F6B6F" w:rsidRPr="005026ED" w:rsidRDefault="008F6B6F" w:rsidP="008F6B6F">
            <w:pPr>
              <w:spacing w:before="20"/>
              <w:jc w:val="center"/>
              <w:rPr>
                <w:iCs/>
                <w:sz w:val="18"/>
                <w:szCs w:val="18"/>
              </w:rPr>
            </w:pPr>
            <w:r w:rsidRPr="005026ED">
              <w:rPr>
                <w:iCs/>
                <w:sz w:val="18"/>
                <w:szCs w:val="18"/>
              </w:rPr>
              <w:t>0.400</w:t>
            </w:r>
          </w:p>
        </w:tc>
        <w:tc>
          <w:tcPr>
            <w:tcW w:w="474" w:type="pct"/>
            <w:shd w:val="clear" w:color="auto" w:fill="auto"/>
            <w:vAlign w:val="bottom"/>
          </w:tcPr>
          <w:p w14:paraId="3DA09DB8" w14:textId="77777777" w:rsidR="008F6B6F" w:rsidRPr="005026ED" w:rsidRDefault="008F6B6F" w:rsidP="008F6B6F">
            <w:pPr>
              <w:spacing w:before="20"/>
              <w:jc w:val="center"/>
              <w:rPr>
                <w:iCs/>
                <w:sz w:val="18"/>
                <w:szCs w:val="18"/>
              </w:rPr>
            </w:pPr>
            <w:r w:rsidRPr="005026ED">
              <w:rPr>
                <w:iCs/>
                <w:sz w:val="18"/>
                <w:szCs w:val="18"/>
              </w:rPr>
              <w:t>0.001</w:t>
            </w:r>
          </w:p>
        </w:tc>
        <w:tc>
          <w:tcPr>
            <w:tcW w:w="474" w:type="pct"/>
            <w:tcBorders>
              <w:right w:val="single" w:sz="4" w:space="0" w:color="auto"/>
            </w:tcBorders>
            <w:shd w:val="clear" w:color="auto" w:fill="auto"/>
            <w:vAlign w:val="bottom"/>
          </w:tcPr>
          <w:p w14:paraId="55CF7708" w14:textId="77777777" w:rsidR="008F6B6F" w:rsidRPr="005026ED" w:rsidRDefault="008F6B6F" w:rsidP="008F6B6F">
            <w:pPr>
              <w:spacing w:before="20"/>
              <w:jc w:val="center"/>
              <w:rPr>
                <w:iCs/>
                <w:sz w:val="18"/>
                <w:szCs w:val="18"/>
              </w:rPr>
            </w:pPr>
            <w:r w:rsidRPr="005026ED">
              <w:rPr>
                <w:iCs/>
                <w:sz w:val="18"/>
                <w:szCs w:val="18"/>
              </w:rPr>
              <w:t>n.d.</w:t>
            </w:r>
          </w:p>
        </w:tc>
        <w:tc>
          <w:tcPr>
            <w:tcW w:w="474" w:type="pct"/>
            <w:tcBorders>
              <w:right w:val="single" w:sz="4" w:space="0" w:color="auto"/>
            </w:tcBorders>
            <w:vAlign w:val="bottom"/>
          </w:tcPr>
          <w:p w14:paraId="131649EC" w14:textId="77777777" w:rsidR="008F6B6F" w:rsidRPr="005026ED" w:rsidRDefault="008F6B6F" w:rsidP="008F6B6F">
            <w:pPr>
              <w:spacing w:before="20"/>
              <w:jc w:val="center"/>
              <w:rPr>
                <w:iCs/>
                <w:sz w:val="18"/>
                <w:szCs w:val="18"/>
              </w:rPr>
            </w:pPr>
            <w:r w:rsidRPr="005026ED">
              <w:rPr>
                <w:iCs/>
                <w:sz w:val="18"/>
                <w:szCs w:val="18"/>
              </w:rPr>
              <w:t>n.d.</w:t>
            </w:r>
          </w:p>
        </w:tc>
        <w:tc>
          <w:tcPr>
            <w:tcW w:w="472" w:type="pct"/>
            <w:tcBorders>
              <w:left w:val="single" w:sz="4" w:space="0" w:color="auto"/>
              <w:right w:val="single" w:sz="4" w:space="0" w:color="auto"/>
            </w:tcBorders>
            <w:shd w:val="clear" w:color="auto" w:fill="auto"/>
            <w:vAlign w:val="bottom"/>
          </w:tcPr>
          <w:p w14:paraId="591E984F" w14:textId="77777777" w:rsidR="008F6B6F" w:rsidRPr="005026ED" w:rsidRDefault="008F6B6F" w:rsidP="008F6B6F">
            <w:pPr>
              <w:spacing w:before="20"/>
              <w:jc w:val="center"/>
              <w:rPr>
                <w:iCs/>
                <w:sz w:val="18"/>
                <w:szCs w:val="18"/>
              </w:rPr>
            </w:pPr>
            <w:r w:rsidRPr="005026ED">
              <w:rPr>
                <w:iCs/>
                <w:sz w:val="18"/>
                <w:szCs w:val="18"/>
              </w:rPr>
              <w:t>n.d.</w:t>
            </w:r>
          </w:p>
        </w:tc>
      </w:tr>
      <w:tr w:rsidR="008F6B6F" w:rsidRPr="005026ED" w14:paraId="3E8127AD" w14:textId="77777777" w:rsidTr="008F6B6F">
        <w:trPr>
          <w:trHeight w:val="20"/>
        </w:trPr>
        <w:tc>
          <w:tcPr>
            <w:tcW w:w="732" w:type="pct"/>
            <w:shd w:val="clear" w:color="auto" w:fill="auto"/>
            <w:vAlign w:val="center"/>
          </w:tcPr>
          <w:p w14:paraId="13BBF037" w14:textId="77777777" w:rsidR="008F6B6F" w:rsidRPr="005026ED" w:rsidRDefault="008F6B6F" w:rsidP="008F6B6F">
            <w:pPr>
              <w:pStyle w:val="TableText8pt"/>
              <w:keepNext/>
              <w:keepLines/>
              <w:spacing w:before="20" w:after="0"/>
              <w:rPr>
                <w:rFonts w:eastAsia="SimSun"/>
                <w:sz w:val="18"/>
                <w:szCs w:val="18"/>
                <w:lang w:eastAsia="zh-CN"/>
              </w:rPr>
            </w:pPr>
            <w:r w:rsidRPr="005026ED">
              <w:rPr>
                <w:rFonts w:eastAsia="SimSun"/>
                <w:sz w:val="18"/>
                <w:szCs w:val="18"/>
                <w:lang w:eastAsia="zh-CN"/>
              </w:rPr>
              <w:t>TOTAL</w:t>
            </w:r>
          </w:p>
        </w:tc>
        <w:tc>
          <w:tcPr>
            <w:tcW w:w="475" w:type="pct"/>
            <w:tcBorders>
              <w:right w:val="single" w:sz="4" w:space="0" w:color="auto"/>
            </w:tcBorders>
            <w:shd w:val="clear" w:color="auto" w:fill="auto"/>
            <w:vAlign w:val="bottom"/>
          </w:tcPr>
          <w:p w14:paraId="2BFB2055" w14:textId="77777777" w:rsidR="008F6B6F" w:rsidRPr="005026ED" w:rsidRDefault="008F6B6F" w:rsidP="008F6B6F">
            <w:pPr>
              <w:spacing w:before="20"/>
              <w:jc w:val="center"/>
              <w:rPr>
                <w:iCs/>
                <w:sz w:val="18"/>
                <w:szCs w:val="18"/>
              </w:rPr>
            </w:pPr>
            <w:r w:rsidRPr="005026ED">
              <w:rPr>
                <w:iCs/>
                <w:sz w:val="18"/>
                <w:szCs w:val="18"/>
              </w:rPr>
              <w:t>0.002</w:t>
            </w:r>
          </w:p>
        </w:tc>
        <w:tc>
          <w:tcPr>
            <w:tcW w:w="475" w:type="pct"/>
            <w:tcBorders>
              <w:left w:val="single" w:sz="4" w:space="0" w:color="auto"/>
            </w:tcBorders>
            <w:shd w:val="clear" w:color="auto" w:fill="auto"/>
            <w:vAlign w:val="bottom"/>
          </w:tcPr>
          <w:p w14:paraId="5C14391D" w14:textId="77777777" w:rsidR="008F6B6F" w:rsidRPr="005026ED" w:rsidRDefault="008F6B6F" w:rsidP="008F6B6F">
            <w:pPr>
              <w:spacing w:before="20"/>
              <w:jc w:val="center"/>
              <w:rPr>
                <w:iCs/>
                <w:sz w:val="18"/>
                <w:szCs w:val="18"/>
              </w:rPr>
            </w:pPr>
            <w:r w:rsidRPr="005026ED">
              <w:rPr>
                <w:iCs/>
                <w:sz w:val="18"/>
                <w:szCs w:val="18"/>
              </w:rPr>
              <w:t>0.008</w:t>
            </w:r>
          </w:p>
        </w:tc>
        <w:tc>
          <w:tcPr>
            <w:tcW w:w="475" w:type="pct"/>
            <w:shd w:val="clear" w:color="auto" w:fill="auto"/>
            <w:vAlign w:val="bottom"/>
          </w:tcPr>
          <w:p w14:paraId="0EDFFE61" w14:textId="77777777" w:rsidR="008F6B6F" w:rsidRPr="005026ED" w:rsidRDefault="008F6B6F" w:rsidP="008F6B6F">
            <w:pPr>
              <w:spacing w:before="20"/>
              <w:jc w:val="center"/>
              <w:rPr>
                <w:iCs/>
                <w:sz w:val="18"/>
                <w:szCs w:val="18"/>
              </w:rPr>
            </w:pPr>
            <w:r w:rsidRPr="005026ED">
              <w:rPr>
                <w:iCs/>
                <w:sz w:val="18"/>
                <w:szCs w:val="18"/>
              </w:rPr>
              <w:t>0.005</w:t>
            </w:r>
          </w:p>
        </w:tc>
        <w:tc>
          <w:tcPr>
            <w:tcW w:w="475" w:type="pct"/>
            <w:shd w:val="clear" w:color="auto" w:fill="auto"/>
            <w:vAlign w:val="bottom"/>
          </w:tcPr>
          <w:p w14:paraId="422E97D8" w14:textId="77777777" w:rsidR="008F6B6F" w:rsidRPr="005026ED" w:rsidRDefault="008F6B6F" w:rsidP="008F6B6F">
            <w:pPr>
              <w:spacing w:before="20"/>
              <w:jc w:val="center"/>
              <w:rPr>
                <w:iCs/>
                <w:sz w:val="18"/>
                <w:szCs w:val="18"/>
              </w:rPr>
            </w:pPr>
            <w:r w:rsidRPr="005026ED">
              <w:rPr>
                <w:iCs/>
                <w:sz w:val="18"/>
                <w:szCs w:val="18"/>
              </w:rPr>
              <w:t>0.012</w:t>
            </w:r>
          </w:p>
        </w:tc>
        <w:tc>
          <w:tcPr>
            <w:tcW w:w="474" w:type="pct"/>
            <w:shd w:val="clear" w:color="auto" w:fill="auto"/>
            <w:vAlign w:val="bottom"/>
          </w:tcPr>
          <w:p w14:paraId="108413B0" w14:textId="77777777" w:rsidR="008F6B6F" w:rsidRPr="005026ED" w:rsidRDefault="008F6B6F" w:rsidP="008F6B6F">
            <w:pPr>
              <w:spacing w:before="20"/>
              <w:jc w:val="center"/>
              <w:rPr>
                <w:iCs/>
                <w:sz w:val="18"/>
                <w:szCs w:val="18"/>
              </w:rPr>
            </w:pPr>
            <w:r w:rsidRPr="005026ED">
              <w:rPr>
                <w:iCs/>
                <w:sz w:val="18"/>
                <w:szCs w:val="18"/>
              </w:rPr>
              <w:t>0.400</w:t>
            </w:r>
          </w:p>
        </w:tc>
        <w:tc>
          <w:tcPr>
            <w:tcW w:w="474" w:type="pct"/>
            <w:shd w:val="clear" w:color="auto" w:fill="auto"/>
            <w:vAlign w:val="bottom"/>
          </w:tcPr>
          <w:p w14:paraId="35F3EEBA" w14:textId="77777777" w:rsidR="008F6B6F" w:rsidRPr="005026ED" w:rsidRDefault="008F6B6F" w:rsidP="008F6B6F">
            <w:pPr>
              <w:spacing w:before="20"/>
              <w:jc w:val="center"/>
              <w:rPr>
                <w:iCs/>
                <w:sz w:val="18"/>
                <w:szCs w:val="18"/>
              </w:rPr>
            </w:pPr>
            <w:r w:rsidRPr="005026ED">
              <w:rPr>
                <w:iCs/>
                <w:sz w:val="18"/>
                <w:szCs w:val="18"/>
              </w:rPr>
              <w:t>0.001</w:t>
            </w:r>
          </w:p>
        </w:tc>
        <w:tc>
          <w:tcPr>
            <w:tcW w:w="474" w:type="pct"/>
            <w:shd w:val="clear" w:color="auto" w:fill="auto"/>
            <w:vAlign w:val="bottom"/>
          </w:tcPr>
          <w:p w14:paraId="6A1A1A5A" w14:textId="77777777" w:rsidR="008F6B6F" w:rsidRPr="005026ED" w:rsidRDefault="008F6B6F" w:rsidP="008F6B6F">
            <w:pPr>
              <w:spacing w:before="20"/>
              <w:jc w:val="center"/>
              <w:rPr>
                <w:iCs/>
                <w:sz w:val="18"/>
                <w:szCs w:val="18"/>
              </w:rPr>
            </w:pPr>
            <w:r w:rsidRPr="005026ED">
              <w:rPr>
                <w:iCs/>
                <w:sz w:val="18"/>
                <w:szCs w:val="18"/>
              </w:rPr>
              <w:t>n.d.</w:t>
            </w:r>
          </w:p>
        </w:tc>
        <w:tc>
          <w:tcPr>
            <w:tcW w:w="474" w:type="pct"/>
            <w:vAlign w:val="bottom"/>
          </w:tcPr>
          <w:p w14:paraId="0671E529" w14:textId="77777777" w:rsidR="008F6B6F" w:rsidRPr="005026ED" w:rsidRDefault="008F6B6F" w:rsidP="008F6B6F">
            <w:pPr>
              <w:spacing w:before="20"/>
              <w:jc w:val="center"/>
              <w:rPr>
                <w:iCs/>
                <w:sz w:val="18"/>
                <w:szCs w:val="18"/>
              </w:rPr>
            </w:pPr>
            <w:r w:rsidRPr="005026ED">
              <w:rPr>
                <w:iCs/>
                <w:sz w:val="18"/>
                <w:szCs w:val="18"/>
              </w:rPr>
              <w:t>n.d.</w:t>
            </w:r>
          </w:p>
        </w:tc>
        <w:tc>
          <w:tcPr>
            <w:tcW w:w="472" w:type="pct"/>
            <w:shd w:val="clear" w:color="auto" w:fill="auto"/>
            <w:vAlign w:val="bottom"/>
          </w:tcPr>
          <w:p w14:paraId="5A71100A" w14:textId="77777777" w:rsidR="008F6B6F" w:rsidRPr="005026ED" w:rsidRDefault="008F6B6F" w:rsidP="008F6B6F">
            <w:pPr>
              <w:spacing w:before="20"/>
              <w:jc w:val="center"/>
              <w:rPr>
                <w:iCs/>
                <w:sz w:val="18"/>
                <w:szCs w:val="18"/>
              </w:rPr>
            </w:pPr>
            <w:r w:rsidRPr="005026ED">
              <w:rPr>
                <w:iCs/>
                <w:sz w:val="18"/>
                <w:szCs w:val="18"/>
              </w:rPr>
              <w:t>n.d.</w:t>
            </w:r>
          </w:p>
        </w:tc>
      </w:tr>
    </w:tbl>
    <w:p w14:paraId="7BDBDBBB" w14:textId="77777777" w:rsidR="00A75972" w:rsidRDefault="00A75972" w:rsidP="00BC4B7E">
      <w:pPr>
        <w:pStyle w:val="RepLabel"/>
        <w:spacing w:before="0" w:after="0"/>
        <w:rPr>
          <w:sz w:val="20"/>
          <w:szCs w:val="20"/>
        </w:rPr>
      </w:pPr>
    </w:p>
    <w:p w14:paraId="3C898481" w14:textId="77777777" w:rsidR="008F6B6F" w:rsidRPr="00BC4B7E" w:rsidRDefault="00A75972" w:rsidP="00BC4B7E">
      <w:pPr>
        <w:pStyle w:val="RepLabel"/>
        <w:spacing w:before="0" w:after="0"/>
        <w:rPr>
          <w:noProof/>
          <w:sz w:val="20"/>
          <w:szCs w:val="20"/>
        </w:rPr>
      </w:pPr>
      <w:r>
        <w:rPr>
          <w:sz w:val="20"/>
          <w:szCs w:val="20"/>
        </w:rPr>
        <w:br w:type="page"/>
      </w:r>
      <w:r w:rsidR="008F6B6F" w:rsidRPr="00BC4B7E">
        <w:rPr>
          <w:sz w:val="20"/>
          <w:szCs w:val="20"/>
        </w:rPr>
        <w:lastRenderedPageBreak/>
        <w:t>Table A </w:t>
      </w:r>
      <w:r w:rsidR="008F6B6F" w:rsidRPr="00BC4B7E">
        <w:rPr>
          <w:sz w:val="20"/>
          <w:szCs w:val="20"/>
        </w:rPr>
        <w:fldChar w:fldCharType="begin"/>
      </w:r>
      <w:r w:rsidR="008F6B6F" w:rsidRPr="00BC4B7E">
        <w:rPr>
          <w:sz w:val="20"/>
          <w:szCs w:val="20"/>
        </w:rPr>
        <w:instrText xml:space="preserve"> SEQ Table_A \* ARABIC </w:instrText>
      </w:r>
      <w:r w:rsidR="008F6B6F" w:rsidRPr="00BC4B7E">
        <w:rPr>
          <w:sz w:val="20"/>
          <w:szCs w:val="20"/>
        </w:rPr>
        <w:fldChar w:fldCharType="separate"/>
      </w:r>
      <w:r w:rsidR="003C2813">
        <w:rPr>
          <w:noProof/>
          <w:sz w:val="20"/>
          <w:szCs w:val="20"/>
        </w:rPr>
        <w:t>32</w:t>
      </w:r>
      <w:r w:rsidR="008F6B6F" w:rsidRPr="00BC4B7E">
        <w:rPr>
          <w:sz w:val="20"/>
          <w:szCs w:val="20"/>
        </w:rPr>
        <w:fldChar w:fldCharType="end"/>
      </w:r>
      <w:r w:rsidR="008F6B6F" w:rsidRPr="00BC4B7E">
        <w:rPr>
          <w:sz w:val="20"/>
          <w:szCs w:val="20"/>
        </w:rPr>
        <w:t>:</w:t>
      </w:r>
      <w:r w:rsidR="008F6B6F" w:rsidRPr="00BC4B7E">
        <w:rPr>
          <w:sz w:val="20"/>
          <w:szCs w:val="20"/>
        </w:rPr>
        <w:tab/>
      </w:r>
      <w:r w:rsidR="008F6B6F" w:rsidRPr="00BC4B7E">
        <w:rPr>
          <w:noProof/>
          <w:sz w:val="20"/>
          <w:szCs w:val="20"/>
        </w:rPr>
        <w:t>Summary of Field Results – prochloraz mixing/loading/calibration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709"/>
        <w:gridCol w:w="851"/>
        <w:gridCol w:w="708"/>
        <w:gridCol w:w="709"/>
        <w:gridCol w:w="709"/>
        <w:gridCol w:w="865"/>
        <w:gridCol w:w="693"/>
        <w:gridCol w:w="693"/>
        <w:gridCol w:w="693"/>
      </w:tblGrid>
      <w:tr w:rsidR="008F6B6F" w:rsidRPr="005026ED" w14:paraId="29EF55BF" w14:textId="77777777" w:rsidTr="008F6B6F">
        <w:tc>
          <w:tcPr>
            <w:tcW w:w="2943" w:type="dxa"/>
            <w:vAlign w:val="center"/>
          </w:tcPr>
          <w:p w14:paraId="02AD0E2D" w14:textId="77777777" w:rsidR="008F6B6F" w:rsidRPr="005026ED" w:rsidRDefault="008F6B6F" w:rsidP="008F6B6F">
            <w:pPr>
              <w:rPr>
                <w:rFonts w:eastAsia="Calibri"/>
                <w:b/>
                <w:bCs/>
                <w:sz w:val="18"/>
                <w:szCs w:val="18"/>
              </w:rPr>
            </w:pPr>
            <w:r w:rsidRPr="005026ED">
              <w:rPr>
                <w:rFonts w:eastAsia="Calibri"/>
                <w:b/>
                <w:bCs/>
                <w:sz w:val="18"/>
                <w:szCs w:val="18"/>
              </w:rPr>
              <w:t>Operator Number</w:t>
            </w:r>
          </w:p>
        </w:tc>
        <w:tc>
          <w:tcPr>
            <w:tcW w:w="709" w:type="dxa"/>
          </w:tcPr>
          <w:p w14:paraId="4405887F" w14:textId="77777777" w:rsidR="008F6B6F" w:rsidRPr="005026ED" w:rsidRDefault="008F6B6F" w:rsidP="008F6B6F">
            <w:pPr>
              <w:spacing w:before="20"/>
              <w:jc w:val="center"/>
              <w:rPr>
                <w:sz w:val="18"/>
                <w:szCs w:val="18"/>
              </w:rPr>
            </w:pPr>
            <w:r w:rsidRPr="005026ED">
              <w:rPr>
                <w:sz w:val="18"/>
                <w:szCs w:val="18"/>
              </w:rPr>
              <w:t>27</w:t>
            </w:r>
          </w:p>
        </w:tc>
        <w:tc>
          <w:tcPr>
            <w:tcW w:w="851" w:type="dxa"/>
          </w:tcPr>
          <w:p w14:paraId="23525A2A" w14:textId="77777777" w:rsidR="008F6B6F" w:rsidRPr="005026ED" w:rsidRDefault="008F6B6F" w:rsidP="008F6B6F">
            <w:pPr>
              <w:spacing w:before="20"/>
              <w:jc w:val="center"/>
              <w:rPr>
                <w:sz w:val="18"/>
                <w:szCs w:val="18"/>
              </w:rPr>
            </w:pPr>
            <w:r w:rsidRPr="005026ED">
              <w:rPr>
                <w:sz w:val="18"/>
                <w:szCs w:val="18"/>
              </w:rPr>
              <w:t>28</w:t>
            </w:r>
          </w:p>
        </w:tc>
        <w:tc>
          <w:tcPr>
            <w:tcW w:w="708" w:type="dxa"/>
          </w:tcPr>
          <w:p w14:paraId="2959C890" w14:textId="77777777" w:rsidR="008F6B6F" w:rsidRPr="005026ED" w:rsidRDefault="008F6B6F" w:rsidP="008F6B6F">
            <w:pPr>
              <w:spacing w:before="20"/>
              <w:jc w:val="center"/>
              <w:rPr>
                <w:sz w:val="18"/>
                <w:szCs w:val="18"/>
              </w:rPr>
            </w:pPr>
            <w:r w:rsidRPr="005026ED">
              <w:rPr>
                <w:sz w:val="18"/>
                <w:szCs w:val="18"/>
              </w:rPr>
              <w:t>33</w:t>
            </w:r>
          </w:p>
        </w:tc>
        <w:tc>
          <w:tcPr>
            <w:tcW w:w="709" w:type="dxa"/>
          </w:tcPr>
          <w:p w14:paraId="747004D7" w14:textId="77777777" w:rsidR="008F6B6F" w:rsidRPr="005026ED" w:rsidRDefault="008F6B6F" w:rsidP="008F6B6F">
            <w:pPr>
              <w:spacing w:before="20"/>
              <w:jc w:val="center"/>
              <w:rPr>
                <w:sz w:val="18"/>
                <w:szCs w:val="18"/>
              </w:rPr>
            </w:pPr>
            <w:r w:rsidRPr="005026ED">
              <w:rPr>
                <w:sz w:val="18"/>
                <w:szCs w:val="18"/>
              </w:rPr>
              <w:t>34</w:t>
            </w:r>
          </w:p>
        </w:tc>
        <w:tc>
          <w:tcPr>
            <w:tcW w:w="709" w:type="dxa"/>
          </w:tcPr>
          <w:p w14:paraId="0876A5B8" w14:textId="77777777" w:rsidR="008F6B6F" w:rsidRPr="005026ED" w:rsidRDefault="008F6B6F" w:rsidP="008F6B6F">
            <w:pPr>
              <w:spacing w:before="20"/>
              <w:jc w:val="center"/>
              <w:rPr>
                <w:sz w:val="18"/>
                <w:szCs w:val="18"/>
              </w:rPr>
            </w:pPr>
            <w:r w:rsidRPr="005026ED">
              <w:rPr>
                <w:sz w:val="18"/>
                <w:szCs w:val="18"/>
              </w:rPr>
              <w:t>36</w:t>
            </w:r>
          </w:p>
        </w:tc>
        <w:tc>
          <w:tcPr>
            <w:tcW w:w="865" w:type="dxa"/>
            <w:vAlign w:val="bottom"/>
          </w:tcPr>
          <w:p w14:paraId="4AC02FD4" w14:textId="77777777" w:rsidR="008F6B6F" w:rsidRPr="005026ED" w:rsidRDefault="008F6B6F" w:rsidP="008F6B6F">
            <w:pPr>
              <w:spacing w:before="20"/>
              <w:jc w:val="center"/>
              <w:rPr>
                <w:sz w:val="18"/>
                <w:szCs w:val="18"/>
              </w:rPr>
            </w:pPr>
            <w:r w:rsidRPr="005026ED">
              <w:rPr>
                <w:sz w:val="18"/>
                <w:szCs w:val="18"/>
              </w:rPr>
              <w:t>31</w:t>
            </w:r>
          </w:p>
        </w:tc>
        <w:tc>
          <w:tcPr>
            <w:tcW w:w="693" w:type="dxa"/>
            <w:vAlign w:val="bottom"/>
          </w:tcPr>
          <w:p w14:paraId="49F7A365" w14:textId="77777777" w:rsidR="008F6B6F" w:rsidRPr="005026ED" w:rsidRDefault="008F6B6F" w:rsidP="008F6B6F">
            <w:pPr>
              <w:spacing w:before="20"/>
              <w:jc w:val="center"/>
              <w:rPr>
                <w:sz w:val="18"/>
                <w:szCs w:val="18"/>
              </w:rPr>
            </w:pPr>
            <w:r w:rsidRPr="005026ED">
              <w:rPr>
                <w:sz w:val="18"/>
                <w:szCs w:val="18"/>
              </w:rPr>
              <w:t>26</w:t>
            </w:r>
          </w:p>
        </w:tc>
        <w:tc>
          <w:tcPr>
            <w:tcW w:w="693" w:type="dxa"/>
            <w:vAlign w:val="bottom"/>
          </w:tcPr>
          <w:p w14:paraId="3C442931" w14:textId="77777777" w:rsidR="008F6B6F" w:rsidRPr="005026ED" w:rsidRDefault="008F6B6F" w:rsidP="008F6B6F">
            <w:pPr>
              <w:spacing w:before="20"/>
              <w:jc w:val="center"/>
              <w:rPr>
                <w:sz w:val="18"/>
                <w:szCs w:val="18"/>
              </w:rPr>
            </w:pPr>
            <w:r w:rsidRPr="005026ED">
              <w:rPr>
                <w:sz w:val="18"/>
                <w:szCs w:val="18"/>
              </w:rPr>
              <w:t>32</w:t>
            </w:r>
          </w:p>
        </w:tc>
        <w:tc>
          <w:tcPr>
            <w:tcW w:w="693" w:type="dxa"/>
            <w:vAlign w:val="bottom"/>
          </w:tcPr>
          <w:p w14:paraId="1DED0BED" w14:textId="77777777" w:rsidR="008F6B6F" w:rsidRPr="005026ED" w:rsidRDefault="008F6B6F" w:rsidP="008F6B6F">
            <w:pPr>
              <w:spacing w:before="20"/>
              <w:jc w:val="center"/>
              <w:rPr>
                <w:sz w:val="18"/>
                <w:szCs w:val="18"/>
              </w:rPr>
            </w:pPr>
            <w:r w:rsidRPr="005026ED">
              <w:rPr>
                <w:sz w:val="18"/>
                <w:szCs w:val="18"/>
              </w:rPr>
              <w:t>35</w:t>
            </w:r>
          </w:p>
        </w:tc>
      </w:tr>
      <w:tr w:rsidR="008F6B6F" w:rsidRPr="005026ED" w14:paraId="4F94766A" w14:textId="77777777" w:rsidTr="008F6B6F">
        <w:tc>
          <w:tcPr>
            <w:tcW w:w="2943" w:type="dxa"/>
          </w:tcPr>
          <w:p w14:paraId="5DB94146" w14:textId="77777777" w:rsidR="008F6B6F" w:rsidRPr="005026ED" w:rsidRDefault="008F6B6F" w:rsidP="008F6B6F">
            <w:pPr>
              <w:spacing w:before="120" w:after="120"/>
              <w:rPr>
                <w:rFonts w:eastAsia="Calibri"/>
                <w:b/>
                <w:sz w:val="18"/>
                <w:szCs w:val="18"/>
              </w:rPr>
            </w:pPr>
            <w:r w:rsidRPr="005026ED">
              <w:rPr>
                <w:rFonts w:eastAsia="Calibri"/>
                <w:b/>
                <w:bCs/>
                <w:sz w:val="18"/>
                <w:szCs w:val="18"/>
              </w:rPr>
              <w:t>Actual Dermal Exposure (µg/operation)</w:t>
            </w:r>
          </w:p>
        </w:tc>
        <w:tc>
          <w:tcPr>
            <w:tcW w:w="709" w:type="dxa"/>
            <w:vAlign w:val="center"/>
          </w:tcPr>
          <w:p w14:paraId="2709FFCF" w14:textId="77777777" w:rsidR="008F6B6F" w:rsidRPr="005026ED" w:rsidRDefault="008F6B6F" w:rsidP="008F6B6F">
            <w:pPr>
              <w:jc w:val="center"/>
              <w:rPr>
                <w:sz w:val="18"/>
                <w:szCs w:val="18"/>
              </w:rPr>
            </w:pPr>
            <w:r w:rsidRPr="005026ED">
              <w:rPr>
                <w:sz w:val="18"/>
                <w:szCs w:val="18"/>
              </w:rPr>
              <w:t>7.173</w:t>
            </w:r>
          </w:p>
        </w:tc>
        <w:tc>
          <w:tcPr>
            <w:tcW w:w="851" w:type="dxa"/>
            <w:vAlign w:val="center"/>
          </w:tcPr>
          <w:p w14:paraId="45A778D2" w14:textId="77777777" w:rsidR="008F6B6F" w:rsidRPr="005026ED" w:rsidRDefault="008F6B6F" w:rsidP="008F6B6F">
            <w:pPr>
              <w:jc w:val="center"/>
              <w:rPr>
                <w:sz w:val="18"/>
                <w:szCs w:val="18"/>
              </w:rPr>
            </w:pPr>
            <w:r w:rsidRPr="005026ED">
              <w:rPr>
                <w:sz w:val="18"/>
                <w:szCs w:val="18"/>
              </w:rPr>
              <w:t>13.784</w:t>
            </w:r>
          </w:p>
        </w:tc>
        <w:tc>
          <w:tcPr>
            <w:tcW w:w="708" w:type="dxa"/>
            <w:vAlign w:val="center"/>
          </w:tcPr>
          <w:p w14:paraId="44D2FB36" w14:textId="77777777" w:rsidR="008F6B6F" w:rsidRPr="005026ED" w:rsidRDefault="008F6B6F" w:rsidP="008F6B6F">
            <w:pPr>
              <w:jc w:val="center"/>
              <w:rPr>
                <w:sz w:val="18"/>
                <w:szCs w:val="18"/>
              </w:rPr>
            </w:pPr>
            <w:r w:rsidRPr="005026ED">
              <w:rPr>
                <w:sz w:val="18"/>
                <w:szCs w:val="18"/>
              </w:rPr>
              <w:t>0.153</w:t>
            </w:r>
          </w:p>
        </w:tc>
        <w:tc>
          <w:tcPr>
            <w:tcW w:w="709" w:type="dxa"/>
            <w:vAlign w:val="center"/>
          </w:tcPr>
          <w:p w14:paraId="6CFC282C" w14:textId="77777777" w:rsidR="008F6B6F" w:rsidRPr="005026ED" w:rsidRDefault="008F6B6F" w:rsidP="008F6B6F">
            <w:pPr>
              <w:jc w:val="center"/>
              <w:rPr>
                <w:sz w:val="18"/>
                <w:szCs w:val="18"/>
              </w:rPr>
            </w:pPr>
            <w:r w:rsidRPr="005026ED">
              <w:rPr>
                <w:sz w:val="18"/>
                <w:szCs w:val="18"/>
              </w:rPr>
              <w:t>2.962</w:t>
            </w:r>
          </w:p>
        </w:tc>
        <w:tc>
          <w:tcPr>
            <w:tcW w:w="709" w:type="dxa"/>
            <w:vAlign w:val="center"/>
          </w:tcPr>
          <w:p w14:paraId="209E0CDC" w14:textId="77777777" w:rsidR="008F6B6F" w:rsidRPr="005026ED" w:rsidRDefault="008F6B6F" w:rsidP="008F6B6F">
            <w:pPr>
              <w:jc w:val="center"/>
              <w:rPr>
                <w:sz w:val="18"/>
                <w:szCs w:val="18"/>
              </w:rPr>
            </w:pPr>
            <w:r w:rsidRPr="005026ED">
              <w:rPr>
                <w:sz w:val="18"/>
                <w:szCs w:val="18"/>
              </w:rPr>
              <w:t>210.9</w:t>
            </w:r>
          </w:p>
        </w:tc>
        <w:tc>
          <w:tcPr>
            <w:tcW w:w="865" w:type="dxa"/>
            <w:vAlign w:val="center"/>
          </w:tcPr>
          <w:p w14:paraId="6A60048C" w14:textId="77777777" w:rsidR="008F6B6F" w:rsidRPr="005026ED" w:rsidRDefault="008F6B6F" w:rsidP="008F6B6F">
            <w:pPr>
              <w:jc w:val="center"/>
              <w:rPr>
                <w:sz w:val="18"/>
                <w:szCs w:val="18"/>
              </w:rPr>
            </w:pPr>
            <w:r w:rsidRPr="005026ED">
              <w:rPr>
                <w:sz w:val="18"/>
                <w:szCs w:val="18"/>
              </w:rPr>
              <w:t>10.704</w:t>
            </w:r>
          </w:p>
        </w:tc>
        <w:tc>
          <w:tcPr>
            <w:tcW w:w="693" w:type="dxa"/>
            <w:vAlign w:val="center"/>
          </w:tcPr>
          <w:p w14:paraId="009B6AA5" w14:textId="77777777" w:rsidR="008F6B6F" w:rsidRPr="005026ED" w:rsidRDefault="008F6B6F" w:rsidP="008F6B6F">
            <w:pPr>
              <w:jc w:val="center"/>
              <w:rPr>
                <w:sz w:val="18"/>
                <w:szCs w:val="18"/>
              </w:rPr>
            </w:pPr>
            <w:r w:rsidRPr="005026ED">
              <w:rPr>
                <w:sz w:val="18"/>
                <w:szCs w:val="18"/>
              </w:rPr>
              <w:t>1.046</w:t>
            </w:r>
          </w:p>
        </w:tc>
        <w:tc>
          <w:tcPr>
            <w:tcW w:w="693" w:type="dxa"/>
            <w:vAlign w:val="center"/>
          </w:tcPr>
          <w:p w14:paraId="6556F21D" w14:textId="77777777" w:rsidR="008F6B6F" w:rsidRPr="005026ED" w:rsidRDefault="008F6B6F" w:rsidP="008F6B6F">
            <w:pPr>
              <w:jc w:val="center"/>
              <w:rPr>
                <w:sz w:val="18"/>
                <w:szCs w:val="18"/>
              </w:rPr>
            </w:pPr>
            <w:r w:rsidRPr="005026ED">
              <w:rPr>
                <w:sz w:val="18"/>
                <w:szCs w:val="18"/>
              </w:rPr>
              <w:t>1.779</w:t>
            </w:r>
          </w:p>
        </w:tc>
        <w:tc>
          <w:tcPr>
            <w:tcW w:w="693" w:type="dxa"/>
            <w:vAlign w:val="center"/>
          </w:tcPr>
          <w:p w14:paraId="539328E3" w14:textId="77777777" w:rsidR="008F6B6F" w:rsidRPr="005026ED" w:rsidRDefault="008F6B6F" w:rsidP="008F6B6F">
            <w:pPr>
              <w:jc w:val="center"/>
              <w:rPr>
                <w:sz w:val="18"/>
                <w:szCs w:val="18"/>
              </w:rPr>
            </w:pPr>
            <w:r w:rsidRPr="005026ED">
              <w:rPr>
                <w:sz w:val="18"/>
                <w:szCs w:val="18"/>
              </w:rPr>
              <w:t>0.746</w:t>
            </w:r>
          </w:p>
        </w:tc>
      </w:tr>
      <w:tr w:rsidR="008F6B6F" w:rsidRPr="005026ED" w14:paraId="717191D6" w14:textId="77777777" w:rsidTr="008F6B6F">
        <w:tc>
          <w:tcPr>
            <w:tcW w:w="2943" w:type="dxa"/>
          </w:tcPr>
          <w:p w14:paraId="0D8F9435" w14:textId="77777777" w:rsidR="008F6B6F" w:rsidRPr="005026ED" w:rsidRDefault="008F6B6F" w:rsidP="008F6B6F">
            <w:pPr>
              <w:rPr>
                <w:rFonts w:eastAsia="Calibri"/>
                <w:b/>
                <w:bCs/>
                <w:sz w:val="18"/>
                <w:szCs w:val="18"/>
              </w:rPr>
            </w:pPr>
            <w:r w:rsidRPr="005026ED">
              <w:rPr>
                <w:rFonts w:eastAsia="Calibri"/>
                <w:b/>
                <w:bCs/>
                <w:sz w:val="18"/>
                <w:szCs w:val="18"/>
              </w:rPr>
              <w:t>Potential Inhalation Exposure (µg/operation)</w:t>
            </w:r>
          </w:p>
        </w:tc>
        <w:tc>
          <w:tcPr>
            <w:tcW w:w="709" w:type="dxa"/>
            <w:vAlign w:val="bottom"/>
          </w:tcPr>
          <w:p w14:paraId="5835649C" w14:textId="77777777" w:rsidR="008F6B6F" w:rsidRPr="005026ED" w:rsidRDefault="008F6B6F" w:rsidP="008F6B6F">
            <w:pPr>
              <w:spacing w:before="20"/>
              <w:jc w:val="center"/>
              <w:rPr>
                <w:sz w:val="18"/>
                <w:szCs w:val="18"/>
              </w:rPr>
            </w:pPr>
            <w:r w:rsidRPr="005026ED">
              <w:rPr>
                <w:sz w:val="18"/>
                <w:szCs w:val="18"/>
              </w:rPr>
              <w:t>0.015</w:t>
            </w:r>
          </w:p>
        </w:tc>
        <w:tc>
          <w:tcPr>
            <w:tcW w:w="851" w:type="dxa"/>
            <w:vAlign w:val="bottom"/>
          </w:tcPr>
          <w:p w14:paraId="136186B9" w14:textId="77777777" w:rsidR="008F6B6F" w:rsidRPr="005026ED" w:rsidRDefault="008F6B6F" w:rsidP="008F6B6F">
            <w:pPr>
              <w:spacing w:before="20"/>
              <w:jc w:val="center"/>
              <w:rPr>
                <w:sz w:val="18"/>
                <w:szCs w:val="18"/>
              </w:rPr>
            </w:pPr>
            <w:r w:rsidRPr="005026ED">
              <w:rPr>
                <w:sz w:val="18"/>
                <w:szCs w:val="18"/>
              </w:rPr>
              <w:t>0.057</w:t>
            </w:r>
          </w:p>
        </w:tc>
        <w:tc>
          <w:tcPr>
            <w:tcW w:w="708" w:type="dxa"/>
            <w:vAlign w:val="bottom"/>
          </w:tcPr>
          <w:p w14:paraId="1F7A16B7" w14:textId="77777777" w:rsidR="008F6B6F" w:rsidRPr="005026ED" w:rsidRDefault="008F6B6F" w:rsidP="008F6B6F">
            <w:pPr>
              <w:spacing w:before="20"/>
              <w:jc w:val="center"/>
              <w:rPr>
                <w:sz w:val="18"/>
                <w:szCs w:val="18"/>
              </w:rPr>
            </w:pPr>
            <w:r w:rsidRPr="005026ED">
              <w:rPr>
                <w:sz w:val="18"/>
                <w:szCs w:val="18"/>
              </w:rPr>
              <w:t>0.033</w:t>
            </w:r>
          </w:p>
        </w:tc>
        <w:tc>
          <w:tcPr>
            <w:tcW w:w="709" w:type="dxa"/>
            <w:vAlign w:val="bottom"/>
          </w:tcPr>
          <w:p w14:paraId="29C6241A" w14:textId="77777777" w:rsidR="008F6B6F" w:rsidRPr="005026ED" w:rsidRDefault="008F6B6F" w:rsidP="008F6B6F">
            <w:pPr>
              <w:spacing w:before="20"/>
              <w:jc w:val="center"/>
              <w:rPr>
                <w:sz w:val="18"/>
                <w:szCs w:val="18"/>
              </w:rPr>
            </w:pPr>
            <w:r w:rsidRPr="005026ED">
              <w:rPr>
                <w:sz w:val="18"/>
                <w:szCs w:val="18"/>
              </w:rPr>
              <w:t>0.082</w:t>
            </w:r>
          </w:p>
        </w:tc>
        <w:tc>
          <w:tcPr>
            <w:tcW w:w="709" w:type="dxa"/>
            <w:vAlign w:val="bottom"/>
          </w:tcPr>
          <w:p w14:paraId="3163C712" w14:textId="77777777" w:rsidR="008F6B6F" w:rsidRPr="005026ED" w:rsidRDefault="008F6B6F" w:rsidP="008F6B6F">
            <w:pPr>
              <w:spacing w:before="20"/>
              <w:jc w:val="center"/>
              <w:rPr>
                <w:sz w:val="18"/>
                <w:szCs w:val="18"/>
              </w:rPr>
            </w:pPr>
            <w:r w:rsidRPr="005026ED">
              <w:rPr>
                <w:sz w:val="18"/>
                <w:szCs w:val="18"/>
              </w:rPr>
              <w:t>2.800</w:t>
            </w:r>
          </w:p>
        </w:tc>
        <w:tc>
          <w:tcPr>
            <w:tcW w:w="865" w:type="dxa"/>
            <w:vAlign w:val="bottom"/>
          </w:tcPr>
          <w:p w14:paraId="5BD8DE45" w14:textId="77777777" w:rsidR="008F6B6F" w:rsidRPr="005026ED" w:rsidRDefault="008F6B6F" w:rsidP="008F6B6F">
            <w:pPr>
              <w:spacing w:before="20"/>
              <w:jc w:val="center"/>
              <w:rPr>
                <w:sz w:val="18"/>
                <w:szCs w:val="18"/>
              </w:rPr>
            </w:pPr>
            <w:r w:rsidRPr="005026ED">
              <w:rPr>
                <w:sz w:val="18"/>
                <w:szCs w:val="18"/>
              </w:rPr>
              <w:t>0.007</w:t>
            </w:r>
          </w:p>
        </w:tc>
        <w:tc>
          <w:tcPr>
            <w:tcW w:w="693" w:type="dxa"/>
            <w:vAlign w:val="bottom"/>
          </w:tcPr>
          <w:p w14:paraId="29D3EA04" w14:textId="77777777" w:rsidR="008F6B6F" w:rsidRPr="005026ED" w:rsidRDefault="008F6B6F" w:rsidP="008F6B6F">
            <w:pPr>
              <w:spacing w:before="20"/>
              <w:jc w:val="center"/>
              <w:rPr>
                <w:sz w:val="18"/>
                <w:szCs w:val="18"/>
              </w:rPr>
            </w:pPr>
            <w:r w:rsidRPr="005026ED">
              <w:rPr>
                <w:sz w:val="18"/>
                <w:szCs w:val="18"/>
              </w:rPr>
              <w:t>n.d.</w:t>
            </w:r>
          </w:p>
        </w:tc>
        <w:tc>
          <w:tcPr>
            <w:tcW w:w="693" w:type="dxa"/>
            <w:vAlign w:val="bottom"/>
          </w:tcPr>
          <w:p w14:paraId="41C552FA" w14:textId="77777777" w:rsidR="008F6B6F" w:rsidRPr="005026ED" w:rsidRDefault="008F6B6F" w:rsidP="008F6B6F">
            <w:pPr>
              <w:spacing w:before="20"/>
              <w:jc w:val="center"/>
              <w:rPr>
                <w:sz w:val="18"/>
                <w:szCs w:val="18"/>
              </w:rPr>
            </w:pPr>
            <w:r w:rsidRPr="005026ED">
              <w:rPr>
                <w:sz w:val="18"/>
                <w:szCs w:val="18"/>
              </w:rPr>
              <w:t>n.d.</w:t>
            </w:r>
          </w:p>
        </w:tc>
        <w:tc>
          <w:tcPr>
            <w:tcW w:w="693" w:type="dxa"/>
            <w:vAlign w:val="bottom"/>
          </w:tcPr>
          <w:p w14:paraId="4A0D0B26" w14:textId="77777777" w:rsidR="008F6B6F" w:rsidRPr="005026ED" w:rsidRDefault="008F6B6F" w:rsidP="008F6B6F">
            <w:pPr>
              <w:spacing w:before="20"/>
              <w:jc w:val="center"/>
              <w:rPr>
                <w:sz w:val="18"/>
                <w:szCs w:val="18"/>
              </w:rPr>
            </w:pPr>
            <w:r w:rsidRPr="005026ED">
              <w:rPr>
                <w:sz w:val="18"/>
                <w:szCs w:val="18"/>
              </w:rPr>
              <w:t>n.d.</w:t>
            </w:r>
          </w:p>
        </w:tc>
      </w:tr>
    </w:tbl>
    <w:p w14:paraId="2CF4A133" w14:textId="77777777" w:rsidR="008F6B6F" w:rsidRPr="005026ED" w:rsidRDefault="008F6B6F" w:rsidP="00BC4B7E">
      <w:pPr>
        <w:pStyle w:val="Tekstpodstawowy"/>
        <w:spacing w:after="0"/>
        <w:jc w:val="both"/>
        <w:rPr>
          <w:sz w:val="18"/>
          <w:szCs w:val="18"/>
        </w:rPr>
      </w:pPr>
      <w:r w:rsidRPr="005026ED">
        <w:rPr>
          <w:sz w:val="18"/>
          <w:szCs w:val="18"/>
        </w:rPr>
        <w:t>Actual Dermal Exposure (ADE) = Sum of residues on inner dosimeter representing the skin, face/neck wipes and hand wash solutions.</w:t>
      </w:r>
    </w:p>
    <w:p w14:paraId="3FD8EF14" w14:textId="77777777" w:rsidR="008F6B6F" w:rsidRDefault="008F6B6F" w:rsidP="00BC4B7E">
      <w:pPr>
        <w:pStyle w:val="Tekstpodstawowy"/>
        <w:spacing w:after="0"/>
        <w:jc w:val="both"/>
        <w:rPr>
          <w:bCs/>
          <w:sz w:val="18"/>
          <w:szCs w:val="18"/>
        </w:rPr>
      </w:pPr>
      <w:r w:rsidRPr="005026ED">
        <w:rPr>
          <w:sz w:val="18"/>
          <w:szCs w:val="18"/>
        </w:rPr>
        <w:t xml:space="preserve">Potential Inhalation Exposure (PIE) = Residues measured in the breathing zone expressed as </w:t>
      </w:r>
      <w:r w:rsidRPr="005026ED">
        <w:rPr>
          <w:bCs/>
          <w:sz w:val="18"/>
          <w:szCs w:val="18"/>
        </w:rPr>
        <w:t>µg/operation (at a breathing rate of 14 L/min).</w:t>
      </w:r>
    </w:p>
    <w:p w14:paraId="0058AC09" w14:textId="77777777" w:rsidR="008F6B6F" w:rsidRPr="00DF0DFE" w:rsidRDefault="008F6B6F" w:rsidP="00A75972">
      <w:pPr>
        <w:pStyle w:val="RepStandard"/>
        <w:spacing w:before="240" w:after="120"/>
        <w:rPr>
          <w:b/>
        </w:rPr>
      </w:pPr>
      <w:r w:rsidRPr="00DF0DFE">
        <w:rPr>
          <w:b/>
        </w:rPr>
        <w:t>Conclusions</w:t>
      </w:r>
      <w:r>
        <w:rPr>
          <w:b/>
        </w:rPr>
        <w:t xml:space="preserve"> - Prochloraz</w:t>
      </w:r>
    </w:p>
    <w:p w14:paraId="64CC799C" w14:textId="77777777" w:rsidR="008F6B6F" w:rsidRPr="00DF0DFE" w:rsidRDefault="008F6B6F" w:rsidP="00BC4B7E">
      <w:pPr>
        <w:pStyle w:val="RepStandard"/>
      </w:pPr>
      <w:r w:rsidRPr="00DF0DFE">
        <w:t>The study is considered to provide suitable data for the estimation of operator exposure for the tasks of bagging and equipment cleaning during the treatment of seed.</w:t>
      </w:r>
    </w:p>
    <w:p w14:paraId="13623330" w14:textId="77777777" w:rsidR="008F6B6F" w:rsidRPr="005A3CB6" w:rsidRDefault="008F6B6F" w:rsidP="008F6B6F">
      <w:pPr>
        <w:pStyle w:val="RepStandard"/>
        <w:spacing w:after="240"/>
      </w:pPr>
    </w:p>
    <w:p w14:paraId="39526E50" w14:textId="77777777" w:rsidR="008F6B6F" w:rsidRPr="009D6BD4" w:rsidRDefault="008F6B6F" w:rsidP="00A75972">
      <w:pPr>
        <w:spacing w:before="240" w:after="120"/>
        <w:rPr>
          <w:b/>
        </w:rPr>
      </w:pPr>
      <w:r>
        <w:rPr>
          <w:b/>
        </w:rPr>
        <w:br w:type="page"/>
      </w:r>
      <w:r w:rsidRPr="009D6BD4">
        <w:rPr>
          <w:b/>
        </w:rPr>
        <w:lastRenderedPageBreak/>
        <w:t>Results</w:t>
      </w:r>
      <w:r>
        <w:rPr>
          <w:b/>
        </w:rPr>
        <w:t xml:space="preserve"> - Fluquinconazole</w:t>
      </w:r>
    </w:p>
    <w:p w14:paraId="2A5EBD8B" w14:textId="77777777" w:rsidR="008F6B6F" w:rsidRPr="009D6BD4" w:rsidRDefault="008F6B6F" w:rsidP="00BC4B7E">
      <w:pPr>
        <w:pStyle w:val="RepStandard"/>
      </w:pPr>
      <w:r w:rsidRPr="00624CFE">
        <w:t>Since all mean field fortification recoveries for fluquinconazole were greater than 98% operator exposure results have not been corrected.  Where a residue below the limit of quantification (LOQ)</w:t>
      </w:r>
      <w:r>
        <w:t xml:space="preserve"> has been found a value of 0.5 ×</w:t>
      </w:r>
      <w:r w:rsidRPr="00624CFE">
        <w:t xml:space="preserve"> LOQ has been reported and used in summary calculations.</w:t>
      </w:r>
    </w:p>
    <w:p w14:paraId="0F9A461B" w14:textId="77777777" w:rsidR="008F6B6F" w:rsidRDefault="008F6B6F" w:rsidP="008F6B6F">
      <w:pPr>
        <w:pStyle w:val="RepStandard"/>
      </w:pPr>
    </w:p>
    <w:p w14:paraId="2C802DA9" w14:textId="77777777" w:rsidR="008F6B6F" w:rsidRPr="009D6BD4" w:rsidRDefault="008F6B6F" w:rsidP="008F6B6F">
      <w:pPr>
        <w:pStyle w:val="RepStandard"/>
      </w:pPr>
      <w:r w:rsidRPr="009D6BD4">
        <w:t>The following table gives a summary of the residues of test item on each dosimeter for each operator.</w:t>
      </w:r>
    </w:p>
    <w:p w14:paraId="4C647A8B" w14:textId="77777777" w:rsidR="008F6B6F" w:rsidRDefault="008F6B6F" w:rsidP="008F6B6F">
      <w:pPr>
        <w:pStyle w:val="RepStandard"/>
      </w:pPr>
    </w:p>
    <w:p w14:paraId="45BE11A5" w14:textId="77777777" w:rsidR="008F6B6F" w:rsidRDefault="008F6B6F" w:rsidP="008F6B6F">
      <w:pPr>
        <w:pStyle w:val="RepStandard"/>
      </w:pPr>
      <w:r w:rsidRPr="009D6BD4">
        <w:t>Actual dermal exposure is calculated by summing residues from inner dosimeters, hand wash and face/neck wipe specimens.  Potential inhalation exposure is the residues measured in the breathing zone based upon a ventilation rate of 14 L/min for tasks.</w:t>
      </w:r>
    </w:p>
    <w:p w14:paraId="27B7B70B" w14:textId="77777777" w:rsidR="008F6B6F" w:rsidRDefault="008F6B6F" w:rsidP="008F6B6F">
      <w:pPr>
        <w:pStyle w:val="RepStandard"/>
      </w:pPr>
    </w:p>
    <w:p w14:paraId="4DF5DB24" w14:textId="77777777" w:rsidR="008F6B6F" w:rsidRDefault="008F6B6F" w:rsidP="008F6B6F">
      <w:pPr>
        <w:pStyle w:val="RepStandard"/>
      </w:pPr>
      <w:r w:rsidRPr="00624CFE">
        <w:t>All field fortified recovery samples for fluquinconazole, gave recoveries greater than 98%.</w:t>
      </w:r>
    </w:p>
    <w:p w14:paraId="6BE4CC1E" w14:textId="77777777" w:rsidR="00BC4B7E" w:rsidRPr="006F4C45" w:rsidRDefault="00BC4B7E" w:rsidP="008F6B6F">
      <w:pPr>
        <w:pStyle w:val="RepStandard"/>
      </w:pPr>
    </w:p>
    <w:p w14:paraId="43778526" w14:textId="77777777" w:rsidR="008F6B6F" w:rsidRPr="00BC4B7E" w:rsidRDefault="008F6B6F" w:rsidP="00BC4B7E">
      <w:pPr>
        <w:pStyle w:val="RepLabel"/>
        <w:spacing w:before="0" w:after="0"/>
        <w:rPr>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33</w:t>
      </w:r>
      <w:r w:rsidRPr="00BC4B7E">
        <w:rPr>
          <w:sz w:val="20"/>
          <w:szCs w:val="20"/>
        </w:rPr>
        <w:fldChar w:fldCharType="end"/>
      </w:r>
      <w:r w:rsidRPr="00BC4B7E">
        <w:rPr>
          <w:sz w:val="20"/>
          <w:szCs w:val="20"/>
        </w:rPr>
        <w:t>:</w:t>
      </w:r>
      <w:r w:rsidRPr="00BC4B7E">
        <w:rPr>
          <w:sz w:val="20"/>
          <w:szCs w:val="20"/>
        </w:rPr>
        <w:tab/>
        <w:t>Determined Residues of fluquinconazole during bagging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39"/>
        <w:gridCol w:w="655"/>
        <w:gridCol w:w="749"/>
        <w:gridCol w:w="725"/>
        <w:gridCol w:w="747"/>
        <w:gridCol w:w="725"/>
        <w:gridCol w:w="725"/>
        <w:gridCol w:w="740"/>
        <w:gridCol w:w="856"/>
        <w:gridCol w:w="750"/>
        <w:gridCol w:w="725"/>
        <w:gridCol w:w="806"/>
      </w:tblGrid>
      <w:tr w:rsidR="008F6B6F" w:rsidRPr="00A76B98" w14:paraId="5CC9A231" w14:textId="77777777" w:rsidTr="008F6B6F">
        <w:trPr>
          <w:trHeight w:val="20"/>
        </w:trPr>
        <w:tc>
          <w:tcPr>
            <w:tcW w:w="613" w:type="pct"/>
            <w:shd w:val="clear" w:color="auto" w:fill="auto"/>
            <w:vAlign w:val="center"/>
          </w:tcPr>
          <w:p w14:paraId="5B3BCC28" w14:textId="77777777" w:rsidR="008F6B6F" w:rsidRPr="00A76B98" w:rsidRDefault="008F6B6F" w:rsidP="008F6B6F">
            <w:pPr>
              <w:pStyle w:val="TableText8pt"/>
              <w:keepNext/>
              <w:keepLines/>
              <w:spacing w:before="20" w:after="0"/>
              <w:rPr>
                <w:rFonts w:eastAsia="SimSun"/>
                <w:szCs w:val="16"/>
                <w:lang w:eastAsia="zh-CN"/>
              </w:rPr>
            </w:pPr>
            <w:r w:rsidRPr="00A76B98">
              <w:rPr>
                <w:rFonts w:eastAsia="SimSun"/>
                <w:szCs w:val="16"/>
                <w:lang w:eastAsia="zh-CN"/>
              </w:rPr>
              <w:t xml:space="preserve">Operator </w:t>
            </w:r>
            <w:r>
              <w:rPr>
                <w:rFonts w:eastAsia="SimSun"/>
                <w:szCs w:val="16"/>
                <w:lang w:eastAsia="zh-CN"/>
              </w:rPr>
              <w:t>Number</w:t>
            </w:r>
          </w:p>
        </w:tc>
        <w:tc>
          <w:tcPr>
            <w:tcW w:w="354" w:type="pct"/>
            <w:tcBorders>
              <w:right w:val="single" w:sz="4" w:space="0" w:color="auto"/>
            </w:tcBorders>
            <w:shd w:val="clear" w:color="auto" w:fill="auto"/>
            <w:vAlign w:val="center"/>
          </w:tcPr>
          <w:p w14:paraId="20141411" w14:textId="77777777" w:rsidR="008F6B6F" w:rsidRPr="007E7A46" w:rsidRDefault="008F6B6F" w:rsidP="008F6B6F">
            <w:pPr>
              <w:jc w:val="center"/>
              <w:rPr>
                <w:sz w:val="18"/>
                <w:szCs w:val="18"/>
              </w:rPr>
            </w:pPr>
            <w:r w:rsidRPr="007E7A46">
              <w:rPr>
                <w:sz w:val="18"/>
                <w:szCs w:val="18"/>
              </w:rPr>
              <w:t>6</w:t>
            </w:r>
          </w:p>
        </w:tc>
        <w:tc>
          <w:tcPr>
            <w:tcW w:w="404" w:type="pct"/>
            <w:tcBorders>
              <w:left w:val="single" w:sz="4" w:space="0" w:color="auto"/>
            </w:tcBorders>
            <w:shd w:val="clear" w:color="auto" w:fill="auto"/>
            <w:vAlign w:val="center"/>
          </w:tcPr>
          <w:p w14:paraId="3D529B7B" w14:textId="77777777" w:rsidR="008F6B6F" w:rsidRPr="007E7A46" w:rsidRDefault="008F6B6F" w:rsidP="008F6B6F">
            <w:pPr>
              <w:jc w:val="center"/>
              <w:rPr>
                <w:sz w:val="18"/>
                <w:szCs w:val="18"/>
              </w:rPr>
            </w:pPr>
            <w:r w:rsidRPr="007E7A46">
              <w:rPr>
                <w:sz w:val="18"/>
                <w:szCs w:val="18"/>
              </w:rPr>
              <w:t>7</w:t>
            </w:r>
          </w:p>
        </w:tc>
        <w:tc>
          <w:tcPr>
            <w:tcW w:w="382" w:type="pct"/>
            <w:shd w:val="clear" w:color="auto" w:fill="auto"/>
            <w:vAlign w:val="center"/>
          </w:tcPr>
          <w:p w14:paraId="25238637" w14:textId="77777777" w:rsidR="008F6B6F" w:rsidRPr="007E7A46" w:rsidRDefault="008F6B6F" w:rsidP="008F6B6F">
            <w:pPr>
              <w:jc w:val="center"/>
              <w:rPr>
                <w:sz w:val="18"/>
                <w:szCs w:val="18"/>
              </w:rPr>
            </w:pPr>
            <w:r w:rsidRPr="007E7A46">
              <w:rPr>
                <w:sz w:val="18"/>
                <w:szCs w:val="18"/>
              </w:rPr>
              <w:t>4</w:t>
            </w:r>
          </w:p>
        </w:tc>
        <w:tc>
          <w:tcPr>
            <w:tcW w:w="403" w:type="pct"/>
            <w:shd w:val="clear" w:color="auto" w:fill="auto"/>
            <w:vAlign w:val="center"/>
          </w:tcPr>
          <w:p w14:paraId="5EE0BF39" w14:textId="77777777" w:rsidR="008F6B6F" w:rsidRPr="007E7A46" w:rsidRDefault="008F6B6F" w:rsidP="008F6B6F">
            <w:pPr>
              <w:jc w:val="center"/>
              <w:rPr>
                <w:sz w:val="18"/>
                <w:szCs w:val="18"/>
              </w:rPr>
            </w:pPr>
            <w:r w:rsidRPr="007E7A46">
              <w:rPr>
                <w:sz w:val="18"/>
                <w:szCs w:val="18"/>
              </w:rPr>
              <w:t>14</w:t>
            </w:r>
          </w:p>
        </w:tc>
        <w:tc>
          <w:tcPr>
            <w:tcW w:w="382" w:type="pct"/>
            <w:shd w:val="clear" w:color="auto" w:fill="auto"/>
            <w:vAlign w:val="center"/>
          </w:tcPr>
          <w:p w14:paraId="6F14E657" w14:textId="77777777" w:rsidR="008F6B6F" w:rsidRPr="007E7A46" w:rsidRDefault="008F6B6F" w:rsidP="008F6B6F">
            <w:pPr>
              <w:jc w:val="center"/>
              <w:rPr>
                <w:sz w:val="18"/>
                <w:szCs w:val="18"/>
              </w:rPr>
            </w:pPr>
            <w:r w:rsidRPr="007E7A46">
              <w:rPr>
                <w:sz w:val="18"/>
                <w:szCs w:val="18"/>
              </w:rPr>
              <w:t>15</w:t>
            </w:r>
          </w:p>
        </w:tc>
        <w:tc>
          <w:tcPr>
            <w:tcW w:w="382" w:type="pct"/>
            <w:shd w:val="clear" w:color="auto" w:fill="auto"/>
            <w:vAlign w:val="center"/>
          </w:tcPr>
          <w:p w14:paraId="0FD58262" w14:textId="77777777" w:rsidR="008F6B6F" w:rsidRPr="007E7A46" w:rsidRDefault="008F6B6F" w:rsidP="008F6B6F">
            <w:pPr>
              <w:jc w:val="center"/>
              <w:rPr>
                <w:sz w:val="18"/>
                <w:szCs w:val="18"/>
              </w:rPr>
            </w:pPr>
            <w:r w:rsidRPr="007E7A46">
              <w:rPr>
                <w:sz w:val="18"/>
                <w:szCs w:val="18"/>
              </w:rPr>
              <w:t>16</w:t>
            </w:r>
          </w:p>
        </w:tc>
        <w:tc>
          <w:tcPr>
            <w:tcW w:w="399" w:type="pct"/>
            <w:shd w:val="clear" w:color="auto" w:fill="auto"/>
            <w:vAlign w:val="center"/>
          </w:tcPr>
          <w:p w14:paraId="0CF796F0" w14:textId="77777777" w:rsidR="008F6B6F" w:rsidRPr="007E7A46" w:rsidRDefault="008F6B6F" w:rsidP="008F6B6F">
            <w:pPr>
              <w:jc w:val="center"/>
              <w:rPr>
                <w:sz w:val="18"/>
                <w:szCs w:val="18"/>
              </w:rPr>
            </w:pPr>
            <w:r w:rsidRPr="007E7A46">
              <w:rPr>
                <w:sz w:val="18"/>
                <w:szCs w:val="18"/>
              </w:rPr>
              <w:t>17</w:t>
            </w:r>
          </w:p>
        </w:tc>
        <w:tc>
          <w:tcPr>
            <w:tcW w:w="461" w:type="pct"/>
            <w:shd w:val="clear" w:color="auto" w:fill="auto"/>
            <w:vAlign w:val="center"/>
          </w:tcPr>
          <w:p w14:paraId="1166248C" w14:textId="77777777" w:rsidR="008F6B6F" w:rsidRPr="007E7A46" w:rsidRDefault="008F6B6F" w:rsidP="008F6B6F">
            <w:pPr>
              <w:jc w:val="center"/>
              <w:rPr>
                <w:sz w:val="18"/>
                <w:szCs w:val="18"/>
              </w:rPr>
            </w:pPr>
            <w:r w:rsidRPr="007E7A46">
              <w:rPr>
                <w:sz w:val="18"/>
                <w:szCs w:val="18"/>
              </w:rPr>
              <w:t>19</w:t>
            </w:r>
          </w:p>
        </w:tc>
        <w:tc>
          <w:tcPr>
            <w:tcW w:w="404" w:type="pct"/>
            <w:shd w:val="clear" w:color="auto" w:fill="auto"/>
            <w:vAlign w:val="center"/>
          </w:tcPr>
          <w:p w14:paraId="1694BA8C" w14:textId="77777777" w:rsidR="008F6B6F" w:rsidRPr="007E7A46" w:rsidRDefault="008F6B6F" w:rsidP="008F6B6F">
            <w:pPr>
              <w:jc w:val="center"/>
              <w:rPr>
                <w:sz w:val="18"/>
                <w:szCs w:val="18"/>
              </w:rPr>
            </w:pPr>
            <w:r w:rsidRPr="007E7A46">
              <w:rPr>
                <w:sz w:val="18"/>
                <w:szCs w:val="18"/>
              </w:rPr>
              <w:t>20</w:t>
            </w:r>
          </w:p>
        </w:tc>
        <w:tc>
          <w:tcPr>
            <w:tcW w:w="382" w:type="pct"/>
            <w:vAlign w:val="center"/>
          </w:tcPr>
          <w:p w14:paraId="62C53C5D" w14:textId="77777777" w:rsidR="008F6B6F" w:rsidRPr="007E7A46" w:rsidRDefault="008F6B6F" w:rsidP="008F6B6F">
            <w:pPr>
              <w:jc w:val="center"/>
              <w:rPr>
                <w:sz w:val="18"/>
                <w:szCs w:val="18"/>
              </w:rPr>
            </w:pPr>
            <w:r w:rsidRPr="007E7A46">
              <w:rPr>
                <w:sz w:val="18"/>
                <w:szCs w:val="18"/>
              </w:rPr>
              <w:t>21</w:t>
            </w:r>
          </w:p>
        </w:tc>
        <w:tc>
          <w:tcPr>
            <w:tcW w:w="434" w:type="pct"/>
            <w:vAlign w:val="center"/>
          </w:tcPr>
          <w:p w14:paraId="43A99BC5" w14:textId="77777777" w:rsidR="008F6B6F" w:rsidRPr="007E7A46" w:rsidRDefault="008F6B6F" w:rsidP="008F6B6F">
            <w:pPr>
              <w:jc w:val="center"/>
              <w:rPr>
                <w:sz w:val="18"/>
                <w:szCs w:val="18"/>
              </w:rPr>
            </w:pPr>
            <w:r w:rsidRPr="007E7A46">
              <w:rPr>
                <w:sz w:val="18"/>
                <w:szCs w:val="18"/>
              </w:rPr>
              <w:t>22</w:t>
            </w:r>
          </w:p>
        </w:tc>
      </w:tr>
      <w:tr w:rsidR="008F6B6F" w:rsidRPr="00A76B98" w14:paraId="5347D25C" w14:textId="77777777" w:rsidTr="008F6B6F">
        <w:trPr>
          <w:trHeight w:val="20"/>
        </w:trPr>
        <w:tc>
          <w:tcPr>
            <w:tcW w:w="613" w:type="pct"/>
            <w:shd w:val="clear" w:color="auto" w:fill="auto"/>
            <w:vAlign w:val="center"/>
          </w:tcPr>
          <w:p w14:paraId="3E601289" w14:textId="77777777" w:rsidR="008F6B6F" w:rsidRPr="00A76B98" w:rsidRDefault="008F6B6F" w:rsidP="008F6B6F">
            <w:pPr>
              <w:pStyle w:val="TableText8pt"/>
              <w:keepNext/>
              <w:keepLines/>
              <w:spacing w:before="20" w:after="0"/>
              <w:rPr>
                <w:rFonts w:eastAsia="SimSun"/>
                <w:szCs w:val="16"/>
                <w:lang w:eastAsia="zh-CN"/>
              </w:rPr>
            </w:pPr>
            <w:r>
              <w:rPr>
                <w:rFonts w:eastAsia="SimSun"/>
                <w:szCs w:val="16"/>
                <w:lang w:eastAsia="zh-CN"/>
              </w:rPr>
              <w:t>Body Weight (kg)</w:t>
            </w:r>
          </w:p>
        </w:tc>
        <w:tc>
          <w:tcPr>
            <w:tcW w:w="354" w:type="pct"/>
            <w:tcBorders>
              <w:right w:val="single" w:sz="4" w:space="0" w:color="auto"/>
            </w:tcBorders>
            <w:shd w:val="clear" w:color="auto" w:fill="auto"/>
            <w:vAlign w:val="center"/>
          </w:tcPr>
          <w:p w14:paraId="06B3D85B" w14:textId="77777777" w:rsidR="008F6B6F" w:rsidRPr="007E7A46" w:rsidRDefault="008F6B6F" w:rsidP="008F6B6F">
            <w:pPr>
              <w:jc w:val="center"/>
              <w:rPr>
                <w:sz w:val="18"/>
                <w:szCs w:val="18"/>
              </w:rPr>
            </w:pPr>
            <w:r w:rsidRPr="007E7A46">
              <w:rPr>
                <w:sz w:val="18"/>
                <w:szCs w:val="18"/>
              </w:rPr>
              <w:t>75.00</w:t>
            </w:r>
          </w:p>
        </w:tc>
        <w:tc>
          <w:tcPr>
            <w:tcW w:w="404" w:type="pct"/>
            <w:tcBorders>
              <w:left w:val="single" w:sz="4" w:space="0" w:color="auto"/>
            </w:tcBorders>
            <w:shd w:val="clear" w:color="auto" w:fill="auto"/>
            <w:vAlign w:val="center"/>
          </w:tcPr>
          <w:p w14:paraId="3C7FD295" w14:textId="77777777" w:rsidR="008F6B6F" w:rsidRPr="007E7A46" w:rsidRDefault="008F6B6F" w:rsidP="008F6B6F">
            <w:pPr>
              <w:jc w:val="center"/>
              <w:rPr>
                <w:sz w:val="18"/>
                <w:szCs w:val="18"/>
              </w:rPr>
            </w:pPr>
            <w:r w:rsidRPr="007E7A46">
              <w:rPr>
                <w:sz w:val="18"/>
                <w:szCs w:val="18"/>
              </w:rPr>
              <w:t>83.70</w:t>
            </w:r>
          </w:p>
        </w:tc>
        <w:tc>
          <w:tcPr>
            <w:tcW w:w="382" w:type="pct"/>
            <w:shd w:val="clear" w:color="auto" w:fill="auto"/>
            <w:vAlign w:val="center"/>
          </w:tcPr>
          <w:p w14:paraId="0EBE6876" w14:textId="77777777" w:rsidR="008F6B6F" w:rsidRPr="007E7A46" w:rsidRDefault="008F6B6F" w:rsidP="008F6B6F">
            <w:pPr>
              <w:jc w:val="center"/>
              <w:rPr>
                <w:sz w:val="18"/>
                <w:szCs w:val="18"/>
              </w:rPr>
            </w:pPr>
            <w:r w:rsidRPr="007E7A46">
              <w:rPr>
                <w:sz w:val="18"/>
                <w:szCs w:val="18"/>
              </w:rPr>
              <w:t>84.00</w:t>
            </w:r>
          </w:p>
        </w:tc>
        <w:tc>
          <w:tcPr>
            <w:tcW w:w="403" w:type="pct"/>
            <w:shd w:val="clear" w:color="auto" w:fill="auto"/>
            <w:vAlign w:val="center"/>
          </w:tcPr>
          <w:p w14:paraId="39BA3189" w14:textId="77777777" w:rsidR="008F6B6F" w:rsidRPr="007E7A46" w:rsidRDefault="008F6B6F" w:rsidP="008F6B6F">
            <w:pPr>
              <w:jc w:val="center"/>
              <w:rPr>
                <w:sz w:val="18"/>
                <w:szCs w:val="18"/>
              </w:rPr>
            </w:pPr>
            <w:r w:rsidRPr="007E7A46">
              <w:rPr>
                <w:sz w:val="18"/>
                <w:szCs w:val="18"/>
              </w:rPr>
              <w:t>88.70</w:t>
            </w:r>
          </w:p>
        </w:tc>
        <w:tc>
          <w:tcPr>
            <w:tcW w:w="382" w:type="pct"/>
            <w:shd w:val="clear" w:color="auto" w:fill="auto"/>
            <w:vAlign w:val="center"/>
          </w:tcPr>
          <w:p w14:paraId="370B373A" w14:textId="77777777" w:rsidR="008F6B6F" w:rsidRPr="007E7A46" w:rsidRDefault="008F6B6F" w:rsidP="008F6B6F">
            <w:pPr>
              <w:jc w:val="center"/>
              <w:rPr>
                <w:sz w:val="18"/>
                <w:szCs w:val="18"/>
              </w:rPr>
            </w:pPr>
            <w:r w:rsidRPr="007E7A46">
              <w:rPr>
                <w:sz w:val="18"/>
                <w:szCs w:val="18"/>
              </w:rPr>
              <w:t>109.00</w:t>
            </w:r>
          </w:p>
        </w:tc>
        <w:tc>
          <w:tcPr>
            <w:tcW w:w="382" w:type="pct"/>
            <w:shd w:val="clear" w:color="auto" w:fill="auto"/>
            <w:vAlign w:val="center"/>
          </w:tcPr>
          <w:p w14:paraId="44527979" w14:textId="77777777" w:rsidR="008F6B6F" w:rsidRPr="007E7A46" w:rsidRDefault="008F6B6F" w:rsidP="008F6B6F">
            <w:pPr>
              <w:jc w:val="center"/>
              <w:rPr>
                <w:sz w:val="18"/>
                <w:szCs w:val="18"/>
              </w:rPr>
            </w:pPr>
            <w:r w:rsidRPr="007E7A46">
              <w:rPr>
                <w:sz w:val="18"/>
                <w:szCs w:val="18"/>
              </w:rPr>
              <w:t>97.30</w:t>
            </w:r>
          </w:p>
        </w:tc>
        <w:tc>
          <w:tcPr>
            <w:tcW w:w="399" w:type="pct"/>
            <w:shd w:val="clear" w:color="auto" w:fill="auto"/>
            <w:vAlign w:val="center"/>
          </w:tcPr>
          <w:p w14:paraId="2B0AE2C9" w14:textId="77777777" w:rsidR="008F6B6F" w:rsidRPr="007E7A46" w:rsidRDefault="008F6B6F" w:rsidP="008F6B6F">
            <w:pPr>
              <w:jc w:val="center"/>
              <w:rPr>
                <w:sz w:val="18"/>
                <w:szCs w:val="18"/>
              </w:rPr>
            </w:pPr>
            <w:r w:rsidRPr="007E7A46">
              <w:rPr>
                <w:sz w:val="18"/>
                <w:szCs w:val="18"/>
              </w:rPr>
              <w:t>76.20</w:t>
            </w:r>
          </w:p>
        </w:tc>
        <w:tc>
          <w:tcPr>
            <w:tcW w:w="461" w:type="pct"/>
            <w:shd w:val="clear" w:color="auto" w:fill="auto"/>
            <w:vAlign w:val="center"/>
          </w:tcPr>
          <w:p w14:paraId="5BAB0BF7" w14:textId="77777777" w:rsidR="008F6B6F" w:rsidRPr="007E7A46" w:rsidRDefault="008F6B6F" w:rsidP="008F6B6F">
            <w:pPr>
              <w:jc w:val="center"/>
              <w:rPr>
                <w:sz w:val="18"/>
                <w:szCs w:val="18"/>
              </w:rPr>
            </w:pPr>
            <w:r w:rsidRPr="007E7A46">
              <w:rPr>
                <w:sz w:val="18"/>
                <w:szCs w:val="18"/>
              </w:rPr>
              <w:t>100.00</w:t>
            </w:r>
          </w:p>
        </w:tc>
        <w:tc>
          <w:tcPr>
            <w:tcW w:w="404" w:type="pct"/>
            <w:shd w:val="clear" w:color="auto" w:fill="auto"/>
            <w:vAlign w:val="center"/>
          </w:tcPr>
          <w:p w14:paraId="4BF6DF7E" w14:textId="77777777" w:rsidR="008F6B6F" w:rsidRPr="007E7A46" w:rsidRDefault="008F6B6F" w:rsidP="008F6B6F">
            <w:pPr>
              <w:jc w:val="center"/>
              <w:rPr>
                <w:sz w:val="18"/>
                <w:szCs w:val="18"/>
              </w:rPr>
            </w:pPr>
            <w:r w:rsidRPr="007E7A46">
              <w:rPr>
                <w:sz w:val="18"/>
                <w:szCs w:val="18"/>
              </w:rPr>
              <w:t>105.20</w:t>
            </w:r>
          </w:p>
        </w:tc>
        <w:tc>
          <w:tcPr>
            <w:tcW w:w="382" w:type="pct"/>
            <w:vAlign w:val="center"/>
          </w:tcPr>
          <w:p w14:paraId="58E8B9AA" w14:textId="77777777" w:rsidR="008F6B6F" w:rsidRPr="007E7A46" w:rsidRDefault="008F6B6F" w:rsidP="008F6B6F">
            <w:pPr>
              <w:jc w:val="center"/>
              <w:rPr>
                <w:sz w:val="18"/>
                <w:szCs w:val="18"/>
              </w:rPr>
            </w:pPr>
            <w:r w:rsidRPr="007E7A46">
              <w:rPr>
                <w:sz w:val="18"/>
                <w:szCs w:val="18"/>
              </w:rPr>
              <w:t>105.10</w:t>
            </w:r>
          </w:p>
        </w:tc>
        <w:tc>
          <w:tcPr>
            <w:tcW w:w="434" w:type="pct"/>
            <w:vAlign w:val="center"/>
          </w:tcPr>
          <w:p w14:paraId="7327A73D" w14:textId="77777777" w:rsidR="008F6B6F" w:rsidRPr="007E7A46" w:rsidRDefault="008F6B6F" w:rsidP="008F6B6F">
            <w:pPr>
              <w:jc w:val="center"/>
              <w:rPr>
                <w:sz w:val="18"/>
                <w:szCs w:val="18"/>
              </w:rPr>
            </w:pPr>
            <w:r w:rsidRPr="007E7A46">
              <w:rPr>
                <w:sz w:val="18"/>
                <w:szCs w:val="18"/>
              </w:rPr>
              <w:t>100.70</w:t>
            </w:r>
          </w:p>
        </w:tc>
      </w:tr>
      <w:tr w:rsidR="008F6B6F" w:rsidRPr="00A76B98" w14:paraId="1EEF20B4" w14:textId="77777777" w:rsidTr="008F6B6F">
        <w:trPr>
          <w:trHeight w:val="20"/>
        </w:trPr>
        <w:tc>
          <w:tcPr>
            <w:tcW w:w="613" w:type="pct"/>
            <w:shd w:val="clear" w:color="auto" w:fill="auto"/>
            <w:vAlign w:val="center"/>
          </w:tcPr>
          <w:p w14:paraId="055DEF5D" w14:textId="77777777" w:rsidR="008F6B6F" w:rsidRDefault="008F6B6F" w:rsidP="008F6B6F">
            <w:pPr>
              <w:pStyle w:val="TableText8pt"/>
              <w:keepNext/>
              <w:keepLines/>
              <w:spacing w:before="20" w:after="0"/>
              <w:rPr>
                <w:rFonts w:eastAsia="SimSun"/>
                <w:szCs w:val="16"/>
                <w:lang w:eastAsia="zh-CN"/>
              </w:rPr>
            </w:pPr>
            <w:r>
              <w:rPr>
                <w:rFonts w:eastAsia="SimSun"/>
                <w:szCs w:val="16"/>
                <w:lang w:eastAsia="zh-CN"/>
              </w:rPr>
              <w:t>Exposure time (min)</w:t>
            </w:r>
          </w:p>
        </w:tc>
        <w:tc>
          <w:tcPr>
            <w:tcW w:w="354" w:type="pct"/>
            <w:tcBorders>
              <w:right w:val="single" w:sz="4" w:space="0" w:color="auto"/>
            </w:tcBorders>
            <w:shd w:val="clear" w:color="auto" w:fill="auto"/>
            <w:vAlign w:val="center"/>
          </w:tcPr>
          <w:p w14:paraId="7FB47163" w14:textId="77777777" w:rsidR="008F6B6F" w:rsidRPr="007E7A46" w:rsidRDefault="008F6B6F" w:rsidP="008F6B6F">
            <w:pPr>
              <w:jc w:val="center"/>
              <w:rPr>
                <w:sz w:val="18"/>
                <w:szCs w:val="18"/>
              </w:rPr>
            </w:pPr>
            <w:r w:rsidRPr="007E7A46">
              <w:rPr>
                <w:sz w:val="18"/>
                <w:szCs w:val="18"/>
              </w:rPr>
              <w:t>284.0</w:t>
            </w:r>
          </w:p>
        </w:tc>
        <w:tc>
          <w:tcPr>
            <w:tcW w:w="404" w:type="pct"/>
            <w:tcBorders>
              <w:left w:val="single" w:sz="4" w:space="0" w:color="auto"/>
            </w:tcBorders>
            <w:shd w:val="clear" w:color="auto" w:fill="auto"/>
            <w:vAlign w:val="center"/>
          </w:tcPr>
          <w:p w14:paraId="486EE26B" w14:textId="77777777" w:rsidR="008F6B6F" w:rsidRPr="007E7A46" w:rsidRDefault="008F6B6F" w:rsidP="008F6B6F">
            <w:pPr>
              <w:jc w:val="center"/>
              <w:rPr>
                <w:sz w:val="18"/>
                <w:szCs w:val="18"/>
              </w:rPr>
            </w:pPr>
            <w:r w:rsidRPr="007E7A46">
              <w:rPr>
                <w:sz w:val="18"/>
                <w:szCs w:val="18"/>
              </w:rPr>
              <w:t>426.0</w:t>
            </w:r>
          </w:p>
        </w:tc>
        <w:tc>
          <w:tcPr>
            <w:tcW w:w="382" w:type="pct"/>
            <w:shd w:val="clear" w:color="auto" w:fill="auto"/>
            <w:vAlign w:val="center"/>
          </w:tcPr>
          <w:p w14:paraId="60F0FBA9" w14:textId="77777777" w:rsidR="008F6B6F" w:rsidRPr="007E7A46" w:rsidRDefault="008F6B6F" w:rsidP="008F6B6F">
            <w:pPr>
              <w:jc w:val="center"/>
              <w:rPr>
                <w:sz w:val="18"/>
                <w:szCs w:val="18"/>
              </w:rPr>
            </w:pPr>
            <w:r w:rsidRPr="007E7A46">
              <w:rPr>
                <w:sz w:val="18"/>
                <w:szCs w:val="18"/>
              </w:rPr>
              <w:t>403.0</w:t>
            </w:r>
          </w:p>
        </w:tc>
        <w:tc>
          <w:tcPr>
            <w:tcW w:w="403" w:type="pct"/>
            <w:shd w:val="clear" w:color="auto" w:fill="auto"/>
            <w:vAlign w:val="center"/>
          </w:tcPr>
          <w:p w14:paraId="17F3659A" w14:textId="77777777" w:rsidR="008F6B6F" w:rsidRPr="007E7A46" w:rsidRDefault="008F6B6F" w:rsidP="008F6B6F">
            <w:pPr>
              <w:jc w:val="center"/>
              <w:rPr>
                <w:sz w:val="18"/>
                <w:szCs w:val="18"/>
              </w:rPr>
            </w:pPr>
            <w:r w:rsidRPr="007E7A46">
              <w:rPr>
                <w:sz w:val="18"/>
                <w:szCs w:val="18"/>
              </w:rPr>
              <w:t>408.0</w:t>
            </w:r>
          </w:p>
        </w:tc>
        <w:tc>
          <w:tcPr>
            <w:tcW w:w="382" w:type="pct"/>
            <w:shd w:val="clear" w:color="auto" w:fill="auto"/>
            <w:vAlign w:val="center"/>
          </w:tcPr>
          <w:p w14:paraId="6F8D8B4D" w14:textId="77777777" w:rsidR="008F6B6F" w:rsidRPr="007E7A46" w:rsidRDefault="008F6B6F" w:rsidP="008F6B6F">
            <w:pPr>
              <w:jc w:val="center"/>
              <w:rPr>
                <w:sz w:val="18"/>
                <w:szCs w:val="18"/>
              </w:rPr>
            </w:pPr>
            <w:r w:rsidRPr="007E7A46">
              <w:rPr>
                <w:sz w:val="18"/>
                <w:szCs w:val="18"/>
              </w:rPr>
              <w:t>398.0</w:t>
            </w:r>
          </w:p>
        </w:tc>
        <w:tc>
          <w:tcPr>
            <w:tcW w:w="382" w:type="pct"/>
            <w:shd w:val="clear" w:color="auto" w:fill="auto"/>
            <w:vAlign w:val="center"/>
          </w:tcPr>
          <w:p w14:paraId="2425F851" w14:textId="77777777" w:rsidR="008F6B6F" w:rsidRPr="007E7A46" w:rsidRDefault="008F6B6F" w:rsidP="008F6B6F">
            <w:pPr>
              <w:jc w:val="center"/>
              <w:rPr>
                <w:sz w:val="18"/>
                <w:szCs w:val="18"/>
              </w:rPr>
            </w:pPr>
            <w:r w:rsidRPr="007E7A46">
              <w:rPr>
                <w:sz w:val="18"/>
                <w:szCs w:val="18"/>
              </w:rPr>
              <w:t>458.0</w:t>
            </w:r>
          </w:p>
        </w:tc>
        <w:tc>
          <w:tcPr>
            <w:tcW w:w="399" w:type="pct"/>
            <w:shd w:val="clear" w:color="auto" w:fill="auto"/>
            <w:vAlign w:val="center"/>
          </w:tcPr>
          <w:p w14:paraId="5FB41244" w14:textId="77777777" w:rsidR="008F6B6F" w:rsidRPr="007E7A46" w:rsidRDefault="008F6B6F" w:rsidP="008F6B6F">
            <w:pPr>
              <w:jc w:val="center"/>
              <w:rPr>
                <w:sz w:val="18"/>
                <w:szCs w:val="18"/>
              </w:rPr>
            </w:pPr>
            <w:r w:rsidRPr="007E7A46">
              <w:rPr>
                <w:sz w:val="18"/>
                <w:szCs w:val="18"/>
              </w:rPr>
              <w:t>265.0</w:t>
            </w:r>
          </w:p>
        </w:tc>
        <w:tc>
          <w:tcPr>
            <w:tcW w:w="461" w:type="pct"/>
            <w:shd w:val="clear" w:color="auto" w:fill="auto"/>
            <w:vAlign w:val="center"/>
          </w:tcPr>
          <w:p w14:paraId="1A2DA88D" w14:textId="77777777" w:rsidR="008F6B6F" w:rsidRPr="007E7A46" w:rsidRDefault="008F6B6F" w:rsidP="008F6B6F">
            <w:pPr>
              <w:jc w:val="center"/>
              <w:rPr>
                <w:sz w:val="18"/>
                <w:szCs w:val="18"/>
              </w:rPr>
            </w:pPr>
            <w:r w:rsidRPr="007E7A46">
              <w:rPr>
                <w:sz w:val="18"/>
                <w:szCs w:val="18"/>
              </w:rPr>
              <w:t>460.0</w:t>
            </w:r>
          </w:p>
        </w:tc>
        <w:tc>
          <w:tcPr>
            <w:tcW w:w="404" w:type="pct"/>
            <w:shd w:val="clear" w:color="auto" w:fill="auto"/>
            <w:vAlign w:val="center"/>
          </w:tcPr>
          <w:p w14:paraId="64A7E7A3" w14:textId="77777777" w:rsidR="008F6B6F" w:rsidRPr="007E7A46" w:rsidRDefault="008F6B6F" w:rsidP="008F6B6F">
            <w:pPr>
              <w:jc w:val="center"/>
              <w:rPr>
                <w:sz w:val="18"/>
                <w:szCs w:val="18"/>
              </w:rPr>
            </w:pPr>
            <w:r w:rsidRPr="007E7A46">
              <w:rPr>
                <w:sz w:val="18"/>
                <w:szCs w:val="18"/>
              </w:rPr>
              <w:t>402.0</w:t>
            </w:r>
          </w:p>
        </w:tc>
        <w:tc>
          <w:tcPr>
            <w:tcW w:w="382" w:type="pct"/>
            <w:vAlign w:val="center"/>
          </w:tcPr>
          <w:p w14:paraId="186E3DD2" w14:textId="77777777" w:rsidR="008F6B6F" w:rsidRPr="007E7A46" w:rsidRDefault="008F6B6F" w:rsidP="008F6B6F">
            <w:pPr>
              <w:jc w:val="center"/>
              <w:rPr>
                <w:sz w:val="18"/>
                <w:szCs w:val="18"/>
              </w:rPr>
            </w:pPr>
            <w:r w:rsidRPr="007E7A46">
              <w:rPr>
                <w:sz w:val="18"/>
                <w:szCs w:val="18"/>
              </w:rPr>
              <w:t>285.0</w:t>
            </w:r>
          </w:p>
        </w:tc>
        <w:tc>
          <w:tcPr>
            <w:tcW w:w="434" w:type="pct"/>
            <w:vAlign w:val="center"/>
          </w:tcPr>
          <w:p w14:paraId="58466074" w14:textId="77777777" w:rsidR="008F6B6F" w:rsidRPr="007E7A46" w:rsidRDefault="008F6B6F" w:rsidP="008F6B6F">
            <w:pPr>
              <w:jc w:val="center"/>
              <w:rPr>
                <w:sz w:val="18"/>
                <w:szCs w:val="18"/>
              </w:rPr>
            </w:pPr>
            <w:r w:rsidRPr="007E7A46">
              <w:rPr>
                <w:sz w:val="18"/>
                <w:szCs w:val="18"/>
              </w:rPr>
              <w:t>285.0</w:t>
            </w:r>
          </w:p>
        </w:tc>
      </w:tr>
      <w:tr w:rsidR="008F6B6F" w:rsidRPr="00A03F63" w14:paraId="11D2E310" w14:textId="77777777" w:rsidTr="008F6B6F">
        <w:trPr>
          <w:trHeight w:val="20"/>
        </w:trPr>
        <w:tc>
          <w:tcPr>
            <w:tcW w:w="5000" w:type="pct"/>
            <w:gridSpan w:val="12"/>
            <w:tcBorders>
              <w:top w:val="nil"/>
              <w:bottom w:val="nil"/>
              <w:right w:val="single" w:sz="4" w:space="0" w:color="auto"/>
            </w:tcBorders>
            <w:shd w:val="clear" w:color="auto" w:fill="auto"/>
            <w:vAlign w:val="center"/>
          </w:tcPr>
          <w:p w14:paraId="56C655B5" w14:textId="77777777" w:rsidR="008F6B6F" w:rsidRPr="00A03F63" w:rsidRDefault="008F6B6F" w:rsidP="008F6B6F">
            <w:pPr>
              <w:pStyle w:val="TableText8pt"/>
              <w:keepNext/>
              <w:keepLines/>
              <w:spacing w:before="20"/>
              <w:rPr>
                <w:rFonts w:eastAsia="SimSun"/>
                <w:b/>
                <w:szCs w:val="16"/>
                <w:lang w:eastAsia="zh-CN"/>
              </w:rPr>
            </w:pPr>
            <w:r w:rsidRPr="00A03F63">
              <w:rPr>
                <w:rFonts w:eastAsia="SimSun"/>
                <w:b/>
                <w:szCs w:val="16"/>
                <w:lang w:eastAsia="zh-CN"/>
              </w:rPr>
              <w:t xml:space="preserve">Outer Dosimeter – </w:t>
            </w:r>
            <w:r>
              <w:rPr>
                <w:rFonts w:eastAsia="SimSun"/>
                <w:b/>
                <w:szCs w:val="16"/>
                <w:lang w:eastAsia="zh-CN"/>
              </w:rPr>
              <w:t>cotton work jacket and trousers</w:t>
            </w:r>
          </w:p>
        </w:tc>
      </w:tr>
      <w:tr w:rsidR="008F6B6F" w:rsidRPr="00E03470" w14:paraId="08620857" w14:textId="77777777" w:rsidTr="008F6B6F">
        <w:trPr>
          <w:trHeight w:val="20"/>
        </w:trPr>
        <w:tc>
          <w:tcPr>
            <w:tcW w:w="613" w:type="pct"/>
            <w:shd w:val="clear" w:color="auto" w:fill="auto"/>
            <w:vAlign w:val="center"/>
          </w:tcPr>
          <w:p w14:paraId="625D9C46" w14:textId="77777777" w:rsidR="008F6B6F" w:rsidRPr="00A03F63" w:rsidRDefault="00C86652" w:rsidP="008F6B6F">
            <w:pPr>
              <w:pStyle w:val="TableText8pt"/>
              <w:keepNext/>
              <w:keepLines/>
              <w:spacing w:before="20" w:after="0"/>
              <w:ind w:left="300" w:hanging="300"/>
              <w:rPr>
                <w:rFonts w:eastAsia="SimSun"/>
                <w:szCs w:val="16"/>
                <w:lang w:eastAsia="zh-CN"/>
              </w:rPr>
            </w:pPr>
            <w:r w:rsidRPr="00A03F63">
              <w:rPr>
                <w:rFonts w:eastAsia="SimSun"/>
                <w:szCs w:val="16"/>
                <w:lang w:eastAsia="zh-CN"/>
              </w:rPr>
              <w:t>A</w:t>
            </w:r>
            <w:r w:rsidR="008F6B6F" w:rsidRPr="00A03F63">
              <w:rPr>
                <w:rFonts w:eastAsia="SimSun"/>
                <w:szCs w:val="16"/>
                <w:lang w:eastAsia="zh-CN"/>
              </w:rPr>
              <w:t>rms</w:t>
            </w:r>
          </w:p>
        </w:tc>
        <w:tc>
          <w:tcPr>
            <w:tcW w:w="354" w:type="pct"/>
            <w:tcBorders>
              <w:right w:val="single" w:sz="4" w:space="0" w:color="auto"/>
            </w:tcBorders>
            <w:shd w:val="clear" w:color="auto" w:fill="auto"/>
            <w:vAlign w:val="bottom"/>
          </w:tcPr>
          <w:p w14:paraId="3C4123DD" w14:textId="77777777" w:rsidR="008F6B6F" w:rsidRPr="00BE47A8" w:rsidRDefault="008F6B6F" w:rsidP="008F6B6F">
            <w:pPr>
              <w:jc w:val="center"/>
              <w:rPr>
                <w:sz w:val="18"/>
                <w:szCs w:val="18"/>
              </w:rPr>
            </w:pPr>
            <w:r w:rsidRPr="00BE47A8">
              <w:rPr>
                <w:sz w:val="18"/>
                <w:szCs w:val="18"/>
              </w:rPr>
              <w:t>66.45</w:t>
            </w:r>
          </w:p>
        </w:tc>
        <w:tc>
          <w:tcPr>
            <w:tcW w:w="404" w:type="pct"/>
            <w:tcBorders>
              <w:left w:val="single" w:sz="4" w:space="0" w:color="auto"/>
            </w:tcBorders>
            <w:shd w:val="clear" w:color="auto" w:fill="auto"/>
            <w:vAlign w:val="bottom"/>
          </w:tcPr>
          <w:p w14:paraId="2A09A77C" w14:textId="77777777" w:rsidR="008F6B6F" w:rsidRPr="00BE47A8" w:rsidRDefault="008F6B6F" w:rsidP="008F6B6F">
            <w:pPr>
              <w:jc w:val="center"/>
              <w:rPr>
                <w:sz w:val="18"/>
                <w:szCs w:val="18"/>
              </w:rPr>
            </w:pPr>
            <w:r w:rsidRPr="00BE47A8">
              <w:rPr>
                <w:sz w:val="18"/>
                <w:szCs w:val="18"/>
              </w:rPr>
              <w:t>42.75</w:t>
            </w:r>
          </w:p>
        </w:tc>
        <w:tc>
          <w:tcPr>
            <w:tcW w:w="382" w:type="pct"/>
            <w:shd w:val="clear" w:color="auto" w:fill="auto"/>
            <w:vAlign w:val="bottom"/>
          </w:tcPr>
          <w:p w14:paraId="4F6AFD7D" w14:textId="77777777" w:rsidR="008F6B6F" w:rsidRPr="00BE47A8" w:rsidRDefault="008F6B6F" w:rsidP="008F6B6F">
            <w:pPr>
              <w:jc w:val="center"/>
              <w:rPr>
                <w:sz w:val="18"/>
                <w:szCs w:val="18"/>
              </w:rPr>
            </w:pPr>
            <w:r w:rsidRPr="00BE47A8">
              <w:rPr>
                <w:sz w:val="18"/>
                <w:szCs w:val="18"/>
              </w:rPr>
              <w:t>196.5</w:t>
            </w:r>
          </w:p>
        </w:tc>
        <w:tc>
          <w:tcPr>
            <w:tcW w:w="403" w:type="pct"/>
            <w:shd w:val="clear" w:color="auto" w:fill="auto"/>
            <w:vAlign w:val="bottom"/>
          </w:tcPr>
          <w:p w14:paraId="568B7C26" w14:textId="77777777" w:rsidR="008F6B6F" w:rsidRPr="00BE47A8" w:rsidRDefault="008F6B6F" w:rsidP="008F6B6F">
            <w:pPr>
              <w:jc w:val="center"/>
              <w:rPr>
                <w:sz w:val="18"/>
                <w:szCs w:val="18"/>
              </w:rPr>
            </w:pPr>
            <w:r w:rsidRPr="00BE47A8">
              <w:rPr>
                <w:sz w:val="18"/>
                <w:szCs w:val="18"/>
              </w:rPr>
              <w:t>113.000</w:t>
            </w:r>
          </w:p>
        </w:tc>
        <w:tc>
          <w:tcPr>
            <w:tcW w:w="382" w:type="pct"/>
            <w:shd w:val="clear" w:color="auto" w:fill="auto"/>
            <w:vAlign w:val="bottom"/>
          </w:tcPr>
          <w:p w14:paraId="4026B28B" w14:textId="77777777" w:rsidR="008F6B6F" w:rsidRPr="00BE47A8" w:rsidRDefault="008F6B6F" w:rsidP="008F6B6F">
            <w:pPr>
              <w:jc w:val="center"/>
              <w:rPr>
                <w:sz w:val="18"/>
                <w:szCs w:val="18"/>
              </w:rPr>
            </w:pPr>
            <w:r w:rsidRPr="00BE47A8">
              <w:rPr>
                <w:sz w:val="18"/>
                <w:szCs w:val="18"/>
              </w:rPr>
              <w:t>831.00</w:t>
            </w:r>
          </w:p>
        </w:tc>
        <w:tc>
          <w:tcPr>
            <w:tcW w:w="382" w:type="pct"/>
            <w:shd w:val="clear" w:color="auto" w:fill="auto"/>
            <w:vAlign w:val="bottom"/>
          </w:tcPr>
          <w:p w14:paraId="279C5830" w14:textId="77777777" w:rsidR="008F6B6F" w:rsidRPr="00BE47A8" w:rsidRDefault="008F6B6F" w:rsidP="008F6B6F">
            <w:pPr>
              <w:jc w:val="center"/>
              <w:rPr>
                <w:sz w:val="18"/>
                <w:szCs w:val="18"/>
              </w:rPr>
            </w:pPr>
            <w:r w:rsidRPr="00BE47A8">
              <w:rPr>
                <w:sz w:val="18"/>
                <w:szCs w:val="18"/>
              </w:rPr>
              <w:t>211.50</w:t>
            </w:r>
          </w:p>
        </w:tc>
        <w:tc>
          <w:tcPr>
            <w:tcW w:w="399" w:type="pct"/>
            <w:shd w:val="clear" w:color="auto" w:fill="auto"/>
            <w:vAlign w:val="bottom"/>
          </w:tcPr>
          <w:p w14:paraId="33EFED2C" w14:textId="77777777" w:rsidR="008F6B6F" w:rsidRPr="00BE47A8" w:rsidRDefault="008F6B6F" w:rsidP="008F6B6F">
            <w:pPr>
              <w:jc w:val="center"/>
              <w:rPr>
                <w:sz w:val="18"/>
                <w:szCs w:val="18"/>
              </w:rPr>
            </w:pPr>
            <w:r w:rsidRPr="00BE47A8">
              <w:rPr>
                <w:sz w:val="18"/>
                <w:szCs w:val="18"/>
              </w:rPr>
              <w:t>333.00</w:t>
            </w:r>
          </w:p>
        </w:tc>
        <w:tc>
          <w:tcPr>
            <w:tcW w:w="461" w:type="pct"/>
            <w:shd w:val="clear" w:color="auto" w:fill="auto"/>
            <w:vAlign w:val="bottom"/>
          </w:tcPr>
          <w:p w14:paraId="166A929E" w14:textId="77777777" w:rsidR="008F6B6F" w:rsidRPr="00BE47A8" w:rsidRDefault="008F6B6F" w:rsidP="008F6B6F">
            <w:pPr>
              <w:jc w:val="center"/>
              <w:rPr>
                <w:sz w:val="18"/>
                <w:szCs w:val="18"/>
              </w:rPr>
            </w:pPr>
            <w:r w:rsidRPr="00BE47A8">
              <w:rPr>
                <w:sz w:val="18"/>
                <w:szCs w:val="18"/>
              </w:rPr>
              <w:t>75.60</w:t>
            </w:r>
          </w:p>
        </w:tc>
        <w:tc>
          <w:tcPr>
            <w:tcW w:w="404" w:type="pct"/>
            <w:shd w:val="clear" w:color="auto" w:fill="auto"/>
            <w:vAlign w:val="bottom"/>
          </w:tcPr>
          <w:p w14:paraId="118784E1" w14:textId="77777777" w:rsidR="008F6B6F" w:rsidRPr="00BE47A8" w:rsidRDefault="008F6B6F" w:rsidP="008F6B6F">
            <w:pPr>
              <w:jc w:val="center"/>
              <w:rPr>
                <w:sz w:val="18"/>
                <w:szCs w:val="18"/>
              </w:rPr>
            </w:pPr>
            <w:r w:rsidRPr="00BE47A8">
              <w:rPr>
                <w:sz w:val="18"/>
                <w:szCs w:val="18"/>
              </w:rPr>
              <w:t>41.3</w:t>
            </w:r>
          </w:p>
        </w:tc>
        <w:tc>
          <w:tcPr>
            <w:tcW w:w="382" w:type="pct"/>
            <w:vAlign w:val="bottom"/>
          </w:tcPr>
          <w:p w14:paraId="1701582C" w14:textId="77777777" w:rsidR="008F6B6F" w:rsidRPr="00BE47A8" w:rsidRDefault="008F6B6F" w:rsidP="008F6B6F">
            <w:pPr>
              <w:jc w:val="center"/>
              <w:rPr>
                <w:sz w:val="18"/>
                <w:szCs w:val="18"/>
              </w:rPr>
            </w:pPr>
            <w:r w:rsidRPr="00BE47A8">
              <w:rPr>
                <w:sz w:val="18"/>
                <w:szCs w:val="18"/>
              </w:rPr>
              <w:t>289.50</w:t>
            </w:r>
          </w:p>
        </w:tc>
        <w:tc>
          <w:tcPr>
            <w:tcW w:w="434" w:type="pct"/>
            <w:tcBorders>
              <w:right w:val="single" w:sz="4" w:space="0" w:color="auto"/>
            </w:tcBorders>
            <w:vAlign w:val="bottom"/>
          </w:tcPr>
          <w:p w14:paraId="29A05ED0" w14:textId="77777777" w:rsidR="008F6B6F" w:rsidRPr="00BE47A8" w:rsidRDefault="008F6B6F" w:rsidP="008F6B6F">
            <w:pPr>
              <w:jc w:val="center"/>
              <w:rPr>
                <w:sz w:val="18"/>
                <w:szCs w:val="18"/>
              </w:rPr>
            </w:pPr>
            <w:r w:rsidRPr="00BE47A8">
              <w:rPr>
                <w:sz w:val="18"/>
                <w:szCs w:val="18"/>
              </w:rPr>
              <w:t>18.00</w:t>
            </w:r>
          </w:p>
        </w:tc>
      </w:tr>
      <w:tr w:rsidR="008F6B6F" w:rsidRPr="00E03470" w14:paraId="201C603E" w14:textId="77777777" w:rsidTr="008F6B6F">
        <w:trPr>
          <w:trHeight w:val="20"/>
        </w:trPr>
        <w:tc>
          <w:tcPr>
            <w:tcW w:w="613" w:type="pct"/>
            <w:shd w:val="clear" w:color="auto" w:fill="auto"/>
            <w:vAlign w:val="center"/>
          </w:tcPr>
          <w:p w14:paraId="33E69C9E" w14:textId="77777777" w:rsidR="008F6B6F" w:rsidRPr="00A03F63" w:rsidRDefault="00C86652" w:rsidP="008F6B6F">
            <w:pPr>
              <w:pStyle w:val="TableText8pt"/>
              <w:keepNext/>
              <w:keepLines/>
              <w:spacing w:before="20" w:after="0"/>
              <w:ind w:left="300" w:hanging="300"/>
              <w:rPr>
                <w:rFonts w:eastAsia="SimSun"/>
                <w:szCs w:val="16"/>
                <w:lang w:eastAsia="zh-CN"/>
              </w:rPr>
            </w:pPr>
            <w:r w:rsidRPr="00A03F63">
              <w:rPr>
                <w:rFonts w:eastAsia="SimSun"/>
                <w:szCs w:val="16"/>
                <w:lang w:eastAsia="zh-CN"/>
              </w:rPr>
              <w:t>L</w:t>
            </w:r>
            <w:r w:rsidR="008F6B6F" w:rsidRPr="00A03F63">
              <w:rPr>
                <w:rFonts w:eastAsia="SimSun"/>
                <w:szCs w:val="16"/>
                <w:lang w:eastAsia="zh-CN"/>
              </w:rPr>
              <w:t>egs</w:t>
            </w:r>
          </w:p>
        </w:tc>
        <w:tc>
          <w:tcPr>
            <w:tcW w:w="354" w:type="pct"/>
            <w:tcBorders>
              <w:right w:val="single" w:sz="4" w:space="0" w:color="auto"/>
            </w:tcBorders>
            <w:shd w:val="clear" w:color="auto" w:fill="auto"/>
            <w:vAlign w:val="bottom"/>
          </w:tcPr>
          <w:p w14:paraId="311316EA" w14:textId="77777777" w:rsidR="008F6B6F" w:rsidRPr="00BE47A8" w:rsidRDefault="008F6B6F" w:rsidP="008F6B6F">
            <w:pPr>
              <w:jc w:val="center"/>
              <w:rPr>
                <w:sz w:val="18"/>
                <w:szCs w:val="18"/>
              </w:rPr>
            </w:pPr>
            <w:r w:rsidRPr="00BE47A8">
              <w:rPr>
                <w:sz w:val="18"/>
                <w:szCs w:val="18"/>
              </w:rPr>
              <w:t>76.4</w:t>
            </w:r>
          </w:p>
        </w:tc>
        <w:tc>
          <w:tcPr>
            <w:tcW w:w="404" w:type="pct"/>
            <w:tcBorders>
              <w:left w:val="single" w:sz="4" w:space="0" w:color="auto"/>
            </w:tcBorders>
            <w:shd w:val="clear" w:color="auto" w:fill="auto"/>
            <w:vAlign w:val="bottom"/>
          </w:tcPr>
          <w:p w14:paraId="4462EDB8" w14:textId="77777777" w:rsidR="008F6B6F" w:rsidRPr="00BE47A8" w:rsidRDefault="008F6B6F" w:rsidP="008F6B6F">
            <w:pPr>
              <w:jc w:val="center"/>
              <w:rPr>
                <w:sz w:val="18"/>
                <w:szCs w:val="18"/>
              </w:rPr>
            </w:pPr>
            <w:r w:rsidRPr="00BE47A8">
              <w:rPr>
                <w:sz w:val="18"/>
                <w:szCs w:val="18"/>
              </w:rPr>
              <w:t>36.5</w:t>
            </w:r>
          </w:p>
        </w:tc>
        <w:tc>
          <w:tcPr>
            <w:tcW w:w="382" w:type="pct"/>
            <w:shd w:val="clear" w:color="auto" w:fill="auto"/>
            <w:vAlign w:val="bottom"/>
          </w:tcPr>
          <w:p w14:paraId="2246761A" w14:textId="77777777" w:rsidR="008F6B6F" w:rsidRPr="00BE47A8" w:rsidRDefault="008F6B6F" w:rsidP="008F6B6F">
            <w:pPr>
              <w:jc w:val="center"/>
              <w:rPr>
                <w:sz w:val="18"/>
                <w:szCs w:val="18"/>
              </w:rPr>
            </w:pPr>
            <w:r w:rsidRPr="00BE47A8">
              <w:rPr>
                <w:sz w:val="18"/>
                <w:szCs w:val="18"/>
              </w:rPr>
              <w:t>282.4</w:t>
            </w:r>
          </w:p>
        </w:tc>
        <w:tc>
          <w:tcPr>
            <w:tcW w:w="403" w:type="pct"/>
            <w:shd w:val="clear" w:color="auto" w:fill="auto"/>
            <w:vAlign w:val="bottom"/>
          </w:tcPr>
          <w:p w14:paraId="042D7726" w14:textId="77777777" w:rsidR="008F6B6F" w:rsidRPr="00BE47A8" w:rsidRDefault="008F6B6F" w:rsidP="008F6B6F">
            <w:pPr>
              <w:jc w:val="center"/>
              <w:rPr>
                <w:sz w:val="18"/>
                <w:szCs w:val="18"/>
              </w:rPr>
            </w:pPr>
            <w:r w:rsidRPr="00BE47A8">
              <w:rPr>
                <w:sz w:val="18"/>
                <w:szCs w:val="18"/>
              </w:rPr>
              <w:t>77.600</w:t>
            </w:r>
          </w:p>
        </w:tc>
        <w:tc>
          <w:tcPr>
            <w:tcW w:w="382" w:type="pct"/>
            <w:shd w:val="clear" w:color="auto" w:fill="auto"/>
            <w:vAlign w:val="bottom"/>
          </w:tcPr>
          <w:p w14:paraId="5F40AD04" w14:textId="77777777" w:rsidR="008F6B6F" w:rsidRPr="00BE47A8" w:rsidRDefault="008F6B6F" w:rsidP="008F6B6F">
            <w:pPr>
              <w:jc w:val="center"/>
              <w:rPr>
                <w:sz w:val="18"/>
                <w:szCs w:val="18"/>
              </w:rPr>
            </w:pPr>
            <w:r w:rsidRPr="00BE47A8">
              <w:rPr>
                <w:sz w:val="18"/>
                <w:szCs w:val="18"/>
              </w:rPr>
              <w:t>397.60</w:t>
            </w:r>
          </w:p>
        </w:tc>
        <w:tc>
          <w:tcPr>
            <w:tcW w:w="382" w:type="pct"/>
            <w:shd w:val="clear" w:color="auto" w:fill="auto"/>
            <w:vAlign w:val="bottom"/>
          </w:tcPr>
          <w:p w14:paraId="4F3A65D8" w14:textId="77777777" w:rsidR="008F6B6F" w:rsidRPr="00BE47A8" w:rsidRDefault="008F6B6F" w:rsidP="008F6B6F">
            <w:pPr>
              <w:jc w:val="center"/>
              <w:rPr>
                <w:sz w:val="18"/>
                <w:szCs w:val="18"/>
              </w:rPr>
            </w:pPr>
            <w:r w:rsidRPr="00BE47A8">
              <w:rPr>
                <w:sz w:val="18"/>
                <w:szCs w:val="18"/>
              </w:rPr>
              <w:t>211.6</w:t>
            </w:r>
          </w:p>
        </w:tc>
        <w:tc>
          <w:tcPr>
            <w:tcW w:w="399" w:type="pct"/>
            <w:shd w:val="clear" w:color="auto" w:fill="auto"/>
            <w:vAlign w:val="bottom"/>
          </w:tcPr>
          <w:p w14:paraId="0E61DED2" w14:textId="77777777" w:rsidR="008F6B6F" w:rsidRPr="00BE47A8" w:rsidRDefault="008F6B6F" w:rsidP="008F6B6F">
            <w:pPr>
              <w:jc w:val="center"/>
              <w:rPr>
                <w:sz w:val="18"/>
                <w:szCs w:val="18"/>
              </w:rPr>
            </w:pPr>
            <w:r w:rsidRPr="00BE47A8">
              <w:rPr>
                <w:sz w:val="18"/>
                <w:szCs w:val="18"/>
              </w:rPr>
              <w:t>105.60</w:t>
            </w:r>
          </w:p>
        </w:tc>
        <w:tc>
          <w:tcPr>
            <w:tcW w:w="461" w:type="pct"/>
            <w:shd w:val="clear" w:color="auto" w:fill="auto"/>
            <w:vAlign w:val="bottom"/>
          </w:tcPr>
          <w:p w14:paraId="5BADDF7A" w14:textId="77777777" w:rsidR="008F6B6F" w:rsidRPr="00BE47A8" w:rsidRDefault="008F6B6F" w:rsidP="008F6B6F">
            <w:pPr>
              <w:jc w:val="center"/>
              <w:rPr>
                <w:sz w:val="18"/>
                <w:szCs w:val="18"/>
              </w:rPr>
            </w:pPr>
            <w:r w:rsidRPr="00BE47A8">
              <w:rPr>
                <w:sz w:val="18"/>
                <w:szCs w:val="18"/>
              </w:rPr>
              <w:t>105.60</w:t>
            </w:r>
          </w:p>
        </w:tc>
        <w:tc>
          <w:tcPr>
            <w:tcW w:w="404" w:type="pct"/>
            <w:shd w:val="clear" w:color="auto" w:fill="auto"/>
            <w:vAlign w:val="bottom"/>
          </w:tcPr>
          <w:p w14:paraId="38632636" w14:textId="77777777" w:rsidR="008F6B6F" w:rsidRPr="00BE47A8" w:rsidRDefault="008F6B6F" w:rsidP="008F6B6F">
            <w:pPr>
              <w:jc w:val="center"/>
              <w:rPr>
                <w:sz w:val="18"/>
                <w:szCs w:val="18"/>
              </w:rPr>
            </w:pPr>
            <w:r w:rsidRPr="00BE47A8">
              <w:rPr>
                <w:sz w:val="18"/>
                <w:szCs w:val="18"/>
              </w:rPr>
              <w:t>57.2</w:t>
            </w:r>
          </w:p>
        </w:tc>
        <w:tc>
          <w:tcPr>
            <w:tcW w:w="382" w:type="pct"/>
            <w:vAlign w:val="bottom"/>
          </w:tcPr>
          <w:p w14:paraId="4EBDA5C1" w14:textId="77777777" w:rsidR="008F6B6F" w:rsidRPr="00BE47A8" w:rsidRDefault="008F6B6F" w:rsidP="008F6B6F">
            <w:pPr>
              <w:jc w:val="center"/>
              <w:rPr>
                <w:sz w:val="18"/>
                <w:szCs w:val="18"/>
              </w:rPr>
            </w:pPr>
            <w:r w:rsidRPr="00BE47A8">
              <w:rPr>
                <w:sz w:val="18"/>
                <w:szCs w:val="18"/>
              </w:rPr>
              <w:t>327.60</w:t>
            </w:r>
          </w:p>
        </w:tc>
        <w:tc>
          <w:tcPr>
            <w:tcW w:w="434" w:type="pct"/>
            <w:vAlign w:val="bottom"/>
          </w:tcPr>
          <w:p w14:paraId="5C8CC988" w14:textId="77777777" w:rsidR="008F6B6F" w:rsidRPr="00BE47A8" w:rsidRDefault="008F6B6F" w:rsidP="008F6B6F">
            <w:pPr>
              <w:jc w:val="center"/>
              <w:rPr>
                <w:sz w:val="18"/>
                <w:szCs w:val="18"/>
              </w:rPr>
            </w:pPr>
            <w:r w:rsidRPr="00BE47A8">
              <w:rPr>
                <w:sz w:val="18"/>
                <w:szCs w:val="18"/>
              </w:rPr>
              <w:t>14.0</w:t>
            </w:r>
          </w:p>
        </w:tc>
      </w:tr>
      <w:tr w:rsidR="008F6B6F" w:rsidRPr="00E03470" w14:paraId="7D36DE79" w14:textId="77777777" w:rsidTr="008F6B6F">
        <w:trPr>
          <w:trHeight w:val="20"/>
        </w:trPr>
        <w:tc>
          <w:tcPr>
            <w:tcW w:w="613" w:type="pct"/>
            <w:shd w:val="clear" w:color="auto" w:fill="auto"/>
            <w:vAlign w:val="center"/>
          </w:tcPr>
          <w:p w14:paraId="7BA4EB55" w14:textId="77777777" w:rsidR="008F6B6F" w:rsidRPr="00A03F63" w:rsidRDefault="00C86652" w:rsidP="008F6B6F">
            <w:pPr>
              <w:pStyle w:val="TableText8pt"/>
              <w:keepNext/>
              <w:keepLines/>
              <w:spacing w:before="20" w:after="0"/>
              <w:ind w:left="300" w:hanging="300"/>
              <w:rPr>
                <w:rFonts w:eastAsia="SimSun"/>
                <w:szCs w:val="16"/>
                <w:lang w:eastAsia="zh-CN"/>
              </w:rPr>
            </w:pPr>
            <w:r w:rsidRPr="00A03F63">
              <w:rPr>
                <w:rFonts w:eastAsia="SimSun"/>
                <w:szCs w:val="16"/>
                <w:lang w:eastAsia="zh-CN"/>
              </w:rPr>
              <w:t>T</w:t>
            </w:r>
            <w:r w:rsidR="008F6B6F" w:rsidRPr="00A03F63">
              <w:rPr>
                <w:rFonts w:eastAsia="SimSun"/>
                <w:szCs w:val="16"/>
                <w:lang w:eastAsia="zh-CN"/>
              </w:rPr>
              <w:t>orso</w:t>
            </w:r>
          </w:p>
        </w:tc>
        <w:tc>
          <w:tcPr>
            <w:tcW w:w="354" w:type="pct"/>
            <w:tcBorders>
              <w:right w:val="single" w:sz="4" w:space="0" w:color="auto"/>
            </w:tcBorders>
            <w:shd w:val="clear" w:color="auto" w:fill="auto"/>
            <w:vAlign w:val="bottom"/>
          </w:tcPr>
          <w:p w14:paraId="00E520A8" w14:textId="77777777" w:rsidR="008F6B6F" w:rsidRPr="00BE47A8" w:rsidRDefault="008F6B6F" w:rsidP="008F6B6F">
            <w:pPr>
              <w:jc w:val="center"/>
              <w:rPr>
                <w:sz w:val="18"/>
                <w:szCs w:val="18"/>
              </w:rPr>
            </w:pPr>
            <w:r w:rsidRPr="00BE47A8">
              <w:rPr>
                <w:sz w:val="18"/>
                <w:szCs w:val="18"/>
              </w:rPr>
              <w:t>98.36</w:t>
            </w:r>
          </w:p>
        </w:tc>
        <w:tc>
          <w:tcPr>
            <w:tcW w:w="404" w:type="pct"/>
            <w:tcBorders>
              <w:left w:val="single" w:sz="4" w:space="0" w:color="auto"/>
            </w:tcBorders>
            <w:shd w:val="clear" w:color="auto" w:fill="auto"/>
            <w:vAlign w:val="bottom"/>
          </w:tcPr>
          <w:p w14:paraId="71227B69" w14:textId="77777777" w:rsidR="008F6B6F" w:rsidRPr="00BE47A8" w:rsidRDefault="008F6B6F" w:rsidP="008F6B6F">
            <w:pPr>
              <w:jc w:val="center"/>
              <w:rPr>
                <w:sz w:val="18"/>
                <w:szCs w:val="18"/>
              </w:rPr>
            </w:pPr>
            <w:r w:rsidRPr="00BE47A8">
              <w:rPr>
                <w:sz w:val="18"/>
                <w:szCs w:val="18"/>
              </w:rPr>
              <w:t>101.9</w:t>
            </w:r>
          </w:p>
        </w:tc>
        <w:tc>
          <w:tcPr>
            <w:tcW w:w="382" w:type="pct"/>
            <w:shd w:val="clear" w:color="auto" w:fill="auto"/>
            <w:vAlign w:val="bottom"/>
          </w:tcPr>
          <w:p w14:paraId="52E555B1" w14:textId="77777777" w:rsidR="008F6B6F" w:rsidRPr="00BE47A8" w:rsidRDefault="008F6B6F" w:rsidP="008F6B6F">
            <w:pPr>
              <w:jc w:val="center"/>
              <w:rPr>
                <w:sz w:val="18"/>
                <w:szCs w:val="18"/>
              </w:rPr>
            </w:pPr>
            <w:r w:rsidRPr="00BE47A8">
              <w:rPr>
                <w:sz w:val="18"/>
                <w:szCs w:val="18"/>
              </w:rPr>
              <w:t>529</w:t>
            </w:r>
          </w:p>
        </w:tc>
        <w:tc>
          <w:tcPr>
            <w:tcW w:w="403" w:type="pct"/>
            <w:shd w:val="clear" w:color="auto" w:fill="auto"/>
            <w:vAlign w:val="bottom"/>
          </w:tcPr>
          <w:p w14:paraId="431557EB" w14:textId="77777777" w:rsidR="008F6B6F" w:rsidRPr="00BE47A8" w:rsidRDefault="008F6B6F" w:rsidP="008F6B6F">
            <w:pPr>
              <w:jc w:val="center"/>
              <w:rPr>
                <w:sz w:val="18"/>
                <w:szCs w:val="18"/>
              </w:rPr>
            </w:pPr>
            <w:r w:rsidRPr="00BE47A8">
              <w:rPr>
                <w:sz w:val="18"/>
                <w:szCs w:val="18"/>
              </w:rPr>
              <w:t>152.000</w:t>
            </w:r>
          </w:p>
        </w:tc>
        <w:tc>
          <w:tcPr>
            <w:tcW w:w="382" w:type="pct"/>
            <w:shd w:val="clear" w:color="auto" w:fill="auto"/>
            <w:vAlign w:val="bottom"/>
          </w:tcPr>
          <w:p w14:paraId="24DAAC70" w14:textId="77777777" w:rsidR="008F6B6F" w:rsidRPr="00BE47A8" w:rsidRDefault="008F6B6F" w:rsidP="008F6B6F">
            <w:pPr>
              <w:jc w:val="center"/>
              <w:rPr>
                <w:sz w:val="18"/>
                <w:szCs w:val="18"/>
              </w:rPr>
            </w:pPr>
            <w:r w:rsidRPr="00BE47A8">
              <w:rPr>
                <w:sz w:val="18"/>
                <w:szCs w:val="18"/>
              </w:rPr>
              <w:t>636.00</w:t>
            </w:r>
          </w:p>
        </w:tc>
        <w:tc>
          <w:tcPr>
            <w:tcW w:w="382" w:type="pct"/>
            <w:shd w:val="clear" w:color="auto" w:fill="auto"/>
            <w:vAlign w:val="bottom"/>
          </w:tcPr>
          <w:p w14:paraId="741604E6" w14:textId="77777777" w:rsidR="008F6B6F" w:rsidRPr="00BE47A8" w:rsidRDefault="008F6B6F" w:rsidP="008F6B6F">
            <w:pPr>
              <w:jc w:val="center"/>
              <w:rPr>
                <w:sz w:val="18"/>
                <w:szCs w:val="18"/>
              </w:rPr>
            </w:pPr>
            <w:r w:rsidRPr="00BE47A8">
              <w:rPr>
                <w:sz w:val="18"/>
                <w:szCs w:val="18"/>
              </w:rPr>
              <w:t>231.20</w:t>
            </w:r>
          </w:p>
        </w:tc>
        <w:tc>
          <w:tcPr>
            <w:tcW w:w="399" w:type="pct"/>
            <w:shd w:val="clear" w:color="auto" w:fill="auto"/>
            <w:vAlign w:val="bottom"/>
          </w:tcPr>
          <w:p w14:paraId="0BC6DEF3" w14:textId="77777777" w:rsidR="008F6B6F" w:rsidRPr="00BE47A8" w:rsidRDefault="008F6B6F" w:rsidP="008F6B6F">
            <w:pPr>
              <w:jc w:val="center"/>
              <w:rPr>
                <w:sz w:val="18"/>
                <w:szCs w:val="18"/>
              </w:rPr>
            </w:pPr>
            <w:r w:rsidRPr="00BE47A8">
              <w:rPr>
                <w:sz w:val="18"/>
                <w:szCs w:val="18"/>
              </w:rPr>
              <w:t>518.4</w:t>
            </w:r>
          </w:p>
        </w:tc>
        <w:tc>
          <w:tcPr>
            <w:tcW w:w="461" w:type="pct"/>
            <w:shd w:val="clear" w:color="auto" w:fill="auto"/>
            <w:vAlign w:val="bottom"/>
          </w:tcPr>
          <w:p w14:paraId="6763B943" w14:textId="77777777" w:rsidR="008F6B6F" w:rsidRPr="00BE47A8" w:rsidRDefault="008F6B6F" w:rsidP="008F6B6F">
            <w:pPr>
              <w:jc w:val="center"/>
              <w:rPr>
                <w:sz w:val="18"/>
                <w:szCs w:val="18"/>
              </w:rPr>
            </w:pPr>
            <w:r w:rsidRPr="00BE47A8">
              <w:rPr>
                <w:sz w:val="18"/>
                <w:szCs w:val="18"/>
              </w:rPr>
              <w:t>270.0</w:t>
            </w:r>
          </w:p>
        </w:tc>
        <w:tc>
          <w:tcPr>
            <w:tcW w:w="404" w:type="pct"/>
            <w:shd w:val="clear" w:color="auto" w:fill="auto"/>
            <w:vAlign w:val="bottom"/>
          </w:tcPr>
          <w:p w14:paraId="77C726E3" w14:textId="77777777" w:rsidR="008F6B6F" w:rsidRPr="00BE47A8" w:rsidRDefault="008F6B6F" w:rsidP="008F6B6F">
            <w:pPr>
              <w:jc w:val="center"/>
              <w:rPr>
                <w:sz w:val="18"/>
                <w:szCs w:val="18"/>
              </w:rPr>
            </w:pPr>
            <w:r w:rsidRPr="00BE47A8">
              <w:rPr>
                <w:sz w:val="18"/>
                <w:szCs w:val="18"/>
              </w:rPr>
              <w:t>86.32</w:t>
            </w:r>
          </w:p>
        </w:tc>
        <w:tc>
          <w:tcPr>
            <w:tcW w:w="382" w:type="pct"/>
            <w:vAlign w:val="bottom"/>
          </w:tcPr>
          <w:p w14:paraId="2E2BD3B8" w14:textId="77777777" w:rsidR="008F6B6F" w:rsidRPr="00BE47A8" w:rsidRDefault="008F6B6F" w:rsidP="008F6B6F">
            <w:pPr>
              <w:jc w:val="center"/>
              <w:rPr>
                <w:sz w:val="18"/>
                <w:szCs w:val="18"/>
              </w:rPr>
            </w:pPr>
            <w:r w:rsidRPr="00BE47A8">
              <w:rPr>
                <w:sz w:val="18"/>
                <w:szCs w:val="18"/>
              </w:rPr>
              <w:t>810.0</w:t>
            </w:r>
          </w:p>
        </w:tc>
        <w:tc>
          <w:tcPr>
            <w:tcW w:w="434" w:type="pct"/>
            <w:vAlign w:val="bottom"/>
          </w:tcPr>
          <w:p w14:paraId="6265FA0E" w14:textId="77777777" w:rsidR="008F6B6F" w:rsidRPr="00BE47A8" w:rsidRDefault="008F6B6F" w:rsidP="008F6B6F">
            <w:pPr>
              <w:jc w:val="center"/>
              <w:rPr>
                <w:sz w:val="18"/>
                <w:szCs w:val="18"/>
              </w:rPr>
            </w:pPr>
            <w:r w:rsidRPr="00BE47A8">
              <w:rPr>
                <w:sz w:val="18"/>
                <w:szCs w:val="18"/>
              </w:rPr>
              <w:t>71.44</w:t>
            </w:r>
          </w:p>
        </w:tc>
      </w:tr>
      <w:tr w:rsidR="008F6B6F" w:rsidRPr="00E03470" w14:paraId="0F8445B8" w14:textId="77777777" w:rsidTr="008F6B6F">
        <w:trPr>
          <w:trHeight w:val="20"/>
        </w:trPr>
        <w:tc>
          <w:tcPr>
            <w:tcW w:w="613" w:type="pct"/>
            <w:shd w:val="clear" w:color="auto" w:fill="auto"/>
            <w:vAlign w:val="center"/>
          </w:tcPr>
          <w:p w14:paraId="3D01BDAB" w14:textId="77777777" w:rsidR="008F6B6F" w:rsidRPr="00A03F63" w:rsidRDefault="008F6B6F" w:rsidP="008F6B6F">
            <w:pPr>
              <w:pStyle w:val="TableText8pt"/>
              <w:keepNext/>
              <w:keepLines/>
              <w:spacing w:before="20" w:after="0"/>
              <w:ind w:left="300" w:hanging="300"/>
              <w:rPr>
                <w:rFonts w:eastAsia="SimSun"/>
                <w:szCs w:val="16"/>
                <w:lang w:eastAsia="zh-CN"/>
              </w:rPr>
            </w:pPr>
            <w:r w:rsidRPr="00A03F63">
              <w:rPr>
                <w:rFonts w:eastAsia="SimSun"/>
                <w:szCs w:val="16"/>
                <w:lang w:eastAsia="zh-CN"/>
              </w:rPr>
              <w:t>TOTAL</w:t>
            </w:r>
          </w:p>
        </w:tc>
        <w:tc>
          <w:tcPr>
            <w:tcW w:w="354" w:type="pct"/>
            <w:tcBorders>
              <w:right w:val="single" w:sz="4" w:space="0" w:color="auto"/>
            </w:tcBorders>
            <w:shd w:val="clear" w:color="auto" w:fill="auto"/>
            <w:vAlign w:val="bottom"/>
          </w:tcPr>
          <w:p w14:paraId="06D630C0" w14:textId="77777777" w:rsidR="008F6B6F" w:rsidRPr="00BE47A8" w:rsidRDefault="008F6B6F" w:rsidP="008F6B6F">
            <w:pPr>
              <w:jc w:val="center"/>
              <w:rPr>
                <w:sz w:val="18"/>
                <w:szCs w:val="18"/>
              </w:rPr>
            </w:pPr>
            <w:r w:rsidRPr="00BE47A8">
              <w:rPr>
                <w:sz w:val="18"/>
                <w:szCs w:val="18"/>
              </w:rPr>
              <w:t>241.2</w:t>
            </w:r>
          </w:p>
        </w:tc>
        <w:tc>
          <w:tcPr>
            <w:tcW w:w="404" w:type="pct"/>
            <w:tcBorders>
              <w:left w:val="single" w:sz="4" w:space="0" w:color="auto"/>
            </w:tcBorders>
            <w:shd w:val="clear" w:color="auto" w:fill="auto"/>
            <w:vAlign w:val="bottom"/>
          </w:tcPr>
          <w:p w14:paraId="6218F13E" w14:textId="77777777" w:rsidR="008F6B6F" w:rsidRPr="00BE47A8" w:rsidRDefault="008F6B6F" w:rsidP="008F6B6F">
            <w:pPr>
              <w:jc w:val="center"/>
              <w:rPr>
                <w:sz w:val="18"/>
                <w:szCs w:val="18"/>
              </w:rPr>
            </w:pPr>
            <w:r w:rsidRPr="00BE47A8">
              <w:rPr>
                <w:sz w:val="18"/>
                <w:szCs w:val="18"/>
              </w:rPr>
              <w:t>181</w:t>
            </w:r>
          </w:p>
        </w:tc>
        <w:tc>
          <w:tcPr>
            <w:tcW w:w="382" w:type="pct"/>
            <w:shd w:val="clear" w:color="auto" w:fill="auto"/>
            <w:vAlign w:val="bottom"/>
          </w:tcPr>
          <w:p w14:paraId="71EBB9E7" w14:textId="77777777" w:rsidR="008F6B6F" w:rsidRPr="00BE47A8" w:rsidRDefault="008F6B6F" w:rsidP="008F6B6F">
            <w:pPr>
              <w:jc w:val="center"/>
              <w:rPr>
                <w:sz w:val="18"/>
                <w:szCs w:val="18"/>
              </w:rPr>
            </w:pPr>
            <w:r w:rsidRPr="00BE47A8">
              <w:rPr>
                <w:sz w:val="18"/>
                <w:szCs w:val="18"/>
              </w:rPr>
              <w:t>1008</w:t>
            </w:r>
          </w:p>
        </w:tc>
        <w:tc>
          <w:tcPr>
            <w:tcW w:w="403" w:type="pct"/>
            <w:shd w:val="clear" w:color="auto" w:fill="auto"/>
            <w:vAlign w:val="bottom"/>
          </w:tcPr>
          <w:p w14:paraId="7B47BFB6" w14:textId="77777777" w:rsidR="008F6B6F" w:rsidRPr="00BE47A8" w:rsidRDefault="008F6B6F" w:rsidP="008F6B6F">
            <w:pPr>
              <w:jc w:val="center"/>
              <w:rPr>
                <w:sz w:val="18"/>
                <w:szCs w:val="18"/>
              </w:rPr>
            </w:pPr>
            <w:r w:rsidRPr="00BE47A8">
              <w:rPr>
                <w:sz w:val="18"/>
                <w:szCs w:val="18"/>
              </w:rPr>
              <w:t>342.60</w:t>
            </w:r>
          </w:p>
        </w:tc>
        <w:tc>
          <w:tcPr>
            <w:tcW w:w="382" w:type="pct"/>
            <w:shd w:val="clear" w:color="auto" w:fill="auto"/>
            <w:vAlign w:val="bottom"/>
          </w:tcPr>
          <w:p w14:paraId="0A929F6F" w14:textId="77777777" w:rsidR="008F6B6F" w:rsidRPr="00BE47A8" w:rsidRDefault="008F6B6F" w:rsidP="008F6B6F">
            <w:pPr>
              <w:jc w:val="center"/>
              <w:rPr>
                <w:sz w:val="18"/>
                <w:szCs w:val="18"/>
              </w:rPr>
            </w:pPr>
            <w:r w:rsidRPr="00BE47A8">
              <w:rPr>
                <w:sz w:val="18"/>
                <w:szCs w:val="18"/>
              </w:rPr>
              <w:t>1864.60</w:t>
            </w:r>
          </w:p>
        </w:tc>
        <w:tc>
          <w:tcPr>
            <w:tcW w:w="382" w:type="pct"/>
            <w:shd w:val="clear" w:color="auto" w:fill="auto"/>
            <w:vAlign w:val="bottom"/>
          </w:tcPr>
          <w:p w14:paraId="35FB119C" w14:textId="77777777" w:rsidR="008F6B6F" w:rsidRPr="00BE47A8" w:rsidRDefault="008F6B6F" w:rsidP="008F6B6F">
            <w:pPr>
              <w:jc w:val="center"/>
              <w:rPr>
                <w:sz w:val="18"/>
                <w:szCs w:val="18"/>
              </w:rPr>
            </w:pPr>
            <w:r w:rsidRPr="00BE47A8">
              <w:rPr>
                <w:sz w:val="18"/>
                <w:szCs w:val="18"/>
              </w:rPr>
              <w:t>654.3</w:t>
            </w:r>
          </w:p>
        </w:tc>
        <w:tc>
          <w:tcPr>
            <w:tcW w:w="399" w:type="pct"/>
            <w:shd w:val="clear" w:color="auto" w:fill="auto"/>
            <w:vAlign w:val="bottom"/>
          </w:tcPr>
          <w:p w14:paraId="7BDF4E8E" w14:textId="77777777" w:rsidR="008F6B6F" w:rsidRPr="00BE47A8" w:rsidRDefault="008F6B6F" w:rsidP="008F6B6F">
            <w:pPr>
              <w:jc w:val="center"/>
              <w:rPr>
                <w:sz w:val="18"/>
                <w:szCs w:val="18"/>
              </w:rPr>
            </w:pPr>
            <w:r w:rsidRPr="00BE47A8">
              <w:rPr>
                <w:sz w:val="18"/>
                <w:szCs w:val="18"/>
              </w:rPr>
              <w:t>957</w:t>
            </w:r>
          </w:p>
        </w:tc>
        <w:tc>
          <w:tcPr>
            <w:tcW w:w="461" w:type="pct"/>
            <w:shd w:val="clear" w:color="auto" w:fill="auto"/>
            <w:vAlign w:val="bottom"/>
          </w:tcPr>
          <w:p w14:paraId="40D5A954" w14:textId="77777777" w:rsidR="008F6B6F" w:rsidRPr="00BE47A8" w:rsidRDefault="008F6B6F" w:rsidP="008F6B6F">
            <w:pPr>
              <w:jc w:val="center"/>
              <w:rPr>
                <w:sz w:val="18"/>
                <w:szCs w:val="18"/>
              </w:rPr>
            </w:pPr>
            <w:r w:rsidRPr="00BE47A8">
              <w:rPr>
                <w:sz w:val="18"/>
                <w:szCs w:val="18"/>
              </w:rPr>
              <w:t>451</w:t>
            </w:r>
          </w:p>
        </w:tc>
        <w:tc>
          <w:tcPr>
            <w:tcW w:w="404" w:type="pct"/>
            <w:shd w:val="clear" w:color="auto" w:fill="auto"/>
            <w:vAlign w:val="bottom"/>
          </w:tcPr>
          <w:p w14:paraId="5FCDCC36" w14:textId="77777777" w:rsidR="008F6B6F" w:rsidRPr="00BE47A8" w:rsidRDefault="008F6B6F" w:rsidP="008F6B6F">
            <w:pPr>
              <w:jc w:val="center"/>
              <w:rPr>
                <w:sz w:val="18"/>
                <w:szCs w:val="18"/>
              </w:rPr>
            </w:pPr>
            <w:r w:rsidRPr="00BE47A8">
              <w:rPr>
                <w:sz w:val="18"/>
                <w:szCs w:val="18"/>
              </w:rPr>
              <w:t>185</w:t>
            </w:r>
          </w:p>
        </w:tc>
        <w:tc>
          <w:tcPr>
            <w:tcW w:w="382" w:type="pct"/>
            <w:vAlign w:val="bottom"/>
          </w:tcPr>
          <w:p w14:paraId="75202581" w14:textId="77777777" w:rsidR="008F6B6F" w:rsidRPr="00BE47A8" w:rsidRDefault="008F6B6F" w:rsidP="008F6B6F">
            <w:pPr>
              <w:jc w:val="center"/>
              <w:rPr>
                <w:sz w:val="18"/>
                <w:szCs w:val="18"/>
              </w:rPr>
            </w:pPr>
            <w:r w:rsidRPr="00BE47A8">
              <w:rPr>
                <w:sz w:val="18"/>
                <w:szCs w:val="18"/>
              </w:rPr>
              <w:t>1427.1</w:t>
            </w:r>
          </w:p>
        </w:tc>
        <w:tc>
          <w:tcPr>
            <w:tcW w:w="434" w:type="pct"/>
            <w:tcBorders>
              <w:right w:val="single" w:sz="4" w:space="0" w:color="auto"/>
            </w:tcBorders>
            <w:vAlign w:val="bottom"/>
          </w:tcPr>
          <w:p w14:paraId="6D4BC9A9" w14:textId="77777777" w:rsidR="008F6B6F" w:rsidRPr="00BE47A8" w:rsidRDefault="008F6B6F" w:rsidP="008F6B6F">
            <w:pPr>
              <w:jc w:val="center"/>
              <w:rPr>
                <w:sz w:val="18"/>
                <w:szCs w:val="18"/>
              </w:rPr>
            </w:pPr>
            <w:r w:rsidRPr="00BE47A8">
              <w:rPr>
                <w:sz w:val="18"/>
                <w:szCs w:val="18"/>
              </w:rPr>
              <w:t>103.5</w:t>
            </w:r>
          </w:p>
        </w:tc>
      </w:tr>
      <w:tr w:rsidR="008F6B6F" w:rsidRPr="00E03470" w14:paraId="4400B56D" w14:textId="77777777" w:rsidTr="008F6B6F">
        <w:trPr>
          <w:trHeight w:val="20"/>
        </w:trPr>
        <w:tc>
          <w:tcPr>
            <w:tcW w:w="5000" w:type="pct"/>
            <w:gridSpan w:val="12"/>
            <w:tcBorders>
              <w:top w:val="nil"/>
              <w:bottom w:val="nil"/>
              <w:right w:val="single" w:sz="4" w:space="0" w:color="auto"/>
            </w:tcBorders>
            <w:shd w:val="clear" w:color="auto" w:fill="auto"/>
            <w:vAlign w:val="center"/>
          </w:tcPr>
          <w:p w14:paraId="607357EB" w14:textId="77777777" w:rsidR="008F6B6F" w:rsidRPr="00A930B2" w:rsidRDefault="008F6B6F" w:rsidP="008F6B6F">
            <w:pPr>
              <w:pStyle w:val="TableText8pt"/>
              <w:keepNext/>
              <w:keepLines/>
              <w:spacing w:before="20"/>
              <w:rPr>
                <w:rFonts w:eastAsia="SimSun"/>
                <w:b/>
                <w:szCs w:val="16"/>
                <w:lang w:eastAsia="zh-CN"/>
              </w:rPr>
            </w:pPr>
            <w:r w:rsidRPr="00A930B2">
              <w:rPr>
                <w:rFonts w:eastAsia="SimSun"/>
                <w:b/>
                <w:szCs w:val="16"/>
                <w:lang w:eastAsia="zh-CN"/>
              </w:rPr>
              <w:t>Inner dosimeter (representing the skin)</w:t>
            </w:r>
          </w:p>
        </w:tc>
      </w:tr>
      <w:tr w:rsidR="008F6B6F" w:rsidRPr="00E03470" w14:paraId="6D151279" w14:textId="77777777" w:rsidTr="008F6B6F">
        <w:trPr>
          <w:trHeight w:val="20"/>
        </w:trPr>
        <w:tc>
          <w:tcPr>
            <w:tcW w:w="613" w:type="pct"/>
            <w:shd w:val="clear" w:color="auto" w:fill="auto"/>
            <w:vAlign w:val="center"/>
          </w:tcPr>
          <w:p w14:paraId="6A3CF561" w14:textId="77777777" w:rsidR="008F6B6F" w:rsidRPr="00F06928" w:rsidRDefault="00C86652" w:rsidP="008F6B6F">
            <w:pPr>
              <w:pStyle w:val="TableText8pt"/>
              <w:keepNext/>
              <w:keepLines/>
              <w:spacing w:before="20" w:after="0"/>
              <w:rPr>
                <w:rFonts w:eastAsia="SimSun"/>
                <w:szCs w:val="16"/>
                <w:lang w:eastAsia="zh-CN"/>
              </w:rPr>
            </w:pPr>
            <w:r w:rsidRPr="00F06928">
              <w:rPr>
                <w:rFonts w:eastAsia="SimSun"/>
                <w:szCs w:val="16"/>
                <w:lang w:eastAsia="zh-CN"/>
              </w:rPr>
              <w:t>A</w:t>
            </w:r>
            <w:r w:rsidR="008F6B6F" w:rsidRPr="00F06928">
              <w:rPr>
                <w:rFonts w:eastAsia="SimSun"/>
                <w:szCs w:val="16"/>
                <w:lang w:eastAsia="zh-CN"/>
              </w:rPr>
              <w:t>rms</w:t>
            </w:r>
          </w:p>
        </w:tc>
        <w:tc>
          <w:tcPr>
            <w:tcW w:w="354" w:type="pct"/>
            <w:tcBorders>
              <w:right w:val="single" w:sz="4" w:space="0" w:color="auto"/>
            </w:tcBorders>
            <w:shd w:val="clear" w:color="auto" w:fill="auto"/>
            <w:vAlign w:val="bottom"/>
          </w:tcPr>
          <w:p w14:paraId="3F9E81D3" w14:textId="77777777" w:rsidR="008F6B6F" w:rsidRPr="00BE47A8" w:rsidRDefault="008F6B6F" w:rsidP="008F6B6F">
            <w:pPr>
              <w:jc w:val="center"/>
              <w:rPr>
                <w:sz w:val="18"/>
                <w:szCs w:val="18"/>
              </w:rPr>
            </w:pPr>
            <w:r w:rsidRPr="00BE47A8">
              <w:rPr>
                <w:sz w:val="18"/>
                <w:szCs w:val="18"/>
              </w:rPr>
              <w:t>9.520</w:t>
            </w:r>
          </w:p>
        </w:tc>
        <w:tc>
          <w:tcPr>
            <w:tcW w:w="404" w:type="pct"/>
            <w:tcBorders>
              <w:left w:val="single" w:sz="4" w:space="0" w:color="auto"/>
            </w:tcBorders>
            <w:shd w:val="clear" w:color="auto" w:fill="auto"/>
            <w:vAlign w:val="bottom"/>
          </w:tcPr>
          <w:p w14:paraId="3EE75198" w14:textId="77777777" w:rsidR="008F6B6F" w:rsidRPr="00BE47A8" w:rsidRDefault="008F6B6F" w:rsidP="008F6B6F">
            <w:pPr>
              <w:jc w:val="center"/>
              <w:rPr>
                <w:sz w:val="18"/>
                <w:szCs w:val="18"/>
              </w:rPr>
            </w:pPr>
            <w:r w:rsidRPr="00BE47A8">
              <w:rPr>
                <w:sz w:val="18"/>
                <w:szCs w:val="18"/>
              </w:rPr>
              <w:t>5.334</w:t>
            </w:r>
          </w:p>
        </w:tc>
        <w:tc>
          <w:tcPr>
            <w:tcW w:w="382" w:type="pct"/>
            <w:shd w:val="clear" w:color="auto" w:fill="auto"/>
            <w:vAlign w:val="bottom"/>
          </w:tcPr>
          <w:p w14:paraId="4B321B2B" w14:textId="77777777" w:rsidR="008F6B6F" w:rsidRPr="00BE47A8" w:rsidRDefault="008F6B6F" w:rsidP="008F6B6F">
            <w:pPr>
              <w:jc w:val="center"/>
              <w:rPr>
                <w:sz w:val="18"/>
                <w:szCs w:val="18"/>
              </w:rPr>
            </w:pPr>
            <w:r w:rsidRPr="00BE47A8">
              <w:rPr>
                <w:sz w:val="18"/>
                <w:szCs w:val="18"/>
              </w:rPr>
              <w:t>7.140</w:t>
            </w:r>
          </w:p>
        </w:tc>
        <w:tc>
          <w:tcPr>
            <w:tcW w:w="403" w:type="pct"/>
            <w:shd w:val="clear" w:color="auto" w:fill="auto"/>
            <w:vAlign w:val="bottom"/>
          </w:tcPr>
          <w:p w14:paraId="5C49307D" w14:textId="77777777" w:rsidR="008F6B6F" w:rsidRPr="00BE47A8" w:rsidRDefault="008F6B6F" w:rsidP="008F6B6F">
            <w:pPr>
              <w:jc w:val="center"/>
              <w:rPr>
                <w:sz w:val="18"/>
                <w:szCs w:val="18"/>
              </w:rPr>
            </w:pPr>
            <w:r w:rsidRPr="00BE47A8">
              <w:rPr>
                <w:sz w:val="18"/>
                <w:szCs w:val="18"/>
              </w:rPr>
              <w:t>2.198</w:t>
            </w:r>
          </w:p>
        </w:tc>
        <w:tc>
          <w:tcPr>
            <w:tcW w:w="382" w:type="pct"/>
            <w:shd w:val="clear" w:color="auto" w:fill="auto"/>
            <w:vAlign w:val="bottom"/>
          </w:tcPr>
          <w:p w14:paraId="7ED60C84" w14:textId="77777777" w:rsidR="008F6B6F" w:rsidRPr="00BE47A8" w:rsidRDefault="008F6B6F" w:rsidP="008F6B6F">
            <w:pPr>
              <w:jc w:val="center"/>
              <w:rPr>
                <w:sz w:val="18"/>
                <w:szCs w:val="18"/>
              </w:rPr>
            </w:pPr>
            <w:r w:rsidRPr="00BE47A8">
              <w:rPr>
                <w:sz w:val="18"/>
                <w:szCs w:val="18"/>
              </w:rPr>
              <w:t>30.59</w:t>
            </w:r>
          </w:p>
        </w:tc>
        <w:tc>
          <w:tcPr>
            <w:tcW w:w="382" w:type="pct"/>
            <w:shd w:val="clear" w:color="auto" w:fill="auto"/>
            <w:vAlign w:val="bottom"/>
          </w:tcPr>
          <w:p w14:paraId="74AB0D60" w14:textId="77777777" w:rsidR="008F6B6F" w:rsidRPr="00BE47A8" w:rsidRDefault="008F6B6F" w:rsidP="008F6B6F">
            <w:pPr>
              <w:jc w:val="center"/>
              <w:rPr>
                <w:sz w:val="18"/>
                <w:szCs w:val="18"/>
              </w:rPr>
            </w:pPr>
            <w:r w:rsidRPr="00BE47A8">
              <w:rPr>
                <w:sz w:val="18"/>
                <w:szCs w:val="18"/>
              </w:rPr>
              <w:t>48.58</w:t>
            </w:r>
          </w:p>
        </w:tc>
        <w:tc>
          <w:tcPr>
            <w:tcW w:w="399" w:type="pct"/>
            <w:shd w:val="clear" w:color="auto" w:fill="auto"/>
            <w:vAlign w:val="bottom"/>
          </w:tcPr>
          <w:p w14:paraId="612D0B97" w14:textId="77777777" w:rsidR="008F6B6F" w:rsidRPr="00BE47A8" w:rsidRDefault="008F6B6F" w:rsidP="008F6B6F">
            <w:pPr>
              <w:jc w:val="center"/>
              <w:rPr>
                <w:sz w:val="18"/>
                <w:szCs w:val="18"/>
              </w:rPr>
            </w:pPr>
            <w:r w:rsidRPr="00BE47A8">
              <w:rPr>
                <w:sz w:val="18"/>
                <w:szCs w:val="18"/>
              </w:rPr>
              <w:t>25.90</w:t>
            </w:r>
          </w:p>
        </w:tc>
        <w:tc>
          <w:tcPr>
            <w:tcW w:w="461" w:type="pct"/>
            <w:shd w:val="clear" w:color="auto" w:fill="auto"/>
            <w:vAlign w:val="bottom"/>
          </w:tcPr>
          <w:p w14:paraId="18229978" w14:textId="77777777" w:rsidR="008F6B6F" w:rsidRPr="00BE47A8" w:rsidRDefault="008F6B6F" w:rsidP="008F6B6F">
            <w:pPr>
              <w:jc w:val="center"/>
              <w:rPr>
                <w:sz w:val="18"/>
                <w:szCs w:val="18"/>
              </w:rPr>
            </w:pPr>
            <w:r w:rsidRPr="00BE47A8">
              <w:rPr>
                <w:sz w:val="18"/>
                <w:szCs w:val="18"/>
              </w:rPr>
              <w:t>12.11</w:t>
            </w:r>
          </w:p>
        </w:tc>
        <w:tc>
          <w:tcPr>
            <w:tcW w:w="404" w:type="pct"/>
            <w:shd w:val="clear" w:color="auto" w:fill="auto"/>
            <w:vAlign w:val="bottom"/>
          </w:tcPr>
          <w:p w14:paraId="02663C81" w14:textId="77777777" w:rsidR="008F6B6F" w:rsidRPr="00BE47A8" w:rsidRDefault="008F6B6F" w:rsidP="008F6B6F">
            <w:pPr>
              <w:jc w:val="center"/>
              <w:rPr>
                <w:sz w:val="18"/>
                <w:szCs w:val="18"/>
              </w:rPr>
            </w:pPr>
            <w:r w:rsidRPr="00BE47A8">
              <w:rPr>
                <w:sz w:val="18"/>
                <w:szCs w:val="18"/>
              </w:rPr>
              <w:t>10.99</w:t>
            </w:r>
          </w:p>
        </w:tc>
        <w:tc>
          <w:tcPr>
            <w:tcW w:w="382" w:type="pct"/>
            <w:vAlign w:val="bottom"/>
          </w:tcPr>
          <w:p w14:paraId="272BE546" w14:textId="77777777" w:rsidR="008F6B6F" w:rsidRPr="00BE47A8" w:rsidRDefault="008F6B6F" w:rsidP="008F6B6F">
            <w:pPr>
              <w:jc w:val="center"/>
              <w:rPr>
                <w:sz w:val="18"/>
                <w:szCs w:val="18"/>
              </w:rPr>
            </w:pPr>
            <w:r w:rsidRPr="00BE47A8">
              <w:rPr>
                <w:sz w:val="18"/>
                <w:szCs w:val="18"/>
              </w:rPr>
              <w:t>47.67</w:t>
            </w:r>
          </w:p>
        </w:tc>
        <w:tc>
          <w:tcPr>
            <w:tcW w:w="434" w:type="pct"/>
            <w:vAlign w:val="bottom"/>
          </w:tcPr>
          <w:p w14:paraId="5A07820D" w14:textId="77777777" w:rsidR="008F6B6F" w:rsidRPr="00BE47A8" w:rsidRDefault="008F6B6F" w:rsidP="008F6B6F">
            <w:pPr>
              <w:jc w:val="center"/>
              <w:rPr>
                <w:sz w:val="18"/>
                <w:szCs w:val="18"/>
              </w:rPr>
            </w:pPr>
            <w:r w:rsidRPr="00BE47A8">
              <w:rPr>
                <w:sz w:val="18"/>
                <w:szCs w:val="18"/>
              </w:rPr>
              <w:t>1.218</w:t>
            </w:r>
          </w:p>
        </w:tc>
      </w:tr>
      <w:tr w:rsidR="008F6B6F" w:rsidRPr="00E03470" w14:paraId="68646E80" w14:textId="77777777" w:rsidTr="008F6B6F">
        <w:trPr>
          <w:trHeight w:val="20"/>
        </w:trPr>
        <w:tc>
          <w:tcPr>
            <w:tcW w:w="613" w:type="pct"/>
            <w:shd w:val="clear" w:color="auto" w:fill="auto"/>
            <w:vAlign w:val="center"/>
          </w:tcPr>
          <w:p w14:paraId="5C729F6C" w14:textId="77777777" w:rsidR="008F6B6F" w:rsidRPr="00F06928" w:rsidRDefault="00C86652" w:rsidP="008F6B6F">
            <w:pPr>
              <w:pStyle w:val="TableText8pt"/>
              <w:keepNext/>
              <w:keepLines/>
              <w:spacing w:before="20" w:after="0"/>
              <w:rPr>
                <w:rFonts w:eastAsia="SimSun"/>
                <w:szCs w:val="16"/>
                <w:lang w:eastAsia="zh-CN"/>
              </w:rPr>
            </w:pPr>
            <w:r w:rsidRPr="00F06928">
              <w:rPr>
                <w:rFonts w:eastAsia="SimSun"/>
                <w:szCs w:val="16"/>
                <w:lang w:eastAsia="zh-CN"/>
              </w:rPr>
              <w:t>L</w:t>
            </w:r>
            <w:r w:rsidR="008F6B6F" w:rsidRPr="00F06928">
              <w:rPr>
                <w:rFonts w:eastAsia="SimSun"/>
                <w:szCs w:val="16"/>
                <w:lang w:eastAsia="zh-CN"/>
              </w:rPr>
              <w:t>egs</w:t>
            </w:r>
          </w:p>
        </w:tc>
        <w:tc>
          <w:tcPr>
            <w:tcW w:w="354" w:type="pct"/>
            <w:tcBorders>
              <w:right w:val="single" w:sz="4" w:space="0" w:color="auto"/>
            </w:tcBorders>
            <w:shd w:val="clear" w:color="auto" w:fill="auto"/>
            <w:vAlign w:val="bottom"/>
          </w:tcPr>
          <w:p w14:paraId="345AC8A1" w14:textId="77777777" w:rsidR="008F6B6F" w:rsidRPr="00BE47A8" w:rsidRDefault="008F6B6F" w:rsidP="008F6B6F">
            <w:pPr>
              <w:jc w:val="center"/>
              <w:rPr>
                <w:sz w:val="18"/>
                <w:szCs w:val="18"/>
              </w:rPr>
            </w:pPr>
            <w:r w:rsidRPr="00BE47A8">
              <w:rPr>
                <w:sz w:val="18"/>
                <w:szCs w:val="18"/>
              </w:rPr>
              <w:t>5.920</w:t>
            </w:r>
          </w:p>
        </w:tc>
        <w:tc>
          <w:tcPr>
            <w:tcW w:w="404" w:type="pct"/>
            <w:tcBorders>
              <w:left w:val="single" w:sz="4" w:space="0" w:color="auto"/>
            </w:tcBorders>
            <w:shd w:val="clear" w:color="auto" w:fill="auto"/>
            <w:vAlign w:val="bottom"/>
          </w:tcPr>
          <w:p w14:paraId="19CF8C87" w14:textId="77777777" w:rsidR="008F6B6F" w:rsidRPr="00BE47A8" w:rsidRDefault="008F6B6F" w:rsidP="008F6B6F">
            <w:pPr>
              <w:jc w:val="center"/>
              <w:rPr>
                <w:sz w:val="18"/>
                <w:szCs w:val="18"/>
              </w:rPr>
            </w:pPr>
            <w:r w:rsidRPr="00BE47A8">
              <w:rPr>
                <w:sz w:val="18"/>
                <w:szCs w:val="18"/>
              </w:rPr>
              <w:t>5.624</w:t>
            </w:r>
          </w:p>
        </w:tc>
        <w:tc>
          <w:tcPr>
            <w:tcW w:w="382" w:type="pct"/>
            <w:shd w:val="clear" w:color="auto" w:fill="auto"/>
            <w:vAlign w:val="bottom"/>
          </w:tcPr>
          <w:p w14:paraId="4A4EC7D2" w14:textId="77777777" w:rsidR="008F6B6F" w:rsidRPr="00BE47A8" w:rsidRDefault="008F6B6F" w:rsidP="008F6B6F">
            <w:pPr>
              <w:jc w:val="center"/>
              <w:rPr>
                <w:sz w:val="18"/>
                <w:szCs w:val="18"/>
              </w:rPr>
            </w:pPr>
            <w:r w:rsidRPr="00BE47A8">
              <w:rPr>
                <w:sz w:val="18"/>
                <w:szCs w:val="18"/>
              </w:rPr>
              <w:t>8.560</w:t>
            </w:r>
          </w:p>
        </w:tc>
        <w:tc>
          <w:tcPr>
            <w:tcW w:w="403" w:type="pct"/>
            <w:shd w:val="clear" w:color="auto" w:fill="auto"/>
            <w:vAlign w:val="bottom"/>
          </w:tcPr>
          <w:p w14:paraId="4B54A6A5" w14:textId="77777777" w:rsidR="008F6B6F" w:rsidRPr="00BE47A8" w:rsidRDefault="008F6B6F" w:rsidP="008F6B6F">
            <w:pPr>
              <w:jc w:val="center"/>
              <w:rPr>
                <w:sz w:val="18"/>
                <w:szCs w:val="18"/>
              </w:rPr>
            </w:pPr>
            <w:r w:rsidRPr="00BE47A8">
              <w:rPr>
                <w:sz w:val="18"/>
                <w:szCs w:val="18"/>
              </w:rPr>
              <w:t>3.944</w:t>
            </w:r>
          </w:p>
        </w:tc>
        <w:tc>
          <w:tcPr>
            <w:tcW w:w="382" w:type="pct"/>
            <w:shd w:val="clear" w:color="auto" w:fill="auto"/>
            <w:vAlign w:val="bottom"/>
          </w:tcPr>
          <w:p w14:paraId="0989DC3D" w14:textId="77777777" w:rsidR="008F6B6F" w:rsidRPr="00BE47A8" w:rsidRDefault="008F6B6F" w:rsidP="008F6B6F">
            <w:pPr>
              <w:jc w:val="center"/>
              <w:rPr>
                <w:sz w:val="18"/>
                <w:szCs w:val="18"/>
              </w:rPr>
            </w:pPr>
            <w:r w:rsidRPr="00BE47A8">
              <w:rPr>
                <w:sz w:val="18"/>
                <w:szCs w:val="18"/>
              </w:rPr>
              <w:t>14.56</w:t>
            </w:r>
          </w:p>
        </w:tc>
        <w:tc>
          <w:tcPr>
            <w:tcW w:w="382" w:type="pct"/>
            <w:shd w:val="clear" w:color="auto" w:fill="auto"/>
            <w:vAlign w:val="bottom"/>
          </w:tcPr>
          <w:p w14:paraId="08D2D0E7" w14:textId="77777777" w:rsidR="008F6B6F" w:rsidRPr="00BE47A8" w:rsidRDefault="008F6B6F" w:rsidP="008F6B6F">
            <w:pPr>
              <w:jc w:val="center"/>
              <w:rPr>
                <w:sz w:val="18"/>
                <w:szCs w:val="18"/>
              </w:rPr>
            </w:pPr>
            <w:r w:rsidRPr="00BE47A8">
              <w:rPr>
                <w:sz w:val="18"/>
                <w:szCs w:val="18"/>
              </w:rPr>
              <w:t>23.84</w:t>
            </w:r>
          </w:p>
        </w:tc>
        <w:tc>
          <w:tcPr>
            <w:tcW w:w="399" w:type="pct"/>
            <w:shd w:val="clear" w:color="auto" w:fill="auto"/>
            <w:vAlign w:val="bottom"/>
          </w:tcPr>
          <w:p w14:paraId="1AA4DF00" w14:textId="77777777" w:rsidR="008F6B6F" w:rsidRPr="00BE47A8" w:rsidRDefault="008F6B6F" w:rsidP="008F6B6F">
            <w:pPr>
              <w:jc w:val="center"/>
              <w:rPr>
                <w:sz w:val="18"/>
                <w:szCs w:val="18"/>
              </w:rPr>
            </w:pPr>
            <w:r w:rsidRPr="00BE47A8">
              <w:rPr>
                <w:sz w:val="18"/>
                <w:szCs w:val="18"/>
              </w:rPr>
              <w:t>7.384</w:t>
            </w:r>
          </w:p>
        </w:tc>
        <w:tc>
          <w:tcPr>
            <w:tcW w:w="461" w:type="pct"/>
            <w:shd w:val="clear" w:color="auto" w:fill="auto"/>
            <w:vAlign w:val="bottom"/>
          </w:tcPr>
          <w:p w14:paraId="420BB580" w14:textId="77777777" w:rsidR="008F6B6F" w:rsidRPr="00BE47A8" w:rsidRDefault="008F6B6F" w:rsidP="008F6B6F">
            <w:pPr>
              <w:jc w:val="center"/>
              <w:rPr>
                <w:sz w:val="18"/>
                <w:szCs w:val="18"/>
              </w:rPr>
            </w:pPr>
            <w:r w:rsidRPr="00BE47A8">
              <w:rPr>
                <w:sz w:val="18"/>
                <w:szCs w:val="18"/>
              </w:rPr>
              <w:t>6.352</w:t>
            </w:r>
          </w:p>
        </w:tc>
        <w:tc>
          <w:tcPr>
            <w:tcW w:w="404" w:type="pct"/>
            <w:shd w:val="clear" w:color="auto" w:fill="auto"/>
            <w:vAlign w:val="bottom"/>
          </w:tcPr>
          <w:p w14:paraId="563ED9AC" w14:textId="77777777" w:rsidR="008F6B6F" w:rsidRPr="00BE47A8" w:rsidRDefault="008F6B6F" w:rsidP="008F6B6F">
            <w:pPr>
              <w:jc w:val="center"/>
              <w:rPr>
                <w:sz w:val="18"/>
                <w:szCs w:val="18"/>
              </w:rPr>
            </w:pPr>
            <w:r w:rsidRPr="00BE47A8">
              <w:rPr>
                <w:sz w:val="18"/>
                <w:szCs w:val="18"/>
              </w:rPr>
              <w:t>5.296</w:t>
            </w:r>
          </w:p>
        </w:tc>
        <w:tc>
          <w:tcPr>
            <w:tcW w:w="382" w:type="pct"/>
            <w:vAlign w:val="bottom"/>
          </w:tcPr>
          <w:p w14:paraId="44318416" w14:textId="77777777" w:rsidR="008F6B6F" w:rsidRPr="00BE47A8" w:rsidRDefault="008F6B6F" w:rsidP="008F6B6F">
            <w:pPr>
              <w:jc w:val="center"/>
              <w:rPr>
                <w:sz w:val="18"/>
                <w:szCs w:val="18"/>
              </w:rPr>
            </w:pPr>
            <w:r w:rsidRPr="00BE47A8">
              <w:rPr>
                <w:sz w:val="18"/>
                <w:szCs w:val="18"/>
              </w:rPr>
              <w:t>8.080</w:t>
            </w:r>
          </w:p>
        </w:tc>
        <w:tc>
          <w:tcPr>
            <w:tcW w:w="434" w:type="pct"/>
            <w:vAlign w:val="bottom"/>
          </w:tcPr>
          <w:p w14:paraId="3AA50959" w14:textId="77777777" w:rsidR="008F6B6F" w:rsidRPr="00BE47A8" w:rsidRDefault="008F6B6F" w:rsidP="008F6B6F">
            <w:pPr>
              <w:jc w:val="center"/>
              <w:rPr>
                <w:sz w:val="18"/>
                <w:szCs w:val="18"/>
              </w:rPr>
            </w:pPr>
            <w:r w:rsidRPr="00BE47A8">
              <w:rPr>
                <w:sz w:val="18"/>
                <w:szCs w:val="18"/>
              </w:rPr>
              <w:t>0.7952</w:t>
            </w:r>
          </w:p>
        </w:tc>
      </w:tr>
      <w:tr w:rsidR="008F6B6F" w:rsidRPr="00E03470" w14:paraId="26BE71CD" w14:textId="77777777" w:rsidTr="008F6B6F">
        <w:trPr>
          <w:trHeight w:val="20"/>
        </w:trPr>
        <w:tc>
          <w:tcPr>
            <w:tcW w:w="613" w:type="pct"/>
            <w:shd w:val="clear" w:color="auto" w:fill="auto"/>
            <w:vAlign w:val="center"/>
          </w:tcPr>
          <w:p w14:paraId="6FF0162A" w14:textId="77777777" w:rsidR="008F6B6F" w:rsidRPr="00F06928" w:rsidRDefault="00C86652" w:rsidP="008F6B6F">
            <w:pPr>
              <w:pStyle w:val="TableText8pt"/>
              <w:keepNext/>
              <w:keepLines/>
              <w:spacing w:before="20" w:after="0"/>
              <w:rPr>
                <w:rFonts w:eastAsia="SimSun"/>
                <w:szCs w:val="16"/>
                <w:lang w:eastAsia="zh-CN"/>
              </w:rPr>
            </w:pPr>
            <w:r w:rsidRPr="00F06928">
              <w:rPr>
                <w:rFonts w:eastAsia="SimSun"/>
                <w:szCs w:val="16"/>
                <w:lang w:eastAsia="zh-CN"/>
              </w:rPr>
              <w:t>T</w:t>
            </w:r>
            <w:r w:rsidR="008F6B6F" w:rsidRPr="00F06928">
              <w:rPr>
                <w:rFonts w:eastAsia="SimSun"/>
                <w:szCs w:val="16"/>
                <w:lang w:eastAsia="zh-CN"/>
              </w:rPr>
              <w:t>orso</w:t>
            </w:r>
          </w:p>
        </w:tc>
        <w:tc>
          <w:tcPr>
            <w:tcW w:w="354" w:type="pct"/>
            <w:tcBorders>
              <w:right w:val="single" w:sz="4" w:space="0" w:color="auto"/>
            </w:tcBorders>
            <w:shd w:val="clear" w:color="auto" w:fill="auto"/>
            <w:vAlign w:val="bottom"/>
          </w:tcPr>
          <w:p w14:paraId="688F3826" w14:textId="77777777" w:rsidR="008F6B6F" w:rsidRPr="00BE47A8" w:rsidRDefault="008F6B6F" w:rsidP="008F6B6F">
            <w:pPr>
              <w:jc w:val="center"/>
              <w:rPr>
                <w:sz w:val="18"/>
                <w:szCs w:val="18"/>
              </w:rPr>
            </w:pPr>
            <w:r w:rsidRPr="00BE47A8">
              <w:rPr>
                <w:sz w:val="18"/>
                <w:szCs w:val="18"/>
              </w:rPr>
              <w:t>11.430</w:t>
            </w:r>
          </w:p>
        </w:tc>
        <w:tc>
          <w:tcPr>
            <w:tcW w:w="404" w:type="pct"/>
            <w:tcBorders>
              <w:left w:val="single" w:sz="4" w:space="0" w:color="auto"/>
            </w:tcBorders>
            <w:shd w:val="clear" w:color="auto" w:fill="auto"/>
            <w:vAlign w:val="bottom"/>
          </w:tcPr>
          <w:p w14:paraId="596A0369" w14:textId="77777777" w:rsidR="008F6B6F" w:rsidRPr="00BE47A8" w:rsidRDefault="008F6B6F" w:rsidP="008F6B6F">
            <w:pPr>
              <w:jc w:val="center"/>
              <w:rPr>
                <w:sz w:val="18"/>
                <w:szCs w:val="18"/>
              </w:rPr>
            </w:pPr>
            <w:r w:rsidRPr="00BE47A8">
              <w:rPr>
                <w:sz w:val="18"/>
                <w:szCs w:val="18"/>
              </w:rPr>
              <w:t>8.480</w:t>
            </w:r>
          </w:p>
        </w:tc>
        <w:tc>
          <w:tcPr>
            <w:tcW w:w="382" w:type="pct"/>
            <w:shd w:val="clear" w:color="auto" w:fill="auto"/>
            <w:vAlign w:val="bottom"/>
          </w:tcPr>
          <w:p w14:paraId="5311CBC7" w14:textId="77777777" w:rsidR="008F6B6F" w:rsidRPr="00BE47A8" w:rsidRDefault="008F6B6F" w:rsidP="008F6B6F">
            <w:pPr>
              <w:jc w:val="center"/>
              <w:rPr>
                <w:sz w:val="18"/>
                <w:szCs w:val="18"/>
              </w:rPr>
            </w:pPr>
            <w:r w:rsidRPr="00BE47A8">
              <w:rPr>
                <w:sz w:val="18"/>
                <w:szCs w:val="18"/>
              </w:rPr>
              <w:t>8.888</w:t>
            </w:r>
          </w:p>
        </w:tc>
        <w:tc>
          <w:tcPr>
            <w:tcW w:w="403" w:type="pct"/>
            <w:shd w:val="clear" w:color="auto" w:fill="auto"/>
            <w:vAlign w:val="bottom"/>
          </w:tcPr>
          <w:p w14:paraId="6CC37C10" w14:textId="77777777" w:rsidR="008F6B6F" w:rsidRPr="00BE47A8" w:rsidRDefault="008F6B6F" w:rsidP="008F6B6F">
            <w:pPr>
              <w:jc w:val="center"/>
              <w:rPr>
                <w:sz w:val="18"/>
                <w:szCs w:val="18"/>
              </w:rPr>
            </w:pPr>
            <w:r w:rsidRPr="00BE47A8">
              <w:rPr>
                <w:sz w:val="18"/>
                <w:szCs w:val="18"/>
              </w:rPr>
              <w:t>7.244</w:t>
            </w:r>
          </w:p>
        </w:tc>
        <w:tc>
          <w:tcPr>
            <w:tcW w:w="382" w:type="pct"/>
            <w:shd w:val="clear" w:color="auto" w:fill="auto"/>
            <w:vAlign w:val="bottom"/>
          </w:tcPr>
          <w:p w14:paraId="227B6BCC" w14:textId="77777777" w:rsidR="008F6B6F" w:rsidRPr="00BE47A8" w:rsidRDefault="008F6B6F" w:rsidP="008F6B6F">
            <w:pPr>
              <w:jc w:val="center"/>
              <w:rPr>
                <w:sz w:val="18"/>
                <w:szCs w:val="18"/>
              </w:rPr>
            </w:pPr>
            <w:r w:rsidRPr="00BE47A8">
              <w:rPr>
                <w:sz w:val="18"/>
                <w:szCs w:val="18"/>
              </w:rPr>
              <w:t>55.54</w:t>
            </w:r>
          </w:p>
        </w:tc>
        <w:tc>
          <w:tcPr>
            <w:tcW w:w="382" w:type="pct"/>
            <w:shd w:val="clear" w:color="auto" w:fill="auto"/>
            <w:vAlign w:val="bottom"/>
          </w:tcPr>
          <w:p w14:paraId="73E33FDB" w14:textId="77777777" w:rsidR="008F6B6F" w:rsidRPr="00BE47A8" w:rsidRDefault="008F6B6F" w:rsidP="008F6B6F">
            <w:pPr>
              <w:jc w:val="center"/>
              <w:rPr>
                <w:sz w:val="18"/>
                <w:szCs w:val="18"/>
              </w:rPr>
            </w:pPr>
            <w:r w:rsidRPr="00BE47A8">
              <w:rPr>
                <w:sz w:val="18"/>
                <w:szCs w:val="18"/>
              </w:rPr>
              <w:t>30.340</w:t>
            </w:r>
          </w:p>
        </w:tc>
        <w:tc>
          <w:tcPr>
            <w:tcW w:w="399" w:type="pct"/>
            <w:shd w:val="clear" w:color="auto" w:fill="auto"/>
            <w:vAlign w:val="bottom"/>
          </w:tcPr>
          <w:p w14:paraId="7015B116" w14:textId="77777777" w:rsidR="008F6B6F" w:rsidRPr="00BE47A8" w:rsidRDefault="008F6B6F" w:rsidP="008F6B6F">
            <w:pPr>
              <w:jc w:val="center"/>
              <w:rPr>
                <w:sz w:val="18"/>
                <w:szCs w:val="18"/>
              </w:rPr>
            </w:pPr>
            <w:r w:rsidRPr="00BE47A8">
              <w:rPr>
                <w:sz w:val="18"/>
                <w:szCs w:val="18"/>
              </w:rPr>
              <w:t>22.500</w:t>
            </w:r>
          </w:p>
        </w:tc>
        <w:tc>
          <w:tcPr>
            <w:tcW w:w="461" w:type="pct"/>
            <w:shd w:val="clear" w:color="auto" w:fill="auto"/>
            <w:vAlign w:val="bottom"/>
          </w:tcPr>
          <w:p w14:paraId="0B379501" w14:textId="77777777" w:rsidR="008F6B6F" w:rsidRPr="00BE47A8" w:rsidRDefault="008F6B6F" w:rsidP="008F6B6F">
            <w:pPr>
              <w:jc w:val="center"/>
              <w:rPr>
                <w:sz w:val="18"/>
                <w:szCs w:val="18"/>
              </w:rPr>
            </w:pPr>
            <w:r w:rsidRPr="00BE47A8">
              <w:rPr>
                <w:sz w:val="18"/>
                <w:szCs w:val="18"/>
              </w:rPr>
              <w:t>23.300</w:t>
            </w:r>
          </w:p>
        </w:tc>
        <w:tc>
          <w:tcPr>
            <w:tcW w:w="404" w:type="pct"/>
            <w:shd w:val="clear" w:color="auto" w:fill="auto"/>
            <w:vAlign w:val="bottom"/>
          </w:tcPr>
          <w:p w14:paraId="6E5BEC27" w14:textId="77777777" w:rsidR="008F6B6F" w:rsidRPr="00BE47A8" w:rsidRDefault="008F6B6F" w:rsidP="008F6B6F">
            <w:pPr>
              <w:jc w:val="center"/>
              <w:rPr>
                <w:sz w:val="18"/>
                <w:szCs w:val="18"/>
              </w:rPr>
            </w:pPr>
            <w:r w:rsidRPr="00BE47A8">
              <w:rPr>
                <w:sz w:val="18"/>
                <w:szCs w:val="18"/>
              </w:rPr>
              <w:t>17.880</w:t>
            </w:r>
          </w:p>
        </w:tc>
        <w:tc>
          <w:tcPr>
            <w:tcW w:w="382" w:type="pct"/>
            <w:vAlign w:val="bottom"/>
          </w:tcPr>
          <w:p w14:paraId="577F7520" w14:textId="77777777" w:rsidR="008F6B6F" w:rsidRPr="00BE47A8" w:rsidRDefault="008F6B6F" w:rsidP="008F6B6F">
            <w:pPr>
              <w:jc w:val="center"/>
              <w:rPr>
                <w:sz w:val="18"/>
                <w:szCs w:val="18"/>
              </w:rPr>
            </w:pPr>
            <w:r w:rsidRPr="00BE47A8">
              <w:rPr>
                <w:sz w:val="18"/>
                <w:szCs w:val="18"/>
              </w:rPr>
              <w:t>24.12</w:t>
            </w:r>
          </w:p>
        </w:tc>
        <w:tc>
          <w:tcPr>
            <w:tcW w:w="434" w:type="pct"/>
            <w:vAlign w:val="bottom"/>
          </w:tcPr>
          <w:p w14:paraId="4FBD2843" w14:textId="77777777" w:rsidR="008F6B6F" w:rsidRPr="00BE47A8" w:rsidRDefault="008F6B6F" w:rsidP="008F6B6F">
            <w:pPr>
              <w:jc w:val="center"/>
              <w:rPr>
                <w:sz w:val="18"/>
                <w:szCs w:val="18"/>
              </w:rPr>
            </w:pPr>
            <w:r w:rsidRPr="00BE47A8">
              <w:rPr>
                <w:sz w:val="18"/>
                <w:szCs w:val="18"/>
              </w:rPr>
              <w:t>1.2050</w:t>
            </w:r>
          </w:p>
        </w:tc>
      </w:tr>
      <w:tr w:rsidR="008F6B6F" w:rsidRPr="007267DA" w14:paraId="62300991" w14:textId="77777777" w:rsidTr="008F6B6F">
        <w:trPr>
          <w:trHeight w:val="20"/>
        </w:trPr>
        <w:tc>
          <w:tcPr>
            <w:tcW w:w="613" w:type="pct"/>
            <w:shd w:val="clear" w:color="auto" w:fill="auto"/>
            <w:vAlign w:val="center"/>
          </w:tcPr>
          <w:p w14:paraId="732088AE" w14:textId="77777777" w:rsidR="008F6B6F" w:rsidRPr="007267DA" w:rsidRDefault="008F6B6F" w:rsidP="008F6B6F">
            <w:pPr>
              <w:pStyle w:val="TableText8pt"/>
              <w:keepNext/>
              <w:keepLines/>
              <w:spacing w:before="20" w:after="0"/>
              <w:rPr>
                <w:rFonts w:eastAsia="SimSun"/>
                <w:szCs w:val="16"/>
                <w:lang w:eastAsia="zh-CN"/>
              </w:rPr>
            </w:pPr>
            <w:r w:rsidRPr="007267DA">
              <w:rPr>
                <w:rFonts w:eastAsia="SimSun"/>
                <w:szCs w:val="16"/>
                <w:lang w:eastAsia="zh-CN"/>
              </w:rPr>
              <w:t>TOTAL</w:t>
            </w:r>
          </w:p>
        </w:tc>
        <w:tc>
          <w:tcPr>
            <w:tcW w:w="354" w:type="pct"/>
            <w:tcBorders>
              <w:right w:val="single" w:sz="4" w:space="0" w:color="auto"/>
            </w:tcBorders>
            <w:shd w:val="clear" w:color="auto" w:fill="auto"/>
            <w:vAlign w:val="bottom"/>
          </w:tcPr>
          <w:p w14:paraId="422878CA" w14:textId="77777777" w:rsidR="008F6B6F" w:rsidRPr="007267DA" w:rsidRDefault="008F6B6F" w:rsidP="008F6B6F">
            <w:pPr>
              <w:jc w:val="center"/>
              <w:rPr>
                <w:bCs/>
                <w:sz w:val="18"/>
                <w:szCs w:val="18"/>
              </w:rPr>
            </w:pPr>
            <w:r w:rsidRPr="007267DA">
              <w:rPr>
                <w:bCs/>
                <w:sz w:val="18"/>
                <w:szCs w:val="18"/>
              </w:rPr>
              <w:t>26.87</w:t>
            </w:r>
          </w:p>
        </w:tc>
        <w:tc>
          <w:tcPr>
            <w:tcW w:w="404" w:type="pct"/>
            <w:tcBorders>
              <w:left w:val="single" w:sz="4" w:space="0" w:color="auto"/>
            </w:tcBorders>
            <w:shd w:val="clear" w:color="auto" w:fill="auto"/>
            <w:vAlign w:val="bottom"/>
          </w:tcPr>
          <w:p w14:paraId="25AEC7B5" w14:textId="77777777" w:rsidR="008F6B6F" w:rsidRPr="007267DA" w:rsidRDefault="008F6B6F" w:rsidP="008F6B6F">
            <w:pPr>
              <w:jc w:val="center"/>
              <w:rPr>
                <w:bCs/>
                <w:sz w:val="18"/>
                <w:szCs w:val="18"/>
              </w:rPr>
            </w:pPr>
            <w:r w:rsidRPr="007267DA">
              <w:rPr>
                <w:bCs/>
                <w:sz w:val="18"/>
                <w:szCs w:val="18"/>
              </w:rPr>
              <w:t>19.44</w:t>
            </w:r>
          </w:p>
        </w:tc>
        <w:tc>
          <w:tcPr>
            <w:tcW w:w="382" w:type="pct"/>
            <w:shd w:val="clear" w:color="auto" w:fill="auto"/>
            <w:vAlign w:val="bottom"/>
          </w:tcPr>
          <w:p w14:paraId="3D303AED" w14:textId="77777777" w:rsidR="008F6B6F" w:rsidRPr="007267DA" w:rsidRDefault="008F6B6F" w:rsidP="008F6B6F">
            <w:pPr>
              <w:jc w:val="center"/>
              <w:rPr>
                <w:bCs/>
                <w:sz w:val="18"/>
                <w:szCs w:val="18"/>
              </w:rPr>
            </w:pPr>
            <w:r w:rsidRPr="007267DA">
              <w:rPr>
                <w:bCs/>
                <w:sz w:val="18"/>
                <w:szCs w:val="18"/>
              </w:rPr>
              <w:t>24.59</w:t>
            </w:r>
          </w:p>
        </w:tc>
        <w:tc>
          <w:tcPr>
            <w:tcW w:w="403" w:type="pct"/>
            <w:shd w:val="clear" w:color="auto" w:fill="auto"/>
            <w:vAlign w:val="bottom"/>
          </w:tcPr>
          <w:p w14:paraId="7E517D92" w14:textId="77777777" w:rsidR="008F6B6F" w:rsidRPr="007267DA" w:rsidRDefault="008F6B6F" w:rsidP="008F6B6F">
            <w:pPr>
              <w:jc w:val="center"/>
              <w:rPr>
                <w:bCs/>
                <w:sz w:val="18"/>
                <w:szCs w:val="18"/>
              </w:rPr>
            </w:pPr>
            <w:r w:rsidRPr="007267DA">
              <w:rPr>
                <w:bCs/>
                <w:sz w:val="18"/>
                <w:szCs w:val="18"/>
              </w:rPr>
              <w:t>13.39</w:t>
            </w:r>
          </w:p>
        </w:tc>
        <w:tc>
          <w:tcPr>
            <w:tcW w:w="382" w:type="pct"/>
            <w:shd w:val="clear" w:color="auto" w:fill="auto"/>
            <w:vAlign w:val="bottom"/>
          </w:tcPr>
          <w:p w14:paraId="174B4453" w14:textId="77777777" w:rsidR="008F6B6F" w:rsidRPr="007267DA" w:rsidRDefault="008F6B6F" w:rsidP="008F6B6F">
            <w:pPr>
              <w:jc w:val="center"/>
              <w:rPr>
                <w:bCs/>
                <w:sz w:val="18"/>
                <w:szCs w:val="18"/>
              </w:rPr>
            </w:pPr>
            <w:r w:rsidRPr="007267DA">
              <w:rPr>
                <w:bCs/>
                <w:sz w:val="18"/>
                <w:szCs w:val="18"/>
              </w:rPr>
              <w:t>100.69</w:t>
            </w:r>
          </w:p>
        </w:tc>
        <w:tc>
          <w:tcPr>
            <w:tcW w:w="382" w:type="pct"/>
            <w:shd w:val="clear" w:color="auto" w:fill="auto"/>
            <w:vAlign w:val="bottom"/>
          </w:tcPr>
          <w:p w14:paraId="3D88E86A" w14:textId="77777777" w:rsidR="008F6B6F" w:rsidRPr="007267DA" w:rsidRDefault="008F6B6F" w:rsidP="008F6B6F">
            <w:pPr>
              <w:jc w:val="center"/>
              <w:rPr>
                <w:bCs/>
                <w:sz w:val="18"/>
                <w:szCs w:val="18"/>
              </w:rPr>
            </w:pPr>
            <w:r w:rsidRPr="007267DA">
              <w:rPr>
                <w:bCs/>
                <w:sz w:val="18"/>
                <w:szCs w:val="18"/>
              </w:rPr>
              <w:t>102.8</w:t>
            </w:r>
          </w:p>
        </w:tc>
        <w:tc>
          <w:tcPr>
            <w:tcW w:w="399" w:type="pct"/>
            <w:shd w:val="clear" w:color="auto" w:fill="auto"/>
            <w:vAlign w:val="bottom"/>
          </w:tcPr>
          <w:p w14:paraId="4848F031" w14:textId="77777777" w:rsidR="008F6B6F" w:rsidRPr="007267DA" w:rsidRDefault="008F6B6F" w:rsidP="008F6B6F">
            <w:pPr>
              <w:jc w:val="center"/>
              <w:rPr>
                <w:bCs/>
                <w:sz w:val="18"/>
                <w:szCs w:val="18"/>
              </w:rPr>
            </w:pPr>
            <w:r w:rsidRPr="007267DA">
              <w:rPr>
                <w:bCs/>
                <w:sz w:val="18"/>
                <w:szCs w:val="18"/>
              </w:rPr>
              <w:t>55.78</w:t>
            </w:r>
          </w:p>
        </w:tc>
        <w:tc>
          <w:tcPr>
            <w:tcW w:w="461" w:type="pct"/>
            <w:shd w:val="clear" w:color="auto" w:fill="auto"/>
            <w:vAlign w:val="bottom"/>
          </w:tcPr>
          <w:p w14:paraId="31335ECB" w14:textId="77777777" w:rsidR="008F6B6F" w:rsidRPr="007267DA" w:rsidRDefault="008F6B6F" w:rsidP="008F6B6F">
            <w:pPr>
              <w:jc w:val="center"/>
              <w:rPr>
                <w:bCs/>
                <w:sz w:val="18"/>
                <w:szCs w:val="18"/>
              </w:rPr>
            </w:pPr>
            <w:r w:rsidRPr="007267DA">
              <w:rPr>
                <w:bCs/>
                <w:sz w:val="18"/>
                <w:szCs w:val="18"/>
              </w:rPr>
              <w:t>41.76</w:t>
            </w:r>
          </w:p>
        </w:tc>
        <w:tc>
          <w:tcPr>
            <w:tcW w:w="404" w:type="pct"/>
            <w:shd w:val="clear" w:color="auto" w:fill="auto"/>
            <w:vAlign w:val="bottom"/>
          </w:tcPr>
          <w:p w14:paraId="1AC8672B" w14:textId="77777777" w:rsidR="008F6B6F" w:rsidRPr="007267DA" w:rsidRDefault="008F6B6F" w:rsidP="008F6B6F">
            <w:pPr>
              <w:jc w:val="center"/>
              <w:rPr>
                <w:bCs/>
                <w:sz w:val="18"/>
                <w:szCs w:val="18"/>
              </w:rPr>
            </w:pPr>
            <w:r w:rsidRPr="007267DA">
              <w:rPr>
                <w:bCs/>
                <w:sz w:val="18"/>
                <w:szCs w:val="18"/>
              </w:rPr>
              <w:t>34.17</w:t>
            </w:r>
          </w:p>
        </w:tc>
        <w:tc>
          <w:tcPr>
            <w:tcW w:w="382" w:type="pct"/>
            <w:vAlign w:val="bottom"/>
          </w:tcPr>
          <w:p w14:paraId="152A92CC" w14:textId="77777777" w:rsidR="008F6B6F" w:rsidRPr="007267DA" w:rsidRDefault="008F6B6F" w:rsidP="008F6B6F">
            <w:pPr>
              <w:jc w:val="center"/>
              <w:rPr>
                <w:bCs/>
                <w:sz w:val="18"/>
                <w:szCs w:val="18"/>
              </w:rPr>
            </w:pPr>
            <w:r w:rsidRPr="007267DA">
              <w:rPr>
                <w:bCs/>
                <w:sz w:val="18"/>
                <w:szCs w:val="18"/>
              </w:rPr>
              <w:t>79.87</w:t>
            </w:r>
          </w:p>
        </w:tc>
        <w:tc>
          <w:tcPr>
            <w:tcW w:w="434" w:type="pct"/>
            <w:vAlign w:val="bottom"/>
          </w:tcPr>
          <w:p w14:paraId="1D4E5C1A" w14:textId="77777777" w:rsidR="008F6B6F" w:rsidRPr="007267DA" w:rsidRDefault="008F6B6F" w:rsidP="008F6B6F">
            <w:pPr>
              <w:jc w:val="center"/>
              <w:rPr>
                <w:bCs/>
                <w:sz w:val="18"/>
                <w:szCs w:val="18"/>
              </w:rPr>
            </w:pPr>
            <w:r w:rsidRPr="007267DA">
              <w:rPr>
                <w:bCs/>
                <w:sz w:val="18"/>
                <w:szCs w:val="18"/>
              </w:rPr>
              <w:t>3.218</w:t>
            </w:r>
          </w:p>
        </w:tc>
      </w:tr>
      <w:tr w:rsidR="008F6B6F" w:rsidRPr="00E03470" w14:paraId="5E4C4B64" w14:textId="77777777" w:rsidTr="008F6B6F">
        <w:trPr>
          <w:trHeight w:val="20"/>
        </w:trPr>
        <w:tc>
          <w:tcPr>
            <w:tcW w:w="5000" w:type="pct"/>
            <w:gridSpan w:val="12"/>
            <w:tcBorders>
              <w:top w:val="nil"/>
              <w:bottom w:val="nil"/>
              <w:right w:val="single" w:sz="4" w:space="0" w:color="auto"/>
            </w:tcBorders>
            <w:shd w:val="clear" w:color="auto" w:fill="auto"/>
            <w:vAlign w:val="center"/>
          </w:tcPr>
          <w:p w14:paraId="67EBDB63" w14:textId="77777777" w:rsidR="008F6B6F" w:rsidRPr="00C72973" w:rsidRDefault="008F6B6F" w:rsidP="008F6B6F">
            <w:pPr>
              <w:pStyle w:val="TableText8pt"/>
              <w:keepNext/>
              <w:keepLines/>
              <w:spacing w:before="20"/>
              <w:rPr>
                <w:rFonts w:eastAsia="SimSun"/>
                <w:b/>
                <w:szCs w:val="16"/>
                <w:lang w:eastAsia="zh-CN"/>
              </w:rPr>
            </w:pPr>
            <w:r w:rsidRPr="00C72973">
              <w:rPr>
                <w:rFonts w:eastAsia="SimSun"/>
                <w:b/>
                <w:szCs w:val="16"/>
                <w:lang w:eastAsia="zh-CN"/>
              </w:rPr>
              <w:t>Handwash</w:t>
            </w:r>
          </w:p>
        </w:tc>
      </w:tr>
      <w:tr w:rsidR="008F6B6F" w:rsidRPr="003D540A" w14:paraId="0AECD531" w14:textId="77777777" w:rsidTr="008F6B6F">
        <w:trPr>
          <w:trHeight w:val="20"/>
        </w:trPr>
        <w:tc>
          <w:tcPr>
            <w:tcW w:w="613" w:type="pct"/>
            <w:shd w:val="clear" w:color="auto" w:fill="auto"/>
            <w:vAlign w:val="center"/>
          </w:tcPr>
          <w:p w14:paraId="2FF520C8" w14:textId="77777777" w:rsidR="008F6B6F" w:rsidRPr="003D540A" w:rsidRDefault="008F6B6F" w:rsidP="008F6B6F">
            <w:pPr>
              <w:pStyle w:val="TableText8pt"/>
              <w:keepNext/>
              <w:keepLines/>
              <w:spacing w:before="20" w:after="0"/>
              <w:rPr>
                <w:rFonts w:eastAsia="SimSun"/>
                <w:szCs w:val="16"/>
                <w:lang w:eastAsia="zh-CN"/>
              </w:rPr>
            </w:pPr>
            <w:r>
              <w:rPr>
                <w:rFonts w:eastAsia="SimSun"/>
                <w:szCs w:val="16"/>
                <w:lang w:eastAsia="zh-CN"/>
              </w:rPr>
              <w:t>Measured</w:t>
            </w:r>
          </w:p>
        </w:tc>
        <w:tc>
          <w:tcPr>
            <w:tcW w:w="354" w:type="pct"/>
            <w:tcBorders>
              <w:right w:val="single" w:sz="4" w:space="0" w:color="auto"/>
            </w:tcBorders>
            <w:shd w:val="clear" w:color="auto" w:fill="auto"/>
            <w:vAlign w:val="bottom"/>
          </w:tcPr>
          <w:p w14:paraId="69F7703F" w14:textId="77777777" w:rsidR="008F6B6F" w:rsidRPr="00BE47A8" w:rsidRDefault="008F6B6F" w:rsidP="008F6B6F">
            <w:pPr>
              <w:jc w:val="center"/>
              <w:rPr>
                <w:sz w:val="18"/>
                <w:szCs w:val="18"/>
              </w:rPr>
            </w:pPr>
            <w:r w:rsidRPr="00BE47A8">
              <w:rPr>
                <w:sz w:val="18"/>
                <w:szCs w:val="18"/>
              </w:rPr>
              <w:t>35.060</w:t>
            </w:r>
          </w:p>
        </w:tc>
        <w:tc>
          <w:tcPr>
            <w:tcW w:w="404" w:type="pct"/>
            <w:tcBorders>
              <w:left w:val="single" w:sz="4" w:space="0" w:color="auto"/>
            </w:tcBorders>
            <w:shd w:val="clear" w:color="auto" w:fill="auto"/>
            <w:vAlign w:val="bottom"/>
          </w:tcPr>
          <w:p w14:paraId="549A07B0" w14:textId="77777777" w:rsidR="008F6B6F" w:rsidRPr="00BE47A8" w:rsidRDefault="008F6B6F" w:rsidP="008F6B6F">
            <w:pPr>
              <w:jc w:val="center"/>
              <w:rPr>
                <w:sz w:val="18"/>
                <w:szCs w:val="18"/>
              </w:rPr>
            </w:pPr>
            <w:r w:rsidRPr="00BE47A8">
              <w:rPr>
                <w:sz w:val="18"/>
                <w:szCs w:val="18"/>
              </w:rPr>
              <w:t>68.100</w:t>
            </w:r>
          </w:p>
        </w:tc>
        <w:tc>
          <w:tcPr>
            <w:tcW w:w="382" w:type="pct"/>
            <w:shd w:val="clear" w:color="auto" w:fill="auto"/>
            <w:vAlign w:val="bottom"/>
          </w:tcPr>
          <w:p w14:paraId="3425CCDF" w14:textId="77777777" w:rsidR="008F6B6F" w:rsidRPr="00BE47A8" w:rsidRDefault="008F6B6F" w:rsidP="008F6B6F">
            <w:pPr>
              <w:jc w:val="center"/>
              <w:rPr>
                <w:sz w:val="18"/>
                <w:szCs w:val="18"/>
              </w:rPr>
            </w:pPr>
            <w:r w:rsidRPr="00BE47A8">
              <w:rPr>
                <w:sz w:val="18"/>
                <w:szCs w:val="18"/>
              </w:rPr>
              <w:t>317.600</w:t>
            </w:r>
          </w:p>
        </w:tc>
        <w:tc>
          <w:tcPr>
            <w:tcW w:w="403" w:type="pct"/>
            <w:shd w:val="clear" w:color="auto" w:fill="auto"/>
            <w:vAlign w:val="bottom"/>
          </w:tcPr>
          <w:p w14:paraId="29314A00" w14:textId="77777777" w:rsidR="008F6B6F" w:rsidRPr="00BE47A8" w:rsidRDefault="008F6B6F" w:rsidP="008F6B6F">
            <w:pPr>
              <w:jc w:val="center"/>
              <w:rPr>
                <w:sz w:val="18"/>
                <w:szCs w:val="18"/>
              </w:rPr>
            </w:pPr>
            <w:r w:rsidRPr="00BE47A8">
              <w:rPr>
                <w:sz w:val="18"/>
                <w:szCs w:val="18"/>
              </w:rPr>
              <w:t>87.500</w:t>
            </w:r>
          </w:p>
        </w:tc>
        <w:tc>
          <w:tcPr>
            <w:tcW w:w="382" w:type="pct"/>
            <w:shd w:val="clear" w:color="auto" w:fill="auto"/>
            <w:vAlign w:val="bottom"/>
          </w:tcPr>
          <w:p w14:paraId="62F0A44F" w14:textId="77777777" w:rsidR="008F6B6F" w:rsidRPr="00BE47A8" w:rsidRDefault="008F6B6F" w:rsidP="008F6B6F">
            <w:pPr>
              <w:jc w:val="center"/>
              <w:rPr>
                <w:sz w:val="18"/>
                <w:szCs w:val="18"/>
              </w:rPr>
            </w:pPr>
            <w:r w:rsidRPr="00BE47A8">
              <w:rPr>
                <w:sz w:val="18"/>
                <w:szCs w:val="18"/>
              </w:rPr>
              <w:t>575.000</w:t>
            </w:r>
          </w:p>
        </w:tc>
        <w:tc>
          <w:tcPr>
            <w:tcW w:w="382" w:type="pct"/>
            <w:shd w:val="clear" w:color="auto" w:fill="auto"/>
            <w:vAlign w:val="bottom"/>
          </w:tcPr>
          <w:p w14:paraId="44DC6163" w14:textId="77777777" w:rsidR="008F6B6F" w:rsidRPr="00BE47A8" w:rsidRDefault="008F6B6F" w:rsidP="008F6B6F">
            <w:pPr>
              <w:jc w:val="center"/>
              <w:rPr>
                <w:sz w:val="18"/>
                <w:szCs w:val="18"/>
              </w:rPr>
            </w:pPr>
            <w:r w:rsidRPr="00BE47A8">
              <w:rPr>
                <w:sz w:val="18"/>
                <w:szCs w:val="18"/>
              </w:rPr>
              <w:t>244.000</w:t>
            </w:r>
          </w:p>
        </w:tc>
        <w:tc>
          <w:tcPr>
            <w:tcW w:w="399" w:type="pct"/>
            <w:shd w:val="clear" w:color="auto" w:fill="auto"/>
            <w:vAlign w:val="bottom"/>
          </w:tcPr>
          <w:p w14:paraId="5590E203" w14:textId="77777777" w:rsidR="008F6B6F" w:rsidRPr="00BE47A8" w:rsidRDefault="008F6B6F" w:rsidP="008F6B6F">
            <w:pPr>
              <w:jc w:val="center"/>
              <w:rPr>
                <w:sz w:val="18"/>
                <w:szCs w:val="18"/>
              </w:rPr>
            </w:pPr>
            <w:r w:rsidRPr="00BE47A8">
              <w:rPr>
                <w:sz w:val="18"/>
                <w:szCs w:val="18"/>
              </w:rPr>
              <w:t>191.600</w:t>
            </w:r>
          </w:p>
        </w:tc>
        <w:tc>
          <w:tcPr>
            <w:tcW w:w="461" w:type="pct"/>
            <w:shd w:val="clear" w:color="auto" w:fill="auto"/>
            <w:vAlign w:val="bottom"/>
          </w:tcPr>
          <w:p w14:paraId="323B7F22" w14:textId="77777777" w:rsidR="008F6B6F" w:rsidRPr="00BE47A8" w:rsidRDefault="008F6B6F" w:rsidP="008F6B6F">
            <w:pPr>
              <w:jc w:val="center"/>
              <w:rPr>
                <w:sz w:val="18"/>
                <w:szCs w:val="18"/>
              </w:rPr>
            </w:pPr>
            <w:r w:rsidRPr="00BE47A8">
              <w:rPr>
                <w:sz w:val="18"/>
                <w:szCs w:val="18"/>
              </w:rPr>
              <w:t>111.600</w:t>
            </w:r>
          </w:p>
        </w:tc>
        <w:tc>
          <w:tcPr>
            <w:tcW w:w="404" w:type="pct"/>
            <w:shd w:val="clear" w:color="auto" w:fill="auto"/>
            <w:vAlign w:val="bottom"/>
          </w:tcPr>
          <w:p w14:paraId="2F89005D" w14:textId="77777777" w:rsidR="008F6B6F" w:rsidRPr="00BE47A8" w:rsidRDefault="008F6B6F" w:rsidP="008F6B6F">
            <w:pPr>
              <w:jc w:val="center"/>
              <w:rPr>
                <w:sz w:val="18"/>
                <w:szCs w:val="18"/>
              </w:rPr>
            </w:pPr>
            <w:r w:rsidRPr="00BE47A8">
              <w:rPr>
                <w:sz w:val="18"/>
                <w:szCs w:val="18"/>
              </w:rPr>
              <w:t>180.700</w:t>
            </w:r>
          </w:p>
        </w:tc>
        <w:tc>
          <w:tcPr>
            <w:tcW w:w="382" w:type="pct"/>
            <w:vAlign w:val="bottom"/>
          </w:tcPr>
          <w:p w14:paraId="35DFAE6D" w14:textId="77777777" w:rsidR="008F6B6F" w:rsidRPr="00BE47A8" w:rsidRDefault="008F6B6F" w:rsidP="008F6B6F">
            <w:pPr>
              <w:jc w:val="center"/>
              <w:rPr>
                <w:sz w:val="18"/>
                <w:szCs w:val="18"/>
              </w:rPr>
            </w:pPr>
            <w:r w:rsidRPr="00BE47A8">
              <w:rPr>
                <w:sz w:val="18"/>
                <w:szCs w:val="18"/>
              </w:rPr>
              <w:t>873.000</w:t>
            </w:r>
          </w:p>
        </w:tc>
        <w:tc>
          <w:tcPr>
            <w:tcW w:w="434" w:type="pct"/>
            <w:tcBorders>
              <w:right w:val="single" w:sz="4" w:space="0" w:color="auto"/>
            </w:tcBorders>
            <w:vAlign w:val="bottom"/>
          </w:tcPr>
          <w:p w14:paraId="61335FBE" w14:textId="77777777" w:rsidR="008F6B6F" w:rsidRPr="00BE47A8" w:rsidRDefault="008F6B6F" w:rsidP="008F6B6F">
            <w:pPr>
              <w:jc w:val="center"/>
              <w:rPr>
                <w:sz w:val="18"/>
                <w:szCs w:val="18"/>
              </w:rPr>
            </w:pPr>
            <w:r w:rsidRPr="00BE47A8">
              <w:rPr>
                <w:sz w:val="18"/>
                <w:szCs w:val="18"/>
              </w:rPr>
              <w:t>61.970</w:t>
            </w:r>
          </w:p>
        </w:tc>
      </w:tr>
      <w:tr w:rsidR="008F6B6F" w:rsidRPr="00E93B86" w14:paraId="7B9C70BB" w14:textId="77777777" w:rsidTr="008F6B6F">
        <w:trPr>
          <w:trHeight w:val="20"/>
        </w:trPr>
        <w:tc>
          <w:tcPr>
            <w:tcW w:w="613" w:type="pct"/>
            <w:shd w:val="clear" w:color="auto" w:fill="auto"/>
            <w:vAlign w:val="center"/>
          </w:tcPr>
          <w:p w14:paraId="3ABB721F" w14:textId="77777777" w:rsidR="008F6B6F" w:rsidRPr="00E93B86" w:rsidRDefault="008F6B6F" w:rsidP="008F6B6F">
            <w:pPr>
              <w:pStyle w:val="TableText8pt"/>
              <w:keepNext/>
              <w:keepLines/>
              <w:spacing w:before="20" w:after="0"/>
              <w:rPr>
                <w:rFonts w:eastAsia="SimSun"/>
                <w:szCs w:val="16"/>
                <w:lang w:eastAsia="zh-CN"/>
              </w:rPr>
            </w:pPr>
            <w:r w:rsidRPr="00E93B86">
              <w:rPr>
                <w:rFonts w:eastAsia="SimSun"/>
                <w:szCs w:val="16"/>
                <w:lang w:eastAsia="zh-CN"/>
              </w:rPr>
              <w:t>TOTAL</w:t>
            </w:r>
          </w:p>
        </w:tc>
        <w:tc>
          <w:tcPr>
            <w:tcW w:w="354" w:type="pct"/>
            <w:tcBorders>
              <w:right w:val="single" w:sz="4" w:space="0" w:color="auto"/>
            </w:tcBorders>
            <w:shd w:val="clear" w:color="auto" w:fill="auto"/>
            <w:vAlign w:val="bottom"/>
          </w:tcPr>
          <w:p w14:paraId="4415E761" w14:textId="77777777" w:rsidR="008F6B6F" w:rsidRPr="00BE47A8" w:rsidRDefault="008F6B6F" w:rsidP="008F6B6F">
            <w:pPr>
              <w:jc w:val="center"/>
              <w:rPr>
                <w:sz w:val="18"/>
                <w:szCs w:val="18"/>
              </w:rPr>
            </w:pPr>
            <w:r w:rsidRPr="00BE47A8">
              <w:rPr>
                <w:sz w:val="18"/>
                <w:szCs w:val="18"/>
              </w:rPr>
              <w:t>35.060</w:t>
            </w:r>
          </w:p>
        </w:tc>
        <w:tc>
          <w:tcPr>
            <w:tcW w:w="404" w:type="pct"/>
            <w:tcBorders>
              <w:left w:val="single" w:sz="4" w:space="0" w:color="auto"/>
            </w:tcBorders>
            <w:shd w:val="clear" w:color="auto" w:fill="auto"/>
            <w:vAlign w:val="bottom"/>
          </w:tcPr>
          <w:p w14:paraId="175A3F18" w14:textId="77777777" w:rsidR="008F6B6F" w:rsidRPr="00BE47A8" w:rsidRDefault="008F6B6F" w:rsidP="008F6B6F">
            <w:pPr>
              <w:jc w:val="center"/>
              <w:rPr>
                <w:sz w:val="18"/>
                <w:szCs w:val="18"/>
              </w:rPr>
            </w:pPr>
            <w:r w:rsidRPr="00BE47A8">
              <w:rPr>
                <w:sz w:val="18"/>
                <w:szCs w:val="18"/>
              </w:rPr>
              <w:t>68.100</w:t>
            </w:r>
          </w:p>
        </w:tc>
        <w:tc>
          <w:tcPr>
            <w:tcW w:w="382" w:type="pct"/>
            <w:shd w:val="clear" w:color="auto" w:fill="auto"/>
            <w:vAlign w:val="bottom"/>
          </w:tcPr>
          <w:p w14:paraId="7C3340CD" w14:textId="77777777" w:rsidR="008F6B6F" w:rsidRPr="00BE47A8" w:rsidRDefault="008F6B6F" w:rsidP="008F6B6F">
            <w:pPr>
              <w:jc w:val="center"/>
              <w:rPr>
                <w:sz w:val="18"/>
                <w:szCs w:val="18"/>
              </w:rPr>
            </w:pPr>
            <w:r w:rsidRPr="00BE47A8">
              <w:rPr>
                <w:sz w:val="18"/>
                <w:szCs w:val="18"/>
              </w:rPr>
              <w:t>317.600</w:t>
            </w:r>
          </w:p>
        </w:tc>
        <w:tc>
          <w:tcPr>
            <w:tcW w:w="403" w:type="pct"/>
            <w:shd w:val="clear" w:color="auto" w:fill="auto"/>
            <w:vAlign w:val="bottom"/>
          </w:tcPr>
          <w:p w14:paraId="5549E471" w14:textId="77777777" w:rsidR="008F6B6F" w:rsidRPr="00BE47A8" w:rsidRDefault="008F6B6F" w:rsidP="008F6B6F">
            <w:pPr>
              <w:jc w:val="center"/>
              <w:rPr>
                <w:sz w:val="18"/>
                <w:szCs w:val="18"/>
              </w:rPr>
            </w:pPr>
            <w:r w:rsidRPr="00BE47A8">
              <w:rPr>
                <w:sz w:val="18"/>
                <w:szCs w:val="18"/>
              </w:rPr>
              <w:t>87.500</w:t>
            </w:r>
          </w:p>
        </w:tc>
        <w:tc>
          <w:tcPr>
            <w:tcW w:w="382" w:type="pct"/>
            <w:shd w:val="clear" w:color="auto" w:fill="auto"/>
            <w:vAlign w:val="bottom"/>
          </w:tcPr>
          <w:p w14:paraId="0ECDB984" w14:textId="77777777" w:rsidR="008F6B6F" w:rsidRPr="00BE47A8" w:rsidRDefault="008F6B6F" w:rsidP="008F6B6F">
            <w:pPr>
              <w:jc w:val="center"/>
              <w:rPr>
                <w:sz w:val="18"/>
                <w:szCs w:val="18"/>
              </w:rPr>
            </w:pPr>
            <w:r w:rsidRPr="00BE47A8">
              <w:rPr>
                <w:sz w:val="18"/>
                <w:szCs w:val="18"/>
              </w:rPr>
              <w:t>575.000</w:t>
            </w:r>
          </w:p>
        </w:tc>
        <w:tc>
          <w:tcPr>
            <w:tcW w:w="382" w:type="pct"/>
            <w:shd w:val="clear" w:color="auto" w:fill="auto"/>
            <w:vAlign w:val="bottom"/>
          </w:tcPr>
          <w:p w14:paraId="0552B71A" w14:textId="77777777" w:rsidR="008F6B6F" w:rsidRPr="00BE47A8" w:rsidRDefault="008F6B6F" w:rsidP="008F6B6F">
            <w:pPr>
              <w:jc w:val="center"/>
              <w:rPr>
                <w:sz w:val="18"/>
                <w:szCs w:val="18"/>
              </w:rPr>
            </w:pPr>
            <w:r w:rsidRPr="00BE47A8">
              <w:rPr>
                <w:sz w:val="18"/>
                <w:szCs w:val="18"/>
              </w:rPr>
              <w:t>244.000</w:t>
            </w:r>
          </w:p>
        </w:tc>
        <w:tc>
          <w:tcPr>
            <w:tcW w:w="399" w:type="pct"/>
            <w:shd w:val="clear" w:color="auto" w:fill="auto"/>
            <w:vAlign w:val="bottom"/>
          </w:tcPr>
          <w:p w14:paraId="5147121F" w14:textId="77777777" w:rsidR="008F6B6F" w:rsidRPr="00BE47A8" w:rsidRDefault="008F6B6F" w:rsidP="008F6B6F">
            <w:pPr>
              <w:jc w:val="center"/>
              <w:rPr>
                <w:sz w:val="18"/>
                <w:szCs w:val="18"/>
              </w:rPr>
            </w:pPr>
            <w:r w:rsidRPr="00BE47A8">
              <w:rPr>
                <w:sz w:val="18"/>
                <w:szCs w:val="18"/>
              </w:rPr>
              <w:t>191.600</w:t>
            </w:r>
          </w:p>
        </w:tc>
        <w:tc>
          <w:tcPr>
            <w:tcW w:w="461" w:type="pct"/>
            <w:shd w:val="clear" w:color="auto" w:fill="auto"/>
            <w:vAlign w:val="bottom"/>
          </w:tcPr>
          <w:p w14:paraId="2E8F1983" w14:textId="77777777" w:rsidR="008F6B6F" w:rsidRPr="00BE47A8" w:rsidRDefault="008F6B6F" w:rsidP="008F6B6F">
            <w:pPr>
              <w:jc w:val="center"/>
              <w:rPr>
                <w:sz w:val="18"/>
                <w:szCs w:val="18"/>
              </w:rPr>
            </w:pPr>
            <w:r w:rsidRPr="00BE47A8">
              <w:rPr>
                <w:sz w:val="18"/>
                <w:szCs w:val="18"/>
              </w:rPr>
              <w:t>111.600</w:t>
            </w:r>
          </w:p>
        </w:tc>
        <w:tc>
          <w:tcPr>
            <w:tcW w:w="404" w:type="pct"/>
            <w:shd w:val="clear" w:color="auto" w:fill="auto"/>
            <w:vAlign w:val="bottom"/>
          </w:tcPr>
          <w:p w14:paraId="42D27FCC" w14:textId="77777777" w:rsidR="008F6B6F" w:rsidRPr="00BE47A8" w:rsidRDefault="008F6B6F" w:rsidP="008F6B6F">
            <w:pPr>
              <w:jc w:val="center"/>
              <w:rPr>
                <w:sz w:val="18"/>
                <w:szCs w:val="18"/>
              </w:rPr>
            </w:pPr>
            <w:r w:rsidRPr="00BE47A8">
              <w:rPr>
                <w:sz w:val="18"/>
                <w:szCs w:val="18"/>
              </w:rPr>
              <w:t>180.700</w:t>
            </w:r>
          </w:p>
        </w:tc>
        <w:tc>
          <w:tcPr>
            <w:tcW w:w="382" w:type="pct"/>
            <w:vAlign w:val="bottom"/>
          </w:tcPr>
          <w:p w14:paraId="207D7A58" w14:textId="77777777" w:rsidR="008F6B6F" w:rsidRPr="00BE47A8" w:rsidRDefault="008F6B6F" w:rsidP="008F6B6F">
            <w:pPr>
              <w:jc w:val="center"/>
              <w:rPr>
                <w:sz w:val="18"/>
                <w:szCs w:val="18"/>
              </w:rPr>
            </w:pPr>
            <w:r w:rsidRPr="00BE47A8">
              <w:rPr>
                <w:sz w:val="18"/>
                <w:szCs w:val="18"/>
              </w:rPr>
              <w:t>873.000</w:t>
            </w:r>
          </w:p>
        </w:tc>
        <w:tc>
          <w:tcPr>
            <w:tcW w:w="434" w:type="pct"/>
            <w:vAlign w:val="bottom"/>
          </w:tcPr>
          <w:p w14:paraId="08CB5584" w14:textId="77777777" w:rsidR="008F6B6F" w:rsidRPr="00BE47A8" w:rsidRDefault="008F6B6F" w:rsidP="008F6B6F">
            <w:pPr>
              <w:jc w:val="center"/>
              <w:rPr>
                <w:sz w:val="18"/>
                <w:szCs w:val="18"/>
              </w:rPr>
            </w:pPr>
            <w:r w:rsidRPr="00BE47A8">
              <w:rPr>
                <w:sz w:val="18"/>
                <w:szCs w:val="18"/>
              </w:rPr>
              <w:t>61.970</w:t>
            </w:r>
          </w:p>
        </w:tc>
      </w:tr>
      <w:tr w:rsidR="008F6B6F" w:rsidRPr="00E93B86" w14:paraId="2C726DB0" w14:textId="77777777" w:rsidTr="008F6B6F">
        <w:trPr>
          <w:trHeight w:val="20"/>
        </w:trPr>
        <w:tc>
          <w:tcPr>
            <w:tcW w:w="5000" w:type="pct"/>
            <w:gridSpan w:val="12"/>
            <w:tcBorders>
              <w:top w:val="nil"/>
              <w:bottom w:val="nil"/>
              <w:right w:val="single" w:sz="4" w:space="0" w:color="auto"/>
            </w:tcBorders>
            <w:shd w:val="clear" w:color="auto" w:fill="auto"/>
            <w:vAlign w:val="center"/>
          </w:tcPr>
          <w:p w14:paraId="3B9DB696" w14:textId="77777777" w:rsidR="008F6B6F" w:rsidRPr="00E93B86" w:rsidRDefault="008F6B6F" w:rsidP="008F6B6F">
            <w:pPr>
              <w:pStyle w:val="TableText8pt"/>
              <w:keepNext/>
              <w:keepLines/>
              <w:spacing w:before="20"/>
              <w:rPr>
                <w:rFonts w:eastAsia="SimSun"/>
                <w:b/>
                <w:szCs w:val="16"/>
                <w:lang w:eastAsia="zh-CN"/>
              </w:rPr>
            </w:pPr>
            <w:r w:rsidRPr="00E93B86">
              <w:rPr>
                <w:rFonts w:eastAsia="SimSun"/>
                <w:b/>
                <w:szCs w:val="16"/>
                <w:lang w:eastAsia="zh-CN"/>
              </w:rPr>
              <w:t>Face/neck wipes</w:t>
            </w:r>
          </w:p>
        </w:tc>
      </w:tr>
      <w:tr w:rsidR="008F6B6F" w:rsidRPr="00317DD9" w14:paraId="540B7C15" w14:textId="77777777" w:rsidTr="008F6B6F">
        <w:trPr>
          <w:trHeight w:val="20"/>
        </w:trPr>
        <w:tc>
          <w:tcPr>
            <w:tcW w:w="613" w:type="pct"/>
            <w:shd w:val="clear" w:color="auto" w:fill="auto"/>
            <w:vAlign w:val="center"/>
          </w:tcPr>
          <w:p w14:paraId="3CE6C092" w14:textId="77777777" w:rsidR="008F6B6F" w:rsidRPr="00317DD9" w:rsidRDefault="008F6B6F" w:rsidP="008F6B6F">
            <w:pPr>
              <w:pStyle w:val="TableText8pt"/>
              <w:keepNext/>
              <w:keepLines/>
              <w:spacing w:before="0" w:after="0"/>
              <w:rPr>
                <w:rFonts w:eastAsia="SimSun"/>
                <w:szCs w:val="16"/>
                <w:lang w:eastAsia="zh-CN"/>
              </w:rPr>
            </w:pPr>
            <w:r>
              <w:rPr>
                <w:rFonts w:eastAsia="SimSun"/>
                <w:szCs w:val="16"/>
                <w:lang w:eastAsia="zh-CN"/>
              </w:rPr>
              <w:t>Measured</w:t>
            </w:r>
          </w:p>
        </w:tc>
        <w:tc>
          <w:tcPr>
            <w:tcW w:w="354" w:type="pct"/>
            <w:tcBorders>
              <w:right w:val="single" w:sz="4" w:space="0" w:color="auto"/>
            </w:tcBorders>
            <w:shd w:val="clear" w:color="auto" w:fill="auto"/>
            <w:vAlign w:val="bottom"/>
          </w:tcPr>
          <w:p w14:paraId="7B766D63" w14:textId="77777777" w:rsidR="008F6B6F" w:rsidRPr="00BE47A8" w:rsidRDefault="008F6B6F" w:rsidP="008F6B6F">
            <w:pPr>
              <w:jc w:val="center"/>
              <w:rPr>
                <w:sz w:val="18"/>
                <w:szCs w:val="18"/>
              </w:rPr>
            </w:pPr>
            <w:r w:rsidRPr="00BE47A8">
              <w:rPr>
                <w:sz w:val="18"/>
                <w:szCs w:val="18"/>
              </w:rPr>
              <w:t>2.493</w:t>
            </w:r>
          </w:p>
        </w:tc>
        <w:tc>
          <w:tcPr>
            <w:tcW w:w="404" w:type="pct"/>
            <w:tcBorders>
              <w:left w:val="single" w:sz="4" w:space="0" w:color="auto"/>
            </w:tcBorders>
            <w:shd w:val="clear" w:color="auto" w:fill="auto"/>
            <w:vAlign w:val="bottom"/>
          </w:tcPr>
          <w:p w14:paraId="094F72B1" w14:textId="77777777" w:rsidR="008F6B6F" w:rsidRPr="00BE47A8" w:rsidRDefault="008F6B6F" w:rsidP="008F6B6F">
            <w:pPr>
              <w:jc w:val="center"/>
              <w:rPr>
                <w:sz w:val="18"/>
                <w:szCs w:val="18"/>
              </w:rPr>
            </w:pPr>
            <w:r w:rsidRPr="00BE47A8">
              <w:rPr>
                <w:sz w:val="18"/>
                <w:szCs w:val="18"/>
              </w:rPr>
              <w:t>1.34</w:t>
            </w:r>
          </w:p>
        </w:tc>
        <w:tc>
          <w:tcPr>
            <w:tcW w:w="382" w:type="pct"/>
            <w:shd w:val="clear" w:color="auto" w:fill="auto"/>
            <w:vAlign w:val="bottom"/>
          </w:tcPr>
          <w:p w14:paraId="47EFB05D" w14:textId="77777777" w:rsidR="008F6B6F" w:rsidRPr="00BE47A8" w:rsidRDefault="008F6B6F" w:rsidP="008F6B6F">
            <w:pPr>
              <w:jc w:val="center"/>
              <w:rPr>
                <w:sz w:val="18"/>
                <w:szCs w:val="18"/>
              </w:rPr>
            </w:pPr>
            <w:r w:rsidRPr="00BE47A8">
              <w:rPr>
                <w:sz w:val="18"/>
                <w:szCs w:val="18"/>
              </w:rPr>
              <w:t>16.69</w:t>
            </w:r>
          </w:p>
        </w:tc>
        <w:tc>
          <w:tcPr>
            <w:tcW w:w="403" w:type="pct"/>
            <w:shd w:val="clear" w:color="auto" w:fill="auto"/>
            <w:vAlign w:val="bottom"/>
          </w:tcPr>
          <w:p w14:paraId="514DC53D" w14:textId="77777777" w:rsidR="008F6B6F" w:rsidRPr="00BE47A8" w:rsidRDefault="008F6B6F" w:rsidP="008F6B6F">
            <w:pPr>
              <w:jc w:val="center"/>
              <w:rPr>
                <w:sz w:val="18"/>
                <w:szCs w:val="18"/>
              </w:rPr>
            </w:pPr>
            <w:r w:rsidRPr="00BE47A8">
              <w:rPr>
                <w:sz w:val="18"/>
                <w:szCs w:val="18"/>
              </w:rPr>
              <w:t>0.983</w:t>
            </w:r>
          </w:p>
        </w:tc>
        <w:tc>
          <w:tcPr>
            <w:tcW w:w="382" w:type="pct"/>
            <w:shd w:val="clear" w:color="auto" w:fill="auto"/>
            <w:vAlign w:val="bottom"/>
          </w:tcPr>
          <w:p w14:paraId="2F948CC1" w14:textId="77777777" w:rsidR="008F6B6F" w:rsidRPr="00BE47A8" w:rsidRDefault="008F6B6F" w:rsidP="008F6B6F">
            <w:pPr>
              <w:jc w:val="center"/>
              <w:rPr>
                <w:sz w:val="18"/>
                <w:szCs w:val="18"/>
              </w:rPr>
            </w:pPr>
            <w:r w:rsidRPr="00BE47A8">
              <w:rPr>
                <w:sz w:val="18"/>
                <w:szCs w:val="18"/>
              </w:rPr>
              <w:t>9.988</w:t>
            </w:r>
          </w:p>
        </w:tc>
        <w:tc>
          <w:tcPr>
            <w:tcW w:w="382" w:type="pct"/>
            <w:shd w:val="clear" w:color="auto" w:fill="auto"/>
            <w:vAlign w:val="bottom"/>
          </w:tcPr>
          <w:p w14:paraId="70E8888D" w14:textId="77777777" w:rsidR="008F6B6F" w:rsidRPr="00BE47A8" w:rsidRDefault="008F6B6F" w:rsidP="008F6B6F">
            <w:pPr>
              <w:jc w:val="center"/>
              <w:rPr>
                <w:sz w:val="18"/>
                <w:szCs w:val="18"/>
              </w:rPr>
            </w:pPr>
            <w:r w:rsidRPr="00BE47A8">
              <w:rPr>
                <w:sz w:val="18"/>
                <w:szCs w:val="18"/>
              </w:rPr>
              <w:t>4.109</w:t>
            </w:r>
          </w:p>
        </w:tc>
        <w:tc>
          <w:tcPr>
            <w:tcW w:w="399" w:type="pct"/>
            <w:shd w:val="clear" w:color="auto" w:fill="auto"/>
            <w:vAlign w:val="bottom"/>
          </w:tcPr>
          <w:p w14:paraId="23CB6B28" w14:textId="77777777" w:rsidR="008F6B6F" w:rsidRPr="00BE47A8" w:rsidRDefault="008F6B6F" w:rsidP="008F6B6F">
            <w:pPr>
              <w:jc w:val="center"/>
              <w:rPr>
                <w:sz w:val="18"/>
                <w:szCs w:val="18"/>
              </w:rPr>
            </w:pPr>
            <w:r w:rsidRPr="00BE47A8">
              <w:rPr>
                <w:sz w:val="18"/>
                <w:szCs w:val="18"/>
              </w:rPr>
              <w:t>30.380</w:t>
            </w:r>
          </w:p>
        </w:tc>
        <w:tc>
          <w:tcPr>
            <w:tcW w:w="461" w:type="pct"/>
            <w:shd w:val="clear" w:color="auto" w:fill="auto"/>
            <w:vAlign w:val="bottom"/>
          </w:tcPr>
          <w:p w14:paraId="4DDAA097" w14:textId="77777777" w:rsidR="008F6B6F" w:rsidRPr="00BE47A8" w:rsidRDefault="008F6B6F" w:rsidP="008F6B6F">
            <w:pPr>
              <w:jc w:val="center"/>
              <w:rPr>
                <w:sz w:val="18"/>
                <w:szCs w:val="18"/>
              </w:rPr>
            </w:pPr>
            <w:r w:rsidRPr="00BE47A8">
              <w:rPr>
                <w:sz w:val="18"/>
                <w:szCs w:val="18"/>
              </w:rPr>
              <w:t>9.512</w:t>
            </w:r>
          </w:p>
        </w:tc>
        <w:tc>
          <w:tcPr>
            <w:tcW w:w="404" w:type="pct"/>
            <w:shd w:val="clear" w:color="auto" w:fill="auto"/>
            <w:vAlign w:val="bottom"/>
          </w:tcPr>
          <w:p w14:paraId="574FB07F" w14:textId="77777777" w:rsidR="008F6B6F" w:rsidRPr="00BE47A8" w:rsidRDefault="008F6B6F" w:rsidP="008F6B6F">
            <w:pPr>
              <w:jc w:val="center"/>
              <w:rPr>
                <w:sz w:val="18"/>
                <w:szCs w:val="18"/>
              </w:rPr>
            </w:pPr>
            <w:r w:rsidRPr="00BE47A8">
              <w:rPr>
                <w:sz w:val="18"/>
                <w:szCs w:val="18"/>
              </w:rPr>
              <w:t>2.501</w:t>
            </w:r>
          </w:p>
        </w:tc>
        <w:tc>
          <w:tcPr>
            <w:tcW w:w="382" w:type="pct"/>
            <w:vAlign w:val="bottom"/>
          </w:tcPr>
          <w:p w14:paraId="2732EAB4" w14:textId="77777777" w:rsidR="008F6B6F" w:rsidRPr="00BE47A8" w:rsidRDefault="008F6B6F" w:rsidP="008F6B6F">
            <w:pPr>
              <w:jc w:val="center"/>
              <w:rPr>
                <w:sz w:val="18"/>
                <w:szCs w:val="18"/>
              </w:rPr>
            </w:pPr>
            <w:r w:rsidRPr="00BE47A8">
              <w:rPr>
                <w:sz w:val="18"/>
                <w:szCs w:val="18"/>
              </w:rPr>
              <w:t>3.294</w:t>
            </w:r>
          </w:p>
        </w:tc>
        <w:tc>
          <w:tcPr>
            <w:tcW w:w="434" w:type="pct"/>
            <w:tcBorders>
              <w:right w:val="single" w:sz="4" w:space="0" w:color="auto"/>
            </w:tcBorders>
            <w:vAlign w:val="bottom"/>
          </w:tcPr>
          <w:p w14:paraId="6762CAD0" w14:textId="77777777" w:rsidR="008F6B6F" w:rsidRPr="00BE47A8" w:rsidRDefault="008F6B6F" w:rsidP="008F6B6F">
            <w:pPr>
              <w:jc w:val="center"/>
              <w:rPr>
                <w:sz w:val="18"/>
                <w:szCs w:val="18"/>
              </w:rPr>
            </w:pPr>
            <w:r w:rsidRPr="00BE47A8">
              <w:rPr>
                <w:sz w:val="18"/>
                <w:szCs w:val="18"/>
              </w:rPr>
              <w:t>0.250</w:t>
            </w:r>
          </w:p>
        </w:tc>
      </w:tr>
      <w:tr w:rsidR="008F6B6F" w:rsidRPr="00B71C21" w14:paraId="48791E02" w14:textId="77777777" w:rsidTr="008F6B6F">
        <w:trPr>
          <w:trHeight w:val="20"/>
        </w:trPr>
        <w:tc>
          <w:tcPr>
            <w:tcW w:w="613" w:type="pct"/>
            <w:shd w:val="clear" w:color="auto" w:fill="auto"/>
            <w:vAlign w:val="center"/>
          </w:tcPr>
          <w:p w14:paraId="57A40865" w14:textId="77777777" w:rsidR="008F6B6F" w:rsidRPr="00B71C21" w:rsidRDefault="008F6B6F" w:rsidP="008F6B6F">
            <w:pPr>
              <w:pStyle w:val="TableText8pt"/>
              <w:keepNext/>
              <w:keepLines/>
              <w:spacing w:before="20" w:after="0"/>
              <w:rPr>
                <w:rFonts w:eastAsia="SimSun"/>
                <w:szCs w:val="16"/>
                <w:lang w:eastAsia="zh-CN"/>
              </w:rPr>
            </w:pPr>
            <w:r w:rsidRPr="00B71C21">
              <w:rPr>
                <w:rFonts w:eastAsia="SimSun"/>
                <w:szCs w:val="16"/>
                <w:lang w:eastAsia="zh-CN"/>
              </w:rPr>
              <w:t>TOTAL</w:t>
            </w:r>
          </w:p>
        </w:tc>
        <w:tc>
          <w:tcPr>
            <w:tcW w:w="354" w:type="pct"/>
            <w:tcBorders>
              <w:right w:val="single" w:sz="4" w:space="0" w:color="auto"/>
            </w:tcBorders>
            <w:shd w:val="clear" w:color="auto" w:fill="auto"/>
            <w:vAlign w:val="bottom"/>
          </w:tcPr>
          <w:p w14:paraId="4AE2F191" w14:textId="77777777" w:rsidR="008F6B6F" w:rsidRPr="00BE47A8" w:rsidRDefault="008F6B6F" w:rsidP="008F6B6F">
            <w:pPr>
              <w:jc w:val="center"/>
              <w:rPr>
                <w:sz w:val="18"/>
                <w:szCs w:val="18"/>
              </w:rPr>
            </w:pPr>
            <w:r w:rsidRPr="00BE47A8">
              <w:rPr>
                <w:sz w:val="18"/>
                <w:szCs w:val="18"/>
              </w:rPr>
              <w:t>2.493</w:t>
            </w:r>
          </w:p>
        </w:tc>
        <w:tc>
          <w:tcPr>
            <w:tcW w:w="404" w:type="pct"/>
            <w:tcBorders>
              <w:left w:val="single" w:sz="4" w:space="0" w:color="auto"/>
            </w:tcBorders>
            <w:shd w:val="clear" w:color="auto" w:fill="auto"/>
            <w:vAlign w:val="bottom"/>
          </w:tcPr>
          <w:p w14:paraId="7F5A3092" w14:textId="77777777" w:rsidR="008F6B6F" w:rsidRPr="00BE47A8" w:rsidRDefault="008F6B6F" w:rsidP="008F6B6F">
            <w:pPr>
              <w:jc w:val="center"/>
              <w:rPr>
                <w:sz w:val="18"/>
                <w:szCs w:val="18"/>
              </w:rPr>
            </w:pPr>
            <w:r w:rsidRPr="00BE47A8">
              <w:rPr>
                <w:sz w:val="18"/>
                <w:szCs w:val="18"/>
              </w:rPr>
              <w:t>1.34</w:t>
            </w:r>
          </w:p>
        </w:tc>
        <w:tc>
          <w:tcPr>
            <w:tcW w:w="382" w:type="pct"/>
            <w:shd w:val="clear" w:color="auto" w:fill="auto"/>
            <w:vAlign w:val="bottom"/>
          </w:tcPr>
          <w:p w14:paraId="42065CA1" w14:textId="77777777" w:rsidR="008F6B6F" w:rsidRPr="00BE47A8" w:rsidRDefault="008F6B6F" w:rsidP="008F6B6F">
            <w:pPr>
              <w:jc w:val="center"/>
              <w:rPr>
                <w:sz w:val="18"/>
                <w:szCs w:val="18"/>
              </w:rPr>
            </w:pPr>
            <w:r w:rsidRPr="00BE47A8">
              <w:rPr>
                <w:sz w:val="18"/>
                <w:szCs w:val="18"/>
              </w:rPr>
              <w:t>16.69</w:t>
            </w:r>
          </w:p>
        </w:tc>
        <w:tc>
          <w:tcPr>
            <w:tcW w:w="403" w:type="pct"/>
            <w:shd w:val="clear" w:color="auto" w:fill="auto"/>
            <w:vAlign w:val="bottom"/>
          </w:tcPr>
          <w:p w14:paraId="091C759E" w14:textId="77777777" w:rsidR="008F6B6F" w:rsidRPr="00BE47A8" w:rsidRDefault="008F6B6F" w:rsidP="008F6B6F">
            <w:pPr>
              <w:jc w:val="center"/>
              <w:rPr>
                <w:sz w:val="18"/>
                <w:szCs w:val="18"/>
              </w:rPr>
            </w:pPr>
            <w:r w:rsidRPr="00BE47A8">
              <w:rPr>
                <w:sz w:val="18"/>
                <w:szCs w:val="18"/>
              </w:rPr>
              <w:t>0.983</w:t>
            </w:r>
          </w:p>
        </w:tc>
        <w:tc>
          <w:tcPr>
            <w:tcW w:w="382" w:type="pct"/>
            <w:shd w:val="clear" w:color="auto" w:fill="auto"/>
            <w:vAlign w:val="bottom"/>
          </w:tcPr>
          <w:p w14:paraId="23D8DBCF" w14:textId="77777777" w:rsidR="008F6B6F" w:rsidRPr="00BE47A8" w:rsidRDefault="008F6B6F" w:rsidP="008F6B6F">
            <w:pPr>
              <w:jc w:val="center"/>
              <w:rPr>
                <w:sz w:val="18"/>
                <w:szCs w:val="18"/>
              </w:rPr>
            </w:pPr>
            <w:r w:rsidRPr="00BE47A8">
              <w:rPr>
                <w:sz w:val="18"/>
                <w:szCs w:val="18"/>
              </w:rPr>
              <w:t>9.988</w:t>
            </w:r>
          </w:p>
        </w:tc>
        <w:tc>
          <w:tcPr>
            <w:tcW w:w="382" w:type="pct"/>
            <w:shd w:val="clear" w:color="auto" w:fill="auto"/>
            <w:vAlign w:val="bottom"/>
          </w:tcPr>
          <w:p w14:paraId="51754A86" w14:textId="77777777" w:rsidR="008F6B6F" w:rsidRPr="00BE47A8" w:rsidRDefault="008F6B6F" w:rsidP="008F6B6F">
            <w:pPr>
              <w:jc w:val="center"/>
              <w:rPr>
                <w:sz w:val="18"/>
                <w:szCs w:val="18"/>
              </w:rPr>
            </w:pPr>
            <w:r w:rsidRPr="00BE47A8">
              <w:rPr>
                <w:sz w:val="18"/>
                <w:szCs w:val="18"/>
              </w:rPr>
              <w:t>4.109</w:t>
            </w:r>
          </w:p>
        </w:tc>
        <w:tc>
          <w:tcPr>
            <w:tcW w:w="399" w:type="pct"/>
            <w:shd w:val="clear" w:color="auto" w:fill="auto"/>
            <w:vAlign w:val="bottom"/>
          </w:tcPr>
          <w:p w14:paraId="1BB8C49C" w14:textId="77777777" w:rsidR="008F6B6F" w:rsidRPr="00BE47A8" w:rsidRDefault="008F6B6F" w:rsidP="008F6B6F">
            <w:pPr>
              <w:jc w:val="center"/>
              <w:rPr>
                <w:sz w:val="18"/>
                <w:szCs w:val="18"/>
              </w:rPr>
            </w:pPr>
            <w:r w:rsidRPr="00BE47A8">
              <w:rPr>
                <w:sz w:val="18"/>
                <w:szCs w:val="18"/>
              </w:rPr>
              <w:t>30.380</w:t>
            </w:r>
          </w:p>
        </w:tc>
        <w:tc>
          <w:tcPr>
            <w:tcW w:w="461" w:type="pct"/>
            <w:shd w:val="clear" w:color="auto" w:fill="auto"/>
            <w:vAlign w:val="bottom"/>
          </w:tcPr>
          <w:p w14:paraId="1A5B448E" w14:textId="77777777" w:rsidR="008F6B6F" w:rsidRPr="00BE47A8" w:rsidRDefault="008F6B6F" w:rsidP="008F6B6F">
            <w:pPr>
              <w:jc w:val="center"/>
              <w:rPr>
                <w:sz w:val="18"/>
                <w:szCs w:val="18"/>
              </w:rPr>
            </w:pPr>
            <w:r w:rsidRPr="00BE47A8">
              <w:rPr>
                <w:sz w:val="18"/>
                <w:szCs w:val="18"/>
              </w:rPr>
              <w:t>9.512</w:t>
            </w:r>
          </w:p>
        </w:tc>
        <w:tc>
          <w:tcPr>
            <w:tcW w:w="404" w:type="pct"/>
            <w:shd w:val="clear" w:color="auto" w:fill="auto"/>
            <w:vAlign w:val="bottom"/>
          </w:tcPr>
          <w:p w14:paraId="3A61B1AF" w14:textId="77777777" w:rsidR="008F6B6F" w:rsidRPr="00BE47A8" w:rsidRDefault="008F6B6F" w:rsidP="008F6B6F">
            <w:pPr>
              <w:jc w:val="center"/>
              <w:rPr>
                <w:sz w:val="18"/>
                <w:szCs w:val="18"/>
              </w:rPr>
            </w:pPr>
            <w:r w:rsidRPr="00BE47A8">
              <w:rPr>
                <w:sz w:val="18"/>
                <w:szCs w:val="18"/>
              </w:rPr>
              <w:t>2.501</w:t>
            </w:r>
          </w:p>
        </w:tc>
        <w:tc>
          <w:tcPr>
            <w:tcW w:w="382" w:type="pct"/>
            <w:vAlign w:val="bottom"/>
          </w:tcPr>
          <w:p w14:paraId="50EA65F5" w14:textId="77777777" w:rsidR="008F6B6F" w:rsidRPr="00BE47A8" w:rsidRDefault="008F6B6F" w:rsidP="008F6B6F">
            <w:pPr>
              <w:jc w:val="center"/>
              <w:rPr>
                <w:sz w:val="18"/>
                <w:szCs w:val="18"/>
              </w:rPr>
            </w:pPr>
            <w:r w:rsidRPr="00BE47A8">
              <w:rPr>
                <w:sz w:val="18"/>
                <w:szCs w:val="18"/>
              </w:rPr>
              <w:t>3.294</w:t>
            </w:r>
          </w:p>
        </w:tc>
        <w:tc>
          <w:tcPr>
            <w:tcW w:w="434" w:type="pct"/>
            <w:vAlign w:val="bottom"/>
          </w:tcPr>
          <w:p w14:paraId="4B564A9C" w14:textId="77777777" w:rsidR="008F6B6F" w:rsidRPr="00BE47A8" w:rsidRDefault="008F6B6F" w:rsidP="008F6B6F">
            <w:pPr>
              <w:jc w:val="center"/>
              <w:rPr>
                <w:sz w:val="18"/>
                <w:szCs w:val="18"/>
              </w:rPr>
            </w:pPr>
            <w:r w:rsidRPr="00BE47A8">
              <w:rPr>
                <w:sz w:val="18"/>
                <w:szCs w:val="18"/>
              </w:rPr>
              <w:t>0.250</w:t>
            </w:r>
          </w:p>
        </w:tc>
      </w:tr>
      <w:tr w:rsidR="008F6B6F" w:rsidRPr="00E03470" w14:paraId="1935EC8C" w14:textId="77777777" w:rsidTr="008F6B6F">
        <w:trPr>
          <w:trHeight w:val="20"/>
        </w:trPr>
        <w:tc>
          <w:tcPr>
            <w:tcW w:w="5000" w:type="pct"/>
            <w:gridSpan w:val="12"/>
            <w:tcBorders>
              <w:top w:val="nil"/>
              <w:bottom w:val="nil"/>
              <w:right w:val="single" w:sz="4" w:space="0" w:color="auto"/>
            </w:tcBorders>
            <w:shd w:val="clear" w:color="auto" w:fill="auto"/>
            <w:vAlign w:val="center"/>
          </w:tcPr>
          <w:p w14:paraId="69811CAC" w14:textId="77777777" w:rsidR="008F6B6F" w:rsidRPr="00B71C21" w:rsidRDefault="008F6B6F" w:rsidP="008F6B6F">
            <w:pPr>
              <w:pStyle w:val="TableText8pt"/>
              <w:keepNext/>
              <w:keepLines/>
              <w:spacing w:before="0" w:after="0"/>
              <w:rPr>
                <w:rFonts w:eastAsia="SimSun"/>
                <w:b/>
                <w:szCs w:val="16"/>
                <w:lang w:eastAsia="zh-CN"/>
              </w:rPr>
            </w:pPr>
            <w:r w:rsidRPr="00B71C21">
              <w:rPr>
                <w:rFonts w:eastAsia="SimSun"/>
                <w:b/>
                <w:szCs w:val="16"/>
                <w:lang w:eastAsia="zh-CN"/>
              </w:rPr>
              <w:t>Nitrile Gloves</w:t>
            </w:r>
          </w:p>
        </w:tc>
      </w:tr>
      <w:tr w:rsidR="008F6B6F" w:rsidRPr="00014486" w14:paraId="5048B7B5" w14:textId="77777777" w:rsidTr="008F6B6F">
        <w:trPr>
          <w:trHeight w:val="20"/>
        </w:trPr>
        <w:tc>
          <w:tcPr>
            <w:tcW w:w="613" w:type="pct"/>
            <w:shd w:val="clear" w:color="auto" w:fill="auto"/>
            <w:vAlign w:val="center"/>
          </w:tcPr>
          <w:p w14:paraId="44C06637" w14:textId="77777777" w:rsidR="008F6B6F" w:rsidRPr="00014486" w:rsidRDefault="008F6B6F" w:rsidP="008F6B6F">
            <w:pPr>
              <w:pStyle w:val="TableText8pt"/>
              <w:keepNext/>
              <w:keepLines/>
              <w:spacing w:before="0" w:after="0"/>
              <w:rPr>
                <w:rFonts w:eastAsia="SimSun"/>
                <w:szCs w:val="16"/>
                <w:lang w:eastAsia="zh-CN"/>
              </w:rPr>
            </w:pPr>
            <w:r w:rsidRPr="00014486">
              <w:rPr>
                <w:rFonts w:eastAsia="SimSun"/>
                <w:szCs w:val="16"/>
                <w:lang w:eastAsia="zh-CN"/>
              </w:rPr>
              <w:t>TOTAL</w:t>
            </w:r>
          </w:p>
        </w:tc>
        <w:tc>
          <w:tcPr>
            <w:tcW w:w="354" w:type="pct"/>
            <w:tcBorders>
              <w:right w:val="single" w:sz="4" w:space="0" w:color="auto"/>
            </w:tcBorders>
            <w:shd w:val="clear" w:color="auto" w:fill="auto"/>
            <w:vAlign w:val="bottom"/>
          </w:tcPr>
          <w:p w14:paraId="241E1E07" w14:textId="77777777" w:rsidR="008F6B6F" w:rsidRPr="00BE47A8" w:rsidRDefault="008F6B6F" w:rsidP="008F6B6F">
            <w:pPr>
              <w:jc w:val="center"/>
              <w:rPr>
                <w:sz w:val="18"/>
                <w:szCs w:val="18"/>
              </w:rPr>
            </w:pPr>
            <w:r w:rsidRPr="00BE47A8">
              <w:rPr>
                <w:sz w:val="18"/>
                <w:szCs w:val="18"/>
              </w:rPr>
              <w:t>NA</w:t>
            </w:r>
          </w:p>
        </w:tc>
        <w:tc>
          <w:tcPr>
            <w:tcW w:w="404" w:type="pct"/>
            <w:tcBorders>
              <w:left w:val="single" w:sz="4" w:space="0" w:color="auto"/>
            </w:tcBorders>
            <w:shd w:val="clear" w:color="auto" w:fill="auto"/>
            <w:vAlign w:val="bottom"/>
          </w:tcPr>
          <w:p w14:paraId="3272C869" w14:textId="77777777" w:rsidR="008F6B6F" w:rsidRPr="00BE47A8" w:rsidRDefault="008F6B6F" w:rsidP="008F6B6F">
            <w:pPr>
              <w:jc w:val="center"/>
              <w:rPr>
                <w:sz w:val="18"/>
                <w:szCs w:val="18"/>
              </w:rPr>
            </w:pPr>
            <w:r w:rsidRPr="00BE47A8">
              <w:rPr>
                <w:sz w:val="18"/>
                <w:szCs w:val="18"/>
              </w:rPr>
              <w:t>37.12</w:t>
            </w:r>
          </w:p>
        </w:tc>
        <w:tc>
          <w:tcPr>
            <w:tcW w:w="382" w:type="pct"/>
            <w:shd w:val="clear" w:color="auto" w:fill="auto"/>
            <w:vAlign w:val="bottom"/>
          </w:tcPr>
          <w:p w14:paraId="787F4420" w14:textId="77777777" w:rsidR="008F6B6F" w:rsidRPr="00BE47A8" w:rsidRDefault="008F6B6F" w:rsidP="008F6B6F">
            <w:pPr>
              <w:jc w:val="center"/>
              <w:rPr>
                <w:sz w:val="18"/>
                <w:szCs w:val="18"/>
              </w:rPr>
            </w:pPr>
            <w:r w:rsidRPr="00BE47A8">
              <w:rPr>
                <w:sz w:val="18"/>
                <w:szCs w:val="18"/>
              </w:rPr>
              <w:t>NA</w:t>
            </w:r>
          </w:p>
        </w:tc>
        <w:tc>
          <w:tcPr>
            <w:tcW w:w="403" w:type="pct"/>
            <w:shd w:val="clear" w:color="auto" w:fill="auto"/>
            <w:vAlign w:val="bottom"/>
          </w:tcPr>
          <w:p w14:paraId="4565739D" w14:textId="77777777" w:rsidR="008F6B6F" w:rsidRPr="00BE47A8" w:rsidRDefault="008F6B6F" w:rsidP="008F6B6F">
            <w:pPr>
              <w:jc w:val="center"/>
              <w:rPr>
                <w:sz w:val="18"/>
                <w:szCs w:val="18"/>
              </w:rPr>
            </w:pPr>
            <w:r w:rsidRPr="00BE47A8">
              <w:rPr>
                <w:sz w:val="18"/>
                <w:szCs w:val="18"/>
              </w:rPr>
              <w:t>NA</w:t>
            </w:r>
          </w:p>
        </w:tc>
        <w:tc>
          <w:tcPr>
            <w:tcW w:w="382" w:type="pct"/>
            <w:shd w:val="clear" w:color="auto" w:fill="auto"/>
            <w:vAlign w:val="bottom"/>
          </w:tcPr>
          <w:p w14:paraId="60112EC4" w14:textId="77777777" w:rsidR="008F6B6F" w:rsidRPr="00BE47A8" w:rsidRDefault="008F6B6F" w:rsidP="008F6B6F">
            <w:pPr>
              <w:jc w:val="center"/>
              <w:rPr>
                <w:sz w:val="18"/>
                <w:szCs w:val="18"/>
              </w:rPr>
            </w:pPr>
            <w:r w:rsidRPr="00BE47A8">
              <w:rPr>
                <w:sz w:val="18"/>
                <w:szCs w:val="18"/>
              </w:rPr>
              <w:t>16040</w:t>
            </w:r>
          </w:p>
        </w:tc>
        <w:tc>
          <w:tcPr>
            <w:tcW w:w="382" w:type="pct"/>
            <w:shd w:val="clear" w:color="auto" w:fill="auto"/>
            <w:vAlign w:val="bottom"/>
          </w:tcPr>
          <w:p w14:paraId="0E3C0227" w14:textId="77777777" w:rsidR="008F6B6F" w:rsidRPr="00BE47A8" w:rsidRDefault="008F6B6F" w:rsidP="008F6B6F">
            <w:pPr>
              <w:jc w:val="center"/>
              <w:rPr>
                <w:sz w:val="18"/>
                <w:szCs w:val="18"/>
              </w:rPr>
            </w:pPr>
            <w:r w:rsidRPr="00BE47A8">
              <w:rPr>
                <w:sz w:val="18"/>
                <w:szCs w:val="18"/>
              </w:rPr>
              <w:t>2024</w:t>
            </w:r>
          </w:p>
        </w:tc>
        <w:tc>
          <w:tcPr>
            <w:tcW w:w="399" w:type="pct"/>
            <w:shd w:val="clear" w:color="auto" w:fill="auto"/>
            <w:vAlign w:val="bottom"/>
          </w:tcPr>
          <w:p w14:paraId="2F2B49B1" w14:textId="77777777" w:rsidR="008F6B6F" w:rsidRPr="00BE47A8" w:rsidRDefault="008F6B6F" w:rsidP="008F6B6F">
            <w:pPr>
              <w:jc w:val="center"/>
              <w:rPr>
                <w:sz w:val="18"/>
                <w:szCs w:val="18"/>
              </w:rPr>
            </w:pPr>
            <w:r w:rsidRPr="00BE47A8">
              <w:rPr>
                <w:sz w:val="18"/>
                <w:szCs w:val="18"/>
              </w:rPr>
              <w:t>140.8</w:t>
            </w:r>
          </w:p>
        </w:tc>
        <w:tc>
          <w:tcPr>
            <w:tcW w:w="461" w:type="pct"/>
            <w:shd w:val="clear" w:color="auto" w:fill="auto"/>
            <w:vAlign w:val="bottom"/>
          </w:tcPr>
          <w:p w14:paraId="2AB6D5A2" w14:textId="77777777" w:rsidR="008F6B6F" w:rsidRPr="00BE47A8" w:rsidRDefault="008F6B6F" w:rsidP="008F6B6F">
            <w:pPr>
              <w:jc w:val="center"/>
              <w:rPr>
                <w:sz w:val="18"/>
                <w:szCs w:val="18"/>
              </w:rPr>
            </w:pPr>
            <w:r w:rsidRPr="00BE47A8">
              <w:rPr>
                <w:sz w:val="18"/>
                <w:szCs w:val="18"/>
              </w:rPr>
              <w:t>NA</w:t>
            </w:r>
          </w:p>
        </w:tc>
        <w:tc>
          <w:tcPr>
            <w:tcW w:w="404" w:type="pct"/>
            <w:shd w:val="clear" w:color="auto" w:fill="auto"/>
            <w:vAlign w:val="bottom"/>
          </w:tcPr>
          <w:p w14:paraId="432E6285" w14:textId="77777777" w:rsidR="008F6B6F" w:rsidRPr="00BE47A8" w:rsidRDefault="008F6B6F" w:rsidP="008F6B6F">
            <w:pPr>
              <w:jc w:val="center"/>
              <w:rPr>
                <w:sz w:val="18"/>
                <w:szCs w:val="18"/>
              </w:rPr>
            </w:pPr>
            <w:r w:rsidRPr="00BE47A8">
              <w:rPr>
                <w:sz w:val="18"/>
                <w:szCs w:val="18"/>
              </w:rPr>
              <w:t>213.2</w:t>
            </w:r>
          </w:p>
        </w:tc>
        <w:tc>
          <w:tcPr>
            <w:tcW w:w="382" w:type="pct"/>
            <w:vAlign w:val="bottom"/>
          </w:tcPr>
          <w:p w14:paraId="65866AC5" w14:textId="77777777" w:rsidR="008F6B6F" w:rsidRPr="00BE47A8" w:rsidRDefault="008F6B6F" w:rsidP="008F6B6F">
            <w:pPr>
              <w:jc w:val="center"/>
              <w:rPr>
                <w:sz w:val="18"/>
                <w:szCs w:val="18"/>
              </w:rPr>
            </w:pPr>
            <w:r w:rsidRPr="00BE47A8">
              <w:rPr>
                <w:sz w:val="18"/>
                <w:szCs w:val="18"/>
              </w:rPr>
              <w:t>NA</w:t>
            </w:r>
          </w:p>
        </w:tc>
        <w:tc>
          <w:tcPr>
            <w:tcW w:w="434" w:type="pct"/>
            <w:tcBorders>
              <w:right w:val="single" w:sz="4" w:space="0" w:color="auto"/>
            </w:tcBorders>
            <w:vAlign w:val="bottom"/>
          </w:tcPr>
          <w:p w14:paraId="70BAFB54" w14:textId="77777777" w:rsidR="008F6B6F" w:rsidRPr="00BE47A8" w:rsidRDefault="008F6B6F" w:rsidP="008F6B6F">
            <w:pPr>
              <w:jc w:val="center"/>
              <w:rPr>
                <w:sz w:val="18"/>
                <w:szCs w:val="18"/>
              </w:rPr>
            </w:pPr>
            <w:r w:rsidRPr="00BE47A8">
              <w:rPr>
                <w:sz w:val="18"/>
                <w:szCs w:val="18"/>
              </w:rPr>
              <w:t>NA</w:t>
            </w:r>
          </w:p>
        </w:tc>
      </w:tr>
      <w:tr w:rsidR="008F6B6F" w:rsidRPr="00E03470" w14:paraId="27C948CA" w14:textId="77777777" w:rsidTr="008F6B6F">
        <w:trPr>
          <w:trHeight w:val="20"/>
        </w:trPr>
        <w:tc>
          <w:tcPr>
            <w:tcW w:w="5000" w:type="pct"/>
            <w:gridSpan w:val="12"/>
            <w:tcBorders>
              <w:top w:val="nil"/>
              <w:bottom w:val="nil"/>
              <w:right w:val="single" w:sz="4" w:space="0" w:color="auto"/>
            </w:tcBorders>
            <w:shd w:val="clear" w:color="auto" w:fill="auto"/>
            <w:vAlign w:val="center"/>
          </w:tcPr>
          <w:p w14:paraId="10BC6DB4" w14:textId="77777777" w:rsidR="008F6B6F" w:rsidRPr="007E6989" w:rsidRDefault="008F6B6F" w:rsidP="008F6B6F">
            <w:pPr>
              <w:pStyle w:val="TableText8pt"/>
              <w:keepNext/>
              <w:keepLines/>
              <w:spacing w:before="0" w:after="0"/>
              <w:rPr>
                <w:rFonts w:eastAsia="SimSun"/>
                <w:b/>
                <w:szCs w:val="16"/>
                <w:lang w:eastAsia="zh-CN"/>
              </w:rPr>
            </w:pPr>
            <w:r w:rsidRPr="007E6989">
              <w:rPr>
                <w:rFonts w:eastAsia="SimSun"/>
                <w:b/>
                <w:szCs w:val="16"/>
                <w:lang w:eastAsia="zh-CN"/>
              </w:rPr>
              <w:t>Residues in air sampling tubes</w:t>
            </w:r>
          </w:p>
        </w:tc>
      </w:tr>
      <w:tr w:rsidR="008F6B6F" w:rsidRPr="009044F4" w14:paraId="6CEE588F" w14:textId="77777777" w:rsidTr="008F6B6F">
        <w:trPr>
          <w:trHeight w:val="20"/>
        </w:trPr>
        <w:tc>
          <w:tcPr>
            <w:tcW w:w="613" w:type="pct"/>
            <w:shd w:val="clear" w:color="auto" w:fill="auto"/>
            <w:vAlign w:val="center"/>
          </w:tcPr>
          <w:p w14:paraId="6FFA4246" w14:textId="77777777" w:rsidR="008F6B6F" w:rsidRPr="009044F4" w:rsidRDefault="008F6B6F" w:rsidP="008F6B6F">
            <w:pPr>
              <w:pStyle w:val="TableText8pt"/>
              <w:keepNext/>
              <w:keepLines/>
              <w:spacing w:before="20" w:after="0"/>
              <w:rPr>
                <w:rFonts w:eastAsia="SimSun"/>
                <w:szCs w:val="16"/>
                <w:lang w:eastAsia="zh-CN"/>
              </w:rPr>
            </w:pPr>
            <w:r>
              <w:rPr>
                <w:rFonts w:eastAsia="SimSun"/>
                <w:szCs w:val="16"/>
                <w:lang w:eastAsia="zh-CN"/>
              </w:rPr>
              <w:t>Measured</w:t>
            </w:r>
          </w:p>
        </w:tc>
        <w:tc>
          <w:tcPr>
            <w:tcW w:w="354" w:type="pct"/>
            <w:tcBorders>
              <w:right w:val="single" w:sz="4" w:space="0" w:color="auto"/>
            </w:tcBorders>
            <w:shd w:val="clear" w:color="auto" w:fill="auto"/>
            <w:vAlign w:val="bottom"/>
          </w:tcPr>
          <w:p w14:paraId="6ECD6FE9" w14:textId="77777777" w:rsidR="008F6B6F" w:rsidRPr="00BE47A8" w:rsidRDefault="008F6B6F" w:rsidP="008F6B6F">
            <w:pPr>
              <w:jc w:val="center"/>
              <w:rPr>
                <w:sz w:val="18"/>
                <w:szCs w:val="18"/>
              </w:rPr>
            </w:pPr>
            <w:r w:rsidRPr="00BE47A8">
              <w:rPr>
                <w:sz w:val="18"/>
                <w:szCs w:val="18"/>
              </w:rPr>
              <w:t>1.8</w:t>
            </w:r>
          </w:p>
        </w:tc>
        <w:tc>
          <w:tcPr>
            <w:tcW w:w="404" w:type="pct"/>
            <w:tcBorders>
              <w:left w:val="single" w:sz="4" w:space="0" w:color="auto"/>
            </w:tcBorders>
            <w:shd w:val="clear" w:color="auto" w:fill="auto"/>
            <w:vAlign w:val="bottom"/>
          </w:tcPr>
          <w:p w14:paraId="5A4B40D8" w14:textId="77777777" w:rsidR="008F6B6F" w:rsidRPr="00BE47A8" w:rsidRDefault="008F6B6F" w:rsidP="008F6B6F">
            <w:pPr>
              <w:jc w:val="center"/>
              <w:rPr>
                <w:sz w:val="18"/>
                <w:szCs w:val="18"/>
              </w:rPr>
            </w:pPr>
            <w:r w:rsidRPr="00BE47A8">
              <w:rPr>
                <w:sz w:val="18"/>
                <w:szCs w:val="18"/>
              </w:rPr>
              <w:t>1.208</w:t>
            </w:r>
          </w:p>
        </w:tc>
        <w:tc>
          <w:tcPr>
            <w:tcW w:w="382" w:type="pct"/>
            <w:shd w:val="clear" w:color="auto" w:fill="auto"/>
            <w:vAlign w:val="bottom"/>
          </w:tcPr>
          <w:p w14:paraId="14037A69" w14:textId="77777777" w:rsidR="008F6B6F" w:rsidRPr="00BE47A8" w:rsidRDefault="008F6B6F" w:rsidP="008F6B6F">
            <w:pPr>
              <w:jc w:val="center"/>
              <w:rPr>
                <w:sz w:val="18"/>
                <w:szCs w:val="18"/>
              </w:rPr>
            </w:pPr>
            <w:r w:rsidRPr="00BE47A8">
              <w:rPr>
                <w:sz w:val="18"/>
                <w:szCs w:val="18"/>
              </w:rPr>
              <w:t>2.000</w:t>
            </w:r>
          </w:p>
        </w:tc>
        <w:tc>
          <w:tcPr>
            <w:tcW w:w="403" w:type="pct"/>
            <w:shd w:val="clear" w:color="auto" w:fill="auto"/>
            <w:vAlign w:val="bottom"/>
          </w:tcPr>
          <w:p w14:paraId="647BBCBF" w14:textId="77777777" w:rsidR="008F6B6F" w:rsidRPr="00BE47A8" w:rsidRDefault="008F6B6F" w:rsidP="008F6B6F">
            <w:pPr>
              <w:jc w:val="center"/>
              <w:rPr>
                <w:sz w:val="18"/>
                <w:szCs w:val="18"/>
              </w:rPr>
            </w:pPr>
            <w:r w:rsidRPr="00BE47A8">
              <w:rPr>
                <w:sz w:val="18"/>
                <w:szCs w:val="18"/>
              </w:rPr>
              <w:t>0.864</w:t>
            </w:r>
          </w:p>
        </w:tc>
        <w:tc>
          <w:tcPr>
            <w:tcW w:w="382" w:type="pct"/>
            <w:shd w:val="clear" w:color="auto" w:fill="auto"/>
            <w:vAlign w:val="bottom"/>
          </w:tcPr>
          <w:p w14:paraId="7A04EAD6" w14:textId="77777777" w:rsidR="008F6B6F" w:rsidRPr="00BE47A8" w:rsidRDefault="008F6B6F" w:rsidP="008F6B6F">
            <w:pPr>
              <w:jc w:val="center"/>
              <w:rPr>
                <w:sz w:val="18"/>
                <w:szCs w:val="18"/>
              </w:rPr>
            </w:pPr>
            <w:r w:rsidRPr="00BE47A8">
              <w:rPr>
                <w:sz w:val="18"/>
                <w:szCs w:val="18"/>
              </w:rPr>
              <w:t>1.3</w:t>
            </w:r>
          </w:p>
        </w:tc>
        <w:tc>
          <w:tcPr>
            <w:tcW w:w="382" w:type="pct"/>
            <w:shd w:val="clear" w:color="auto" w:fill="auto"/>
            <w:vAlign w:val="bottom"/>
          </w:tcPr>
          <w:p w14:paraId="29B212D2" w14:textId="77777777" w:rsidR="008F6B6F" w:rsidRPr="00BE47A8" w:rsidRDefault="008F6B6F" w:rsidP="008F6B6F">
            <w:pPr>
              <w:jc w:val="center"/>
              <w:rPr>
                <w:sz w:val="18"/>
                <w:szCs w:val="18"/>
              </w:rPr>
            </w:pPr>
            <w:r w:rsidRPr="00BE47A8">
              <w:rPr>
                <w:sz w:val="18"/>
                <w:szCs w:val="18"/>
              </w:rPr>
              <w:t>0.397</w:t>
            </w:r>
          </w:p>
        </w:tc>
        <w:tc>
          <w:tcPr>
            <w:tcW w:w="399" w:type="pct"/>
            <w:shd w:val="clear" w:color="auto" w:fill="auto"/>
            <w:vAlign w:val="bottom"/>
          </w:tcPr>
          <w:p w14:paraId="2F88DE87" w14:textId="77777777" w:rsidR="008F6B6F" w:rsidRPr="00BE47A8" w:rsidRDefault="008F6B6F" w:rsidP="008F6B6F">
            <w:pPr>
              <w:jc w:val="center"/>
              <w:rPr>
                <w:sz w:val="18"/>
                <w:szCs w:val="18"/>
              </w:rPr>
            </w:pPr>
            <w:r w:rsidRPr="00BE47A8">
              <w:rPr>
                <w:sz w:val="18"/>
                <w:szCs w:val="18"/>
              </w:rPr>
              <w:t>6.48</w:t>
            </w:r>
          </w:p>
        </w:tc>
        <w:tc>
          <w:tcPr>
            <w:tcW w:w="461" w:type="pct"/>
            <w:shd w:val="clear" w:color="auto" w:fill="auto"/>
            <w:vAlign w:val="bottom"/>
          </w:tcPr>
          <w:p w14:paraId="30CDAB86" w14:textId="77777777" w:rsidR="008F6B6F" w:rsidRPr="00BE47A8" w:rsidRDefault="008F6B6F" w:rsidP="008F6B6F">
            <w:pPr>
              <w:jc w:val="center"/>
              <w:rPr>
                <w:sz w:val="18"/>
                <w:szCs w:val="18"/>
              </w:rPr>
            </w:pPr>
            <w:r w:rsidRPr="00BE47A8">
              <w:rPr>
                <w:sz w:val="18"/>
                <w:szCs w:val="18"/>
              </w:rPr>
              <w:t>1.752</w:t>
            </w:r>
          </w:p>
        </w:tc>
        <w:tc>
          <w:tcPr>
            <w:tcW w:w="404" w:type="pct"/>
            <w:shd w:val="clear" w:color="auto" w:fill="auto"/>
            <w:vAlign w:val="bottom"/>
          </w:tcPr>
          <w:p w14:paraId="5D39FC49" w14:textId="77777777" w:rsidR="008F6B6F" w:rsidRPr="00BE47A8" w:rsidRDefault="008F6B6F" w:rsidP="008F6B6F">
            <w:pPr>
              <w:jc w:val="center"/>
              <w:rPr>
                <w:sz w:val="18"/>
                <w:szCs w:val="18"/>
              </w:rPr>
            </w:pPr>
            <w:r w:rsidRPr="00BE47A8">
              <w:rPr>
                <w:sz w:val="18"/>
                <w:szCs w:val="18"/>
              </w:rPr>
              <w:t>1.44</w:t>
            </w:r>
          </w:p>
        </w:tc>
        <w:tc>
          <w:tcPr>
            <w:tcW w:w="382" w:type="pct"/>
            <w:vAlign w:val="bottom"/>
          </w:tcPr>
          <w:p w14:paraId="149056BC" w14:textId="77777777" w:rsidR="008F6B6F" w:rsidRPr="00BE47A8" w:rsidRDefault="008F6B6F" w:rsidP="008F6B6F">
            <w:pPr>
              <w:jc w:val="center"/>
              <w:rPr>
                <w:sz w:val="18"/>
                <w:szCs w:val="18"/>
              </w:rPr>
            </w:pPr>
            <w:r w:rsidRPr="00BE47A8">
              <w:rPr>
                <w:sz w:val="18"/>
                <w:szCs w:val="18"/>
              </w:rPr>
              <w:t>1.728</w:t>
            </w:r>
          </w:p>
        </w:tc>
        <w:tc>
          <w:tcPr>
            <w:tcW w:w="434" w:type="pct"/>
            <w:tcBorders>
              <w:right w:val="single" w:sz="4" w:space="0" w:color="auto"/>
            </w:tcBorders>
            <w:vAlign w:val="bottom"/>
          </w:tcPr>
          <w:p w14:paraId="005C3874" w14:textId="77777777" w:rsidR="008F6B6F" w:rsidRPr="00BE47A8" w:rsidRDefault="008F6B6F" w:rsidP="008F6B6F">
            <w:pPr>
              <w:jc w:val="center"/>
              <w:rPr>
                <w:sz w:val="18"/>
                <w:szCs w:val="18"/>
              </w:rPr>
            </w:pPr>
            <w:r w:rsidRPr="00BE47A8">
              <w:rPr>
                <w:sz w:val="18"/>
                <w:szCs w:val="18"/>
              </w:rPr>
              <w:t>0.076</w:t>
            </w:r>
          </w:p>
        </w:tc>
      </w:tr>
      <w:tr w:rsidR="008F6B6F" w:rsidRPr="00FD3445" w14:paraId="4165E466" w14:textId="77777777" w:rsidTr="008F6B6F">
        <w:trPr>
          <w:trHeight w:val="20"/>
        </w:trPr>
        <w:tc>
          <w:tcPr>
            <w:tcW w:w="613" w:type="pct"/>
            <w:shd w:val="clear" w:color="auto" w:fill="auto"/>
            <w:vAlign w:val="center"/>
          </w:tcPr>
          <w:p w14:paraId="0EC85C6A" w14:textId="77777777" w:rsidR="008F6B6F" w:rsidRPr="00FD3445" w:rsidRDefault="008F6B6F" w:rsidP="008F6B6F">
            <w:pPr>
              <w:pStyle w:val="TableText8pt"/>
              <w:keepNext/>
              <w:keepLines/>
              <w:spacing w:before="20" w:after="0"/>
              <w:rPr>
                <w:rFonts w:eastAsia="SimSun"/>
                <w:szCs w:val="16"/>
                <w:lang w:eastAsia="zh-CN"/>
              </w:rPr>
            </w:pPr>
            <w:r w:rsidRPr="00FD3445">
              <w:rPr>
                <w:rFonts w:eastAsia="SimSun"/>
                <w:szCs w:val="16"/>
                <w:lang w:eastAsia="zh-CN"/>
              </w:rPr>
              <w:t>TOTAL</w:t>
            </w:r>
          </w:p>
        </w:tc>
        <w:tc>
          <w:tcPr>
            <w:tcW w:w="354" w:type="pct"/>
            <w:tcBorders>
              <w:right w:val="single" w:sz="4" w:space="0" w:color="auto"/>
            </w:tcBorders>
            <w:shd w:val="clear" w:color="auto" w:fill="auto"/>
            <w:vAlign w:val="bottom"/>
          </w:tcPr>
          <w:p w14:paraId="378E171D" w14:textId="77777777" w:rsidR="008F6B6F" w:rsidRPr="00BE47A8" w:rsidRDefault="008F6B6F" w:rsidP="008F6B6F">
            <w:pPr>
              <w:jc w:val="center"/>
              <w:rPr>
                <w:sz w:val="18"/>
                <w:szCs w:val="18"/>
              </w:rPr>
            </w:pPr>
            <w:r w:rsidRPr="00BE47A8">
              <w:rPr>
                <w:sz w:val="18"/>
                <w:szCs w:val="18"/>
              </w:rPr>
              <w:t>1.8</w:t>
            </w:r>
          </w:p>
        </w:tc>
        <w:tc>
          <w:tcPr>
            <w:tcW w:w="404" w:type="pct"/>
            <w:tcBorders>
              <w:left w:val="single" w:sz="4" w:space="0" w:color="auto"/>
            </w:tcBorders>
            <w:shd w:val="clear" w:color="auto" w:fill="auto"/>
            <w:vAlign w:val="bottom"/>
          </w:tcPr>
          <w:p w14:paraId="61198DBF" w14:textId="77777777" w:rsidR="008F6B6F" w:rsidRPr="00BE47A8" w:rsidRDefault="008F6B6F" w:rsidP="008F6B6F">
            <w:pPr>
              <w:jc w:val="center"/>
              <w:rPr>
                <w:sz w:val="18"/>
                <w:szCs w:val="18"/>
              </w:rPr>
            </w:pPr>
            <w:r w:rsidRPr="00BE47A8">
              <w:rPr>
                <w:sz w:val="18"/>
                <w:szCs w:val="18"/>
              </w:rPr>
              <w:t>1.208</w:t>
            </w:r>
          </w:p>
        </w:tc>
        <w:tc>
          <w:tcPr>
            <w:tcW w:w="382" w:type="pct"/>
            <w:shd w:val="clear" w:color="auto" w:fill="auto"/>
            <w:vAlign w:val="bottom"/>
          </w:tcPr>
          <w:p w14:paraId="2C5FCCE7" w14:textId="77777777" w:rsidR="008F6B6F" w:rsidRPr="00BE47A8" w:rsidRDefault="008F6B6F" w:rsidP="008F6B6F">
            <w:pPr>
              <w:jc w:val="center"/>
              <w:rPr>
                <w:sz w:val="18"/>
                <w:szCs w:val="18"/>
              </w:rPr>
            </w:pPr>
            <w:r w:rsidRPr="00BE47A8">
              <w:rPr>
                <w:sz w:val="18"/>
                <w:szCs w:val="18"/>
              </w:rPr>
              <w:t>2.000</w:t>
            </w:r>
          </w:p>
        </w:tc>
        <w:tc>
          <w:tcPr>
            <w:tcW w:w="403" w:type="pct"/>
            <w:shd w:val="clear" w:color="auto" w:fill="auto"/>
            <w:vAlign w:val="bottom"/>
          </w:tcPr>
          <w:p w14:paraId="72447EB3" w14:textId="77777777" w:rsidR="008F6B6F" w:rsidRPr="00BE47A8" w:rsidRDefault="008F6B6F" w:rsidP="008F6B6F">
            <w:pPr>
              <w:jc w:val="center"/>
              <w:rPr>
                <w:sz w:val="18"/>
                <w:szCs w:val="18"/>
              </w:rPr>
            </w:pPr>
            <w:r w:rsidRPr="00BE47A8">
              <w:rPr>
                <w:sz w:val="18"/>
                <w:szCs w:val="18"/>
              </w:rPr>
              <w:t>0.864</w:t>
            </w:r>
          </w:p>
        </w:tc>
        <w:tc>
          <w:tcPr>
            <w:tcW w:w="382" w:type="pct"/>
            <w:shd w:val="clear" w:color="auto" w:fill="auto"/>
            <w:vAlign w:val="bottom"/>
          </w:tcPr>
          <w:p w14:paraId="48BD8F7D" w14:textId="77777777" w:rsidR="008F6B6F" w:rsidRPr="00BE47A8" w:rsidRDefault="008F6B6F" w:rsidP="008F6B6F">
            <w:pPr>
              <w:jc w:val="center"/>
              <w:rPr>
                <w:sz w:val="18"/>
                <w:szCs w:val="18"/>
              </w:rPr>
            </w:pPr>
            <w:r w:rsidRPr="00BE47A8">
              <w:rPr>
                <w:sz w:val="18"/>
                <w:szCs w:val="18"/>
              </w:rPr>
              <w:t>1.3</w:t>
            </w:r>
          </w:p>
        </w:tc>
        <w:tc>
          <w:tcPr>
            <w:tcW w:w="382" w:type="pct"/>
            <w:shd w:val="clear" w:color="auto" w:fill="auto"/>
            <w:vAlign w:val="bottom"/>
          </w:tcPr>
          <w:p w14:paraId="2B368EFF" w14:textId="77777777" w:rsidR="008F6B6F" w:rsidRPr="00BE47A8" w:rsidRDefault="008F6B6F" w:rsidP="008F6B6F">
            <w:pPr>
              <w:jc w:val="center"/>
              <w:rPr>
                <w:sz w:val="18"/>
                <w:szCs w:val="18"/>
              </w:rPr>
            </w:pPr>
            <w:r w:rsidRPr="00BE47A8">
              <w:rPr>
                <w:sz w:val="18"/>
                <w:szCs w:val="18"/>
              </w:rPr>
              <w:t>0.397</w:t>
            </w:r>
          </w:p>
        </w:tc>
        <w:tc>
          <w:tcPr>
            <w:tcW w:w="399" w:type="pct"/>
            <w:shd w:val="clear" w:color="auto" w:fill="auto"/>
            <w:vAlign w:val="bottom"/>
          </w:tcPr>
          <w:p w14:paraId="67188548" w14:textId="77777777" w:rsidR="008F6B6F" w:rsidRPr="00BE47A8" w:rsidRDefault="008F6B6F" w:rsidP="008F6B6F">
            <w:pPr>
              <w:jc w:val="center"/>
              <w:rPr>
                <w:sz w:val="18"/>
                <w:szCs w:val="18"/>
              </w:rPr>
            </w:pPr>
            <w:r w:rsidRPr="00BE47A8">
              <w:rPr>
                <w:sz w:val="18"/>
                <w:szCs w:val="18"/>
              </w:rPr>
              <w:t>6.48</w:t>
            </w:r>
          </w:p>
        </w:tc>
        <w:tc>
          <w:tcPr>
            <w:tcW w:w="461" w:type="pct"/>
            <w:shd w:val="clear" w:color="auto" w:fill="auto"/>
            <w:vAlign w:val="bottom"/>
          </w:tcPr>
          <w:p w14:paraId="32BE0149" w14:textId="77777777" w:rsidR="008F6B6F" w:rsidRPr="00BE47A8" w:rsidRDefault="008F6B6F" w:rsidP="008F6B6F">
            <w:pPr>
              <w:jc w:val="center"/>
              <w:rPr>
                <w:sz w:val="18"/>
                <w:szCs w:val="18"/>
              </w:rPr>
            </w:pPr>
            <w:r w:rsidRPr="00BE47A8">
              <w:rPr>
                <w:sz w:val="18"/>
                <w:szCs w:val="18"/>
              </w:rPr>
              <w:t>1.752</w:t>
            </w:r>
          </w:p>
        </w:tc>
        <w:tc>
          <w:tcPr>
            <w:tcW w:w="404" w:type="pct"/>
            <w:shd w:val="clear" w:color="auto" w:fill="auto"/>
            <w:vAlign w:val="bottom"/>
          </w:tcPr>
          <w:p w14:paraId="3E441719" w14:textId="77777777" w:rsidR="008F6B6F" w:rsidRPr="00BE47A8" w:rsidRDefault="008F6B6F" w:rsidP="008F6B6F">
            <w:pPr>
              <w:jc w:val="center"/>
              <w:rPr>
                <w:sz w:val="18"/>
                <w:szCs w:val="18"/>
              </w:rPr>
            </w:pPr>
            <w:r w:rsidRPr="00BE47A8">
              <w:rPr>
                <w:sz w:val="18"/>
                <w:szCs w:val="18"/>
              </w:rPr>
              <w:t>1.44</w:t>
            </w:r>
          </w:p>
        </w:tc>
        <w:tc>
          <w:tcPr>
            <w:tcW w:w="382" w:type="pct"/>
            <w:vAlign w:val="bottom"/>
          </w:tcPr>
          <w:p w14:paraId="55370228" w14:textId="77777777" w:rsidR="008F6B6F" w:rsidRPr="00BE47A8" w:rsidRDefault="008F6B6F" w:rsidP="008F6B6F">
            <w:pPr>
              <w:jc w:val="center"/>
              <w:rPr>
                <w:sz w:val="18"/>
                <w:szCs w:val="18"/>
              </w:rPr>
            </w:pPr>
            <w:r w:rsidRPr="00BE47A8">
              <w:rPr>
                <w:sz w:val="18"/>
                <w:szCs w:val="18"/>
              </w:rPr>
              <w:t>1.728</w:t>
            </w:r>
          </w:p>
        </w:tc>
        <w:tc>
          <w:tcPr>
            <w:tcW w:w="434" w:type="pct"/>
            <w:vAlign w:val="bottom"/>
          </w:tcPr>
          <w:p w14:paraId="3A5A9DD6" w14:textId="77777777" w:rsidR="008F6B6F" w:rsidRPr="00BE47A8" w:rsidRDefault="008F6B6F" w:rsidP="008F6B6F">
            <w:pPr>
              <w:jc w:val="center"/>
              <w:rPr>
                <w:sz w:val="18"/>
                <w:szCs w:val="18"/>
              </w:rPr>
            </w:pPr>
            <w:r w:rsidRPr="00BE47A8">
              <w:rPr>
                <w:sz w:val="18"/>
                <w:szCs w:val="18"/>
              </w:rPr>
              <w:t>0.076</w:t>
            </w:r>
          </w:p>
        </w:tc>
      </w:tr>
    </w:tbl>
    <w:p w14:paraId="7CF7E5BB" w14:textId="77777777" w:rsidR="008F6B6F" w:rsidRDefault="008F6B6F" w:rsidP="008F6B6F">
      <w:pPr>
        <w:pStyle w:val="TableFootnote"/>
      </w:pPr>
      <w:r w:rsidRPr="001C2691">
        <w:t>Values in italics are &lt;</w:t>
      </w:r>
      <w:r>
        <w:t> </w:t>
      </w:r>
      <w:r w:rsidRPr="001C2691">
        <w:t>LOQ.  Half the LOQ is taken for the calculations</w:t>
      </w:r>
    </w:p>
    <w:p w14:paraId="4D353E7A" w14:textId="77777777" w:rsidR="008F6B6F" w:rsidRPr="00BC4B7E" w:rsidRDefault="008F6B6F" w:rsidP="00BC4B7E">
      <w:pPr>
        <w:pStyle w:val="RepLabel"/>
        <w:spacing w:before="0" w:after="0"/>
        <w:rPr>
          <w:sz w:val="20"/>
          <w:szCs w:val="20"/>
        </w:rPr>
      </w:pPr>
      <w:r>
        <w:br w:type="page"/>
      </w:r>
      <w:r w:rsidRPr="00BC4B7E">
        <w:rPr>
          <w:sz w:val="20"/>
          <w:szCs w:val="20"/>
        </w:rPr>
        <w:lastRenderedPageBreak/>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34</w:t>
      </w:r>
      <w:r w:rsidRPr="00BC4B7E">
        <w:rPr>
          <w:sz w:val="20"/>
          <w:szCs w:val="20"/>
        </w:rPr>
        <w:fldChar w:fldCharType="end"/>
      </w:r>
      <w:r w:rsidRPr="00BC4B7E">
        <w:rPr>
          <w:sz w:val="20"/>
          <w:szCs w:val="20"/>
        </w:rPr>
        <w:t>:</w:t>
      </w:r>
      <w:r w:rsidRPr="00BC4B7E">
        <w:rPr>
          <w:sz w:val="20"/>
          <w:szCs w:val="20"/>
        </w:rPr>
        <w:tab/>
        <w:t>Determined Residues of fluquinconazole during bagging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18"/>
        <w:gridCol w:w="815"/>
        <w:gridCol w:w="815"/>
        <w:gridCol w:w="635"/>
        <w:gridCol w:w="726"/>
        <w:gridCol w:w="725"/>
        <w:gridCol w:w="725"/>
        <w:gridCol w:w="701"/>
        <w:gridCol w:w="839"/>
        <w:gridCol w:w="734"/>
        <w:gridCol w:w="725"/>
        <w:gridCol w:w="784"/>
      </w:tblGrid>
      <w:tr w:rsidR="008F6B6F" w:rsidRPr="00A76B98" w14:paraId="46318D23" w14:textId="77777777" w:rsidTr="008F6B6F">
        <w:trPr>
          <w:trHeight w:val="20"/>
        </w:trPr>
        <w:tc>
          <w:tcPr>
            <w:tcW w:w="603" w:type="pct"/>
            <w:shd w:val="clear" w:color="auto" w:fill="auto"/>
            <w:vAlign w:val="center"/>
          </w:tcPr>
          <w:p w14:paraId="0EAABECA" w14:textId="77777777" w:rsidR="008F6B6F" w:rsidRPr="00A76B98" w:rsidRDefault="008F6B6F" w:rsidP="008F6B6F">
            <w:pPr>
              <w:pStyle w:val="TableText8pt"/>
              <w:keepNext/>
              <w:keepLines/>
              <w:spacing w:before="20" w:after="0"/>
              <w:rPr>
                <w:rFonts w:eastAsia="SimSun"/>
                <w:szCs w:val="16"/>
                <w:lang w:eastAsia="zh-CN"/>
              </w:rPr>
            </w:pPr>
            <w:r w:rsidRPr="00A76B98">
              <w:rPr>
                <w:rFonts w:eastAsia="SimSun"/>
                <w:szCs w:val="16"/>
                <w:lang w:eastAsia="zh-CN"/>
              </w:rPr>
              <w:t xml:space="preserve">Operator </w:t>
            </w:r>
            <w:r>
              <w:rPr>
                <w:rFonts w:eastAsia="SimSun"/>
                <w:szCs w:val="16"/>
                <w:lang w:eastAsia="zh-CN"/>
              </w:rPr>
              <w:t>Number</w:t>
            </w:r>
          </w:p>
        </w:tc>
        <w:tc>
          <w:tcPr>
            <w:tcW w:w="429" w:type="pct"/>
            <w:tcBorders>
              <w:right w:val="single" w:sz="4" w:space="0" w:color="auto"/>
            </w:tcBorders>
            <w:shd w:val="clear" w:color="auto" w:fill="auto"/>
            <w:vAlign w:val="center"/>
          </w:tcPr>
          <w:p w14:paraId="47661783" w14:textId="77777777" w:rsidR="008F6B6F" w:rsidRPr="00B51F53" w:rsidRDefault="008F6B6F" w:rsidP="008F6B6F">
            <w:pPr>
              <w:jc w:val="center"/>
              <w:rPr>
                <w:sz w:val="18"/>
                <w:szCs w:val="18"/>
              </w:rPr>
            </w:pPr>
            <w:r w:rsidRPr="00B51F53">
              <w:rPr>
                <w:sz w:val="18"/>
                <w:szCs w:val="18"/>
              </w:rPr>
              <w:t>23</w:t>
            </w:r>
          </w:p>
        </w:tc>
        <w:tc>
          <w:tcPr>
            <w:tcW w:w="429" w:type="pct"/>
            <w:tcBorders>
              <w:left w:val="single" w:sz="4" w:space="0" w:color="auto"/>
            </w:tcBorders>
            <w:shd w:val="clear" w:color="auto" w:fill="auto"/>
            <w:vAlign w:val="center"/>
          </w:tcPr>
          <w:p w14:paraId="32A0C50C" w14:textId="77777777" w:rsidR="008F6B6F" w:rsidRPr="00B51F53" w:rsidRDefault="008F6B6F" w:rsidP="008F6B6F">
            <w:pPr>
              <w:jc w:val="center"/>
              <w:rPr>
                <w:sz w:val="18"/>
                <w:szCs w:val="18"/>
              </w:rPr>
            </w:pPr>
            <w:r w:rsidRPr="00B51F53">
              <w:rPr>
                <w:sz w:val="18"/>
                <w:szCs w:val="18"/>
              </w:rPr>
              <w:t>24</w:t>
            </w:r>
          </w:p>
        </w:tc>
        <w:tc>
          <w:tcPr>
            <w:tcW w:w="342" w:type="pct"/>
            <w:shd w:val="clear" w:color="auto" w:fill="auto"/>
            <w:vAlign w:val="center"/>
          </w:tcPr>
          <w:p w14:paraId="5CB429A3" w14:textId="77777777" w:rsidR="008F6B6F" w:rsidRPr="00B51F53" w:rsidRDefault="008F6B6F" w:rsidP="008F6B6F">
            <w:pPr>
              <w:jc w:val="center"/>
              <w:rPr>
                <w:sz w:val="18"/>
                <w:szCs w:val="18"/>
              </w:rPr>
            </w:pPr>
            <w:r w:rsidRPr="00B51F53">
              <w:rPr>
                <w:sz w:val="18"/>
                <w:szCs w:val="18"/>
              </w:rPr>
              <w:t>1</w:t>
            </w:r>
          </w:p>
        </w:tc>
        <w:tc>
          <w:tcPr>
            <w:tcW w:w="396" w:type="pct"/>
            <w:shd w:val="clear" w:color="auto" w:fill="auto"/>
            <w:vAlign w:val="center"/>
          </w:tcPr>
          <w:p w14:paraId="06AE289C" w14:textId="77777777" w:rsidR="008F6B6F" w:rsidRPr="00B51F53" w:rsidRDefault="008F6B6F" w:rsidP="008F6B6F">
            <w:pPr>
              <w:jc w:val="center"/>
              <w:rPr>
                <w:sz w:val="18"/>
                <w:szCs w:val="18"/>
              </w:rPr>
            </w:pPr>
            <w:r w:rsidRPr="00B51F53">
              <w:rPr>
                <w:sz w:val="18"/>
                <w:szCs w:val="18"/>
              </w:rPr>
              <w:t>3</w:t>
            </w:r>
          </w:p>
        </w:tc>
        <w:tc>
          <w:tcPr>
            <w:tcW w:w="382" w:type="pct"/>
            <w:shd w:val="clear" w:color="auto" w:fill="auto"/>
            <w:vAlign w:val="center"/>
          </w:tcPr>
          <w:p w14:paraId="6258ACB4" w14:textId="77777777" w:rsidR="008F6B6F" w:rsidRPr="00B51F53" w:rsidRDefault="008F6B6F" w:rsidP="008F6B6F">
            <w:pPr>
              <w:jc w:val="center"/>
              <w:rPr>
                <w:sz w:val="18"/>
                <w:szCs w:val="18"/>
              </w:rPr>
            </w:pPr>
            <w:r w:rsidRPr="00B51F53">
              <w:rPr>
                <w:sz w:val="18"/>
                <w:szCs w:val="18"/>
              </w:rPr>
              <w:t>5</w:t>
            </w:r>
          </w:p>
        </w:tc>
        <w:tc>
          <w:tcPr>
            <w:tcW w:w="382" w:type="pct"/>
            <w:shd w:val="clear" w:color="auto" w:fill="auto"/>
            <w:vAlign w:val="center"/>
          </w:tcPr>
          <w:p w14:paraId="7EE672E4" w14:textId="77777777" w:rsidR="008F6B6F" w:rsidRPr="00B51F53" w:rsidRDefault="008F6B6F" w:rsidP="008F6B6F">
            <w:pPr>
              <w:jc w:val="center"/>
              <w:rPr>
                <w:sz w:val="18"/>
                <w:szCs w:val="18"/>
              </w:rPr>
            </w:pPr>
            <w:r w:rsidRPr="00B51F53">
              <w:rPr>
                <w:sz w:val="18"/>
                <w:szCs w:val="18"/>
              </w:rPr>
              <w:t>8</w:t>
            </w:r>
          </w:p>
        </w:tc>
        <w:tc>
          <w:tcPr>
            <w:tcW w:w="380" w:type="pct"/>
            <w:shd w:val="clear" w:color="auto" w:fill="auto"/>
            <w:vAlign w:val="center"/>
          </w:tcPr>
          <w:p w14:paraId="69D29E8B" w14:textId="77777777" w:rsidR="008F6B6F" w:rsidRPr="00B51F53" w:rsidRDefault="008F6B6F" w:rsidP="008F6B6F">
            <w:pPr>
              <w:jc w:val="center"/>
              <w:rPr>
                <w:sz w:val="18"/>
                <w:szCs w:val="18"/>
              </w:rPr>
            </w:pPr>
            <w:r w:rsidRPr="00B51F53">
              <w:rPr>
                <w:sz w:val="18"/>
                <w:szCs w:val="18"/>
              </w:rPr>
              <w:t>10</w:t>
            </w:r>
          </w:p>
        </w:tc>
        <w:tc>
          <w:tcPr>
            <w:tcW w:w="454" w:type="pct"/>
            <w:shd w:val="clear" w:color="auto" w:fill="auto"/>
            <w:vAlign w:val="center"/>
          </w:tcPr>
          <w:p w14:paraId="5019354E" w14:textId="77777777" w:rsidR="008F6B6F" w:rsidRPr="00B51F53" w:rsidRDefault="008F6B6F" w:rsidP="008F6B6F">
            <w:pPr>
              <w:jc w:val="center"/>
              <w:rPr>
                <w:sz w:val="18"/>
                <w:szCs w:val="18"/>
              </w:rPr>
            </w:pPr>
            <w:r w:rsidRPr="00B51F53">
              <w:rPr>
                <w:sz w:val="18"/>
                <w:szCs w:val="18"/>
              </w:rPr>
              <w:t>11</w:t>
            </w:r>
          </w:p>
        </w:tc>
        <w:tc>
          <w:tcPr>
            <w:tcW w:w="397" w:type="pct"/>
            <w:shd w:val="clear" w:color="auto" w:fill="auto"/>
            <w:vAlign w:val="center"/>
          </w:tcPr>
          <w:p w14:paraId="721EC002" w14:textId="77777777" w:rsidR="008F6B6F" w:rsidRPr="00B51F53" w:rsidRDefault="008F6B6F" w:rsidP="008F6B6F">
            <w:pPr>
              <w:jc w:val="center"/>
              <w:rPr>
                <w:sz w:val="18"/>
                <w:szCs w:val="18"/>
              </w:rPr>
            </w:pPr>
            <w:r w:rsidRPr="00B51F53">
              <w:rPr>
                <w:sz w:val="18"/>
                <w:szCs w:val="18"/>
              </w:rPr>
              <w:t>13</w:t>
            </w:r>
          </w:p>
        </w:tc>
        <w:tc>
          <w:tcPr>
            <w:tcW w:w="382" w:type="pct"/>
            <w:vAlign w:val="center"/>
          </w:tcPr>
          <w:p w14:paraId="20B9024B" w14:textId="77777777" w:rsidR="008F6B6F" w:rsidRPr="00B51F53" w:rsidRDefault="008F6B6F" w:rsidP="008F6B6F">
            <w:pPr>
              <w:jc w:val="center"/>
              <w:rPr>
                <w:sz w:val="18"/>
                <w:szCs w:val="18"/>
              </w:rPr>
            </w:pPr>
            <w:r w:rsidRPr="00B51F53">
              <w:rPr>
                <w:sz w:val="18"/>
                <w:szCs w:val="18"/>
              </w:rPr>
              <w:t>18</w:t>
            </w:r>
          </w:p>
        </w:tc>
        <w:tc>
          <w:tcPr>
            <w:tcW w:w="424" w:type="pct"/>
            <w:vAlign w:val="center"/>
          </w:tcPr>
          <w:p w14:paraId="7499AA92" w14:textId="77777777" w:rsidR="008F6B6F" w:rsidRPr="00B51F53" w:rsidRDefault="008F6B6F" w:rsidP="008F6B6F">
            <w:pPr>
              <w:jc w:val="center"/>
              <w:rPr>
                <w:sz w:val="18"/>
                <w:szCs w:val="18"/>
              </w:rPr>
            </w:pPr>
            <w:r w:rsidRPr="00B51F53">
              <w:rPr>
                <w:sz w:val="18"/>
                <w:szCs w:val="18"/>
              </w:rPr>
              <w:t>25</w:t>
            </w:r>
          </w:p>
        </w:tc>
      </w:tr>
      <w:tr w:rsidR="008F6B6F" w:rsidRPr="00A76B98" w14:paraId="53807F3E" w14:textId="77777777" w:rsidTr="008F6B6F">
        <w:trPr>
          <w:trHeight w:val="20"/>
        </w:trPr>
        <w:tc>
          <w:tcPr>
            <w:tcW w:w="603" w:type="pct"/>
            <w:shd w:val="clear" w:color="auto" w:fill="auto"/>
            <w:vAlign w:val="center"/>
          </w:tcPr>
          <w:p w14:paraId="76005958" w14:textId="77777777" w:rsidR="008F6B6F" w:rsidRPr="00A76B98" w:rsidRDefault="008F6B6F" w:rsidP="008F6B6F">
            <w:pPr>
              <w:pStyle w:val="TableText8pt"/>
              <w:keepNext/>
              <w:keepLines/>
              <w:spacing w:before="20" w:after="0"/>
              <w:rPr>
                <w:rFonts w:eastAsia="SimSun"/>
                <w:szCs w:val="16"/>
                <w:lang w:eastAsia="zh-CN"/>
              </w:rPr>
            </w:pPr>
            <w:r>
              <w:rPr>
                <w:rFonts w:eastAsia="SimSun"/>
                <w:szCs w:val="16"/>
                <w:lang w:eastAsia="zh-CN"/>
              </w:rPr>
              <w:t>Body Weight (kg)</w:t>
            </w:r>
          </w:p>
        </w:tc>
        <w:tc>
          <w:tcPr>
            <w:tcW w:w="429" w:type="pct"/>
            <w:tcBorders>
              <w:right w:val="single" w:sz="4" w:space="0" w:color="auto"/>
            </w:tcBorders>
            <w:shd w:val="clear" w:color="auto" w:fill="auto"/>
            <w:vAlign w:val="center"/>
          </w:tcPr>
          <w:p w14:paraId="067078D0" w14:textId="77777777" w:rsidR="008F6B6F" w:rsidRPr="00B51F53" w:rsidRDefault="008F6B6F" w:rsidP="008F6B6F">
            <w:pPr>
              <w:jc w:val="center"/>
              <w:rPr>
                <w:sz w:val="18"/>
                <w:szCs w:val="18"/>
              </w:rPr>
            </w:pPr>
            <w:r w:rsidRPr="00B51F53">
              <w:rPr>
                <w:sz w:val="18"/>
                <w:szCs w:val="18"/>
              </w:rPr>
              <w:t>90.00</w:t>
            </w:r>
          </w:p>
        </w:tc>
        <w:tc>
          <w:tcPr>
            <w:tcW w:w="429" w:type="pct"/>
            <w:tcBorders>
              <w:left w:val="single" w:sz="4" w:space="0" w:color="auto"/>
            </w:tcBorders>
            <w:shd w:val="clear" w:color="auto" w:fill="auto"/>
            <w:vAlign w:val="center"/>
          </w:tcPr>
          <w:p w14:paraId="23D77026" w14:textId="77777777" w:rsidR="008F6B6F" w:rsidRPr="00B51F53" w:rsidRDefault="008F6B6F" w:rsidP="008F6B6F">
            <w:pPr>
              <w:jc w:val="center"/>
              <w:rPr>
                <w:sz w:val="18"/>
                <w:szCs w:val="18"/>
              </w:rPr>
            </w:pPr>
            <w:r w:rsidRPr="00B51F53">
              <w:rPr>
                <w:sz w:val="18"/>
                <w:szCs w:val="18"/>
              </w:rPr>
              <w:t>118.00</w:t>
            </w:r>
          </w:p>
        </w:tc>
        <w:tc>
          <w:tcPr>
            <w:tcW w:w="342" w:type="pct"/>
            <w:shd w:val="clear" w:color="auto" w:fill="auto"/>
            <w:vAlign w:val="center"/>
          </w:tcPr>
          <w:p w14:paraId="1AF61835" w14:textId="77777777" w:rsidR="008F6B6F" w:rsidRPr="00B51F53" w:rsidRDefault="008F6B6F" w:rsidP="008F6B6F">
            <w:pPr>
              <w:jc w:val="center"/>
              <w:rPr>
                <w:sz w:val="18"/>
                <w:szCs w:val="18"/>
              </w:rPr>
            </w:pPr>
            <w:r w:rsidRPr="00B51F53">
              <w:rPr>
                <w:sz w:val="18"/>
                <w:szCs w:val="18"/>
              </w:rPr>
              <w:t>63.20</w:t>
            </w:r>
          </w:p>
        </w:tc>
        <w:tc>
          <w:tcPr>
            <w:tcW w:w="396" w:type="pct"/>
            <w:shd w:val="clear" w:color="auto" w:fill="auto"/>
            <w:vAlign w:val="center"/>
          </w:tcPr>
          <w:p w14:paraId="6E0B57C8" w14:textId="77777777" w:rsidR="008F6B6F" w:rsidRPr="00B51F53" w:rsidRDefault="008F6B6F" w:rsidP="008F6B6F">
            <w:pPr>
              <w:jc w:val="center"/>
              <w:rPr>
                <w:sz w:val="18"/>
                <w:szCs w:val="18"/>
              </w:rPr>
            </w:pPr>
            <w:r w:rsidRPr="00B51F53">
              <w:rPr>
                <w:sz w:val="18"/>
                <w:szCs w:val="18"/>
              </w:rPr>
              <w:t>80.50</w:t>
            </w:r>
          </w:p>
        </w:tc>
        <w:tc>
          <w:tcPr>
            <w:tcW w:w="382" w:type="pct"/>
            <w:shd w:val="clear" w:color="auto" w:fill="auto"/>
            <w:vAlign w:val="center"/>
          </w:tcPr>
          <w:p w14:paraId="44338C24" w14:textId="77777777" w:rsidR="008F6B6F" w:rsidRPr="00B51F53" w:rsidRDefault="008F6B6F" w:rsidP="008F6B6F">
            <w:pPr>
              <w:jc w:val="center"/>
              <w:rPr>
                <w:sz w:val="18"/>
                <w:szCs w:val="18"/>
              </w:rPr>
            </w:pPr>
            <w:r w:rsidRPr="00B51F53">
              <w:rPr>
                <w:sz w:val="18"/>
                <w:szCs w:val="18"/>
              </w:rPr>
              <w:t>63.00</w:t>
            </w:r>
          </w:p>
        </w:tc>
        <w:tc>
          <w:tcPr>
            <w:tcW w:w="382" w:type="pct"/>
            <w:shd w:val="clear" w:color="auto" w:fill="auto"/>
            <w:vAlign w:val="center"/>
          </w:tcPr>
          <w:p w14:paraId="08941DEB" w14:textId="77777777" w:rsidR="008F6B6F" w:rsidRPr="00B51F53" w:rsidRDefault="008F6B6F" w:rsidP="008F6B6F">
            <w:pPr>
              <w:jc w:val="center"/>
              <w:rPr>
                <w:sz w:val="18"/>
                <w:szCs w:val="18"/>
              </w:rPr>
            </w:pPr>
            <w:r w:rsidRPr="00B51F53">
              <w:rPr>
                <w:sz w:val="18"/>
                <w:szCs w:val="18"/>
              </w:rPr>
              <w:t>81.00</w:t>
            </w:r>
          </w:p>
        </w:tc>
        <w:tc>
          <w:tcPr>
            <w:tcW w:w="380" w:type="pct"/>
            <w:shd w:val="clear" w:color="auto" w:fill="auto"/>
            <w:vAlign w:val="center"/>
          </w:tcPr>
          <w:p w14:paraId="354C75DF" w14:textId="77777777" w:rsidR="008F6B6F" w:rsidRPr="00B51F53" w:rsidRDefault="008F6B6F" w:rsidP="008F6B6F">
            <w:pPr>
              <w:jc w:val="center"/>
              <w:rPr>
                <w:sz w:val="18"/>
                <w:szCs w:val="18"/>
              </w:rPr>
            </w:pPr>
            <w:r w:rsidRPr="00B51F53">
              <w:rPr>
                <w:sz w:val="18"/>
                <w:szCs w:val="18"/>
              </w:rPr>
              <w:t>65.60</w:t>
            </w:r>
          </w:p>
        </w:tc>
        <w:tc>
          <w:tcPr>
            <w:tcW w:w="454" w:type="pct"/>
            <w:shd w:val="clear" w:color="auto" w:fill="auto"/>
            <w:vAlign w:val="center"/>
          </w:tcPr>
          <w:p w14:paraId="5152BA03" w14:textId="77777777" w:rsidR="008F6B6F" w:rsidRPr="00B51F53" w:rsidRDefault="008F6B6F" w:rsidP="008F6B6F">
            <w:pPr>
              <w:jc w:val="center"/>
              <w:rPr>
                <w:sz w:val="18"/>
                <w:szCs w:val="18"/>
              </w:rPr>
            </w:pPr>
            <w:r w:rsidRPr="00B51F53">
              <w:rPr>
                <w:sz w:val="18"/>
                <w:szCs w:val="18"/>
              </w:rPr>
              <w:t>90.10</w:t>
            </w:r>
          </w:p>
        </w:tc>
        <w:tc>
          <w:tcPr>
            <w:tcW w:w="397" w:type="pct"/>
            <w:shd w:val="clear" w:color="auto" w:fill="auto"/>
            <w:vAlign w:val="center"/>
          </w:tcPr>
          <w:p w14:paraId="6DB6E24C" w14:textId="77777777" w:rsidR="008F6B6F" w:rsidRPr="00B51F53" w:rsidRDefault="008F6B6F" w:rsidP="008F6B6F">
            <w:pPr>
              <w:jc w:val="center"/>
              <w:rPr>
                <w:sz w:val="18"/>
                <w:szCs w:val="18"/>
              </w:rPr>
            </w:pPr>
            <w:r w:rsidRPr="00B51F53">
              <w:rPr>
                <w:sz w:val="18"/>
                <w:szCs w:val="18"/>
              </w:rPr>
              <w:t>81.30</w:t>
            </w:r>
          </w:p>
        </w:tc>
        <w:tc>
          <w:tcPr>
            <w:tcW w:w="382" w:type="pct"/>
            <w:vAlign w:val="center"/>
          </w:tcPr>
          <w:p w14:paraId="1C147C51" w14:textId="77777777" w:rsidR="008F6B6F" w:rsidRPr="00B51F53" w:rsidRDefault="008F6B6F" w:rsidP="008F6B6F">
            <w:pPr>
              <w:jc w:val="center"/>
              <w:rPr>
                <w:sz w:val="18"/>
                <w:szCs w:val="18"/>
              </w:rPr>
            </w:pPr>
            <w:r w:rsidRPr="00B51F53">
              <w:rPr>
                <w:sz w:val="18"/>
                <w:szCs w:val="18"/>
              </w:rPr>
              <w:t>71.00</w:t>
            </w:r>
          </w:p>
        </w:tc>
        <w:tc>
          <w:tcPr>
            <w:tcW w:w="424" w:type="pct"/>
            <w:vAlign w:val="center"/>
          </w:tcPr>
          <w:p w14:paraId="58F1E8E5" w14:textId="77777777" w:rsidR="008F6B6F" w:rsidRPr="00B51F53" w:rsidRDefault="008F6B6F" w:rsidP="008F6B6F">
            <w:pPr>
              <w:jc w:val="center"/>
              <w:rPr>
                <w:sz w:val="18"/>
                <w:szCs w:val="18"/>
              </w:rPr>
            </w:pPr>
            <w:r w:rsidRPr="00B51F53">
              <w:rPr>
                <w:sz w:val="18"/>
                <w:szCs w:val="18"/>
              </w:rPr>
              <w:t>97.70</w:t>
            </w:r>
          </w:p>
        </w:tc>
      </w:tr>
      <w:tr w:rsidR="008F6B6F" w:rsidRPr="00A76B98" w14:paraId="486BF6EE" w14:textId="77777777" w:rsidTr="008F6B6F">
        <w:trPr>
          <w:trHeight w:val="20"/>
        </w:trPr>
        <w:tc>
          <w:tcPr>
            <w:tcW w:w="603" w:type="pct"/>
            <w:shd w:val="clear" w:color="auto" w:fill="auto"/>
            <w:vAlign w:val="center"/>
          </w:tcPr>
          <w:p w14:paraId="039E5681" w14:textId="77777777" w:rsidR="008F6B6F" w:rsidRDefault="008F6B6F" w:rsidP="008F6B6F">
            <w:pPr>
              <w:pStyle w:val="TableText8pt"/>
              <w:keepNext/>
              <w:keepLines/>
              <w:spacing w:before="20" w:after="0"/>
              <w:rPr>
                <w:rFonts w:eastAsia="SimSun"/>
                <w:szCs w:val="16"/>
                <w:lang w:eastAsia="zh-CN"/>
              </w:rPr>
            </w:pPr>
            <w:r>
              <w:rPr>
                <w:rFonts w:eastAsia="SimSun"/>
                <w:szCs w:val="16"/>
                <w:lang w:eastAsia="zh-CN"/>
              </w:rPr>
              <w:t>Exposure time (min)</w:t>
            </w:r>
          </w:p>
        </w:tc>
        <w:tc>
          <w:tcPr>
            <w:tcW w:w="429" w:type="pct"/>
            <w:tcBorders>
              <w:right w:val="single" w:sz="4" w:space="0" w:color="auto"/>
            </w:tcBorders>
            <w:shd w:val="clear" w:color="auto" w:fill="auto"/>
            <w:vAlign w:val="center"/>
          </w:tcPr>
          <w:p w14:paraId="6C693255" w14:textId="77777777" w:rsidR="008F6B6F" w:rsidRPr="00B51F53" w:rsidRDefault="008F6B6F" w:rsidP="008F6B6F">
            <w:pPr>
              <w:jc w:val="center"/>
              <w:rPr>
                <w:sz w:val="18"/>
                <w:szCs w:val="18"/>
              </w:rPr>
            </w:pPr>
            <w:r w:rsidRPr="00B51F53">
              <w:rPr>
                <w:sz w:val="18"/>
                <w:szCs w:val="18"/>
              </w:rPr>
              <w:t>288.0</w:t>
            </w:r>
          </w:p>
        </w:tc>
        <w:tc>
          <w:tcPr>
            <w:tcW w:w="429" w:type="pct"/>
            <w:tcBorders>
              <w:left w:val="single" w:sz="4" w:space="0" w:color="auto"/>
            </w:tcBorders>
            <w:shd w:val="clear" w:color="auto" w:fill="auto"/>
            <w:vAlign w:val="center"/>
          </w:tcPr>
          <w:p w14:paraId="1ABCCBCF" w14:textId="77777777" w:rsidR="008F6B6F" w:rsidRPr="00B51F53" w:rsidRDefault="008F6B6F" w:rsidP="008F6B6F">
            <w:pPr>
              <w:jc w:val="center"/>
              <w:rPr>
                <w:sz w:val="18"/>
                <w:szCs w:val="18"/>
              </w:rPr>
            </w:pPr>
            <w:r w:rsidRPr="00B51F53">
              <w:rPr>
                <w:sz w:val="18"/>
                <w:szCs w:val="18"/>
              </w:rPr>
              <w:t>463.0</w:t>
            </w:r>
          </w:p>
        </w:tc>
        <w:tc>
          <w:tcPr>
            <w:tcW w:w="342" w:type="pct"/>
            <w:shd w:val="clear" w:color="auto" w:fill="auto"/>
            <w:vAlign w:val="center"/>
          </w:tcPr>
          <w:p w14:paraId="57E39173" w14:textId="77777777" w:rsidR="008F6B6F" w:rsidRPr="00B51F53" w:rsidRDefault="008F6B6F" w:rsidP="008F6B6F">
            <w:pPr>
              <w:jc w:val="center"/>
              <w:rPr>
                <w:sz w:val="18"/>
                <w:szCs w:val="18"/>
              </w:rPr>
            </w:pPr>
            <w:r w:rsidRPr="00B51F53">
              <w:rPr>
                <w:sz w:val="18"/>
                <w:szCs w:val="18"/>
              </w:rPr>
              <w:t>177.0</w:t>
            </w:r>
          </w:p>
        </w:tc>
        <w:tc>
          <w:tcPr>
            <w:tcW w:w="396" w:type="pct"/>
            <w:shd w:val="clear" w:color="auto" w:fill="auto"/>
            <w:vAlign w:val="center"/>
          </w:tcPr>
          <w:p w14:paraId="504FCD08" w14:textId="77777777" w:rsidR="008F6B6F" w:rsidRPr="00B51F53" w:rsidRDefault="008F6B6F" w:rsidP="008F6B6F">
            <w:pPr>
              <w:jc w:val="center"/>
              <w:rPr>
                <w:sz w:val="18"/>
                <w:szCs w:val="18"/>
              </w:rPr>
            </w:pPr>
            <w:r w:rsidRPr="00B51F53">
              <w:rPr>
                <w:sz w:val="18"/>
                <w:szCs w:val="18"/>
              </w:rPr>
              <w:t>177.0</w:t>
            </w:r>
          </w:p>
        </w:tc>
        <w:tc>
          <w:tcPr>
            <w:tcW w:w="382" w:type="pct"/>
            <w:shd w:val="clear" w:color="auto" w:fill="auto"/>
            <w:vAlign w:val="center"/>
          </w:tcPr>
          <w:p w14:paraId="20798719" w14:textId="77777777" w:rsidR="008F6B6F" w:rsidRPr="00B51F53" w:rsidRDefault="008F6B6F" w:rsidP="008F6B6F">
            <w:pPr>
              <w:jc w:val="center"/>
              <w:rPr>
                <w:sz w:val="18"/>
                <w:szCs w:val="18"/>
              </w:rPr>
            </w:pPr>
            <w:r w:rsidRPr="00B51F53">
              <w:rPr>
                <w:sz w:val="18"/>
                <w:szCs w:val="18"/>
              </w:rPr>
              <w:t>270.0</w:t>
            </w:r>
          </w:p>
        </w:tc>
        <w:tc>
          <w:tcPr>
            <w:tcW w:w="382" w:type="pct"/>
            <w:shd w:val="clear" w:color="auto" w:fill="auto"/>
            <w:vAlign w:val="center"/>
          </w:tcPr>
          <w:p w14:paraId="71407FBA" w14:textId="77777777" w:rsidR="008F6B6F" w:rsidRPr="00B51F53" w:rsidRDefault="008F6B6F" w:rsidP="008F6B6F">
            <w:pPr>
              <w:jc w:val="center"/>
              <w:rPr>
                <w:sz w:val="18"/>
                <w:szCs w:val="18"/>
              </w:rPr>
            </w:pPr>
            <w:r w:rsidRPr="00B51F53">
              <w:rPr>
                <w:sz w:val="18"/>
                <w:szCs w:val="18"/>
              </w:rPr>
              <w:t>226.0</w:t>
            </w:r>
          </w:p>
        </w:tc>
        <w:tc>
          <w:tcPr>
            <w:tcW w:w="380" w:type="pct"/>
            <w:shd w:val="clear" w:color="auto" w:fill="auto"/>
            <w:vAlign w:val="center"/>
          </w:tcPr>
          <w:p w14:paraId="527104DF" w14:textId="77777777" w:rsidR="008F6B6F" w:rsidRPr="00B51F53" w:rsidRDefault="008F6B6F" w:rsidP="008F6B6F">
            <w:pPr>
              <w:jc w:val="center"/>
              <w:rPr>
                <w:sz w:val="18"/>
                <w:szCs w:val="18"/>
              </w:rPr>
            </w:pPr>
            <w:r w:rsidRPr="00B51F53">
              <w:rPr>
                <w:sz w:val="18"/>
                <w:szCs w:val="18"/>
              </w:rPr>
              <w:t>138.0</w:t>
            </w:r>
          </w:p>
        </w:tc>
        <w:tc>
          <w:tcPr>
            <w:tcW w:w="454" w:type="pct"/>
            <w:shd w:val="clear" w:color="auto" w:fill="auto"/>
            <w:vAlign w:val="center"/>
          </w:tcPr>
          <w:p w14:paraId="54D4B40E" w14:textId="77777777" w:rsidR="008F6B6F" w:rsidRPr="00B51F53" w:rsidRDefault="008F6B6F" w:rsidP="008F6B6F">
            <w:pPr>
              <w:jc w:val="center"/>
              <w:rPr>
                <w:sz w:val="18"/>
                <w:szCs w:val="18"/>
              </w:rPr>
            </w:pPr>
            <w:r w:rsidRPr="00B51F53">
              <w:rPr>
                <w:sz w:val="18"/>
                <w:szCs w:val="18"/>
              </w:rPr>
              <w:t>265.0</w:t>
            </w:r>
          </w:p>
        </w:tc>
        <w:tc>
          <w:tcPr>
            <w:tcW w:w="397" w:type="pct"/>
            <w:shd w:val="clear" w:color="auto" w:fill="auto"/>
            <w:vAlign w:val="center"/>
          </w:tcPr>
          <w:p w14:paraId="7F0C5D24" w14:textId="77777777" w:rsidR="008F6B6F" w:rsidRPr="00B51F53" w:rsidRDefault="008F6B6F" w:rsidP="008F6B6F">
            <w:pPr>
              <w:jc w:val="center"/>
              <w:rPr>
                <w:sz w:val="18"/>
                <w:szCs w:val="18"/>
              </w:rPr>
            </w:pPr>
            <w:r w:rsidRPr="00B51F53">
              <w:rPr>
                <w:sz w:val="18"/>
                <w:szCs w:val="18"/>
              </w:rPr>
              <w:t>267.0</w:t>
            </w:r>
          </w:p>
        </w:tc>
        <w:tc>
          <w:tcPr>
            <w:tcW w:w="382" w:type="pct"/>
            <w:vAlign w:val="center"/>
          </w:tcPr>
          <w:p w14:paraId="185E290A" w14:textId="77777777" w:rsidR="008F6B6F" w:rsidRPr="00B51F53" w:rsidRDefault="008F6B6F" w:rsidP="008F6B6F">
            <w:pPr>
              <w:jc w:val="center"/>
              <w:rPr>
                <w:sz w:val="18"/>
                <w:szCs w:val="18"/>
              </w:rPr>
            </w:pPr>
            <w:r w:rsidRPr="00B51F53">
              <w:rPr>
                <w:sz w:val="18"/>
                <w:szCs w:val="18"/>
              </w:rPr>
              <w:t>274.0</w:t>
            </w:r>
          </w:p>
        </w:tc>
        <w:tc>
          <w:tcPr>
            <w:tcW w:w="424" w:type="pct"/>
            <w:vAlign w:val="center"/>
          </w:tcPr>
          <w:p w14:paraId="6F591AF4" w14:textId="77777777" w:rsidR="008F6B6F" w:rsidRPr="00B51F53" w:rsidRDefault="008F6B6F" w:rsidP="008F6B6F">
            <w:pPr>
              <w:jc w:val="center"/>
              <w:rPr>
                <w:sz w:val="18"/>
                <w:szCs w:val="18"/>
              </w:rPr>
            </w:pPr>
            <w:r w:rsidRPr="00B51F53">
              <w:rPr>
                <w:sz w:val="18"/>
                <w:szCs w:val="18"/>
              </w:rPr>
              <w:t>383.0</w:t>
            </w:r>
          </w:p>
        </w:tc>
      </w:tr>
      <w:tr w:rsidR="008F6B6F" w:rsidRPr="00A03F63" w14:paraId="4A287BDA" w14:textId="77777777" w:rsidTr="008F6B6F">
        <w:trPr>
          <w:trHeight w:val="20"/>
        </w:trPr>
        <w:tc>
          <w:tcPr>
            <w:tcW w:w="5000" w:type="pct"/>
            <w:gridSpan w:val="12"/>
            <w:tcBorders>
              <w:top w:val="nil"/>
              <w:bottom w:val="nil"/>
              <w:right w:val="single" w:sz="4" w:space="0" w:color="auto"/>
            </w:tcBorders>
            <w:shd w:val="clear" w:color="auto" w:fill="auto"/>
            <w:vAlign w:val="center"/>
          </w:tcPr>
          <w:p w14:paraId="70ECDEB3" w14:textId="77777777" w:rsidR="008F6B6F" w:rsidRPr="00A03F63" w:rsidRDefault="008F6B6F" w:rsidP="008F6B6F">
            <w:pPr>
              <w:pStyle w:val="TableText8pt"/>
              <w:keepNext/>
              <w:keepLines/>
              <w:spacing w:before="20"/>
              <w:rPr>
                <w:rFonts w:eastAsia="SimSun"/>
                <w:b/>
                <w:szCs w:val="16"/>
                <w:lang w:eastAsia="zh-CN"/>
              </w:rPr>
            </w:pPr>
            <w:r w:rsidRPr="00A03F63">
              <w:rPr>
                <w:rFonts w:eastAsia="SimSun"/>
                <w:b/>
                <w:szCs w:val="16"/>
                <w:lang w:eastAsia="zh-CN"/>
              </w:rPr>
              <w:t xml:space="preserve">Outer Dosimeter – </w:t>
            </w:r>
            <w:r>
              <w:rPr>
                <w:rFonts w:eastAsia="SimSun"/>
                <w:b/>
                <w:szCs w:val="16"/>
                <w:lang w:eastAsia="zh-CN"/>
              </w:rPr>
              <w:t>cotton work jacket and trousers</w:t>
            </w:r>
          </w:p>
        </w:tc>
      </w:tr>
      <w:tr w:rsidR="008F6B6F" w:rsidRPr="00E03470" w14:paraId="512C12AD" w14:textId="77777777" w:rsidTr="008F6B6F">
        <w:trPr>
          <w:trHeight w:val="20"/>
        </w:trPr>
        <w:tc>
          <w:tcPr>
            <w:tcW w:w="603" w:type="pct"/>
            <w:shd w:val="clear" w:color="auto" w:fill="auto"/>
            <w:vAlign w:val="center"/>
          </w:tcPr>
          <w:p w14:paraId="0E2439BB" w14:textId="77777777" w:rsidR="008F6B6F" w:rsidRPr="00A03F63" w:rsidRDefault="00C86652" w:rsidP="008F6B6F">
            <w:pPr>
              <w:pStyle w:val="TableText8pt"/>
              <w:keepNext/>
              <w:keepLines/>
              <w:spacing w:before="20" w:after="0"/>
              <w:ind w:left="300" w:hanging="300"/>
              <w:rPr>
                <w:rFonts w:eastAsia="SimSun"/>
                <w:szCs w:val="16"/>
                <w:lang w:eastAsia="zh-CN"/>
              </w:rPr>
            </w:pPr>
            <w:r w:rsidRPr="00A03F63">
              <w:rPr>
                <w:rFonts w:eastAsia="SimSun"/>
                <w:szCs w:val="16"/>
                <w:lang w:eastAsia="zh-CN"/>
              </w:rPr>
              <w:t>A</w:t>
            </w:r>
            <w:r w:rsidR="008F6B6F" w:rsidRPr="00A03F63">
              <w:rPr>
                <w:rFonts w:eastAsia="SimSun"/>
                <w:szCs w:val="16"/>
                <w:lang w:eastAsia="zh-CN"/>
              </w:rPr>
              <w:t>rms</w:t>
            </w:r>
          </w:p>
        </w:tc>
        <w:tc>
          <w:tcPr>
            <w:tcW w:w="429" w:type="pct"/>
            <w:tcBorders>
              <w:right w:val="single" w:sz="4" w:space="0" w:color="auto"/>
            </w:tcBorders>
            <w:shd w:val="clear" w:color="auto" w:fill="auto"/>
            <w:vAlign w:val="bottom"/>
          </w:tcPr>
          <w:p w14:paraId="1EC7851D" w14:textId="77777777" w:rsidR="008F6B6F" w:rsidRPr="00B51F53" w:rsidRDefault="008F6B6F" w:rsidP="008F6B6F">
            <w:pPr>
              <w:jc w:val="center"/>
              <w:rPr>
                <w:sz w:val="18"/>
                <w:szCs w:val="18"/>
              </w:rPr>
            </w:pPr>
            <w:r w:rsidRPr="00B51F53">
              <w:rPr>
                <w:sz w:val="18"/>
                <w:szCs w:val="18"/>
              </w:rPr>
              <w:t>283.50</w:t>
            </w:r>
          </w:p>
        </w:tc>
        <w:tc>
          <w:tcPr>
            <w:tcW w:w="429" w:type="pct"/>
            <w:tcBorders>
              <w:left w:val="single" w:sz="4" w:space="0" w:color="auto"/>
            </w:tcBorders>
            <w:shd w:val="clear" w:color="auto" w:fill="auto"/>
            <w:vAlign w:val="bottom"/>
          </w:tcPr>
          <w:p w14:paraId="674A7CA1" w14:textId="77777777" w:rsidR="008F6B6F" w:rsidRPr="00B51F53" w:rsidRDefault="008F6B6F" w:rsidP="008F6B6F">
            <w:pPr>
              <w:jc w:val="center"/>
              <w:rPr>
                <w:sz w:val="18"/>
                <w:szCs w:val="18"/>
              </w:rPr>
            </w:pPr>
            <w:r w:rsidRPr="00B51F53">
              <w:rPr>
                <w:sz w:val="18"/>
                <w:szCs w:val="18"/>
              </w:rPr>
              <w:t>307.50</w:t>
            </w:r>
          </w:p>
        </w:tc>
        <w:tc>
          <w:tcPr>
            <w:tcW w:w="342" w:type="pct"/>
            <w:shd w:val="clear" w:color="auto" w:fill="auto"/>
            <w:vAlign w:val="bottom"/>
          </w:tcPr>
          <w:p w14:paraId="2F9C1730" w14:textId="77777777" w:rsidR="008F6B6F" w:rsidRPr="00B51F53" w:rsidRDefault="008F6B6F" w:rsidP="008F6B6F">
            <w:pPr>
              <w:jc w:val="center"/>
              <w:rPr>
                <w:sz w:val="18"/>
                <w:szCs w:val="18"/>
              </w:rPr>
            </w:pPr>
            <w:r w:rsidRPr="00B51F53">
              <w:rPr>
                <w:sz w:val="18"/>
                <w:szCs w:val="18"/>
              </w:rPr>
              <w:t>1.191</w:t>
            </w:r>
          </w:p>
        </w:tc>
        <w:tc>
          <w:tcPr>
            <w:tcW w:w="396" w:type="pct"/>
            <w:shd w:val="clear" w:color="auto" w:fill="auto"/>
            <w:vAlign w:val="bottom"/>
          </w:tcPr>
          <w:p w14:paraId="12325918" w14:textId="77777777" w:rsidR="008F6B6F" w:rsidRPr="00B51F53" w:rsidRDefault="008F6B6F" w:rsidP="008F6B6F">
            <w:pPr>
              <w:jc w:val="center"/>
              <w:rPr>
                <w:sz w:val="18"/>
                <w:szCs w:val="18"/>
              </w:rPr>
            </w:pPr>
            <w:r w:rsidRPr="00B51F53">
              <w:rPr>
                <w:sz w:val="18"/>
                <w:szCs w:val="18"/>
              </w:rPr>
              <w:t>11.910</w:t>
            </w:r>
          </w:p>
        </w:tc>
        <w:tc>
          <w:tcPr>
            <w:tcW w:w="382" w:type="pct"/>
            <w:shd w:val="clear" w:color="auto" w:fill="auto"/>
            <w:vAlign w:val="bottom"/>
          </w:tcPr>
          <w:p w14:paraId="30909A3A" w14:textId="77777777" w:rsidR="008F6B6F" w:rsidRPr="00B51F53" w:rsidRDefault="008F6B6F" w:rsidP="008F6B6F">
            <w:pPr>
              <w:jc w:val="right"/>
              <w:rPr>
                <w:sz w:val="18"/>
                <w:szCs w:val="18"/>
              </w:rPr>
            </w:pPr>
            <w:r w:rsidRPr="00B51F53">
              <w:rPr>
                <w:sz w:val="18"/>
                <w:szCs w:val="18"/>
              </w:rPr>
              <w:t>42.9</w:t>
            </w:r>
          </w:p>
        </w:tc>
        <w:tc>
          <w:tcPr>
            <w:tcW w:w="382" w:type="pct"/>
            <w:shd w:val="clear" w:color="auto" w:fill="auto"/>
            <w:vAlign w:val="bottom"/>
          </w:tcPr>
          <w:p w14:paraId="367978DD" w14:textId="77777777" w:rsidR="008F6B6F" w:rsidRPr="00B51F53" w:rsidRDefault="008F6B6F" w:rsidP="008F6B6F">
            <w:pPr>
              <w:jc w:val="center"/>
              <w:rPr>
                <w:sz w:val="18"/>
                <w:szCs w:val="18"/>
              </w:rPr>
            </w:pPr>
            <w:r w:rsidRPr="00B51F53">
              <w:rPr>
                <w:sz w:val="18"/>
                <w:szCs w:val="18"/>
              </w:rPr>
              <w:t>33.600</w:t>
            </w:r>
          </w:p>
        </w:tc>
        <w:tc>
          <w:tcPr>
            <w:tcW w:w="380" w:type="pct"/>
            <w:shd w:val="clear" w:color="auto" w:fill="auto"/>
            <w:vAlign w:val="bottom"/>
          </w:tcPr>
          <w:p w14:paraId="6D1E8F4C" w14:textId="77777777" w:rsidR="008F6B6F" w:rsidRPr="00B51F53" w:rsidRDefault="008F6B6F" w:rsidP="008F6B6F">
            <w:pPr>
              <w:jc w:val="right"/>
              <w:rPr>
                <w:sz w:val="18"/>
                <w:szCs w:val="18"/>
              </w:rPr>
            </w:pPr>
            <w:r w:rsidRPr="00B51F53">
              <w:rPr>
                <w:sz w:val="18"/>
                <w:szCs w:val="18"/>
              </w:rPr>
              <w:t>0.669</w:t>
            </w:r>
          </w:p>
        </w:tc>
        <w:tc>
          <w:tcPr>
            <w:tcW w:w="454" w:type="pct"/>
            <w:shd w:val="clear" w:color="auto" w:fill="auto"/>
            <w:vAlign w:val="bottom"/>
          </w:tcPr>
          <w:p w14:paraId="486C4EB8" w14:textId="77777777" w:rsidR="008F6B6F" w:rsidRPr="00B51F53" w:rsidRDefault="008F6B6F" w:rsidP="008F6B6F">
            <w:pPr>
              <w:jc w:val="center"/>
              <w:rPr>
                <w:sz w:val="18"/>
                <w:szCs w:val="18"/>
              </w:rPr>
            </w:pPr>
            <w:r w:rsidRPr="00B51F53">
              <w:rPr>
                <w:sz w:val="18"/>
                <w:szCs w:val="18"/>
              </w:rPr>
              <w:t>61.350</w:t>
            </w:r>
          </w:p>
        </w:tc>
        <w:tc>
          <w:tcPr>
            <w:tcW w:w="397" w:type="pct"/>
            <w:shd w:val="clear" w:color="auto" w:fill="auto"/>
            <w:vAlign w:val="bottom"/>
          </w:tcPr>
          <w:p w14:paraId="7E14C946" w14:textId="77777777" w:rsidR="008F6B6F" w:rsidRPr="00B51F53" w:rsidRDefault="008F6B6F" w:rsidP="008F6B6F">
            <w:pPr>
              <w:jc w:val="center"/>
              <w:rPr>
                <w:sz w:val="18"/>
                <w:szCs w:val="18"/>
              </w:rPr>
            </w:pPr>
            <w:r w:rsidRPr="00B51F53">
              <w:rPr>
                <w:sz w:val="18"/>
                <w:szCs w:val="18"/>
              </w:rPr>
              <w:t>73.050</w:t>
            </w:r>
          </w:p>
        </w:tc>
        <w:tc>
          <w:tcPr>
            <w:tcW w:w="382" w:type="pct"/>
            <w:vAlign w:val="bottom"/>
          </w:tcPr>
          <w:p w14:paraId="7E7A79DD" w14:textId="77777777" w:rsidR="008F6B6F" w:rsidRPr="00B51F53" w:rsidRDefault="008F6B6F" w:rsidP="008F6B6F">
            <w:pPr>
              <w:jc w:val="center"/>
              <w:rPr>
                <w:sz w:val="18"/>
                <w:szCs w:val="18"/>
              </w:rPr>
            </w:pPr>
            <w:r w:rsidRPr="00B51F53">
              <w:rPr>
                <w:sz w:val="18"/>
                <w:szCs w:val="18"/>
              </w:rPr>
              <w:t>45.450</w:t>
            </w:r>
          </w:p>
        </w:tc>
        <w:tc>
          <w:tcPr>
            <w:tcW w:w="424" w:type="pct"/>
            <w:tcBorders>
              <w:right w:val="single" w:sz="4" w:space="0" w:color="auto"/>
            </w:tcBorders>
            <w:vAlign w:val="bottom"/>
          </w:tcPr>
          <w:p w14:paraId="3BA201CE" w14:textId="77777777" w:rsidR="008F6B6F" w:rsidRPr="00B51F53" w:rsidRDefault="008F6B6F" w:rsidP="008F6B6F">
            <w:pPr>
              <w:jc w:val="center"/>
              <w:rPr>
                <w:sz w:val="18"/>
                <w:szCs w:val="18"/>
              </w:rPr>
            </w:pPr>
            <w:r w:rsidRPr="00B51F53">
              <w:rPr>
                <w:sz w:val="18"/>
                <w:szCs w:val="18"/>
              </w:rPr>
              <w:t>36.000</w:t>
            </w:r>
          </w:p>
        </w:tc>
      </w:tr>
      <w:tr w:rsidR="008F6B6F" w:rsidRPr="00E03470" w14:paraId="41CB003F" w14:textId="77777777" w:rsidTr="008F6B6F">
        <w:trPr>
          <w:trHeight w:val="20"/>
        </w:trPr>
        <w:tc>
          <w:tcPr>
            <w:tcW w:w="603" w:type="pct"/>
            <w:shd w:val="clear" w:color="auto" w:fill="auto"/>
            <w:vAlign w:val="center"/>
          </w:tcPr>
          <w:p w14:paraId="22D564B2" w14:textId="77777777" w:rsidR="008F6B6F" w:rsidRPr="00A03F63" w:rsidRDefault="00C86652" w:rsidP="008F6B6F">
            <w:pPr>
              <w:pStyle w:val="TableText8pt"/>
              <w:keepNext/>
              <w:keepLines/>
              <w:spacing w:before="20" w:after="0"/>
              <w:ind w:left="300" w:hanging="300"/>
              <w:rPr>
                <w:rFonts w:eastAsia="SimSun"/>
                <w:szCs w:val="16"/>
                <w:lang w:eastAsia="zh-CN"/>
              </w:rPr>
            </w:pPr>
            <w:r w:rsidRPr="00A03F63">
              <w:rPr>
                <w:rFonts w:eastAsia="SimSun"/>
                <w:szCs w:val="16"/>
                <w:lang w:eastAsia="zh-CN"/>
              </w:rPr>
              <w:t>L</w:t>
            </w:r>
            <w:r w:rsidR="008F6B6F" w:rsidRPr="00A03F63">
              <w:rPr>
                <w:rFonts w:eastAsia="SimSun"/>
                <w:szCs w:val="16"/>
                <w:lang w:eastAsia="zh-CN"/>
              </w:rPr>
              <w:t>egs</w:t>
            </w:r>
          </w:p>
        </w:tc>
        <w:tc>
          <w:tcPr>
            <w:tcW w:w="429" w:type="pct"/>
            <w:tcBorders>
              <w:right w:val="single" w:sz="4" w:space="0" w:color="auto"/>
            </w:tcBorders>
            <w:shd w:val="clear" w:color="auto" w:fill="auto"/>
            <w:vAlign w:val="bottom"/>
          </w:tcPr>
          <w:p w14:paraId="6F84BF14" w14:textId="77777777" w:rsidR="008F6B6F" w:rsidRPr="00B51F53" w:rsidRDefault="008F6B6F" w:rsidP="008F6B6F">
            <w:pPr>
              <w:jc w:val="center"/>
              <w:rPr>
                <w:sz w:val="18"/>
                <w:szCs w:val="18"/>
              </w:rPr>
            </w:pPr>
            <w:r w:rsidRPr="00B51F53">
              <w:rPr>
                <w:sz w:val="18"/>
                <w:szCs w:val="18"/>
              </w:rPr>
              <w:t>109.60</w:t>
            </w:r>
          </w:p>
        </w:tc>
        <w:tc>
          <w:tcPr>
            <w:tcW w:w="429" w:type="pct"/>
            <w:tcBorders>
              <w:left w:val="single" w:sz="4" w:space="0" w:color="auto"/>
            </w:tcBorders>
            <w:shd w:val="clear" w:color="auto" w:fill="auto"/>
            <w:vAlign w:val="bottom"/>
          </w:tcPr>
          <w:p w14:paraId="52A347DE" w14:textId="77777777" w:rsidR="008F6B6F" w:rsidRPr="00B51F53" w:rsidRDefault="008F6B6F" w:rsidP="008F6B6F">
            <w:pPr>
              <w:jc w:val="center"/>
              <w:rPr>
                <w:sz w:val="18"/>
                <w:szCs w:val="18"/>
              </w:rPr>
            </w:pPr>
            <w:r w:rsidRPr="00B51F53">
              <w:rPr>
                <w:sz w:val="18"/>
                <w:szCs w:val="18"/>
              </w:rPr>
              <w:t>234.4</w:t>
            </w:r>
          </w:p>
        </w:tc>
        <w:tc>
          <w:tcPr>
            <w:tcW w:w="342" w:type="pct"/>
            <w:shd w:val="clear" w:color="auto" w:fill="auto"/>
            <w:vAlign w:val="bottom"/>
          </w:tcPr>
          <w:p w14:paraId="5D08F52D" w14:textId="77777777" w:rsidR="008F6B6F" w:rsidRPr="00B51F53" w:rsidRDefault="008F6B6F" w:rsidP="008F6B6F">
            <w:pPr>
              <w:jc w:val="center"/>
              <w:rPr>
                <w:sz w:val="18"/>
                <w:szCs w:val="18"/>
              </w:rPr>
            </w:pPr>
            <w:r w:rsidRPr="00B51F53">
              <w:rPr>
                <w:sz w:val="18"/>
                <w:szCs w:val="18"/>
              </w:rPr>
              <w:t>2.356</w:t>
            </w:r>
          </w:p>
        </w:tc>
        <w:tc>
          <w:tcPr>
            <w:tcW w:w="396" w:type="pct"/>
            <w:shd w:val="clear" w:color="auto" w:fill="auto"/>
            <w:vAlign w:val="bottom"/>
          </w:tcPr>
          <w:p w14:paraId="3BB29DE8" w14:textId="77777777" w:rsidR="008F6B6F" w:rsidRPr="00B51F53" w:rsidRDefault="008F6B6F" w:rsidP="008F6B6F">
            <w:pPr>
              <w:jc w:val="center"/>
              <w:rPr>
                <w:sz w:val="18"/>
                <w:szCs w:val="18"/>
              </w:rPr>
            </w:pPr>
            <w:r w:rsidRPr="00B51F53">
              <w:rPr>
                <w:sz w:val="18"/>
                <w:szCs w:val="18"/>
              </w:rPr>
              <w:t>8.280</w:t>
            </w:r>
          </w:p>
        </w:tc>
        <w:tc>
          <w:tcPr>
            <w:tcW w:w="382" w:type="pct"/>
            <w:shd w:val="clear" w:color="auto" w:fill="auto"/>
            <w:vAlign w:val="bottom"/>
          </w:tcPr>
          <w:p w14:paraId="4E60AFF6" w14:textId="77777777" w:rsidR="008F6B6F" w:rsidRPr="00B51F53" w:rsidRDefault="008F6B6F" w:rsidP="008F6B6F">
            <w:pPr>
              <w:jc w:val="center"/>
              <w:rPr>
                <w:sz w:val="18"/>
                <w:szCs w:val="18"/>
              </w:rPr>
            </w:pPr>
            <w:r w:rsidRPr="00B51F53">
              <w:rPr>
                <w:sz w:val="18"/>
                <w:szCs w:val="18"/>
              </w:rPr>
              <w:t>31.480</w:t>
            </w:r>
          </w:p>
        </w:tc>
        <w:tc>
          <w:tcPr>
            <w:tcW w:w="382" w:type="pct"/>
            <w:shd w:val="clear" w:color="auto" w:fill="auto"/>
            <w:vAlign w:val="bottom"/>
          </w:tcPr>
          <w:p w14:paraId="6E4B52AC" w14:textId="77777777" w:rsidR="008F6B6F" w:rsidRPr="00B51F53" w:rsidRDefault="008F6B6F" w:rsidP="008F6B6F">
            <w:pPr>
              <w:jc w:val="center"/>
              <w:rPr>
                <w:sz w:val="18"/>
                <w:szCs w:val="18"/>
              </w:rPr>
            </w:pPr>
            <w:r w:rsidRPr="00B51F53">
              <w:rPr>
                <w:sz w:val="18"/>
                <w:szCs w:val="18"/>
              </w:rPr>
              <w:t>44.800</w:t>
            </w:r>
          </w:p>
        </w:tc>
        <w:tc>
          <w:tcPr>
            <w:tcW w:w="380" w:type="pct"/>
            <w:shd w:val="clear" w:color="auto" w:fill="auto"/>
            <w:vAlign w:val="bottom"/>
          </w:tcPr>
          <w:p w14:paraId="5AAF7650" w14:textId="77777777" w:rsidR="008F6B6F" w:rsidRPr="00B51F53" w:rsidRDefault="008F6B6F" w:rsidP="008F6B6F">
            <w:pPr>
              <w:jc w:val="center"/>
              <w:rPr>
                <w:sz w:val="18"/>
                <w:szCs w:val="18"/>
              </w:rPr>
            </w:pPr>
            <w:r w:rsidRPr="00B51F53">
              <w:rPr>
                <w:sz w:val="18"/>
                <w:szCs w:val="18"/>
              </w:rPr>
              <w:t>3.600</w:t>
            </w:r>
          </w:p>
        </w:tc>
        <w:tc>
          <w:tcPr>
            <w:tcW w:w="454" w:type="pct"/>
            <w:shd w:val="clear" w:color="auto" w:fill="auto"/>
            <w:vAlign w:val="bottom"/>
          </w:tcPr>
          <w:p w14:paraId="185AAF36" w14:textId="77777777" w:rsidR="008F6B6F" w:rsidRPr="00B51F53" w:rsidRDefault="008F6B6F" w:rsidP="008F6B6F">
            <w:pPr>
              <w:jc w:val="center"/>
              <w:rPr>
                <w:sz w:val="18"/>
                <w:szCs w:val="18"/>
              </w:rPr>
            </w:pPr>
            <w:r w:rsidRPr="00B51F53">
              <w:rPr>
                <w:sz w:val="18"/>
                <w:szCs w:val="18"/>
              </w:rPr>
              <w:t>32.400</w:t>
            </w:r>
          </w:p>
        </w:tc>
        <w:tc>
          <w:tcPr>
            <w:tcW w:w="397" w:type="pct"/>
            <w:shd w:val="clear" w:color="auto" w:fill="auto"/>
            <w:vAlign w:val="bottom"/>
          </w:tcPr>
          <w:p w14:paraId="6A005D6B" w14:textId="77777777" w:rsidR="008F6B6F" w:rsidRPr="00B51F53" w:rsidRDefault="008F6B6F" w:rsidP="008F6B6F">
            <w:pPr>
              <w:jc w:val="center"/>
              <w:rPr>
                <w:sz w:val="18"/>
                <w:szCs w:val="18"/>
              </w:rPr>
            </w:pPr>
            <w:r w:rsidRPr="00B51F53">
              <w:rPr>
                <w:sz w:val="18"/>
                <w:szCs w:val="18"/>
              </w:rPr>
              <w:t>69.200</w:t>
            </w:r>
          </w:p>
        </w:tc>
        <w:tc>
          <w:tcPr>
            <w:tcW w:w="382" w:type="pct"/>
            <w:vAlign w:val="bottom"/>
          </w:tcPr>
          <w:p w14:paraId="2B0CB18E" w14:textId="77777777" w:rsidR="008F6B6F" w:rsidRPr="00B51F53" w:rsidRDefault="008F6B6F" w:rsidP="008F6B6F">
            <w:pPr>
              <w:jc w:val="center"/>
              <w:rPr>
                <w:sz w:val="18"/>
                <w:szCs w:val="18"/>
              </w:rPr>
            </w:pPr>
            <w:r w:rsidRPr="00B51F53">
              <w:rPr>
                <w:sz w:val="18"/>
                <w:szCs w:val="18"/>
              </w:rPr>
              <w:t>40.400</w:t>
            </w:r>
          </w:p>
        </w:tc>
        <w:tc>
          <w:tcPr>
            <w:tcW w:w="424" w:type="pct"/>
            <w:vAlign w:val="bottom"/>
          </w:tcPr>
          <w:p w14:paraId="21046CB4" w14:textId="77777777" w:rsidR="008F6B6F" w:rsidRPr="00B51F53" w:rsidRDefault="008F6B6F" w:rsidP="008F6B6F">
            <w:pPr>
              <w:jc w:val="center"/>
              <w:rPr>
                <w:sz w:val="18"/>
                <w:szCs w:val="18"/>
              </w:rPr>
            </w:pPr>
            <w:r w:rsidRPr="00B51F53">
              <w:rPr>
                <w:sz w:val="18"/>
                <w:szCs w:val="18"/>
              </w:rPr>
              <w:t>40.800</w:t>
            </w:r>
          </w:p>
        </w:tc>
      </w:tr>
      <w:tr w:rsidR="008F6B6F" w:rsidRPr="00E03470" w14:paraId="69B39F1C" w14:textId="77777777" w:rsidTr="008F6B6F">
        <w:trPr>
          <w:trHeight w:val="20"/>
        </w:trPr>
        <w:tc>
          <w:tcPr>
            <w:tcW w:w="603" w:type="pct"/>
            <w:shd w:val="clear" w:color="auto" w:fill="auto"/>
            <w:vAlign w:val="center"/>
          </w:tcPr>
          <w:p w14:paraId="23D535F9" w14:textId="77777777" w:rsidR="008F6B6F" w:rsidRPr="00A03F63" w:rsidRDefault="00C86652" w:rsidP="008F6B6F">
            <w:pPr>
              <w:pStyle w:val="TableText8pt"/>
              <w:keepNext/>
              <w:keepLines/>
              <w:spacing w:before="20" w:after="0"/>
              <w:ind w:left="300" w:hanging="300"/>
              <w:rPr>
                <w:rFonts w:eastAsia="SimSun"/>
                <w:szCs w:val="16"/>
                <w:lang w:eastAsia="zh-CN"/>
              </w:rPr>
            </w:pPr>
            <w:r w:rsidRPr="00A03F63">
              <w:rPr>
                <w:rFonts w:eastAsia="SimSun"/>
                <w:szCs w:val="16"/>
                <w:lang w:eastAsia="zh-CN"/>
              </w:rPr>
              <w:t>T</w:t>
            </w:r>
            <w:r w:rsidR="008F6B6F" w:rsidRPr="00A03F63">
              <w:rPr>
                <w:rFonts w:eastAsia="SimSun"/>
                <w:szCs w:val="16"/>
                <w:lang w:eastAsia="zh-CN"/>
              </w:rPr>
              <w:t>orso</w:t>
            </w:r>
          </w:p>
        </w:tc>
        <w:tc>
          <w:tcPr>
            <w:tcW w:w="429" w:type="pct"/>
            <w:tcBorders>
              <w:right w:val="single" w:sz="4" w:space="0" w:color="auto"/>
            </w:tcBorders>
            <w:shd w:val="clear" w:color="auto" w:fill="auto"/>
            <w:vAlign w:val="bottom"/>
          </w:tcPr>
          <w:p w14:paraId="45845711" w14:textId="77777777" w:rsidR="008F6B6F" w:rsidRPr="00B51F53" w:rsidRDefault="008F6B6F" w:rsidP="008F6B6F">
            <w:pPr>
              <w:jc w:val="center"/>
              <w:rPr>
                <w:sz w:val="18"/>
                <w:szCs w:val="18"/>
              </w:rPr>
            </w:pPr>
            <w:r w:rsidRPr="00B51F53">
              <w:rPr>
                <w:sz w:val="18"/>
                <w:szCs w:val="18"/>
              </w:rPr>
              <w:t>466.40</w:t>
            </w:r>
          </w:p>
        </w:tc>
        <w:tc>
          <w:tcPr>
            <w:tcW w:w="429" w:type="pct"/>
            <w:tcBorders>
              <w:left w:val="single" w:sz="4" w:space="0" w:color="auto"/>
            </w:tcBorders>
            <w:shd w:val="clear" w:color="auto" w:fill="auto"/>
            <w:vAlign w:val="bottom"/>
          </w:tcPr>
          <w:p w14:paraId="010CF734" w14:textId="77777777" w:rsidR="008F6B6F" w:rsidRPr="00B51F53" w:rsidRDefault="008F6B6F" w:rsidP="008F6B6F">
            <w:pPr>
              <w:jc w:val="center"/>
              <w:rPr>
                <w:sz w:val="18"/>
                <w:szCs w:val="18"/>
              </w:rPr>
            </w:pPr>
            <w:r w:rsidRPr="00B51F53">
              <w:rPr>
                <w:sz w:val="18"/>
                <w:szCs w:val="18"/>
              </w:rPr>
              <w:t>888.00</w:t>
            </w:r>
          </w:p>
        </w:tc>
        <w:tc>
          <w:tcPr>
            <w:tcW w:w="342" w:type="pct"/>
            <w:shd w:val="clear" w:color="auto" w:fill="auto"/>
            <w:vAlign w:val="bottom"/>
          </w:tcPr>
          <w:p w14:paraId="69743910" w14:textId="77777777" w:rsidR="008F6B6F" w:rsidRPr="00B51F53" w:rsidRDefault="008F6B6F" w:rsidP="008F6B6F">
            <w:pPr>
              <w:jc w:val="center"/>
              <w:rPr>
                <w:sz w:val="18"/>
                <w:szCs w:val="18"/>
              </w:rPr>
            </w:pPr>
            <w:r w:rsidRPr="00B51F53">
              <w:rPr>
                <w:sz w:val="18"/>
                <w:szCs w:val="18"/>
              </w:rPr>
              <w:t>6.572</w:t>
            </w:r>
          </w:p>
        </w:tc>
        <w:tc>
          <w:tcPr>
            <w:tcW w:w="396" w:type="pct"/>
            <w:shd w:val="clear" w:color="auto" w:fill="auto"/>
            <w:vAlign w:val="bottom"/>
          </w:tcPr>
          <w:p w14:paraId="2ABE1D57" w14:textId="77777777" w:rsidR="008F6B6F" w:rsidRPr="00B51F53" w:rsidRDefault="008F6B6F" w:rsidP="008F6B6F">
            <w:pPr>
              <w:jc w:val="center"/>
              <w:rPr>
                <w:sz w:val="18"/>
                <w:szCs w:val="18"/>
              </w:rPr>
            </w:pPr>
            <w:r w:rsidRPr="00B51F53">
              <w:rPr>
                <w:sz w:val="18"/>
                <w:szCs w:val="18"/>
              </w:rPr>
              <w:t>9.876</w:t>
            </w:r>
          </w:p>
        </w:tc>
        <w:tc>
          <w:tcPr>
            <w:tcW w:w="382" w:type="pct"/>
            <w:shd w:val="clear" w:color="auto" w:fill="auto"/>
            <w:vAlign w:val="bottom"/>
          </w:tcPr>
          <w:p w14:paraId="5A786194" w14:textId="77777777" w:rsidR="008F6B6F" w:rsidRPr="00B51F53" w:rsidRDefault="008F6B6F" w:rsidP="008F6B6F">
            <w:pPr>
              <w:jc w:val="center"/>
              <w:rPr>
                <w:sz w:val="18"/>
                <w:szCs w:val="18"/>
              </w:rPr>
            </w:pPr>
            <w:r w:rsidRPr="00B51F53">
              <w:rPr>
                <w:sz w:val="18"/>
                <w:szCs w:val="18"/>
              </w:rPr>
              <w:t>52.960</w:t>
            </w:r>
          </w:p>
        </w:tc>
        <w:tc>
          <w:tcPr>
            <w:tcW w:w="382" w:type="pct"/>
            <w:shd w:val="clear" w:color="auto" w:fill="auto"/>
            <w:vAlign w:val="bottom"/>
          </w:tcPr>
          <w:p w14:paraId="574455D6" w14:textId="77777777" w:rsidR="008F6B6F" w:rsidRPr="00B51F53" w:rsidRDefault="008F6B6F" w:rsidP="008F6B6F">
            <w:pPr>
              <w:jc w:val="center"/>
              <w:rPr>
                <w:sz w:val="18"/>
                <w:szCs w:val="18"/>
              </w:rPr>
            </w:pPr>
            <w:r w:rsidRPr="00B51F53">
              <w:rPr>
                <w:sz w:val="18"/>
                <w:szCs w:val="18"/>
              </w:rPr>
              <w:t>48.040</w:t>
            </w:r>
          </w:p>
        </w:tc>
        <w:tc>
          <w:tcPr>
            <w:tcW w:w="380" w:type="pct"/>
            <w:shd w:val="clear" w:color="auto" w:fill="auto"/>
            <w:vAlign w:val="bottom"/>
          </w:tcPr>
          <w:p w14:paraId="739DE23C" w14:textId="77777777" w:rsidR="008F6B6F" w:rsidRPr="00B51F53" w:rsidRDefault="008F6B6F" w:rsidP="008F6B6F">
            <w:pPr>
              <w:jc w:val="center"/>
              <w:rPr>
                <w:sz w:val="18"/>
                <w:szCs w:val="18"/>
              </w:rPr>
            </w:pPr>
            <w:r w:rsidRPr="00B51F53">
              <w:rPr>
                <w:sz w:val="18"/>
                <w:szCs w:val="18"/>
              </w:rPr>
              <w:t>2.444</w:t>
            </w:r>
          </w:p>
        </w:tc>
        <w:tc>
          <w:tcPr>
            <w:tcW w:w="454" w:type="pct"/>
            <w:shd w:val="clear" w:color="auto" w:fill="auto"/>
            <w:vAlign w:val="bottom"/>
          </w:tcPr>
          <w:p w14:paraId="0AFCFC6E" w14:textId="77777777" w:rsidR="008F6B6F" w:rsidRPr="00B51F53" w:rsidRDefault="008F6B6F" w:rsidP="008F6B6F">
            <w:pPr>
              <w:jc w:val="center"/>
              <w:rPr>
                <w:sz w:val="18"/>
                <w:szCs w:val="18"/>
              </w:rPr>
            </w:pPr>
            <w:r w:rsidRPr="00B51F53">
              <w:rPr>
                <w:sz w:val="18"/>
                <w:szCs w:val="18"/>
              </w:rPr>
              <w:t>621.600</w:t>
            </w:r>
          </w:p>
        </w:tc>
        <w:tc>
          <w:tcPr>
            <w:tcW w:w="397" w:type="pct"/>
            <w:shd w:val="clear" w:color="auto" w:fill="auto"/>
            <w:vAlign w:val="bottom"/>
          </w:tcPr>
          <w:p w14:paraId="266CB957" w14:textId="77777777" w:rsidR="008F6B6F" w:rsidRPr="00B51F53" w:rsidRDefault="008F6B6F" w:rsidP="008F6B6F">
            <w:pPr>
              <w:jc w:val="center"/>
              <w:rPr>
                <w:sz w:val="18"/>
                <w:szCs w:val="18"/>
              </w:rPr>
            </w:pPr>
            <w:r w:rsidRPr="00B51F53">
              <w:rPr>
                <w:sz w:val="18"/>
                <w:szCs w:val="18"/>
              </w:rPr>
              <w:t>55.720</w:t>
            </w:r>
          </w:p>
        </w:tc>
        <w:tc>
          <w:tcPr>
            <w:tcW w:w="382" w:type="pct"/>
            <w:vAlign w:val="bottom"/>
          </w:tcPr>
          <w:p w14:paraId="340F0CFB" w14:textId="77777777" w:rsidR="008F6B6F" w:rsidRPr="00B51F53" w:rsidRDefault="008F6B6F" w:rsidP="008F6B6F">
            <w:pPr>
              <w:jc w:val="center"/>
              <w:rPr>
                <w:sz w:val="18"/>
                <w:szCs w:val="18"/>
              </w:rPr>
            </w:pPr>
            <w:r w:rsidRPr="00B51F53">
              <w:rPr>
                <w:sz w:val="18"/>
                <w:szCs w:val="18"/>
              </w:rPr>
              <w:t>106.100</w:t>
            </w:r>
          </w:p>
        </w:tc>
        <w:tc>
          <w:tcPr>
            <w:tcW w:w="424" w:type="pct"/>
            <w:vAlign w:val="bottom"/>
          </w:tcPr>
          <w:p w14:paraId="4071D2E0" w14:textId="77777777" w:rsidR="008F6B6F" w:rsidRPr="00B51F53" w:rsidRDefault="008F6B6F" w:rsidP="008F6B6F">
            <w:pPr>
              <w:jc w:val="center"/>
              <w:rPr>
                <w:sz w:val="18"/>
                <w:szCs w:val="18"/>
              </w:rPr>
            </w:pPr>
            <w:r w:rsidRPr="00B51F53">
              <w:rPr>
                <w:sz w:val="18"/>
                <w:szCs w:val="18"/>
              </w:rPr>
              <w:t>84.400</w:t>
            </w:r>
          </w:p>
        </w:tc>
      </w:tr>
      <w:tr w:rsidR="008F6B6F" w:rsidRPr="00E03470" w14:paraId="165E46A5" w14:textId="77777777" w:rsidTr="008F6B6F">
        <w:trPr>
          <w:trHeight w:val="20"/>
        </w:trPr>
        <w:tc>
          <w:tcPr>
            <w:tcW w:w="603" w:type="pct"/>
            <w:shd w:val="clear" w:color="auto" w:fill="auto"/>
            <w:vAlign w:val="center"/>
          </w:tcPr>
          <w:p w14:paraId="2AEBD6CE" w14:textId="77777777" w:rsidR="008F6B6F" w:rsidRPr="00A03F63" w:rsidRDefault="008F6B6F" w:rsidP="008F6B6F">
            <w:pPr>
              <w:pStyle w:val="TableText8pt"/>
              <w:keepNext/>
              <w:keepLines/>
              <w:spacing w:before="20" w:after="0"/>
              <w:ind w:left="300" w:hanging="300"/>
              <w:rPr>
                <w:rFonts w:eastAsia="SimSun"/>
                <w:szCs w:val="16"/>
                <w:lang w:eastAsia="zh-CN"/>
              </w:rPr>
            </w:pPr>
            <w:r w:rsidRPr="00A03F63">
              <w:rPr>
                <w:rFonts w:eastAsia="SimSun"/>
                <w:szCs w:val="16"/>
                <w:lang w:eastAsia="zh-CN"/>
              </w:rPr>
              <w:t>TOTAL</w:t>
            </w:r>
          </w:p>
        </w:tc>
        <w:tc>
          <w:tcPr>
            <w:tcW w:w="429" w:type="pct"/>
            <w:tcBorders>
              <w:right w:val="single" w:sz="4" w:space="0" w:color="auto"/>
            </w:tcBorders>
            <w:shd w:val="clear" w:color="auto" w:fill="auto"/>
            <w:vAlign w:val="bottom"/>
          </w:tcPr>
          <w:p w14:paraId="349C6A50" w14:textId="77777777" w:rsidR="008F6B6F" w:rsidRPr="00B51F53" w:rsidRDefault="008F6B6F" w:rsidP="008F6B6F">
            <w:pPr>
              <w:jc w:val="center"/>
              <w:rPr>
                <w:sz w:val="18"/>
                <w:szCs w:val="18"/>
              </w:rPr>
            </w:pPr>
            <w:r w:rsidRPr="00B51F53">
              <w:rPr>
                <w:sz w:val="18"/>
                <w:szCs w:val="18"/>
              </w:rPr>
              <w:t>859.5</w:t>
            </w:r>
          </w:p>
        </w:tc>
        <w:tc>
          <w:tcPr>
            <w:tcW w:w="429" w:type="pct"/>
            <w:tcBorders>
              <w:left w:val="single" w:sz="4" w:space="0" w:color="auto"/>
            </w:tcBorders>
            <w:shd w:val="clear" w:color="auto" w:fill="auto"/>
            <w:vAlign w:val="bottom"/>
          </w:tcPr>
          <w:p w14:paraId="6FA751DB" w14:textId="77777777" w:rsidR="008F6B6F" w:rsidRPr="00B51F53" w:rsidRDefault="008F6B6F" w:rsidP="008F6B6F">
            <w:pPr>
              <w:jc w:val="center"/>
              <w:rPr>
                <w:sz w:val="18"/>
                <w:szCs w:val="18"/>
              </w:rPr>
            </w:pPr>
            <w:r w:rsidRPr="00B51F53">
              <w:rPr>
                <w:sz w:val="18"/>
                <w:szCs w:val="18"/>
              </w:rPr>
              <w:t>1429.9</w:t>
            </w:r>
          </w:p>
        </w:tc>
        <w:tc>
          <w:tcPr>
            <w:tcW w:w="342" w:type="pct"/>
            <w:shd w:val="clear" w:color="auto" w:fill="auto"/>
            <w:vAlign w:val="bottom"/>
          </w:tcPr>
          <w:p w14:paraId="00FC33C0" w14:textId="77777777" w:rsidR="008F6B6F" w:rsidRPr="00B51F53" w:rsidRDefault="008F6B6F" w:rsidP="008F6B6F">
            <w:pPr>
              <w:jc w:val="center"/>
              <w:rPr>
                <w:sz w:val="18"/>
                <w:szCs w:val="18"/>
              </w:rPr>
            </w:pPr>
            <w:r w:rsidRPr="00B51F53">
              <w:rPr>
                <w:sz w:val="18"/>
                <w:szCs w:val="18"/>
              </w:rPr>
              <w:t>10.119</w:t>
            </w:r>
          </w:p>
        </w:tc>
        <w:tc>
          <w:tcPr>
            <w:tcW w:w="396" w:type="pct"/>
            <w:shd w:val="clear" w:color="auto" w:fill="auto"/>
            <w:vAlign w:val="bottom"/>
          </w:tcPr>
          <w:p w14:paraId="665A0385" w14:textId="77777777" w:rsidR="008F6B6F" w:rsidRPr="00B51F53" w:rsidRDefault="008F6B6F" w:rsidP="008F6B6F">
            <w:pPr>
              <w:jc w:val="center"/>
              <w:rPr>
                <w:sz w:val="18"/>
                <w:szCs w:val="18"/>
              </w:rPr>
            </w:pPr>
            <w:r w:rsidRPr="00B51F53">
              <w:rPr>
                <w:sz w:val="18"/>
                <w:szCs w:val="18"/>
              </w:rPr>
              <w:t>30.066</w:t>
            </w:r>
          </w:p>
        </w:tc>
        <w:tc>
          <w:tcPr>
            <w:tcW w:w="382" w:type="pct"/>
            <w:shd w:val="clear" w:color="auto" w:fill="auto"/>
            <w:vAlign w:val="bottom"/>
          </w:tcPr>
          <w:p w14:paraId="2645FD0E" w14:textId="77777777" w:rsidR="008F6B6F" w:rsidRPr="00B51F53" w:rsidRDefault="008F6B6F" w:rsidP="008F6B6F">
            <w:pPr>
              <w:jc w:val="center"/>
              <w:rPr>
                <w:sz w:val="18"/>
                <w:szCs w:val="18"/>
              </w:rPr>
            </w:pPr>
            <w:r w:rsidRPr="00B51F53">
              <w:rPr>
                <w:sz w:val="18"/>
                <w:szCs w:val="18"/>
              </w:rPr>
              <w:t>127.340</w:t>
            </w:r>
          </w:p>
        </w:tc>
        <w:tc>
          <w:tcPr>
            <w:tcW w:w="382" w:type="pct"/>
            <w:shd w:val="clear" w:color="auto" w:fill="auto"/>
            <w:vAlign w:val="bottom"/>
          </w:tcPr>
          <w:p w14:paraId="6609CB10" w14:textId="77777777" w:rsidR="008F6B6F" w:rsidRPr="00B51F53" w:rsidRDefault="008F6B6F" w:rsidP="008F6B6F">
            <w:pPr>
              <w:jc w:val="center"/>
              <w:rPr>
                <w:sz w:val="18"/>
                <w:szCs w:val="18"/>
              </w:rPr>
            </w:pPr>
            <w:r w:rsidRPr="00B51F53">
              <w:rPr>
                <w:sz w:val="18"/>
                <w:szCs w:val="18"/>
              </w:rPr>
              <w:t>126.440</w:t>
            </w:r>
          </w:p>
        </w:tc>
        <w:tc>
          <w:tcPr>
            <w:tcW w:w="380" w:type="pct"/>
            <w:shd w:val="clear" w:color="auto" w:fill="auto"/>
            <w:vAlign w:val="bottom"/>
          </w:tcPr>
          <w:p w14:paraId="20C021DF" w14:textId="77777777" w:rsidR="008F6B6F" w:rsidRPr="00B51F53" w:rsidRDefault="008F6B6F" w:rsidP="008F6B6F">
            <w:pPr>
              <w:jc w:val="center"/>
              <w:rPr>
                <w:sz w:val="18"/>
                <w:szCs w:val="18"/>
              </w:rPr>
            </w:pPr>
            <w:r w:rsidRPr="00B51F53">
              <w:rPr>
                <w:sz w:val="18"/>
                <w:szCs w:val="18"/>
              </w:rPr>
              <w:t>6.713</w:t>
            </w:r>
          </w:p>
        </w:tc>
        <w:tc>
          <w:tcPr>
            <w:tcW w:w="454" w:type="pct"/>
            <w:shd w:val="clear" w:color="auto" w:fill="auto"/>
            <w:vAlign w:val="bottom"/>
          </w:tcPr>
          <w:p w14:paraId="05E0218F" w14:textId="77777777" w:rsidR="008F6B6F" w:rsidRPr="00B51F53" w:rsidRDefault="008F6B6F" w:rsidP="008F6B6F">
            <w:pPr>
              <w:jc w:val="center"/>
              <w:rPr>
                <w:sz w:val="18"/>
                <w:szCs w:val="18"/>
              </w:rPr>
            </w:pPr>
            <w:r w:rsidRPr="00B51F53">
              <w:rPr>
                <w:sz w:val="18"/>
                <w:szCs w:val="18"/>
              </w:rPr>
              <w:t>715.350</w:t>
            </w:r>
          </w:p>
        </w:tc>
        <w:tc>
          <w:tcPr>
            <w:tcW w:w="397" w:type="pct"/>
            <w:shd w:val="clear" w:color="auto" w:fill="auto"/>
            <w:vAlign w:val="bottom"/>
          </w:tcPr>
          <w:p w14:paraId="0274319C" w14:textId="77777777" w:rsidR="008F6B6F" w:rsidRPr="00B51F53" w:rsidRDefault="008F6B6F" w:rsidP="008F6B6F">
            <w:pPr>
              <w:jc w:val="center"/>
              <w:rPr>
                <w:sz w:val="18"/>
                <w:szCs w:val="18"/>
              </w:rPr>
            </w:pPr>
            <w:r w:rsidRPr="00B51F53">
              <w:rPr>
                <w:sz w:val="18"/>
                <w:szCs w:val="18"/>
              </w:rPr>
              <w:t>197.970</w:t>
            </w:r>
          </w:p>
        </w:tc>
        <w:tc>
          <w:tcPr>
            <w:tcW w:w="382" w:type="pct"/>
            <w:vAlign w:val="bottom"/>
          </w:tcPr>
          <w:p w14:paraId="3E9FEC2A" w14:textId="77777777" w:rsidR="008F6B6F" w:rsidRPr="00B51F53" w:rsidRDefault="008F6B6F" w:rsidP="008F6B6F">
            <w:pPr>
              <w:jc w:val="center"/>
              <w:rPr>
                <w:sz w:val="18"/>
                <w:szCs w:val="18"/>
              </w:rPr>
            </w:pPr>
            <w:r w:rsidRPr="00B51F53">
              <w:rPr>
                <w:sz w:val="18"/>
                <w:szCs w:val="18"/>
              </w:rPr>
              <w:t>191.950</w:t>
            </w:r>
          </w:p>
        </w:tc>
        <w:tc>
          <w:tcPr>
            <w:tcW w:w="424" w:type="pct"/>
            <w:tcBorders>
              <w:right w:val="single" w:sz="4" w:space="0" w:color="auto"/>
            </w:tcBorders>
            <w:vAlign w:val="bottom"/>
          </w:tcPr>
          <w:p w14:paraId="1833CD79" w14:textId="77777777" w:rsidR="008F6B6F" w:rsidRPr="00B51F53" w:rsidRDefault="008F6B6F" w:rsidP="008F6B6F">
            <w:pPr>
              <w:jc w:val="center"/>
              <w:rPr>
                <w:sz w:val="18"/>
                <w:szCs w:val="18"/>
              </w:rPr>
            </w:pPr>
            <w:r w:rsidRPr="00B51F53">
              <w:rPr>
                <w:sz w:val="18"/>
                <w:szCs w:val="18"/>
              </w:rPr>
              <w:t>161.200</w:t>
            </w:r>
          </w:p>
        </w:tc>
      </w:tr>
      <w:tr w:rsidR="008F6B6F" w:rsidRPr="00E03470" w14:paraId="68FE1065" w14:textId="77777777" w:rsidTr="008F6B6F">
        <w:trPr>
          <w:trHeight w:val="20"/>
        </w:trPr>
        <w:tc>
          <w:tcPr>
            <w:tcW w:w="5000" w:type="pct"/>
            <w:gridSpan w:val="12"/>
            <w:tcBorders>
              <w:top w:val="nil"/>
              <w:bottom w:val="nil"/>
              <w:right w:val="single" w:sz="4" w:space="0" w:color="auto"/>
            </w:tcBorders>
            <w:shd w:val="clear" w:color="auto" w:fill="auto"/>
            <w:vAlign w:val="center"/>
          </w:tcPr>
          <w:p w14:paraId="39C8D772" w14:textId="77777777" w:rsidR="008F6B6F" w:rsidRPr="00A930B2" w:rsidRDefault="008F6B6F" w:rsidP="008F6B6F">
            <w:pPr>
              <w:pStyle w:val="TableText8pt"/>
              <w:keepNext/>
              <w:keepLines/>
              <w:spacing w:before="20"/>
              <w:rPr>
                <w:rFonts w:eastAsia="SimSun"/>
                <w:b/>
                <w:szCs w:val="16"/>
                <w:lang w:eastAsia="zh-CN"/>
              </w:rPr>
            </w:pPr>
            <w:r w:rsidRPr="00A930B2">
              <w:rPr>
                <w:rFonts w:eastAsia="SimSun"/>
                <w:b/>
                <w:szCs w:val="16"/>
                <w:lang w:eastAsia="zh-CN"/>
              </w:rPr>
              <w:t>Inner dosimeter (representing the skin)</w:t>
            </w:r>
          </w:p>
        </w:tc>
      </w:tr>
      <w:tr w:rsidR="008F6B6F" w:rsidRPr="00E03470" w14:paraId="7ECCE408" w14:textId="77777777" w:rsidTr="008F6B6F">
        <w:trPr>
          <w:trHeight w:val="20"/>
        </w:trPr>
        <w:tc>
          <w:tcPr>
            <w:tcW w:w="603" w:type="pct"/>
            <w:shd w:val="clear" w:color="auto" w:fill="auto"/>
            <w:vAlign w:val="center"/>
          </w:tcPr>
          <w:p w14:paraId="75C7E6AD" w14:textId="77777777" w:rsidR="008F6B6F" w:rsidRPr="00F06928" w:rsidRDefault="00C86652" w:rsidP="008F6B6F">
            <w:pPr>
              <w:pStyle w:val="TableText8pt"/>
              <w:keepNext/>
              <w:keepLines/>
              <w:spacing w:before="20" w:after="0"/>
              <w:rPr>
                <w:rFonts w:eastAsia="SimSun"/>
                <w:szCs w:val="16"/>
                <w:lang w:eastAsia="zh-CN"/>
              </w:rPr>
            </w:pPr>
            <w:r w:rsidRPr="00F06928">
              <w:rPr>
                <w:rFonts w:eastAsia="SimSun"/>
                <w:szCs w:val="16"/>
                <w:lang w:eastAsia="zh-CN"/>
              </w:rPr>
              <w:t>A</w:t>
            </w:r>
            <w:r w:rsidR="008F6B6F" w:rsidRPr="00F06928">
              <w:rPr>
                <w:rFonts w:eastAsia="SimSun"/>
                <w:szCs w:val="16"/>
                <w:lang w:eastAsia="zh-CN"/>
              </w:rPr>
              <w:t>rms</w:t>
            </w:r>
          </w:p>
        </w:tc>
        <w:tc>
          <w:tcPr>
            <w:tcW w:w="429" w:type="pct"/>
            <w:tcBorders>
              <w:right w:val="single" w:sz="4" w:space="0" w:color="auto"/>
            </w:tcBorders>
            <w:shd w:val="clear" w:color="auto" w:fill="auto"/>
            <w:vAlign w:val="bottom"/>
          </w:tcPr>
          <w:p w14:paraId="10E981F2" w14:textId="77777777" w:rsidR="008F6B6F" w:rsidRPr="00B51F53" w:rsidRDefault="008F6B6F" w:rsidP="008F6B6F">
            <w:pPr>
              <w:jc w:val="center"/>
              <w:rPr>
                <w:sz w:val="18"/>
                <w:szCs w:val="18"/>
              </w:rPr>
            </w:pPr>
            <w:r w:rsidRPr="00B51F53">
              <w:rPr>
                <w:sz w:val="18"/>
                <w:szCs w:val="18"/>
              </w:rPr>
              <w:t>64.89</w:t>
            </w:r>
          </w:p>
        </w:tc>
        <w:tc>
          <w:tcPr>
            <w:tcW w:w="429" w:type="pct"/>
            <w:tcBorders>
              <w:left w:val="single" w:sz="4" w:space="0" w:color="auto"/>
            </w:tcBorders>
            <w:shd w:val="clear" w:color="auto" w:fill="auto"/>
            <w:vAlign w:val="bottom"/>
          </w:tcPr>
          <w:p w14:paraId="692AE792" w14:textId="77777777" w:rsidR="008F6B6F" w:rsidRPr="00B51F53" w:rsidRDefault="008F6B6F" w:rsidP="008F6B6F">
            <w:pPr>
              <w:jc w:val="center"/>
              <w:rPr>
                <w:sz w:val="18"/>
                <w:szCs w:val="18"/>
              </w:rPr>
            </w:pPr>
            <w:r w:rsidRPr="00B51F53">
              <w:rPr>
                <w:sz w:val="18"/>
                <w:szCs w:val="18"/>
              </w:rPr>
              <w:t>105.7</w:t>
            </w:r>
          </w:p>
        </w:tc>
        <w:tc>
          <w:tcPr>
            <w:tcW w:w="342" w:type="pct"/>
            <w:shd w:val="clear" w:color="auto" w:fill="auto"/>
            <w:vAlign w:val="bottom"/>
          </w:tcPr>
          <w:p w14:paraId="2E02B0E5" w14:textId="77777777" w:rsidR="008F6B6F" w:rsidRPr="00B51F53" w:rsidRDefault="008F6B6F" w:rsidP="008F6B6F">
            <w:pPr>
              <w:jc w:val="center"/>
              <w:rPr>
                <w:sz w:val="18"/>
                <w:szCs w:val="18"/>
              </w:rPr>
            </w:pPr>
            <w:r w:rsidRPr="00B51F53">
              <w:rPr>
                <w:sz w:val="18"/>
                <w:szCs w:val="18"/>
              </w:rPr>
              <w:t>0.4580</w:t>
            </w:r>
          </w:p>
        </w:tc>
        <w:tc>
          <w:tcPr>
            <w:tcW w:w="396" w:type="pct"/>
            <w:shd w:val="clear" w:color="auto" w:fill="auto"/>
            <w:vAlign w:val="bottom"/>
          </w:tcPr>
          <w:p w14:paraId="38490766" w14:textId="77777777" w:rsidR="008F6B6F" w:rsidRPr="00B51F53" w:rsidRDefault="008F6B6F" w:rsidP="008F6B6F">
            <w:pPr>
              <w:jc w:val="center"/>
              <w:rPr>
                <w:sz w:val="18"/>
                <w:szCs w:val="18"/>
              </w:rPr>
            </w:pPr>
            <w:r w:rsidRPr="00B51F53">
              <w:rPr>
                <w:sz w:val="18"/>
                <w:szCs w:val="18"/>
              </w:rPr>
              <w:t>0.3920</w:t>
            </w:r>
          </w:p>
        </w:tc>
        <w:tc>
          <w:tcPr>
            <w:tcW w:w="382" w:type="pct"/>
            <w:shd w:val="clear" w:color="auto" w:fill="auto"/>
            <w:vAlign w:val="bottom"/>
          </w:tcPr>
          <w:p w14:paraId="64ADB576" w14:textId="77777777" w:rsidR="008F6B6F" w:rsidRPr="00B51F53" w:rsidRDefault="008F6B6F" w:rsidP="008F6B6F">
            <w:pPr>
              <w:jc w:val="center"/>
              <w:rPr>
                <w:sz w:val="18"/>
                <w:szCs w:val="18"/>
              </w:rPr>
            </w:pPr>
            <w:r w:rsidRPr="00B51F53">
              <w:rPr>
                <w:sz w:val="18"/>
                <w:szCs w:val="18"/>
              </w:rPr>
              <w:t>5.859</w:t>
            </w:r>
          </w:p>
        </w:tc>
        <w:tc>
          <w:tcPr>
            <w:tcW w:w="382" w:type="pct"/>
            <w:shd w:val="clear" w:color="auto" w:fill="auto"/>
            <w:vAlign w:val="bottom"/>
          </w:tcPr>
          <w:p w14:paraId="77174ECC" w14:textId="77777777" w:rsidR="008F6B6F" w:rsidRPr="00B51F53" w:rsidRDefault="008F6B6F" w:rsidP="008F6B6F">
            <w:pPr>
              <w:jc w:val="center"/>
              <w:rPr>
                <w:sz w:val="18"/>
                <w:szCs w:val="18"/>
              </w:rPr>
            </w:pPr>
            <w:r w:rsidRPr="00B51F53">
              <w:rPr>
                <w:sz w:val="18"/>
                <w:szCs w:val="18"/>
              </w:rPr>
              <w:t>1.967</w:t>
            </w:r>
          </w:p>
        </w:tc>
        <w:tc>
          <w:tcPr>
            <w:tcW w:w="380" w:type="pct"/>
            <w:shd w:val="clear" w:color="auto" w:fill="auto"/>
            <w:vAlign w:val="bottom"/>
          </w:tcPr>
          <w:p w14:paraId="5436EDA1" w14:textId="77777777" w:rsidR="008F6B6F" w:rsidRPr="00B51F53" w:rsidRDefault="008F6B6F" w:rsidP="008F6B6F">
            <w:pPr>
              <w:jc w:val="center"/>
              <w:rPr>
                <w:sz w:val="18"/>
                <w:szCs w:val="18"/>
              </w:rPr>
            </w:pPr>
            <w:r w:rsidRPr="00B51F53">
              <w:rPr>
                <w:sz w:val="18"/>
                <w:szCs w:val="18"/>
              </w:rPr>
              <w:t>0.4330</w:t>
            </w:r>
          </w:p>
        </w:tc>
        <w:tc>
          <w:tcPr>
            <w:tcW w:w="454" w:type="pct"/>
            <w:shd w:val="clear" w:color="auto" w:fill="auto"/>
            <w:vAlign w:val="bottom"/>
          </w:tcPr>
          <w:p w14:paraId="5A472DB3" w14:textId="77777777" w:rsidR="008F6B6F" w:rsidRPr="00B51F53" w:rsidRDefault="008F6B6F" w:rsidP="008F6B6F">
            <w:pPr>
              <w:jc w:val="center"/>
              <w:rPr>
                <w:sz w:val="18"/>
                <w:szCs w:val="18"/>
              </w:rPr>
            </w:pPr>
            <w:r w:rsidRPr="00B51F53">
              <w:rPr>
                <w:sz w:val="18"/>
                <w:szCs w:val="18"/>
              </w:rPr>
              <w:t>5.040</w:t>
            </w:r>
          </w:p>
        </w:tc>
        <w:tc>
          <w:tcPr>
            <w:tcW w:w="397" w:type="pct"/>
            <w:shd w:val="clear" w:color="auto" w:fill="auto"/>
            <w:vAlign w:val="bottom"/>
          </w:tcPr>
          <w:p w14:paraId="77B121A9" w14:textId="77777777" w:rsidR="008F6B6F" w:rsidRPr="00B51F53" w:rsidRDefault="008F6B6F" w:rsidP="008F6B6F">
            <w:pPr>
              <w:jc w:val="center"/>
              <w:rPr>
                <w:sz w:val="18"/>
                <w:szCs w:val="18"/>
              </w:rPr>
            </w:pPr>
            <w:r w:rsidRPr="00B51F53">
              <w:rPr>
                <w:sz w:val="18"/>
                <w:szCs w:val="18"/>
              </w:rPr>
              <w:t>1.260</w:t>
            </w:r>
          </w:p>
        </w:tc>
        <w:tc>
          <w:tcPr>
            <w:tcW w:w="382" w:type="pct"/>
            <w:vAlign w:val="bottom"/>
          </w:tcPr>
          <w:p w14:paraId="61655757" w14:textId="77777777" w:rsidR="008F6B6F" w:rsidRPr="00B51F53" w:rsidRDefault="008F6B6F" w:rsidP="008F6B6F">
            <w:pPr>
              <w:jc w:val="center"/>
              <w:rPr>
                <w:sz w:val="18"/>
                <w:szCs w:val="18"/>
              </w:rPr>
            </w:pPr>
            <w:r w:rsidRPr="00B51F53">
              <w:rPr>
                <w:sz w:val="18"/>
                <w:szCs w:val="18"/>
              </w:rPr>
              <w:t>4.088</w:t>
            </w:r>
          </w:p>
        </w:tc>
        <w:tc>
          <w:tcPr>
            <w:tcW w:w="424" w:type="pct"/>
            <w:vAlign w:val="bottom"/>
          </w:tcPr>
          <w:p w14:paraId="07D483B1" w14:textId="77777777" w:rsidR="008F6B6F" w:rsidRPr="00B51F53" w:rsidRDefault="008F6B6F" w:rsidP="008F6B6F">
            <w:pPr>
              <w:jc w:val="center"/>
              <w:rPr>
                <w:sz w:val="18"/>
                <w:szCs w:val="18"/>
              </w:rPr>
            </w:pPr>
            <w:r w:rsidRPr="00B51F53">
              <w:rPr>
                <w:sz w:val="18"/>
                <w:szCs w:val="18"/>
              </w:rPr>
              <w:t>3.136</w:t>
            </w:r>
          </w:p>
        </w:tc>
      </w:tr>
      <w:tr w:rsidR="008F6B6F" w:rsidRPr="00E03470" w14:paraId="46CFF18D" w14:textId="77777777" w:rsidTr="008F6B6F">
        <w:trPr>
          <w:trHeight w:val="20"/>
        </w:trPr>
        <w:tc>
          <w:tcPr>
            <w:tcW w:w="603" w:type="pct"/>
            <w:shd w:val="clear" w:color="auto" w:fill="auto"/>
            <w:vAlign w:val="center"/>
          </w:tcPr>
          <w:p w14:paraId="1554F2BB" w14:textId="77777777" w:rsidR="008F6B6F" w:rsidRPr="00F06928" w:rsidRDefault="00C86652" w:rsidP="008F6B6F">
            <w:pPr>
              <w:pStyle w:val="TableText8pt"/>
              <w:keepNext/>
              <w:keepLines/>
              <w:spacing w:before="20" w:after="0"/>
              <w:rPr>
                <w:rFonts w:eastAsia="SimSun"/>
                <w:szCs w:val="16"/>
                <w:lang w:eastAsia="zh-CN"/>
              </w:rPr>
            </w:pPr>
            <w:r w:rsidRPr="00F06928">
              <w:rPr>
                <w:rFonts w:eastAsia="SimSun"/>
                <w:szCs w:val="16"/>
                <w:lang w:eastAsia="zh-CN"/>
              </w:rPr>
              <w:t>L</w:t>
            </w:r>
            <w:r w:rsidR="008F6B6F" w:rsidRPr="00F06928">
              <w:rPr>
                <w:rFonts w:eastAsia="SimSun"/>
                <w:szCs w:val="16"/>
                <w:lang w:eastAsia="zh-CN"/>
              </w:rPr>
              <w:t>egs</w:t>
            </w:r>
          </w:p>
        </w:tc>
        <w:tc>
          <w:tcPr>
            <w:tcW w:w="429" w:type="pct"/>
            <w:tcBorders>
              <w:right w:val="single" w:sz="4" w:space="0" w:color="auto"/>
            </w:tcBorders>
            <w:shd w:val="clear" w:color="auto" w:fill="auto"/>
            <w:vAlign w:val="bottom"/>
          </w:tcPr>
          <w:p w14:paraId="76F0B218" w14:textId="77777777" w:rsidR="008F6B6F" w:rsidRPr="00B51F53" w:rsidRDefault="008F6B6F" w:rsidP="008F6B6F">
            <w:pPr>
              <w:jc w:val="center"/>
              <w:rPr>
                <w:sz w:val="18"/>
                <w:szCs w:val="18"/>
              </w:rPr>
            </w:pPr>
            <w:r w:rsidRPr="00B51F53">
              <w:rPr>
                <w:sz w:val="18"/>
                <w:szCs w:val="18"/>
              </w:rPr>
              <w:t>7.336</w:t>
            </w:r>
          </w:p>
        </w:tc>
        <w:tc>
          <w:tcPr>
            <w:tcW w:w="429" w:type="pct"/>
            <w:tcBorders>
              <w:left w:val="single" w:sz="4" w:space="0" w:color="auto"/>
            </w:tcBorders>
            <w:shd w:val="clear" w:color="auto" w:fill="auto"/>
            <w:vAlign w:val="bottom"/>
          </w:tcPr>
          <w:p w14:paraId="0AED2B79" w14:textId="77777777" w:rsidR="008F6B6F" w:rsidRPr="00B51F53" w:rsidRDefault="008F6B6F" w:rsidP="008F6B6F">
            <w:pPr>
              <w:jc w:val="center"/>
              <w:rPr>
                <w:sz w:val="18"/>
                <w:szCs w:val="18"/>
              </w:rPr>
            </w:pPr>
            <w:r w:rsidRPr="00B51F53">
              <w:rPr>
                <w:sz w:val="18"/>
                <w:szCs w:val="18"/>
              </w:rPr>
              <w:t>86.40</w:t>
            </w:r>
          </w:p>
        </w:tc>
        <w:tc>
          <w:tcPr>
            <w:tcW w:w="342" w:type="pct"/>
            <w:shd w:val="clear" w:color="auto" w:fill="auto"/>
            <w:vAlign w:val="bottom"/>
          </w:tcPr>
          <w:p w14:paraId="47A97209" w14:textId="77777777" w:rsidR="008F6B6F" w:rsidRPr="00B51F53" w:rsidRDefault="008F6B6F" w:rsidP="008F6B6F">
            <w:pPr>
              <w:jc w:val="center"/>
              <w:rPr>
                <w:sz w:val="18"/>
                <w:szCs w:val="18"/>
              </w:rPr>
            </w:pPr>
            <w:r w:rsidRPr="00B51F53">
              <w:rPr>
                <w:sz w:val="18"/>
                <w:szCs w:val="18"/>
              </w:rPr>
              <w:t>0.2080</w:t>
            </w:r>
          </w:p>
        </w:tc>
        <w:tc>
          <w:tcPr>
            <w:tcW w:w="396" w:type="pct"/>
            <w:shd w:val="clear" w:color="auto" w:fill="auto"/>
            <w:vAlign w:val="bottom"/>
          </w:tcPr>
          <w:p w14:paraId="4A889C22" w14:textId="77777777" w:rsidR="008F6B6F" w:rsidRPr="00B51F53" w:rsidRDefault="008F6B6F" w:rsidP="008F6B6F">
            <w:pPr>
              <w:jc w:val="center"/>
              <w:rPr>
                <w:sz w:val="18"/>
                <w:szCs w:val="18"/>
              </w:rPr>
            </w:pPr>
            <w:r w:rsidRPr="00B51F53">
              <w:rPr>
                <w:sz w:val="18"/>
                <w:szCs w:val="18"/>
              </w:rPr>
              <w:t>0.3730</w:t>
            </w:r>
          </w:p>
        </w:tc>
        <w:tc>
          <w:tcPr>
            <w:tcW w:w="382" w:type="pct"/>
            <w:shd w:val="clear" w:color="auto" w:fill="auto"/>
            <w:vAlign w:val="bottom"/>
          </w:tcPr>
          <w:p w14:paraId="75DAAE86" w14:textId="77777777" w:rsidR="008F6B6F" w:rsidRPr="00B51F53" w:rsidRDefault="008F6B6F" w:rsidP="008F6B6F">
            <w:pPr>
              <w:jc w:val="center"/>
              <w:rPr>
                <w:sz w:val="18"/>
                <w:szCs w:val="18"/>
              </w:rPr>
            </w:pPr>
            <w:r w:rsidRPr="00B51F53">
              <w:rPr>
                <w:sz w:val="18"/>
                <w:szCs w:val="18"/>
              </w:rPr>
              <w:t>1.528</w:t>
            </w:r>
          </w:p>
        </w:tc>
        <w:tc>
          <w:tcPr>
            <w:tcW w:w="382" w:type="pct"/>
            <w:shd w:val="clear" w:color="auto" w:fill="auto"/>
            <w:vAlign w:val="bottom"/>
          </w:tcPr>
          <w:p w14:paraId="61663347" w14:textId="77777777" w:rsidR="008F6B6F" w:rsidRPr="00B51F53" w:rsidRDefault="008F6B6F" w:rsidP="008F6B6F">
            <w:pPr>
              <w:jc w:val="center"/>
              <w:rPr>
                <w:sz w:val="18"/>
                <w:szCs w:val="18"/>
              </w:rPr>
            </w:pPr>
            <w:r w:rsidRPr="00B51F53">
              <w:rPr>
                <w:sz w:val="18"/>
                <w:szCs w:val="18"/>
              </w:rPr>
              <w:t>1.280</w:t>
            </w:r>
          </w:p>
        </w:tc>
        <w:tc>
          <w:tcPr>
            <w:tcW w:w="380" w:type="pct"/>
            <w:shd w:val="clear" w:color="auto" w:fill="auto"/>
            <w:vAlign w:val="bottom"/>
          </w:tcPr>
          <w:p w14:paraId="28CA1A83" w14:textId="77777777" w:rsidR="008F6B6F" w:rsidRPr="00B51F53" w:rsidRDefault="008F6B6F" w:rsidP="008F6B6F">
            <w:pPr>
              <w:jc w:val="center"/>
              <w:rPr>
                <w:sz w:val="18"/>
                <w:szCs w:val="18"/>
              </w:rPr>
            </w:pPr>
            <w:r w:rsidRPr="00B51F53">
              <w:rPr>
                <w:sz w:val="18"/>
                <w:szCs w:val="18"/>
              </w:rPr>
              <w:t>1.382</w:t>
            </w:r>
          </w:p>
        </w:tc>
        <w:tc>
          <w:tcPr>
            <w:tcW w:w="454" w:type="pct"/>
            <w:shd w:val="clear" w:color="auto" w:fill="auto"/>
            <w:vAlign w:val="bottom"/>
          </w:tcPr>
          <w:p w14:paraId="6C67E6C2" w14:textId="77777777" w:rsidR="008F6B6F" w:rsidRPr="00B51F53" w:rsidRDefault="008F6B6F" w:rsidP="008F6B6F">
            <w:pPr>
              <w:jc w:val="center"/>
              <w:rPr>
                <w:sz w:val="18"/>
                <w:szCs w:val="18"/>
              </w:rPr>
            </w:pPr>
            <w:r w:rsidRPr="00B51F53">
              <w:rPr>
                <w:sz w:val="18"/>
                <w:szCs w:val="18"/>
              </w:rPr>
              <w:t>1.400</w:t>
            </w:r>
          </w:p>
        </w:tc>
        <w:tc>
          <w:tcPr>
            <w:tcW w:w="397" w:type="pct"/>
            <w:shd w:val="clear" w:color="auto" w:fill="auto"/>
            <w:vAlign w:val="bottom"/>
          </w:tcPr>
          <w:p w14:paraId="690C9224" w14:textId="77777777" w:rsidR="008F6B6F" w:rsidRPr="00B51F53" w:rsidRDefault="008F6B6F" w:rsidP="008F6B6F">
            <w:pPr>
              <w:jc w:val="center"/>
              <w:rPr>
                <w:sz w:val="18"/>
                <w:szCs w:val="18"/>
              </w:rPr>
            </w:pPr>
            <w:r w:rsidRPr="00B51F53">
              <w:rPr>
                <w:sz w:val="18"/>
                <w:szCs w:val="18"/>
              </w:rPr>
              <w:t>0.544</w:t>
            </w:r>
          </w:p>
        </w:tc>
        <w:tc>
          <w:tcPr>
            <w:tcW w:w="382" w:type="pct"/>
            <w:vAlign w:val="bottom"/>
          </w:tcPr>
          <w:p w14:paraId="224F5E0D" w14:textId="77777777" w:rsidR="008F6B6F" w:rsidRPr="00B51F53" w:rsidRDefault="008F6B6F" w:rsidP="008F6B6F">
            <w:pPr>
              <w:jc w:val="center"/>
              <w:rPr>
                <w:sz w:val="18"/>
                <w:szCs w:val="18"/>
              </w:rPr>
            </w:pPr>
            <w:r w:rsidRPr="00B51F53">
              <w:rPr>
                <w:sz w:val="18"/>
                <w:szCs w:val="18"/>
              </w:rPr>
              <w:t>0.8080</w:t>
            </w:r>
          </w:p>
        </w:tc>
        <w:tc>
          <w:tcPr>
            <w:tcW w:w="424" w:type="pct"/>
            <w:vAlign w:val="bottom"/>
          </w:tcPr>
          <w:p w14:paraId="59D7CC92" w14:textId="77777777" w:rsidR="008F6B6F" w:rsidRPr="00B51F53" w:rsidRDefault="008F6B6F" w:rsidP="008F6B6F">
            <w:pPr>
              <w:jc w:val="center"/>
              <w:rPr>
                <w:sz w:val="18"/>
                <w:szCs w:val="18"/>
              </w:rPr>
            </w:pPr>
            <w:r w:rsidRPr="00B51F53">
              <w:rPr>
                <w:sz w:val="18"/>
                <w:szCs w:val="18"/>
              </w:rPr>
              <w:t>2.712</w:t>
            </w:r>
          </w:p>
        </w:tc>
      </w:tr>
      <w:tr w:rsidR="008F6B6F" w:rsidRPr="00E03470" w14:paraId="151FDA1E" w14:textId="77777777" w:rsidTr="008F6B6F">
        <w:trPr>
          <w:trHeight w:val="20"/>
        </w:trPr>
        <w:tc>
          <w:tcPr>
            <w:tcW w:w="603" w:type="pct"/>
            <w:shd w:val="clear" w:color="auto" w:fill="auto"/>
            <w:vAlign w:val="center"/>
          </w:tcPr>
          <w:p w14:paraId="3272995F" w14:textId="77777777" w:rsidR="008F6B6F" w:rsidRPr="00F06928" w:rsidRDefault="00C86652" w:rsidP="008F6B6F">
            <w:pPr>
              <w:pStyle w:val="TableText8pt"/>
              <w:keepNext/>
              <w:keepLines/>
              <w:spacing w:before="20" w:after="0"/>
              <w:rPr>
                <w:rFonts w:eastAsia="SimSun"/>
                <w:szCs w:val="16"/>
                <w:lang w:eastAsia="zh-CN"/>
              </w:rPr>
            </w:pPr>
            <w:r w:rsidRPr="00F06928">
              <w:rPr>
                <w:rFonts w:eastAsia="SimSun"/>
                <w:szCs w:val="16"/>
                <w:lang w:eastAsia="zh-CN"/>
              </w:rPr>
              <w:t>T</w:t>
            </w:r>
            <w:r w:rsidR="008F6B6F" w:rsidRPr="00F06928">
              <w:rPr>
                <w:rFonts w:eastAsia="SimSun"/>
                <w:szCs w:val="16"/>
                <w:lang w:eastAsia="zh-CN"/>
              </w:rPr>
              <w:t>orso</w:t>
            </w:r>
          </w:p>
        </w:tc>
        <w:tc>
          <w:tcPr>
            <w:tcW w:w="429" w:type="pct"/>
            <w:tcBorders>
              <w:right w:val="single" w:sz="4" w:space="0" w:color="auto"/>
            </w:tcBorders>
            <w:shd w:val="clear" w:color="auto" w:fill="auto"/>
            <w:vAlign w:val="bottom"/>
          </w:tcPr>
          <w:p w14:paraId="7172A19B" w14:textId="77777777" w:rsidR="008F6B6F" w:rsidRPr="00B51F53" w:rsidRDefault="008F6B6F" w:rsidP="008F6B6F">
            <w:pPr>
              <w:jc w:val="center"/>
              <w:rPr>
                <w:sz w:val="18"/>
                <w:szCs w:val="18"/>
              </w:rPr>
            </w:pPr>
            <w:r w:rsidRPr="00B51F53">
              <w:rPr>
                <w:sz w:val="18"/>
                <w:szCs w:val="18"/>
              </w:rPr>
              <w:t>19.250</w:t>
            </w:r>
          </w:p>
        </w:tc>
        <w:tc>
          <w:tcPr>
            <w:tcW w:w="429" w:type="pct"/>
            <w:tcBorders>
              <w:left w:val="single" w:sz="4" w:space="0" w:color="auto"/>
            </w:tcBorders>
            <w:shd w:val="clear" w:color="auto" w:fill="auto"/>
            <w:vAlign w:val="bottom"/>
          </w:tcPr>
          <w:p w14:paraId="55AEBE2E" w14:textId="77777777" w:rsidR="008F6B6F" w:rsidRPr="00B51F53" w:rsidRDefault="008F6B6F" w:rsidP="008F6B6F">
            <w:pPr>
              <w:jc w:val="center"/>
              <w:rPr>
                <w:sz w:val="18"/>
                <w:szCs w:val="18"/>
              </w:rPr>
            </w:pPr>
            <w:r w:rsidRPr="00B51F53">
              <w:rPr>
                <w:sz w:val="18"/>
                <w:szCs w:val="18"/>
              </w:rPr>
              <w:t>47.080</w:t>
            </w:r>
          </w:p>
        </w:tc>
        <w:tc>
          <w:tcPr>
            <w:tcW w:w="342" w:type="pct"/>
            <w:shd w:val="clear" w:color="auto" w:fill="auto"/>
            <w:vAlign w:val="bottom"/>
          </w:tcPr>
          <w:p w14:paraId="2BC2C2C1" w14:textId="77777777" w:rsidR="008F6B6F" w:rsidRPr="00B51F53" w:rsidRDefault="008F6B6F" w:rsidP="008F6B6F">
            <w:pPr>
              <w:jc w:val="center"/>
              <w:rPr>
                <w:sz w:val="18"/>
                <w:szCs w:val="18"/>
              </w:rPr>
            </w:pPr>
            <w:r w:rsidRPr="00B51F53">
              <w:rPr>
                <w:sz w:val="18"/>
                <w:szCs w:val="18"/>
              </w:rPr>
              <w:t>0.6860</w:t>
            </w:r>
          </w:p>
        </w:tc>
        <w:tc>
          <w:tcPr>
            <w:tcW w:w="396" w:type="pct"/>
            <w:shd w:val="clear" w:color="auto" w:fill="auto"/>
            <w:vAlign w:val="bottom"/>
          </w:tcPr>
          <w:p w14:paraId="69B629FF" w14:textId="77777777" w:rsidR="008F6B6F" w:rsidRPr="00B51F53" w:rsidRDefault="008F6B6F" w:rsidP="008F6B6F">
            <w:pPr>
              <w:jc w:val="center"/>
              <w:rPr>
                <w:sz w:val="18"/>
                <w:szCs w:val="18"/>
              </w:rPr>
            </w:pPr>
            <w:r w:rsidRPr="00B51F53">
              <w:rPr>
                <w:sz w:val="18"/>
                <w:szCs w:val="18"/>
              </w:rPr>
              <w:t>0.5930</w:t>
            </w:r>
          </w:p>
        </w:tc>
        <w:tc>
          <w:tcPr>
            <w:tcW w:w="382" w:type="pct"/>
            <w:shd w:val="clear" w:color="auto" w:fill="auto"/>
            <w:vAlign w:val="bottom"/>
          </w:tcPr>
          <w:p w14:paraId="0C760B35" w14:textId="77777777" w:rsidR="008F6B6F" w:rsidRPr="00B51F53" w:rsidRDefault="008F6B6F" w:rsidP="008F6B6F">
            <w:pPr>
              <w:jc w:val="center"/>
              <w:rPr>
                <w:sz w:val="18"/>
                <w:szCs w:val="18"/>
              </w:rPr>
            </w:pPr>
            <w:r w:rsidRPr="00B51F53">
              <w:rPr>
                <w:sz w:val="18"/>
                <w:szCs w:val="18"/>
              </w:rPr>
              <w:t>4.4710</w:t>
            </w:r>
          </w:p>
        </w:tc>
        <w:tc>
          <w:tcPr>
            <w:tcW w:w="382" w:type="pct"/>
            <w:shd w:val="clear" w:color="auto" w:fill="auto"/>
            <w:vAlign w:val="bottom"/>
          </w:tcPr>
          <w:p w14:paraId="2798B57D" w14:textId="77777777" w:rsidR="008F6B6F" w:rsidRPr="00B51F53" w:rsidRDefault="008F6B6F" w:rsidP="008F6B6F">
            <w:pPr>
              <w:jc w:val="center"/>
              <w:rPr>
                <w:sz w:val="18"/>
                <w:szCs w:val="18"/>
              </w:rPr>
            </w:pPr>
            <w:r w:rsidRPr="00B51F53">
              <w:rPr>
                <w:sz w:val="18"/>
                <w:szCs w:val="18"/>
              </w:rPr>
              <w:t>3.3690</w:t>
            </w:r>
          </w:p>
        </w:tc>
        <w:tc>
          <w:tcPr>
            <w:tcW w:w="380" w:type="pct"/>
            <w:shd w:val="clear" w:color="auto" w:fill="auto"/>
            <w:vAlign w:val="bottom"/>
          </w:tcPr>
          <w:p w14:paraId="28774FF5" w14:textId="77777777" w:rsidR="008F6B6F" w:rsidRPr="00B51F53" w:rsidRDefault="008F6B6F" w:rsidP="008F6B6F">
            <w:pPr>
              <w:jc w:val="center"/>
              <w:rPr>
                <w:sz w:val="18"/>
                <w:szCs w:val="18"/>
              </w:rPr>
            </w:pPr>
            <w:r w:rsidRPr="00B51F53">
              <w:rPr>
                <w:sz w:val="18"/>
                <w:szCs w:val="18"/>
              </w:rPr>
              <w:t>1.4070</w:t>
            </w:r>
          </w:p>
        </w:tc>
        <w:tc>
          <w:tcPr>
            <w:tcW w:w="454" w:type="pct"/>
            <w:shd w:val="clear" w:color="auto" w:fill="auto"/>
            <w:vAlign w:val="bottom"/>
          </w:tcPr>
          <w:p w14:paraId="044331CA" w14:textId="77777777" w:rsidR="008F6B6F" w:rsidRPr="00B51F53" w:rsidRDefault="008F6B6F" w:rsidP="008F6B6F">
            <w:pPr>
              <w:jc w:val="center"/>
              <w:rPr>
                <w:sz w:val="18"/>
                <w:szCs w:val="18"/>
              </w:rPr>
            </w:pPr>
            <w:r w:rsidRPr="00B51F53">
              <w:rPr>
                <w:sz w:val="18"/>
                <w:szCs w:val="18"/>
              </w:rPr>
              <w:t>88.06</w:t>
            </w:r>
          </w:p>
        </w:tc>
        <w:tc>
          <w:tcPr>
            <w:tcW w:w="397" w:type="pct"/>
            <w:shd w:val="clear" w:color="auto" w:fill="auto"/>
            <w:vAlign w:val="bottom"/>
          </w:tcPr>
          <w:p w14:paraId="20D9C64F" w14:textId="77777777" w:rsidR="008F6B6F" w:rsidRPr="00B51F53" w:rsidRDefault="008F6B6F" w:rsidP="008F6B6F">
            <w:pPr>
              <w:jc w:val="center"/>
              <w:rPr>
                <w:sz w:val="18"/>
                <w:szCs w:val="18"/>
              </w:rPr>
            </w:pPr>
            <w:r w:rsidRPr="00B51F53">
              <w:rPr>
                <w:sz w:val="18"/>
                <w:szCs w:val="18"/>
              </w:rPr>
              <w:t>2.2360</w:t>
            </w:r>
          </w:p>
        </w:tc>
        <w:tc>
          <w:tcPr>
            <w:tcW w:w="382" w:type="pct"/>
            <w:vAlign w:val="bottom"/>
          </w:tcPr>
          <w:p w14:paraId="5D9999D1" w14:textId="77777777" w:rsidR="008F6B6F" w:rsidRPr="00B51F53" w:rsidRDefault="008F6B6F" w:rsidP="008F6B6F">
            <w:pPr>
              <w:jc w:val="center"/>
              <w:rPr>
                <w:sz w:val="18"/>
                <w:szCs w:val="18"/>
              </w:rPr>
            </w:pPr>
            <w:r w:rsidRPr="00B51F53">
              <w:rPr>
                <w:sz w:val="18"/>
                <w:szCs w:val="18"/>
              </w:rPr>
              <w:t>10.6100</w:t>
            </w:r>
          </w:p>
        </w:tc>
        <w:tc>
          <w:tcPr>
            <w:tcW w:w="424" w:type="pct"/>
            <w:vAlign w:val="bottom"/>
          </w:tcPr>
          <w:p w14:paraId="68AECDF3" w14:textId="77777777" w:rsidR="008F6B6F" w:rsidRPr="00B51F53" w:rsidRDefault="008F6B6F" w:rsidP="008F6B6F">
            <w:pPr>
              <w:jc w:val="center"/>
              <w:rPr>
                <w:sz w:val="18"/>
                <w:szCs w:val="18"/>
              </w:rPr>
            </w:pPr>
            <w:r w:rsidRPr="00B51F53">
              <w:rPr>
                <w:sz w:val="18"/>
                <w:szCs w:val="18"/>
              </w:rPr>
              <w:t>10.380</w:t>
            </w:r>
          </w:p>
        </w:tc>
      </w:tr>
      <w:tr w:rsidR="008F6B6F" w:rsidRPr="007267DA" w14:paraId="6E075479" w14:textId="77777777" w:rsidTr="008F6B6F">
        <w:trPr>
          <w:trHeight w:val="20"/>
        </w:trPr>
        <w:tc>
          <w:tcPr>
            <w:tcW w:w="603" w:type="pct"/>
            <w:shd w:val="clear" w:color="auto" w:fill="auto"/>
            <w:vAlign w:val="center"/>
          </w:tcPr>
          <w:p w14:paraId="01FF6786" w14:textId="77777777" w:rsidR="008F6B6F" w:rsidRPr="007267DA" w:rsidRDefault="008F6B6F" w:rsidP="008F6B6F">
            <w:pPr>
              <w:pStyle w:val="TableText8pt"/>
              <w:keepNext/>
              <w:keepLines/>
              <w:spacing w:before="20" w:after="0"/>
              <w:rPr>
                <w:rFonts w:eastAsia="SimSun"/>
                <w:szCs w:val="16"/>
                <w:lang w:eastAsia="zh-CN"/>
              </w:rPr>
            </w:pPr>
            <w:r w:rsidRPr="007267DA">
              <w:rPr>
                <w:rFonts w:eastAsia="SimSun"/>
                <w:szCs w:val="16"/>
                <w:lang w:eastAsia="zh-CN"/>
              </w:rPr>
              <w:t>TOTAL</w:t>
            </w:r>
          </w:p>
        </w:tc>
        <w:tc>
          <w:tcPr>
            <w:tcW w:w="429" w:type="pct"/>
            <w:tcBorders>
              <w:right w:val="single" w:sz="4" w:space="0" w:color="auto"/>
            </w:tcBorders>
            <w:shd w:val="clear" w:color="auto" w:fill="auto"/>
            <w:vAlign w:val="bottom"/>
          </w:tcPr>
          <w:p w14:paraId="3E33431E" w14:textId="77777777" w:rsidR="008F6B6F" w:rsidRPr="007267DA" w:rsidRDefault="008F6B6F" w:rsidP="008F6B6F">
            <w:pPr>
              <w:jc w:val="center"/>
              <w:rPr>
                <w:bCs/>
                <w:sz w:val="18"/>
                <w:szCs w:val="18"/>
              </w:rPr>
            </w:pPr>
            <w:r w:rsidRPr="007267DA">
              <w:rPr>
                <w:bCs/>
                <w:sz w:val="18"/>
                <w:szCs w:val="18"/>
              </w:rPr>
              <w:t>91.48</w:t>
            </w:r>
          </w:p>
        </w:tc>
        <w:tc>
          <w:tcPr>
            <w:tcW w:w="429" w:type="pct"/>
            <w:tcBorders>
              <w:left w:val="single" w:sz="4" w:space="0" w:color="auto"/>
            </w:tcBorders>
            <w:shd w:val="clear" w:color="auto" w:fill="auto"/>
            <w:vAlign w:val="bottom"/>
          </w:tcPr>
          <w:p w14:paraId="4FA29BA9" w14:textId="77777777" w:rsidR="008F6B6F" w:rsidRPr="007267DA" w:rsidRDefault="008F6B6F" w:rsidP="008F6B6F">
            <w:pPr>
              <w:jc w:val="center"/>
              <w:rPr>
                <w:bCs/>
                <w:sz w:val="18"/>
                <w:szCs w:val="18"/>
              </w:rPr>
            </w:pPr>
            <w:r w:rsidRPr="007267DA">
              <w:rPr>
                <w:bCs/>
                <w:sz w:val="18"/>
                <w:szCs w:val="18"/>
              </w:rPr>
              <w:t>239.2</w:t>
            </w:r>
          </w:p>
        </w:tc>
        <w:tc>
          <w:tcPr>
            <w:tcW w:w="342" w:type="pct"/>
            <w:shd w:val="clear" w:color="auto" w:fill="auto"/>
            <w:vAlign w:val="bottom"/>
          </w:tcPr>
          <w:p w14:paraId="2C3A70FF" w14:textId="77777777" w:rsidR="008F6B6F" w:rsidRPr="007267DA" w:rsidRDefault="008F6B6F" w:rsidP="008F6B6F">
            <w:pPr>
              <w:jc w:val="center"/>
              <w:rPr>
                <w:bCs/>
                <w:sz w:val="18"/>
                <w:szCs w:val="18"/>
              </w:rPr>
            </w:pPr>
            <w:r w:rsidRPr="007267DA">
              <w:rPr>
                <w:bCs/>
                <w:sz w:val="18"/>
                <w:szCs w:val="18"/>
              </w:rPr>
              <w:t>1.352</w:t>
            </w:r>
          </w:p>
        </w:tc>
        <w:tc>
          <w:tcPr>
            <w:tcW w:w="396" w:type="pct"/>
            <w:shd w:val="clear" w:color="auto" w:fill="auto"/>
            <w:vAlign w:val="bottom"/>
          </w:tcPr>
          <w:p w14:paraId="590DAEDE" w14:textId="77777777" w:rsidR="008F6B6F" w:rsidRPr="007267DA" w:rsidRDefault="008F6B6F" w:rsidP="008F6B6F">
            <w:pPr>
              <w:jc w:val="center"/>
              <w:rPr>
                <w:bCs/>
                <w:sz w:val="18"/>
                <w:szCs w:val="18"/>
              </w:rPr>
            </w:pPr>
            <w:r w:rsidRPr="007267DA">
              <w:rPr>
                <w:bCs/>
                <w:sz w:val="18"/>
                <w:szCs w:val="18"/>
              </w:rPr>
              <w:t>1.358</w:t>
            </w:r>
          </w:p>
        </w:tc>
        <w:tc>
          <w:tcPr>
            <w:tcW w:w="382" w:type="pct"/>
            <w:shd w:val="clear" w:color="auto" w:fill="auto"/>
            <w:vAlign w:val="bottom"/>
          </w:tcPr>
          <w:p w14:paraId="7CFA5861" w14:textId="77777777" w:rsidR="008F6B6F" w:rsidRPr="007267DA" w:rsidRDefault="008F6B6F" w:rsidP="008F6B6F">
            <w:pPr>
              <w:jc w:val="center"/>
              <w:rPr>
                <w:bCs/>
                <w:sz w:val="18"/>
                <w:szCs w:val="18"/>
              </w:rPr>
            </w:pPr>
            <w:r w:rsidRPr="007267DA">
              <w:rPr>
                <w:bCs/>
                <w:sz w:val="18"/>
                <w:szCs w:val="18"/>
              </w:rPr>
              <w:t>11.86</w:t>
            </w:r>
          </w:p>
        </w:tc>
        <w:tc>
          <w:tcPr>
            <w:tcW w:w="382" w:type="pct"/>
            <w:shd w:val="clear" w:color="auto" w:fill="auto"/>
            <w:vAlign w:val="bottom"/>
          </w:tcPr>
          <w:p w14:paraId="2B1D8A5C" w14:textId="77777777" w:rsidR="008F6B6F" w:rsidRPr="007267DA" w:rsidRDefault="008F6B6F" w:rsidP="008F6B6F">
            <w:pPr>
              <w:jc w:val="center"/>
              <w:rPr>
                <w:bCs/>
                <w:sz w:val="18"/>
                <w:szCs w:val="18"/>
              </w:rPr>
            </w:pPr>
            <w:r w:rsidRPr="007267DA">
              <w:rPr>
                <w:bCs/>
                <w:sz w:val="18"/>
                <w:szCs w:val="18"/>
              </w:rPr>
              <w:t>6.616</w:t>
            </w:r>
          </w:p>
        </w:tc>
        <w:tc>
          <w:tcPr>
            <w:tcW w:w="380" w:type="pct"/>
            <w:shd w:val="clear" w:color="auto" w:fill="auto"/>
            <w:vAlign w:val="bottom"/>
          </w:tcPr>
          <w:p w14:paraId="2751AE7C" w14:textId="77777777" w:rsidR="008F6B6F" w:rsidRPr="007267DA" w:rsidRDefault="008F6B6F" w:rsidP="008F6B6F">
            <w:pPr>
              <w:jc w:val="center"/>
              <w:rPr>
                <w:bCs/>
                <w:sz w:val="18"/>
                <w:szCs w:val="18"/>
              </w:rPr>
            </w:pPr>
            <w:r w:rsidRPr="007267DA">
              <w:rPr>
                <w:bCs/>
                <w:sz w:val="18"/>
                <w:szCs w:val="18"/>
              </w:rPr>
              <w:t>3.222</w:t>
            </w:r>
          </w:p>
        </w:tc>
        <w:tc>
          <w:tcPr>
            <w:tcW w:w="454" w:type="pct"/>
            <w:shd w:val="clear" w:color="auto" w:fill="auto"/>
            <w:vAlign w:val="bottom"/>
          </w:tcPr>
          <w:p w14:paraId="039F9455" w14:textId="77777777" w:rsidR="008F6B6F" w:rsidRPr="007267DA" w:rsidRDefault="008F6B6F" w:rsidP="008F6B6F">
            <w:pPr>
              <w:jc w:val="center"/>
              <w:rPr>
                <w:bCs/>
                <w:sz w:val="18"/>
                <w:szCs w:val="18"/>
              </w:rPr>
            </w:pPr>
            <w:r w:rsidRPr="007267DA">
              <w:rPr>
                <w:bCs/>
                <w:sz w:val="18"/>
                <w:szCs w:val="18"/>
              </w:rPr>
              <w:t>94.50</w:t>
            </w:r>
          </w:p>
        </w:tc>
        <w:tc>
          <w:tcPr>
            <w:tcW w:w="397" w:type="pct"/>
            <w:shd w:val="clear" w:color="auto" w:fill="auto"/>
            <w:vAlign w:val="bottom"/>
          </w:tcPr>
          <w:p w14:paraId="1C0A26B8" w14:textId="77777777" w:rsidR="008F6B6F" w:rsidRPr="007267DA" w:rsidRDefault="008F6B6F" w:rsidP="008F6B6F">
            <w:pPr>
              <w:jc w:val="center"/>
              <w:rPr>
                <w:bCs/>
                <w:sz w:val="18"/>
                <w:szCs w:val="18"/>
              </w:rPr>
            </w:pPr>
            <w:r w:rsidRPr="007267DA">
              <w:rPr>
                <w:bCs/>
                <w:sz w:val="18"/>
                <w:szCs w:val="18"/>
              </w:rPr>
              <w:t>4.040</w:t>
            </w:r>
          </w:p>
        </w:tc>
        <w:tc>
          <w:tcPr>
            <w:tcW w:w="382" w:type="pct"/>
            <w:vAlign w:val="bottom"/>
          </w:tcPr>
          <w:p w14:paraId="4C7C3044" w14:textId="77777777" w:rsidR="008F6B6F" w:rsidRPr="007267DA" w:rsidRDefault="008F6B6F" w:rsidP="008F6B6F">
            <w:pPr>
              <w:jc w:val="center"/>
              <w:rPr>
                <w:bCs/>
                <w:sz w:val="18"/>
                <w:szCs w:val="18"/>
              </w:rPr>
            </w:pPr>
            <w:r w:rsidRPr="007267DA">
              <w:rPr>
                <w:bCs/>
                <w:sz w:val="18"/>
                <w:szCs w:val="18"/>
              </w:rPr>
              <w:t>15.51</w:t>
            </w:r>
          </w:p>
        </w:tc>
        <w:tc>
          <w:tcPr>
            <w:tcW w:w="424" w:type="pct"/>
            <w:vAlign w:val="bottom"/>
          </w:tcPr>
          <w:p w14:paraId="53548F39" w14:textId="77777777" w:rsidR="008F6B6F" w:rsidRPr="007267DA" w:rsidRDefault="008F6B6F" w:rsidP="008F6B6F">
            <w:pPr>
              <w:jc w:val="center"/>
              <w:rPr>
                <w:bCs/>
                <w:sz w:val="18"/>
                <w:szCs w:val="18"/>
              </w:rPr>
            </w:pPr>
            <w:r w:rsidRPr="007267DA">
              <w:rPr>
                <w:bCs/>
                <w:sz w:val="18"/>
                <w:szCs w:val="18"/>
              </w:rPr>
              <w:t>16.23</w:t>
            </w:r>
          </w:p>
        </w:tc>
      </w:tr>
      <w:tr w:rsidR="008F6B6F" w:rsidRPr="00E03470" w14:paraId="0967B05B" w14:textId="77777777" w:rsidTr="008F6B6F">
        <w:trPr>
          <w:trHeight w:val="20"/>
        </w:trPr>
        <w:tc>
          <w:tcPr>
            <w:tcW w:w="5000" w:type="pct"/>
            <w:gridSpan w:val="12"/>
            <w:tcBorders>
              <w:top w:val="nil"/>
              <w:bottom w:val="nil"/>
              <w:right w:val="single" w:sz="4" w:space="0" w:color="auto"/>
            </w:tcBorders>
            <w:shd w:val="clear" w:color="auto" w:fill="auto"/>
            <w:vAlign w:val="center"/>
          </w:tcPr>
          <w:p w14:paraId="2A408CD6" w14:textId="77777777" w:rsidR="008F6B6F" w:rsidRPr="00C72973" w:rsidRDefault="008F6B6F" w:rsidP="008F6B6F">
            <w:pPr>
              <w:pStyle w:val="TableText8pt"/>
              <w:keepNext/>
              <w:keepLines/>
              <w:spacing w:before="20"/>
              <w:rPr>
                <w:rFonts w:eastAsia="SimSun"/>
                <w:b/>
                <w:szCs w:val="16"/>
                <w:lang w:eastAsia="zh-CN"/>
              </w:rPr>
            </w:pPr>
            <w:r w:rsidRPr="00C72973">
              <w:rPr>
                <w:rFonts w:eastAsia="SimSun"/>
                <w:b/>
                <w:szCs w:val="16"/>
                <w:lang w:eastAsia="zh-CN"/>
              </w:rPr>
              <w:t>Handwash</w:t>
            </w:r>
          </w:p>
        </w:tc>
      </w:tr>
      <w:tr w:rsidR="008F6B6F" w:rsidRPr="003D540A" w14:paraId="1B3E5C06" w14:textId="77777777" w:rsidTr="008F6B6F">
        <w:trPr>
          <w:trHeight w:val="20"/>
        </w:trPr>
        <w:tc>
          <w:tcPr>
            <w:tcW w:w="603" w:type="pct"/>
            <w:shd w:val="clear" w:color="auto" w:fill="auto"/>
            <w:vAlign w:val="center"/>
          </w:tcPr>
          <w:p w14:paraId="69E558E4" w14:textId="77777777" w:rsidR="008F6B6F" w:rsidRPr="003D540A" w:rsidRDefault="008F6B6F" w:rsidP="008F6B6F">
            <w:pPr>
              <w:pStyle w:val="TableText8pt"/>
              <w:keepNext/>
              <w:keepLines/>
              <w:spacing w:before="20" w:after="0"/>
              <w:rPr>
                <w:rFonts w:eastAsia="SimSun"/>
                <w:szCs w:val="16"/>
                <w:lang w:eastAsia="zh-CN"/>
              </w:rPr>
            </w:pPr>
            <w:r>
              <w:rPr>
                <w:rFonts w:eastAsia="SimSun"/>
                <w:szCs w:val="16"/>
                <w:lang w:eastAsia="zh-CN"/>
              </w:rPr>
              <w:t>Measured</w:t>
            </w:r>
          </w:p>
        </w:tc>
        <w:tc>
          <w:tcPr>
            <w:tcW w:w="429" w:type="pct"/>
            <w:tcBorders>
              <w:right w:val="single" w:sz="4" w:space="0" w:color="auto"/>
            </w:tcBorders>
            <w:shd w:val="clear" w:color="auto" w:fill="auto"/>
            <w:vAlign w:val="bottom"/>
          </w:tcPr>
          <w:p w14:paraId="1E9007C2" w14:textId="77777777" w:rsidR="008F6B6F" w:rsidRPr="00B51F53" w:rsidRDefault="008F6B6F" w:rsidP="008F6B6F">
            <w:pPr>
              <w:jc w:val="center"/>
              <w:rPr>
                <w:sz w:val="18"/>
                <w:szCs w:val="18"/>
              </w:rPr>
            </w:pPr>
            <w:r w:rsidRPr="00B51F53">
              <w:rPr>
                <w:sz w:val="18"/>
                <w:szCs w:val="18"/>
              </w:rPr>
              <w:t>1868.000</w:t>
            </w:r>
          </w:p>
        </w:tc>
        <w:tc>
          <w:tcPr>
            <w:tcW w:w="429" w:type="pct"/>
            <w:tcBorders>
              <w:left w:val="single" w:sz="4" w:space="0" w:color="auto"/>
            </w:tcBorders>
            <w:shd w:val="clear" w:color="auto" w:fill="auto"/>
            <w:vAlign w:val="bottom"/>
          </w:tcPr>
          <w:p w14:paraId="16866AA8" w14:textId="77777777" w:rsidR="008F6B6F" w:rsidRPr="00B51F53" w:rsidRDefault="008F6B6F" w:rsidP="008F6B6F">
            <w:pPr>
              <w:jc w:val="center"/>
              <w:rPr>
                <w:sz w:val="18"/>
                <w:szCs w:val="18"/>
              </w:rPr>
            </w:pPr>
            <w:r w:rsidRPr="00B51F53">
              <w:rPr>
                <w:sz w:val="18"/>
                <w:szCs w:val="18"/>
              </w:rPr>
              <w:t>1779.000</w:t>
            </w:r>
          </w:p>
        </w:tc>
        <w:tc>
          <w:tcPr>
            <w:tcW w:w="342" w:type="pct"/>
            <w:shd w:val="clear" w:color="auto" w:fill="auto"/>
            <w:vAlign w:val="bottom"/>
          </w:tcPr>
          <w:p w14:paraId="3DB665F4" w14:textId="77777777" w:rsidR="008F6B6F" w:rsidRPr="00B51F53" w:rsidRDefault="008F6B6F" w:rsidP="008F6B6F">
            <w:pPr>
              <w:jc w:val="center"/>
              <w:rPr>
                <w:sz w:val="18"/>
                <w:szCs w:val="18"/>
              </w:rPr>
            </w:pPr>
            <w:r w:rsidRPr="00B51F53">
              <w:rPr>
                <w:sz w:val="18"/>
                <w:szCs w:val="18"/>
              </w:rPr>
              <w:t>19.530</w:t>
            </w:r>
          </w:p>
        </w:tc>
        <w:tc>
          <w:tcPr>
            <w:tcW w:w="396" w:type="pct"/>
            <w:shd w:val="clear" w:color="auto" w:fill="auto"/>
            <w:vAlign w:val="bottom"/>
          </w:tcPr>
          <w:p w14:paraId="197220F4" w14:textId="77777777" w:rsidR="008F6B6F" w:rsidRPr="00B51F53" w:rsidRDefault="008F6B6F" w:rsidP="008F6B6F">
            <w:pPr>
              <w:jc w:val="center"/>
              <w:rPr>
                <w:sz w:val="18"/>
                <w:szCs w:val="18"/>
              </w:rPr>
            </w:pPr>
            <w:r w:rsidRPr="00B51F53">
              <w:rPr>
                <w:sz w:val="18"/>
                <w:szCs w:val="18"/>
              </w:rPr>
              <w:t>4.534</w:t>
            </w:r>
          </w:p>
        </w:tc>
        <w:tc>
          <w:tcPr>
            <w:tcW w:w="382" w:type="pct"/>
            <w:shd w:val="clear" w:color="auto" w:fill="auto"/>
            <w:vAlign w:val="bottom"/>
          </w:tcPr>
          <w:p w14:paraId="4A66E5EA" w14:textId="77777777" w:rsidR="008F6B6F" w:rsidRPr="00B51F53" w:rsidRDefault="008F6B6F" w:rsidP="008F6B6F">
            <w:pPr>
              <w:jc w:val="center"/>
              <w:rPr>
                <w:sz w:val="18"/>
                <w:szCs w:val="18"/>
              </w:rPr>
            </w:pPr>
            <w:r w:rsidRPr="00B51F53">
              <w:rPr>
                <w:sz w:val="18"/>
                <w:szCs w:val="18"/>
              </w:rPr>
              <w:t>14.140</w:t>
            </w:r>
          </w:p>
        </w:tc>
        <w:tc>
          <w:tcPr>
            <w:tcW w:w="382" w:type="pct"/>
            <w:shd w:val="clear" w:color="auto" w:fill="auto"/>
            <w:vAlign w:val="bottom"/>
          </w:tcPr>
          <w:p w14:paraId="688F2177" w14:textId="77777777" w:rsidR="008F6B6F" w:rsidRPr="00B51F53" w:rsidRDefault="008F6B6F" w:rsidP="008F6B6F">
            <w:pPr>
              <w:jc w:val="center"/>
              <w:rPr>
                <w:sz w:val="18"/>
                <w:szCs w:val="18"/>
              </w:rPr>
            </w:pPr>
            <w:r w:rsidRPr="00B51F53">
              <w:rPr>
                <w:sz w:val="18"/>
                <w:szCs w:val="18"/>
              </w:rPr>
              <w:t>67.530</w:t>
            </w:r>
          </w:p>
        </w:tc>
        <w:tc>
          <w:tcPr>
            <w:tcW w:w="380" w:type="pct"/>
            <w:shd w:val="clear" w:color="auto" w:fill="auto"/>
            <w:vAlign w:val="bottom"/>
          </w:tcPr>
          <w:p w14:paraId="5603BBCE" w14:textId="77777777" w:rsidR="008F6B6F" w:rsidRPr="00B51F53" w:rsidRDefault="008F6B6F" w:rsidP="008F6B6F">
            <w:pPr>
              <w:jc w:val="center"/>
              <w:rPr>
                <w:sz w:val="18"/>
                <w:szCs w:val="18"/>
              </w:rPr>
            </w:pPr>
            <w:r w:rsidRPr="00B51F53">
              <w:rPr>
                <w:sz w:val="18"/>
                <w:szCs w:val="18"/>
              </w:rPr>
              <w:t>2.370</w:t>
            </w:r>
          </w:p>
        </w:tc>
        <w:tc>
          <w:tcPr>
            <w:tcW w:w="454" w:type="pct"/>
            <w:shd w:val="clear" w:color="auto" w:fill="auto"/>
            <w:vAlign w:val="bottom"/>
          </w:tcPr>
          <w:p w14:paraId="6848A50D" w14:textId="77777777" w:rsidR="008F6B6F" w:rsidRPr="00B51F53" w:rsidRDefault="008F6B6F" w:rsidP="008F6B6F">
            <w:pPr>
              <w:jc w:val="center"/>
              <w:rPr>
                <w:sz w:val="18"/>
                <w:szCs w:val="18"/>
              </w:rPr>
            </w:pPr>
            <w:r w:rsidRPr="00B51F53">
              <w:rPr>
                <w:sz w:val="18"/>
                <w:szCs w:val="18"/>
              </w:rPr>
              <w:t>1222.000</w:t>
            </w:r>
          </w:p>
        </w:tc>
        <w:tc>
          <w:tcPr>
            <w:tcW w:w="397" w:type="pct"/>
            <w:shd w:val="clear" w:color="auto" w:fill="auto"/>
            <w:vAlign w:val="bottom"/>
          </w:tcPr>
          <w:p w14:paraId="45F0CE0C" w14:textId="77777777" w:rsidR="008F6B6F" w:rsidRPr="00B51F53" w:rsidRDefault="008F6B6F" w:rsidP="008F6B6F">
            <w:pPr>
              <w:jc w:val="center"/>
              <w:rPr>
                <w:sz w:val="18"/>
                <w:szCs w:val="18"/>
              </w:rPr>
            </w:pPr>
            <w:r w:rsidRPr="00B51F53">
              <w:rPr>
                <w:sz w:val="18"/>
                <w:szCs w:val="18"/>
              </w:rPr>
              <w:t>110.000</w:t>
            </w:r>
          </w:p>
        </w:tc>
        <w:tc>
          <w:tcPr>
            <w:tcW w:w="382" w:type="pct"/>
            <w:vAlign w:val="bottom"/>
          </w:tcPr>
          <w:p w14:paraId="421D7288" w14:textId="77777777" w:rsidR="008F6B6F" w:rsidRPr="00B51F53" w:rsidRDefault="008F6B6F" w:rsidP="008F6B6F">
            <w:pPr>
              <w:jc w:val="center"/>
              <w:rPr>
                <w:sz w:val="18"/>
                <w:szCs w:val="18"/>
              </w:rPr>
            </w:pPr>
            <w:r w:rsidRPr="00B51F53">
              <w:rPr>
                <w:sz w:val="18"/>
                <w:szCs w:val="18"/>
              </w:rPr>
              <w:t>17.120</w:t>
            </w:r>
          </w:p>
        </w:tc>
        <w:tc>
          <w:tcPr>
            <w:tcW w:w="424" w:type="pct"/>
            <w:tcBorders>
              <w:right w:val="single" w:sz="4" w:space="0" w:color="auto"/>
            </w:tcBorders>
            <w:vAlign w:val="bottom"/>
          </w:tcPr>
          <w:p w14:paraId="7EBFB2E1" w14:textId="77777777" w:rsidR="008F6B6F" w:rsidRPr="00B51F53" w:rsidRDefault="008F6B6F" w:rsidP="008F6B6F">
            <w:pPr>
              <w:jc w:val="center"/>
              <w:rPr>
                <w:sz w:val="18"/>
                <w:szCs w:val="18"/>
              </w:rPr>
            </w:pPr>
            <w:r w:rsidRPr="00B51F53">
              <w:rPr>
                <w:sz w:val="18"/>
                <w:szCs w:val="18"/>
              </w:rPr>
              <w:t>56.400</w:t>
            </w:r>
          </w:p>
        </w:tc>
      </w:tr>
      <w:tr w:rsidR="008F6B6F" w:rsidRPr="00E93B86" w14:paraId="1D42CEDE" w14:textId="77777777" w:rsidTr="008F6B6F">
        <w:trPr>
          <w:trHeight w:val="20"/>
        </w:trPr>
        <w:tc>
          <w:tcPr>
            <w:tcW w:w="603" w:type="pct"/>
            <w:shd w:val="clear" w:color="auto" w:fill="auto"/>
            <w:vAlign w:val="center"/>
          </w:tcPr>
          <w:p w14:paraId="425D1671" w14:textId="77777777" w:rsidR="008F6B6F" w:rsidRPr="00E93B86" w:rsidRDefault="008F6B6F" w:rsidP="008F6B6F">
            <w:pPr>
              <w:pStyle w:val="TableText8pt"/>
              <w:keepNext/>
              <w:keepLines/>
              <w:spacing w:before="20" w:after="0"/>
              <w:rPr>
                <w:rFonts w:eastAsia="SimSun"/>
                <w:szCs w:val="16"/>
                <w:lang w:eastAsia="zh-CN"/>
              </w:rPr>
            </w:pPr>
            <w:r w:rsidRPr="00E93B86">
              <w:rPr>
                <w:rFonts w:eastAsia="SimSun"/>
                <w:szCs w:val="16"/>
                <w:lang w:eastAsia="zh-CN"/>
              </w:rPr>
              <w:t>TOTAL</w:t>
            </w:r>
          </w:p>
        </w:tc>
        <w:tc>
          <w:tcPr>
            <w:tcW w:w="429" w:type="pct"/>
            <w:tcBorders>
              <w:right w:val="single" w:sz="4" w:space="0" w:color="auto"/>
            </w:tcBorders>
            <w:shd w:val="clear" w:color="auto" w:fill="auto"/>
            <w:vAlign w:val="bottom"/>
          </w:tcPr>
          <w:p w14:paraId="0832B2BD" w14:textId="77777777" w:rsidR="008F6B6F" w:rsidRPr="00B51F53" w:rsidRDefault="008F6B6F" w:rsidP="008F6B6F">
            <w:pPr>
              <w:jc w:val="center"/>
              <w:rPr>
                <w:sz w:val="18"/>
                <w:szCs w:val="18"/>
              </w:rPr>
            </w:pPr>
            <w:r w:rsidRPr="00B51F53">
              <w:rPr>
                <w:sz w:val="18"/>
                <w:szCs w:val="18"/>
              </w:rPr>
              <w:t>1868.000</w:t>
            </w:r>
          </w:p>
        </w:tc>
        <w:tc>
          <w:tcPr>
            <w:tcW w:w="429" w:type="pct"/>
            <w:tcBorders>
              <w:left w:val="single" w:sz="4" w:space="0" w:color="auto"/>
            </w:tcBorders>
            <w:shd w:val="clear" w:color="auto" w:fill="auto"/>
            <w:vAlign w:val="bottom"/>
          </w:tcPr>
          <w:p w14:paraId="1BFFAD4B" w14:textId="77777777" w:rsidR="008F6B6F" w:rsidRPr="00B51F53" w:rsidRDefault="008F6B6F" w:rsidP="008F6B6F">
            <w:pPr>
              <w:jc w:val="center"/>
              <w:rPr>
                <w:sz w:val="18"/>
                <w:szCs w:val="18"/>
              </w:rPr>
            </w:pPr>
            <w:r w:rsidRPr="00B51F53">
              <w:rPr>
                <w:sz w:val="18"/>
                <w:szCs w:val="18"/>
              </w:rPr>
              <w:t>1779.000</w:t>
            </w:r>
          </w:p>
        </w:tc>
        <w:tc>
          <w:tcPr>
            <w:tcW w:w="342" w:type="pct"/>
            <w:shd w:val="clear" w:color="auto" w:fill="auto"/>
            <w:vAlign w:val="bottom"/>
          </w:tcPr>
          <w:p w14:paraId="3AA7C54D" w14:textId="77777777" w:rsidR="008F6B6F" w:rsidRPr="00B51F53" w:rsidRDefault="008F6B6F" w:rsidP="008F6B6F">
            <w:pPr>
              <w:jc w:val="center"/>
              <w:rPr>
                <w:sz w:val="18"/>
                <w:szCs w:val="18"/>
              </w:rPr>
            </w:pPr>
            <w:r w:rsidRPr="00B51F53">
              <w:rPr>
                <w:sz w:val="18"/>
                <w:szCs w:val="18"/>
              </w:rPr>
              <w:t>19.530</w:t>
            </w:r>
          </w:p>
        </w:tc>
        <w:tc>
          <w:tcPr>
            <w:tcW w:w="396" w:type="pct"/>
            <w:shd w:val="clear" w:color="auto" w:fill="auto"/>
            <w:vAlign w:val="bottom"/>
          </w:tcPr>
          <w:p w14:paraId="5148F782" w14:textId="77777777" w:rsidR="008F6B6F" w:rsidRPr="00B51F53" w:rsidRDefault="008F6B6F" w:rsidP="008F6B6F">
            <w:pPr>
              <w:jc w:val="center"/>
              <w:rPr>
                <w:sz w:val="18"/>
                <w:szCs w:val="18"/>
              </w:rPr>
            </w:pPr>
            <w:r w:rsidRPr="00B51F53">
              <w:rPr>
                <w:sz w:val="18"/>
                <w:szCs w:val="18"/>
              </w:rPr>
              <w:t>4.534</w:t>
            </w:r>
          </w:p>
        </w:tc>
        <w:tc>
          <w:tcPr>
            <w:tcW w:w="382" w:type="pct"/>
            <w:shd w:val="clear" w:color="auto" w:fill="auto"/>
            <w:vAlign w:val="bottom"/>
          </w:tcPr>
          <w:p w14:paraId="774C1C93" w14:textId="77777777" w:rsidR="008F6B6F" w:rsidRPr="00B51F53" w:rsidRDefault="008F6B6F" w:rsidP="008F6B6F">
            <w:pPr>
              <w:jc w:val="center"/>
              <w:rPr>
                <w:sz w:val="18"/>
                <w:szCs w:val="18"/>
              </w:rPr>
            </w:pPr>
            <w:r w:rsidRPr="00B51F53">
              <w:rPr>
                <w:sz w:val="18"/>
                <w:szCs w:val="18"/>
              </w:rPr>
              <w:t>14.140</w:t>
            </w:r>
          </w:p>
        </w:tc>
        <w:tc>
          <w:tcPr>
            <w:tcW w:w="382" w:type="pct"/>
            <w:shd w:val="clear" w:color="auto" w:fill="auto"/>
            <w:vAlign w:val="bottom"/>
          </w:tcPr>
          <w:p w14:paraId="3DF13840" w14:textId="77777777" w:rsidR="008F6B6F" w:rsidRPr="00B51F53" w:rsidRDefault="008F6B6F" w:rsidP="008F6B6F">
            <w:pPr>
              <w:jc w:val="center"/>
              <w:rPr>
                <w:sz w:val="18"/>
                <w:szCs w:val="18"/>
              </w:rPr>
            </w:pPr>
            <w:r w:rsidRPr="00B51F53">
              <w:rPr>
                <w:sz w:val="18"/>
                <w:szCs w:val="18"/>
              </w:rPr>
              <w:t>67.530</w:t>
            </w:r>
          </w:p>
        </w:tc>
        <w:tc>
          <w:tcPr>
            <w:tcW w:w="380" w:type="pct"/>
            <w:shd w:val="clear" w:color="auto" w:fill="auto"/>
            <w:vAlign w:val="bottom"/>
          </w:tcPr>
          <w:p w14:paraId="6A07CB09" w14:textId="77777777" w:rsidR="008F6B6F" w:rsidRPr="00B51F53" w:rsidRDefault="008F6B6F" w:rsidP="008F6B6F">
            <w:pPr>
              <w:jc w:val="center"/>
              <w:rPr>
                <w:sz w:val="18"/>
                <w:szCs w:val="18"/>
              </w:rPr>
            </w:pPr>
            <w:r w:rsidRPr="00B51F53">
              <w:rPr>
                <w:sz w:val="18"/>
                <w:szCs w:val="18"/>
              </w:rPr>
              <w:t>2.370</w:t>
            </w:r>
          </w:p>
        </w:tc>
        <w:tc>
          <w:tcPr>
            <w:tcW w:w="454" w:type="pct"/>
            <w:shd w:val="clear" w:color="auto" w:fill="auto"/>
            <w:vAlign w:val="bottom"/>
          </w:tcPr>
          <w:p w14:paraId="480505AA" w14:textId="77777777" w:rsidR="008F6B6F" w:rsidRPr="00B51F53" w:rsidRDefault="008F6B6F" w:rsidP="008F6B6F">
            <w:pPr>
              <w:jc w:val="center"/>
              <w:rPr>
                <w:sz w:val="18"/>
                <w:szCs w:val="18"/>
              </w:rPr>
            </w:pPr>
            <w:r w:rsidRPr="00B51F53">
              <w:rPr>
                <w:sz w:val="18"/>
                <w:szCs w:val="18"/>
              </w:rPr>
              <w:t>1222.000</w:t>
            </w:r>
          </w:p>
        </w:tc>
        <w:tc>
          <w:tcPr>
            <w:tcW w:w="397" w:type="pct"/>
            <w:shd w:val="clear" w:color="auto" w:fill="auto"/>
            <w:vAlign w:val="bottom"/>
          </w:tcPr>
          <w:p w14:paraId="03B72C18" w14:textId="77777777" w:rsidR="008F6B6F" w:rsidRPr="00B51F53" w:rsidRDefault="008F6B6F" w:rsidP="008F6B6F">
            <w:pPr>
              <w:jc w:val="center"/>
              <w:rPr>
                <w:sz w:val="18"/>
                <w:szCs w:val="18"/>
              </w:rPr>
            </w:pPr>
            <w:r w:rsidRPr="00B51F53">
              <w:rPr>
                <w:sz w:val="18"/>
                <w:szCs w:val="18"/>
              </w:rPr>
              <w:t>110.000</w:t>
            </w:r>
          </w:p>
        </w:tc>
        <w:tc>
          <w:tcPr>
            <w:tcW w:w="382" w:type="pct"/>
            <w:vAlign w:val="bottom"/>
          </w:tcPr>
          <w:p w14:paraId="25234653" w14:textId="77777777" w:rsidR="008F6B6F" w:rsidRPr="00B51F53" w:rsidRDefault="008F6B6F" w:rsidP="008F6B6F">
            <w:pPr>
              <w:jc w:val="center"/>
              <w:rPr>
                <w:sz w:val="18"/>
                <w:szCs w:val="18"/>
              </w:rPr>
            </w:pPr>
            <w:r w:rsidRPr="00B51F53">
              <w:rPr>
                <w:sz w:val="18"/>
                <w:szCs w:val="18"/>
              </w:rPr>
              <w:t>17.120</w:t>
            </w:r>
          </w:p>
        </w:tc>
        <w:tc>
          <w:tcPr>
            <w:tcW w:w="424" w:type="pct"/>
            <w:vAlign w:val="bottom"/>
          </w:tcPr>
          <w:p w14:paraId="554D9B11" w14:textId="77777777" w:rsidR="008F6B6F" w:rsidRPr="00B51F53" w:rsidRDefault="008F6B6F" w:rsidP="008F6B6F">
            <w:pPr>
              <w:jc w:val="center"/>
              <w:rPr>
                <w:sz w:val="18"/>
                <w:szCs w:val="18"/>
              </w:rPr>
            </w:pPr>
            <w:r w:rsidRPr="00B51F53">
              <w:rPr>
                <w:sz w:val="18"/>
                <w:szCs w:val="18"/>
              </w:rPr>
              <w:t>56.400</w:t>
            </w:r>
          </w:p>
        </w:tc>
      </w:tr>
      <w:tr w:rsidR="008F6B6F" w:rsidRPr="00E93B86" w14:paraId="4DB9554B" w14:textId="77777777" w:rsidTr="008F6B6F">
        <w:trPr>
          <w:trHeight w:val="20"/>
        </w:trPr>
        <w:tc>
          <w:tcPr>
            <w:tcW w:w="5000" w:type="pct"/>
            <w:gridSpan w:val="12"/>
            <w:tcBorders>
              <w:top w:val="nil"/>
              <w:bottom w:val="nil"/>
              <w:right w:val="single" w:sz="4" w:space="0" w:color="auto"/>
            </w:tcBorders>
            <w:shd w:val="clear" w:color="auto" w:fill="auto"/>
            <w:vAlign w:val="center"/>
          </w:tcPr>
          <w:p w14:paraId="2706DF82" w14:textId="77777777" w:rsidR="008F6B6F" w:rsidRPr="00E93B86" w:rsidRDefault="008F6B6F" w:rsidP="008F6B6F">
            <w:pPr>
              <w:pStyle w:val="TableText8pt"/>
              <w:keepNext/>
              <w:keepLines/>
              <w:spacing w:before="20"/>
              <w:rPr>
                <w:rFonts w:eastAsia="SimSun"/>
                <w:b/>
                <w:szCs w:val="16"/>
                <w:lang w:eastAsia="zh-CN"/>
              </w:rPr>
            </w:pPr>
            <w:r w:rsidRPr="00E93B86">
              <w:rPr>
                <w:rFonts w:eastAsia="SimSun"/>
                <w:b/>
                <w:szCs w:val="16"/>
                <w:lang w:eastAsia="zh-CN"/>
              </w:rPr>
              <w:t>Face/neck wipes</w:t>
            </w:r>
          </w:p>
        </w:tc>
      </w:tr>
      <w:tr w:rsidR="008F6B6F" w:rsidRPr="00317DD9" w14:paraId="7A7910D9" w14:textId="77777777" w:rsidTr="008F6B6F">
        <w:trPr>
          <w:trHeight w:val="20"/>
        </w:trPr>
        <w:tc>
          <w:tcPr>
            <w:tcW w:w="603" w:type="pct"/>
            <w:shd w:val="clear" w:color="auto" w:fill="auto"/>
            <w:vAlign w:val="center"/>
          </w:tcPr>
          <w:p w14:paraId="5A09FAA2" w14:textId="77777777" w:rsidR="008F6B6F" w:rsidRPr="00317DD9" w:rsidRDefault="008F6B6F" w:rsidP="008F6B6F">
            <w:pPr>
              <w:pStyle w:val="TableText8pt"/>
              <w:keepNext/>
              <w:keepLines/>
              <w:spacing w:before="0" w:after="0"/>
              <w:rPr>
                <w:rFonts w:eastAsia="SimSun"/>
                <w:szCs w:val="16"/>
                <w:lang w:eastAsia="zh-CN"/>
              </w:rPr>
            </w:pPr>
            <w:r>
              <w:rPr>
                <w:rFonts w:eastAsia="SimSun"/>
                <w:szCs w:val="16"/>
                <w:lang w:eastAsia="zh-CN"/>
              </w:rPr>
              <w:t>Measured</w:t>
            </w:r>
          </w:p>
        </w:tc>
        <w:tc>
          <w:tcPr>
            <w:tcW w:w="429" w:type="pct"/>
            <w:tcBorders>
              <w:right w:val="single" w:sz="4" w:space="0" w:color="auto"/>
            </w:tcBorders>
            <w:shd w:val="clear" w:color="auto" w:fill="auto"/>
            <w:vAlign w:val="bottom"/>
          </w:tcPr>
          <w:p w14:paraId="4BE0F144" w14:textId="77777777" w:rsidR="008F6B6F" w:rsidRPr="00B51F53" w:rsidRDefault="008F6B6F" w:rsidP="008F6B6F">
            <w:pPr>
              <w:jc w:val="center"/>
              <w:rPr>
                <w:sz w:val="18"/>
                <w:szCs w:val="18"/>
              </w:rPr>
            </w:pPr>
            <w:r w:rsidRPr="00B51F53">
              <w:rPr>
                <w:sz w:val="18"/>
                <w:szCs w:val="18"/>
              </w:rPr>
              <w:t>15.200</w:t>
            </w:r>
          </w:p>
        </w:tc>
        <w:tc>
          <w:tcPr>
            <w:tcW w:w="429" w:type="pct"/>
            <w:tcBorders>
              <w:left w:val="single" w:sz="4" w:space="0" w:color="auto"/>
            </w:tcBorders>
            <w:shd w:val="clear" w:color="auto" w:fill="auto"/>
            <w:vAlign w:val="bottom"/>
          </w:tcPr>
          <w:p w14:paraId="0F94A46F" w14:textId="77777777" w:rsidR="008F6B6F" w:rsidRPr="00B51F53" w:rsidRDefault="008F6B6F" w:rsidP="008F6B6F">
            <w:pPr>
              <w:jc w:val="center"/>
              <w:rPr>
                <w:sz w:val="18"/>
                <w:szCs w:val="18"/>
              </w:rPr>
            </w:pPr>
            <w:r w:rsidRPr="00B51F53">
              <w:rPr>
                <w:sz w:val="18"/>
                <w:szCs w:val="18"/>
              </w:rPr>
              <w:t>63.92</w:t>
            </w:r>
          </w:p>
        </w:tc>
        <w:tc>
          <w:tcPr>
            <w:tcW w:w="342" w:type="pct"/>
            <w:shd w:val="clear" w:color="auto" w:fill="auto"/>
          </w:tcPr>
          <w:p w14:paraId="5474EAEC" w14:textId="77777777" w:rsidR="008F6B6F" w:rsidRPr="00B51F53" w:rsidRDefault="008F6B6F" w:rsidP="008F6B6F">
            <w:pPr>
              <w:jc w:val="center"/>
              <w:rPr>
                <w:i/>
                <w:iCs/>
                <w:sz w:val="18"/>
                <w:szCs w:val="18"/>
              </w:rPr>
            </w:pPr>
            <w:r w:rsidRPr="00B51F53">
              <w:rPr>
                <w:i/>
                <w:iCs/>
                <w:sz w:val="18"/>
                <w:szCs w:val="18"/>
              </w:rPr>
              <w:t>0.5</w:t>
            </w:r>
          </w:p>
        </w:tc>
        <w:tc>
          <w:tcPr>
            <w:tcW w:w="396" w:type="pct"/>
            <w:shd w:val="clear" w:color="auto" w:fill="auto"/>
            <w:vAlign w:val="bottom"/>
          </w:tcPr>
          <w:p w14:paraId="24654D35" w14:textId="77777777" w:rsidR="008F6B6F" w:rsidRPr="00B51F53" w:rsidRDefault="008F6B6F" w:rsidP="008F6B6F">
            <w:pPr>
              <w:jc w:val="center"/>
              <w:rPr>
                <w:i/>
                <w:iCs/>
                <w:sz w:val="18"/>
                <w:szCs w:val="18"/>
              </w:rPr>
            </w:pPr>
            <w:r w:rsidRPr="00B51F53">
              <w:rPr>
                <w:i/>
                <w:iCs/>
                <w:sz w:val="18"/>
                <w:szCs w:val="18"/>
              </w:rPr>
              <w:t>0.5</w:t>
            </w:r>
          </w:p>
        </w:tc>
        <w:tc>
          <w:tcPr>
            <w:tcW w:w="382" w:type="pct"/>
            <w:shd w:val="clear" w:color="auto" w:fill="auto"/>
            <w:vAlign w:val="bottom"/>
          </w:tcPr>
          <w:p w14:paraId="5D4FAC30" w14:textId="77777777" w:rsidR="008F6B6F" w:rsidRPr="00B51F53" w:rsidRDefault="008F6B6F" w:rsidP="008F6B6F">
            <w:pPr>
              <w:jc w:val="center"/>
              <w:rPr>
                <w:sz w:val="18"/>
                <w:szCs w:val="18"/>
              </w:rPr>
            </w:pPr>
            <w:r w:rsidRPr="00B51F53">
              <w:rPr>
                <w:sz w:val="18"/>
                <w:szCs w:val="18"/>
              </w:rPr>
              <w:t>0.675</w:t>
            </w:r>
          </w:p>
        </w:tc>
        <w:tc>
          <w:tcPr>
            <w:tcW w:w="382" w:type="pct"/>
            <w:shd w:val="clear" w:color="auto" w:fill="auto"/>
            <w:vAlign w:val="bottom"/>
          </w:tcPr>
          <w:p w14:paraId="548DA7A5" w14:textId="77777777" w:rsidR="008F6B6F" w:rsidRPr="00B51F53" w:rsidRDefault="008F6B6F" w:rsidP="008F6B6F">
            <w:pPr>
              <w:jc w:val="center"/>
              <w:rPr>
                <w:sz w:val="18"/>
                <w:szCs w:val="18"/>
              </w:rPr>
            </w:pPr>
            <w:r w:rsidRPr="00B51F53">
              <w:rPr>
                <w:sz w:val="18"/>
                <w:szCs w:val="18"/>
              </w:rPr>
              <w:t>0.500</w:t>
            </w:r>
          </w:p>
        </w:tc>
        <w:tc>
          <w:tcPr>
            <w:tcW w:w="380" w:type="pct"/>
            <w:shd w:val="clear" w:color="auto" w:fill="auto"/>
            <w:vAlign w:val="bottom"/>
          </w:tcPr>
          <w:p w14:paraId="59654898" w14:textId="77777777" w:rsidR="008F6B6F" w:rsidRPr="00B51F53" w:rsidRDefault="008F6B6F" w:rsidP="008F6B6F">
            <w:pPr>
              <w:jc w:val="center"/>
              <w:rPr>
                <w:sz w:val="18"/>
                <w:szCs w:val="18"/>
              </w:rPr>
            </w:pPr>
            <w:r w:rsidRPr="00B51F53">
              <w:rPr>
                <w:sz w:val="18"/>
                <w:szCs w:val="18"/>
              </w:rPr>
              <w:t>0.250</w:t>
            </w:r>
          </w:p>
        </w:tc>
        <w:tc>
          <w:tcPr>
            <w:tcW w:w="454" w:type="pct"/>
            <w:shd w:val="clear" w:color="auto" w:fill="auto"/>
            <w:vAlign w:val="bottom"/>
          </w:tcPr>
          <w:p w14:paraId="1D9EDF64" w14:textId="77777777" w:rsidR="008F6B6F" w:rsidRPr="00B51F53" w:rsidRDefault="008F6B6F" w:rsidP="008F6B6F">
            <w:pPr>
              <w:jc w:val="center"/>
              <w:rPr>
                <w:sz w:val="18"/>
                <w:szCs w:val="18"/>
              </w:rPr>
            </w:pPr>
            <w:r w:rsidRPr="00B51F53">
              <w:rPr>
                <w:sz w:val="18"/>
                <w:szCs w:val="18"/>
              </w:rPr>
              <w:t>7.187</w:t>
            </w:r>
          </w:p>
        </w:tc>
        <w:tc>
          <w:tcPr>
            <w:tcW w:w="397" w:type="pct"/>
            <w:shd w:val="clear" w:color="auto" w:fill="auto"/>
            <w:vAlign w:val="bottom"/>
          </w:tcPr>
          <w:p w14:paraId="72ECAF94" w14:textId="77777777" w:rsidR="008F6B6F" w:rsidRPr="00B51F53" w:rsidRDefault="008F6B6F" w:rsidP="008F6B6F">
            <w:pPr>
              <w:jc w:val="center"/>
              <w:rPr>
                <w:sz w:val="18"/>
                <w:szCs w:val="18"/>
              </w:rPr>
            </w:pPr>
            <w:r w:rsidRPr="00B51F53">
              <w:rPr>
                <w:sz w:val="18"/>
                <w:szCs w:val="18"/>
              </w:rPr>
              <w:t>1.362</w:t>
            </w:r>
          </w:p>
        </w:tc>
        <w:tc>
          <w:tcPr>
            <w:tcW w:w="382" w:type="pct"/>
            <w:vAlign w:val="bottom"/>
          </w:tcPr>
          <w:p w14:paraId="7D18C011" w14:textId="77777777" w:rsidR="008F6B6F" w:rsidRPr="00B51F53" w:rsidRDefault="008F6B6F" w:rsidP="008F6B6F">
            <w:pPr>
              <w:jc w:val="center"/>
              <w:rPr>
                <w:sz w:val="18"/>
                <w:szCs w:val="18"/>
              </w:rPr>
            </w:pPr>
            <w:r w:rsidRPr="00B51F53">
              <w:rPr>
                <w:sz w:val="18"/>
                <w:szCs w:val="18"/>
              </w:rPr>
              <w:t>15.080</w:t>
            </w:r>
          </w:p>
        </w:tc>
        <w:tc>
          <w:tcPr>
            <w:tcW w:w="424" w:type="pct"/>
            <w:tcBorders>
              <w:right w:val="single" w:sz="4" w:space="0" w:color="auto"/>
            </w:tcBorders>
            <w:vAlign w:val="bottom"/>
          </w:tcPr>
          <w:p w14:paraId="398D3D65" w14:textId="77777777" w:rsidR="008F6B6F" w:rsidRPr="00B51F53" w:rsidRDefault="008F6B6F" w:rsidP="008F6B6F">
            <w:pPr>
              <w:jc w:val="center"/>
              <w:rPr>
                <w:sz w:val="18"/>
                <w:szCs w:val="18"/>
              </w:rPr>
            </w:pPr>
            <w:r w:rsidRPr="00B51F53">
              <w:rPr>
                <w:sz w:val="18"/>
                <w:szCs w:val="18"/>
              </w:rPr>
              <w:t>1.044</w:t>
            </w:r>
          </w:p>
        </w:tc>
      </w:tr>
      <w:tr w:rsidR="008F6B6F" w:rsidRPr="00B71C21" w14:paraId="1CA133F8" w14:textId="77777777" w:rsidTr="008F6B6F">
        <w:trPr>
          <w:trHeight w:val="20"/>
        </w:trPr>
        <w:tc>
          <w:tcPr>
            <w:tcW w:w="603" w:type="pct"/>
            <w:shd w:val="clear" w:color="auto" w:fill="auto"/>
            <w:vAlign w:val="center"/>
          </w:tcPr>
          <w:p w14:paraId="118847C6" w14:textId="77777777" w:rsidR="008F6B6F" w:rsidRPr="00B71C21" w:rsidRDefault="008F6B6F" w:rsidP="008F6B6F">
            <w:pPr>
              <w:pStyle w:val="TableText8pt"/>
              <w:keepNext/>
              <w:keepLines/>
              <w:spacing w:before="20" w:after="0"/>
              <w:rPr>
                <w:rFonts w:eastAsia="SimSun"/>
                <w:szCs w:val="16"/>
                <w:lang w:eastAsia="zh-CN"/>
              </w:rPr>
            </w:pPr>
            <w:r w:rsidRPr="00B71C21">
              <w:rPr>
                <w:rFonts w:eastAsia="SimSun"/>
                <w:szCs w:val="16"/>
                <w:lang w:eastAsia="zh-CN"/>
              </w:rPr>
              <w:t>TOTAL</w:t>
            </w:r>
          </w:p>
        </w:tc>
        <w:tc>
          <w:tcPr>
            <w:tcW w:w="429" w:type="pct"/>
            <w:tcBorders>
              <w:right w:val="single" w:sz="4" w:space="0" w:color="auto"/>
            </w:tcBorders>
            <w:shd w:val="clear" w:color="auto" w:fill="auto"/>
            <w:vAlign w:val="bottom"/>
          </w:tcPr>
          <w:p w14:paraId="343642FC" w14:textId="77777777" w:rsidR="008F6B6F" w:rsidRPr="00B51F53" w:rsidRDefault="008F6B6F" w:rsidP="008F6B6F">
            <w:pPr>
              <w:jc w:val="center"/>
              <w:rPr>
                <w:sz w:val="18"/>
                <w:szCs w:val="18"/>
              </w:rPr>
            </w:pPr>
            <w:r w:rsidRPr="00B51F53">
              <w:rPr>
                <w:sz w:val="18"/>
                <w:szCs w:val="18"/>
              </w:rPr>
              <w:t>15.200</w:t>
            </w:r>
          </w:p>
        </w:tc>
        <w:tc>
          <w:tcPr>
            <w:tcW w:w="429" w:type="pct"/>
            <w:tcBorders>
              <w:left w:val="single" w:sz="4" w:space="0" w:color="auto"/>
            </w:tcBorders>
            <w:shd w:val="clear" w:color="auto" w:fill="auto"/>
            <w:vAlign w:val="bottom"/>
          </w:tcPr>
          <w:p w14:paraId="20B47F09" w14:textId="77777777" w:rsidR="008F6B6F" w:rsidRPr="00B51F53" w:rsidRDefault="008F6B6F" w:rsidP="008F6B6F">
            <w:pPr>
              <w:jc w:val="center"/>
              <w:rPr>
                <w:sz w:val="18"/>
                <w:szCs w:val="18"/>
              </w:rPr>
            </w:pPr>
            <w:r w:rsidRPr="00B51F53">
              <w:rPr>
                <w:sz w:val="18"/>
                <w:szCs w:val="18"/>
              </w:rPr>
              <w:t>63.92</w:t>
            </w:r>
          </w:p>
        </w:tc>
        <w:tc>
          <w:tcPr>
            <w:tcW w:w="342" w:type="pct"/>
            <w:shd w:val="clear" w:color="auto" w:fill="auto"/>
          </w:tcPr>
          <w:p w14:paraId="477A4CAB" w14:textId="77777777" w:rsidR="008F6B6F" w:rsidRPr="00B51F53" w:rsidRDefault="008F6B6F" w:rsidP="008F6B6F">
            <w:pPr>
              <w:jc w:val="center"/>
              <w:rPr>
                <w:i/>
                <w:iCs/>
                <w:sz w:val="18"/>
                <w:szCs w:val="18"/>
              </w:rPr>
            </w:pPr>
            <w:r w:rsidRPr="00B51F53">
              <w:rPr>
                <w:i/>
                <w:iCs/>
                <w:sz w:val="18"/>
                <w:szCs w:val="18"/>
              </w:rPr>
              <w:t>0.5</w:t>
            </w:r>
          </w:p>
        </w:tc>
        <w:tc>
          <w:tcPr>
            <w:tcW w:w="396" w:type="pct"/>
            <w:shd w:val="clear" w:color="auto" w:fill="auto"/>
            <w:vAlign w:val="bottom"/>
          </w:tcPr>
          <w:p w14:paraId="39DC1224" w14:textId="77777777" w:rsidR="008F6B6F" w:rsidRPr="00B51F53" w:rsidRDefault="008F6B6F" w:rsidP="008F6B6F">
            <w:pPr>
              <w:jc w:val="center"/>
              <w:rPr>
                <w:i/>
                <w:iCs/>
                <w:sz w:val="18"/>
                <w:szCs w:val="18"/>
              </w:rPr>
            </w:pPr>
            <w:r w:rsidRPr="00B51F53">
              <w:rPr>
                <w:i/>
                <w:iCs/>
                <w:sz w:val="18"/>
                <w:szCs w:val="18"/>
              </w:rPr>
              <w:t>0.5</w:t>
            </w:r>
          </w:p>
        </w:tc>
        <w:tc>
          <w:tcPr>
            <w:tcW w:w="382" w:type="pct"/>
            <w:shd w:val="clear" w:color="auto" w:fill="auto"/>
            <w:vAlign w:val="bottom"/>
          </w:tcPr>
          <w:p w14:paraId="4AB0B6A2" w14:textId="77777777" w:rsidR="008F6B6F" w:rsidRPr="00B51F53" w:rsidRDefault="008F6B6F" w:rsidP="008F6B6F">
            <w:pPr>
              <w:jc w:val="center"/>
              <w:rPr>
                <w:sz w:val="18"/>
                <w:szCs w:val="18"/>
              </w:rPr>
            </w:pPr>
            <w:r w:rsidRPr="00B51F53">
              <w:rPr>
                <w:sz w:val="18"/>
                <w:szCs w:val="18"/>
              </w:rPr>
              <w:t>0.675</w:t>
            </w:r>
          </w:p>
        </w:tc>
        <w:tc>
          <w:tcPr>
            <w:tcW w:w="382" w:type="pct"/>
            <w:shd w:val="clear" w:color="auto" w:fill="auto"/>
            <w:vAlign w:val="bottom"/>
          </w:tcPr>
          <w:p w14:paraId="785B5098" w14:textId="77777777" w:rsidR="008F6B6F" w:rsidRPr="00B51F53" w:rsidRDefault="008F6B6F" w:rsidP="008F6B6F">
            <w:pPr>
              <w:jc w:val="center"/>
              <w:rPr>
                <w:sz w:val="18"/>
                <w:szCs w:val="18"/>
              </w:rPr>
            </w:pPr>
            <w:r w:rsidRPr="00B51F53">
              <w:rPr>
                <w:sz w:val="18"/>
                <w:szCs w:val="18"/>
              </w:rPr>
              <w:t>0.500</w:t>
            </w:r>
          </w:p>
        </w:tc>
        <w:tc>
          <w:tcPr>
            <w:tcW w:w="380" w:type="pct"/>
            <w:shd w:val="clear" w:color="auto" w:fill="auto"/>
            <w:vAlign w:val="bottom"/>
          </w:tcPr>
          <w:p w14:paraId="622FDF10" w14:textId="77777777" w:rsidR="008F6B6F" w:rsidRPr="00B51F53" w:rsidRDefault="008F6B6F" w:rsidP="008F6B6F">
            <w:pPr>
              <w:jc w:val="center"/>
              <w:rPr>
                <w:sz w:val="18"/>
                <w:szCs w:val="18"/>
              </w:rPr>
            </w:pPr>
            <w:r w:rsidRPr="00B51F53">
              <w:rPr>
                <w:sz w:val="18"/>
                <w:szCs w:val="18"/>
              </w:rPr>
              <w:t>0.250</w:t>
            </w:r>
          </w:p>
        </w:tc>
        <w:tc>
          <w:tcPr>
            <w:tcW w:w="454" w:type="pct"/>
            <w:shd w:val="clear" w:color="auto" w:fill="auto"/>
            <w:vAlign w:val="bottom"/>
          </w:tcPr>
          <w:p w14:paraId="618D4ECA" w14:textId="77777777" w:rsidR="008F6B6F" w:rsidRPr="00B51F53" w:rsidRDefault="008F6B6F" w:rsidP="008F6B6F">
            <w:pPr>
              <w:jc w:val="center"/>
              <w:rPr>
                <w:sz w:val="18"/>
                <w:szCs w:val="18"/>
              </w:rPr>
            </w:pPr>
            <w:r w:rsidRPr="00B51F53">
              <w:rPr>
                <w:sz w:val="18"/>
                <w:szCs w:val="18"/>
              </w:rPr>
              <w:t>7.187</w:t>
            </w:r>
          </w:p>
        </w:tc>
        <w:tc>
          <w:tcPr>
            <w:tcW w:w="397" w:type="pct"/>
            <w:shd w:val="clear" w:color="auto" w:fill="auto"/>
            <w:vAlign w:val="bottom"/>
          </w:tcPr>
          <w:p w14:paraId="05147D65" w14:textId="77777777" w:rsidR="008F6B6F" w:rsidRPr="00B51F53" w:rsidRDefault="008F6B6F" w:rsidP="008F6B6F">
            <w:pPr>
              <w:jc w:val="center"/>
              <w:rPr>
                <w:sz w:val="18"/>
                <w:szCs w:val="18"/>
              </w:rPr>
            </w:pPr>
            <w:r w:rsidRPr="00B51F53">
              <w:rPr>
                <w:sz w:val="18"/>
                <w:szCs w:val="18"/>
              </w:rPr>
              <w:t>1.362</w:t>
            </w:r>
          </w:p>
        </w:tc>
        <w:tc>
          <w:tcPr>
            <w:tcW w:w="382" w:type="pct"/>
            <w:vAlign w:val="bottom"/>
          </w:tcPr>
          <w:p w14:paraId="7E1B2F47" w14:textId="77777777" w:rsidR="008F6B6F" w:rsidRPr="00B51F53" w:rsidRDefault="008F6B6F" w:rsidP="008F6B6F">
            <w:pPr>
              <w:jc w:val="center"/>
              <w:rPr>
                <w:sz w:val="18"/>
                <w:szCs w:val="18"/>
              </w:rPr>
            </w:pPr>
            <w:r w:rsidRPr="00B51F53">
              <w:rPr>
                <w:sz w:val="18"/>
                <w:szCs w:val="18"/>
              </w:rPr>
              <w:t>15.080</w:t>
            </w:r>
          </w:p>
        </w:tc>
        <w:tc>
          <w:tcPr>
            <w:tcW w:w="424" w:type="pct"/>
            <w:vAlign w:val="bottom"/>
          </w:tcPr>
          <w:p w14:paraId="73F1C1B5" w14:textId="77777777" w:rsidR="008F6B6F" w:rsidRPr="00B51F53" w:rsidRDefault="008F6B6F" w:rsidP="008F6B6F">
            <w:pPr>
              <w:jc w:val="center"/>
              <w:rPr>
                <w:sz w:val="18"/>
                <w:szCs w:val="18"/>
              </w:rPr>
            </w:pPr>
            <w:r w:rsidRPr="00B51F53">
              <w:rPr>
                <w:sz w:val="18"/>
                <w:szCs w:val="18"/>
              </w:rPr>
              <w:t>1.044</w:t>
            </w:r>
          </w:p>
        </w:tc>
      </w:tr>
      <w:tr w:rsidR="008F6B6F" w:rsidRPr="00E03470" w14:paraId="6D3A873A" w14:textId="77777777" w:rsidTr="008F6B6F">
        <w:trPr>
          <w:trHeight w:val="20"/>
        </w:trPr>
        <w:tc>
          <w:tcPr>
            <w:tcW w:w="5000" w:type="pct"/>
            <w:gridSpan w:val="12"/>
            <w:tcBorders>
              <w:top w:val="nil"/>
              <w:bottom w:val="nil"/>
              <w:right w:val="single" w:sz="4" w:space="0" w:color="auto"/>
            </w:tcBorders>
            <w:shd w:val="clear" w:color="auto" w:fill="auto"/>
            <w:vAlign w:val="center"/>
          </w:tcPr>
          <w:p w14:paraId="6F536444" w14:textId="77777777" w:rsidR="008F6B6F" w:rsidRPr="00B71C21" w:rsidRDefault="008F6B6F" w:rsidP="008F6B6F">
            <w:pPr>
              <w:pStyle w:val="TableText8pt"/>
              <w:keepNext/>
              <w:keepLines/>
              <w:spacing w:before="0" w:after="0"/>
              <w:rPr>
                <w:rFonts w:eastAsia="SimSun"/>
                <w:b/>
                <w:szCs w:val="16"/>
                <w:lang w:eastAsia="zh-CN"/>
              </w:rPr>
            </w:pPr>
            <w:r w:rsidRPr="00B71C21">
              <w:rPr>
                <w:rFonts w:eastAsia="SimSun"/>
                <w:b/>
                <w:szCs w:val="16"/>
                <w:lang w:eastAsia="zh-CN"/>
              </w:rPr>
              <w:t>Nitrile Gloves</w:t>
            </w:r>
          </w:p>
        </w:tc>
      </w:tr>
      <w:tr w:rsidR="008F6B6F" w:rsidRPr="00014486" w14:paraId="10F5CAC9" w14:textId="77777777" w:rsidTr="008F6B6F">
        <w:trPr>
          <w:trHeight w:val="20"/>
        </w:trPr>
        <w:tc>
          <w:tcPr>
            <w:tcW w:w="603" w:type="pct"/>
            <w:shd w:val="clear" w:color="auto" w:fill="auto"/>
            <w:vAlign w:val="center"/>
          </w:tcPr>
          <w:p w14:paraId="7962A617" w14:textId="77777777" w:rsidR="008F6B6F" w:rsidRPr="00014486" w:rsidRDefault="008F6B6F" w:rsidP="008F6B6F">
            <w:pPr>
              <w:pStyle w:val="TableText8pt"/>
              <w:keepNext/>
              <w:keepLines/>
              <w:spacing w:before="0" w:after="0"/>
              <w:rPr>
                <w:rFonts w:eastAsia="SimSun"/>
                <w:szCs w:val="16"/>
                <w:lang w:eastAsia="zh-CN"/>
              </w:rPr>
            </w:pPr>
            <w:r w:rsidRPr="00014486">
              <w:rPr>
                <w:rFonts w:eastAsia="SimSun"/>
                <w:szCs w:val="16"/>
                <w:lang w:eastAsia="zh-CN"/>
              </w:rPr>
              <w:t>TOTAL</w:t>
            </w:r>
          </w:p>
        </w:tc>
        <w:tc>
          <w:tcPr>
            <w:tcW w:w="429" w:type="pct"/>
            <w:tcBorders>
              <w:right w:val="single" w:sz="4" w:space="0" w:color="auto"/>
            </w:tcBorders>
            <w:shd w:val="clear" w:color="auto" w:fill="auto"/>
            <w:vAlign w:val="bottom"/>
          </w:tcPr>
          <w:p w14:paraId="588AC175" w14:textId="77777777" w:rsidR="008F6B6F" w:rsidRPr="00B51F53" w:rsidRDefault="008F6B6F" w:rsidP="008F6B6F">
            <w:pPr>
              <w:jc w:val="center"/>
              <w:rPr>
                <w:sz w:val="18"/>
                <w:szCs w:val="18"/>
              </w:rPr>
            </w:pPr>
            <w:r w:rsidRPr="00B51F53">
              <w:rPr>
                <w:sz w:val="18"/>
                <w:szCs w:val="18"/>
              </w:rPr>
              <w:t>NA</w:t>
            </w:r>
          </w:p>
        </w:tc>
        <w:tc>
          <w:tcPr>
            <w:tcW w:w="429" w:type="pct"/>
            <w:tcBorders>
              <w:left w:val="single" w:sz="4" w:space="0" w:color="auto"/>
            </w:tcBorders>
            <w:shd w:val="clear" w:color="auto" w:fill="auto"/>
            <w:vAlign w:val="bottom"/>
          </w:tcPr>
          <w:p w14:paraId="5E2C7E24" w14:textId="77777777" w:rsidR="008F6B6F" w:rsidRPr="00B51F53" w:rsidRDefault="008F6B6F" w:rsidP="008F6B6F">
            <w:pPr>
              <w:jc w:val="center"/>
              <w:rPr>
                <w:sz w:val="18"/>
                <w:szCs w:val="18"/>
              </w:rPr>
            </w:pPr>
            <w:r w:rsidRPr="00B51F53">
              <w:rPr>
                <w:sz w:val="18"/>
                <w:szCs w:val="18"/>
              </w:rPr>
              <w:t>NA</w:t>
            </w:r>
          </w:p>
        </w:tc>
        <w:tc>
          <w:tcPr>
            <w:tcW w:w="342" w:type="pct"/>
            <w:shd w:val="clear" w:color="auto" w:fill="auto"/>
          </w:tcPr>
          <w:p w14:paraId="6BF026B5" w14:textId="77777777" w:rsidR="008F6B6F" w:rsidRPr="00B51F53" w:rsidRDefault="008F6B6F" w:rsidP="008F6B6F">
            <w:pPr>
              <w:jc w:val="center"/>
              <w:rPr>
                <w:sz w:val="18"/>
                <w:szCs w:val="18"/>
              </w:rPr>
            </w:pPr>
            <w:r w:rsidRPr="00B51F53">
              <w:rPr>
                <w:sz w:val="18"/>
                <w:szCs w:val="18"/>
              </w:rPr>
              <w:t>NA</w:t>
            </w:r>
          </w:p>
        </w:tc>
        <w:tc>
          <w:tcPr>
            <w:tcW w:w="396" w:type="pct"/>
            <w:shd w:val="clear" w:color="auto" w:fill="auto"/>
            <w:vAlign w:val="bottom"/>
          </w:tcPr>
          <w:p w14:paraId="7709E2B7" w14:textId="77777777" w:rsidR="008F6B6F" w:rsidRPr="00B51F53" w:rsidRDefault="008F6B6F" w:rsidP="008F6B6F">
            <w:pPr>
              <w:jc w:val="center"/>
              <w:rPr>
                <w:sz w:val="18"/>
                <w:szCs w:val="18"/>
              </w:rPr>
            </w:pPr>
            <w:r w:rsidRPr="00B51F53">
              <w:rPr>
                <w:sz w:val="18"/>
                <w:szCs w:val="18"/>
              </w:rPr>
              <w:t>NA</w:t>
            </w:r>
          </w:p>
        </w:tc>
        <w:tc>
          <w:tcPr>
            <w:tcW w:w="382" w:type="pct"/>
            <w:shd w:val="clear" w:color="auto" w:fill="auto"/>
            <w:vAlign w:val="bottom"/>
          </w:tcPr>
          <w:p w14:paraId="514B7526" w14:textId="77777777" w:rsidR="008F6B6F" w:rsidRPr="00B51F53" w:rsidRDefault="008F6B6F" w:rsidP="008F6B6F">
            <w:pPr>
              <w:jc w:val="center"/>
              <w:rPr>
                <w:sz w:val="18"/>
                <w:szCs w:val="18"/>
              </w:rPr>
            </w:pPr>
            <w:r w:rsidRPr="00B51F53">
              <w:rPr>
                <w:sz w:val="18"/>
                <w:szCs w:val="18"/>
              </w:rPr>
              <w:t>NA</w:t>
            </w:r>
          </w:p>
        </w:tc>
        <w:tc>
          <w:tcPr>
            <w:tcW w:w="382" w:type="pct"/>
            <w:shd w:val="clear" w:color="auto" w:fill="auto"/>
            <w:vAlign w:val="bottom"/>
          </w:tcPr>
          <w:p w14:paraId="56DA1795" w14:textId="77777777" w:rsidR="008F6B6F" w:rsidRPr="00B51F53" w:rsidRDefault="008F6B6F" w:rsidP="008F6B6F">
            <w:pPr>
              <w:jc w:val="center"/>
              <w:rPr>
                <w:sz w:val="18"/>
                <w:szCs w:val="18"/>
              </w:rPr>
            </w:pPr>
            <w:r w:rsidRPr="00B51F53">
              <w:rPr>
                <w:sz w:val="18"/>
                <w:szCs w:val="18"/>
              </w:rPr>
              <w:t>23.44</w:t>
            </w:r>
          </w:p>
        </w:tc>
        <w:tc>
          <w:tcPr>
            <w:tcW w:w="380" w:type="pct"/>
            <w:shd w:val="clear" w:color="auto" w:fill="auto"/>
            <w:vAlign w:val="bottom"/>
          </w:tcPr>
          <w:p w14:paraId="07C794BC" w14:textId="77777777" w:rsidR="008F6B6F" w:rsidRPr="00B51F53" w:rsidRDefault="008F6B6F" w:rsidP="008F6B6F">
            <w:pPr>
              <w:jc w:val="center"/>
              <w:rPr>
                <w:sz w:val="18"/>
                <w:szCs w:val="18"/>
              </w:rPr>
            </w:pPr>
            <w:r w:rsidRPr="00B51F53">
              <w:rPr>
                <w:sz w:val="18"/>
                <w:szCs w:val="18"/>
              </w:rPr>
              <w:t>NA</w:t>
            </w:r>
          </w:p>
        </w:tc>
        <w:tc>
          <w:tcPr>
            <w:tcW w:w="454" w:type="pct"/>
            <w:shd w:val="clear" w:color="auto" w:fill="auto"/>
            <w:vAlign w:val="bottom"/>
          </w:tcPr>
          <w:p w14:paraId="0EA1AF77" w14:textId="77777777" w:rsidR="008F6B6F" w:rsidRPr="00B51F53" w:rsidRDefault="008F6B6F" w:rsidP="008F6B6F">
            <w:pPr>
              <w:jc w:val="center"/>
              <w:rPr>
                <w:sz w:val="18"/>
                <w:szCs w:val="18"/>
              </w:rPr>
            </w:pPr>
            <w:r w:rsidRPr="00B51F53">
              <w:rPr>
                <w:sz w:val="18"/>
                <w:szCs w:val="18"/>
              </w:rPr>
              <w:t>NA</w:t>
            </w:r>
          </w:p>
        </w:tc>
        <w:tc>
          <w:tcPr>
            <w:tcW w:w="397" w:type="pct"/>
            <w:shd w:val="clear" w:color="auto" w:fill="auto"/>
            <w:vAlign w:val="bottom"/>
          </w:tcPr>
          <w:p w14:paraId="6BD5206D" w14:textId="77777777" w:rsidR="008F6B6F" w:rsidRPr="00B51F53" w:rsidRDefault="008F6B6F" w:rsidP="008F6B6F">
            <w:pPr>
              <w:jc w:val="center"/>
              <w:rPr>
                <w:sz w:val="18"/>
                <w:szCs w:val="18"/>
              </w:rPr>
            </w:pPr>
            <w:r w:rsidRPr="00B51F53">
              <w:rPr>
                <w:sz w:val="18"/>
                <w:szCs w:val="18"/>
              </w:rPr>
              <w:t>NA</w:t>
            </w:r>
          </w:p>
        </w:tc>
        <w:tc>
          <w:tcPr>
            <w:tcW w:w="382" w:type="pct"/>
            <w:vAlign w:val="bottom"/>
          </w:tcPr>
          <w:p w14:paraId="6A49D847" w14:textId="77777777" w:rsidR="008F6B6F" w:rsidRPr="00B51F53" w:rsidRDefault="008F6B6F" w:rsidP="008F6B6F">
            <w:pPr>
              <w:jc w:val="center"/>
              <w:rPr>
                <w:sz w:val="18"/>
                <w:szCs w:val="18"/>
              </w:rPr>
            </w:pPr>
            <w:r w:rsidRPr="00B51F53">
              <w:rPr>
                <w:sz w:val="18"/>
                <w:szCs w:val="18"/>
              </w:rPr>
              <w:t>NA</w:t>
            </w:r>
          </w:p>
        </w:tc>
        <w:tc>
          <w:tcPr>
            <w:tcW w:w="424" w:type="pct"/>
            <w:tcBorders>
              <w:right w:val="single" w:sz="4" w:space="0" w:color="auto"/>
            </w:tcBorders>
            <w:vAlign w:val="bottom"/>
          </w:tcPr>
          <w:p w14:paraId="2DFAFE2D" w14:textId="77777777" w:rsidR="008F6B6F" w:rsidRPr="00B51F53" w:rsidRDefault="008F6B6F" w:rsidP="008F6B6F">
            <w:pPr>
              <w:jc w:val="center"/>
              <w:rPr>
                <w:sz w:val="18"/>
                <w:szCs w:val="18"/>
              </w:rPr>
            </w:pPr>
            <w:r w:rsidRPr="00B51F53">
              <w:rPr>
                <w:sz w:val="18"/>
                <w:szCs w:val="18"/>
              </w:rPr>
              <w:t>NA</w:t>
            </w:r>
          </w:p>
        </w:tc>
      </w:tr>
      <w:tr w:rsidR="008F6B6F" w:rsidRPr="00E03470" w14:paraId="507C4EE1" w14:textId="77777777" w:rsidTr="008F6B6F">
        <w:trPr>
          <w:trHeight w:val="20"/>
        </w:trPr>
        <w:tc>
          <w:tcPr>
            <w:tcW w:w="5000" w:type="pct"/>
            <w:gridSpan w:val="12"/>
            <w:tcBorders>
              <w:top w:val="nil"/>
              <w:bottom w:val="nil"/>
              <w:right w:val="single" w:sz="4" w:space="0" w:color="auto"/>
            </w:tcBorders>
            <w:shd w:val="clear" w:color="auto" w:fill="auto"/>
            <w:vAlign w:val="center"/>
          </w:tcPr>
          <w:p w14:paraId="40712A9B" w14:textId="77777777" w:rsidR="008F6B6F" w:rsidRPr="007E6989" w:rsidRDefault="008F6B6F" w:rsidP="008F6B6F">
            <w:pPr>
              <w:pStyle w:val="TableText8pt"/>
              <w:keepNext/>
              <w:keepLines/>
              <w:spacing w:before="0" w:after="0"/>
              <w:rPr>
                <w:rFonts w:eastAsia="SimSun"/>
                <w:b/>
                <w:szCs w:val="16"/>
                <w:lang w:eastAsia="zh-CN"/>
              </w:rPr>
            </w:pPr>
            <w:r w:rsidRPr="007E6989">
              <w:rPr>
                <w:rFonts w:eastAsia="SimSun"/>
                <w:b/>
                <w:szCs w:val="16"/>
                <w:lang w:eastAsia="zh-CN"/>
              </w:rPr>
              <w:t>Residues in air sampling tubes</w:t>
            </w:r>
          </w:p>
        </w:tc>
      </w:tr>
      <w:tr w:rsidR="008F6B6F" w:rsidRPr="009044F4" w14:paraId="28EE5EBD" w14:textId="77777777" w:rsidTr="008F6B6F">
        <w:trPr>
          <w:trHeight w:val="20"/>
        </w:trPr>
        <w:tc>
          <w:tcPr>
            <w:tcW w:w="603" w:type="pct"/>
            <w:shd w:val="clear" w:color="auto" w:fill="auto"/>
            <w:vAlign w:val="center"/>
          </w:tcPr>
          <w:p w14:paraId="4BEAEE05" w14:textId="77777777" w:rsidR="008F6B6F" w:rsidRPr="009044F4" w:rsidRDefault="008F6B6F" w:rsidP="008F6B6F">
            <w:pPr>
              <w:pStyle w:val="TableText8pt"/>
              <w:keepNext/>
              <w:keepLines/>
              <w:spacing w:before="20" w:after="0"/>
              <w:rPr>
                <w:rFonts w:eastAsia="SimSun"/>
                <w:szCs w:val="16"/>
                <w:lang w:eastAsia="zh-CN"/>
              </w:rPr>
            </w:pPr>
            <w:r>
              <w:rPr>
                <w:rFonts w:eastAsia="SimSun"/>
                <w:szCs w:val="16"/>
                <w:lang w:eastAsia="zh-CN"/>
              </w:rPr>
              <w:t>Measured</w:t>
            </w:r>
          </w:p>
        </w:tc>
        <w:tc>
          <w:tcPr>
            <w:tcW w:w="429" w:type="pct"/>
            <w:tcBorders>
              <w:right w:val="single" w:sz="4" w:space="0" w:color="auto"/>
            </w:tcBorders>
            <w:shd w:val="clear" w:color="auto" w:fill="auto"/>
            <w:vAlign w:val="bottom"/>
          </w:tcPr>
          <w:p w14:paraId="0EBA1F52" w14:textId="77777777" w:rsidR="008F6B6F" w:rsidRPr="00B51F53" w:rsidRDefault="008F6B6F" w:rsidP="008F6B6F">
            <w:pPr>
              <w:jc w:val="center"/>
              <w:rPr>
                <w:sz w:val="18"/>
                <w:szCs w:val="18"/>
              </w:rPr>
            </w:pPr>
            <w:r w:rsidRPr="00B51F53">
              <w:rPr>
                <w:sz w:val="18"/>
                <w:szCs w:val="18"/>
              </w:rPr>
              <w:t>1.36</w:t>
            </w:r>
          </w:p>
        </w:tc>
        <w:tc>
          <w:tcPr>
            <w:tcW w:w="429" w:type="pct"/>
            <w:tcBorders>
              <w:left w:val="single" w:sz="4" w:space="0" w:color="auto"/>
            </w:tcBorders>
            <w:shd w:val="clear" w:color="auto" w:fill="auto"/>
            <w:vAlign w:val="bottom"/>
          </w:tcPr>
          <w:p w14:paraId="155036AD" w14:textId="77777777" w:rsidR="008F6B6F" w:rsidRPr="00B51F53" w:rsidRDefault="008F6B6F" w:rsidP="008F6B6F">
            <w:pPr>
              <w:jc w:val="center"/>
              <w:rPr>
                <w:sz w:val="18"/>
                <w:szCs w:val="18"/>
              </w:rPr>
            </w:pPr>
            <w:r w:rsidRPr="00B51F53">
              <w:rPr>
                <w:sz w:val="18"/>
                <w:szCs w:val="18"/>
              </w:rPr>
              <w:t>27.52</w:t>
            </w:r>
          </w:p>
        </w:tc>
        <w:tc>
          <w:tcPr>
            <w:tcW w:w="342" w:type="pct"/>
            <w:shd w:val="clear" w:color="auto" w:fill="auto"/>
            <w:vAlign w:val="bottom"/>
          </w:tcPr>
          <w:p w14:paraId="414E52EE" w14:textId="77777777" w:rsidR="008F6B6F" w:rsidRPr="00B51F53" w:rsidRDefault="008F6B6F" w:rsidP="008F6B6F">
            <w:pPr>
              <w:jc w:val="center"/>
              <w:rPr>
                <w:sz w:val="18"/>
                <w:szCs w:val="18"/>
              </w:rPr>
            </w:pPr>
            <w:r w:rsidRPr="00B51F53">
              <w:rPr>
                <w:sz w:val="18"/>
                <w:szCs w:val="18"/>
              </w:rPr>
              <w:t>0.056</w:t>
            </w:r>
          </w:p>
        </w:tc>
        <w:tc>
          <w:tcPr>
            <w:tcW w:w="396" w:type="pct"/>
            <w:shd w:val="clear" w:color="auto" w:fill="auto"/>
            <w:vAlign w:val="bottom"/>
          </w:tcPr>
          <w:p w14:paraId="74D04442" w14:textId="77777777" w:rsidR="008F6B6F" w:rsidRPr="00B51F53" w:rsidRDefault="008F6B6F" w:rsidP="008F6B6F">
            <w:pPr>
              <w:jc w:val="center"/>
              <w:rPr>
                <w:sz w:val="18"/>
                <w:szCs w:val="18"/>
              </w:rPr>
            </w:pPr>
            <w:r w:rsidRPr="00B51F53">
              <w:rPr>
                <w:sz w:val="18"/>
                <w:szCs w:val="18"/>
              </w:rPr>
              <w:t>0.038</w:t>
            </w:r>
          </w:p>
        </w:tc>
        <w:tc>
          <w:tcPr>
            <w:tcW w:w="382" w:type="pct"/>
            <w:shd w:val="clear" w:color="auto" w:fill="auto"/>
            <w:vAlign w:val="bottom"/>
          </w:tcPr>
          <w:p w14:paraId="74D782F9" w14:textId="77777777" w:rsidR="008F6B6F" w:rsidRPr="00B51F53" w:rsidRDefault="008F6B6F" w:rsidP="008F6B6F">
            <w:pPr>
              <w:jc w:val="center"/>
              <w:rPr>
                <w:sz w:val="18"/>
                <w:szCs w:val="18"/>
              </w:rPr>
            </w:pPr>
            <w:r w:rsidRPr="00B51F53">
              <w:rPr>
                <w:sz w:val="18"/>
                <w:szCs w:val="18"/>
              </w:rPr>
              <w:t>0.584</w:t>
            </w:r>
          </w:p>
        </w:tc>
        <w:tc>
          <w:tcPr>
            <w:tcW w:w="382" w:type="pct"/>
            <w:shd w:val="clear" w:color="auto" w:fill="auto"/>
            <w:vAlign w:val="bottom"/>
          </w:tcPr>
          <w:p w14:paraId="0AC872FC" w14:textId="77777777" w:rsidR="008F6B6F" w:rsidRPr="00B51F53" w:rsidRDefault="008F6B6F" w:rsidP="008F6B6F">
            <w:pPr>
              <w:jc w:val="center"/>
              <w:rPr>
                <w:sz w:val="18"/>
                <w:szCs w:val="18"/>
              </w:rPr>
            </w:pPr>
            <w:r w:rsidRPr="00B51F53">
              <w:rPr>
                <w:sz w:val="18"/>
                <w:szCs w:val="18"/>
              </w:rPr>
              <w:t>0.33</w:t>
            </w:r>
          </w:p>
        </w:tc>
        <w:tc>
          <w:tcPr>
            <w:tcW w:w="380" w:type="pct"/>
            <w:shd w:val="clear" w:color="auto" w:fill="auto"/>
            <w:vAlign w:val="bottom"/>
          </w:tcPr>
          <w:p w14:paraId="46EFF002" w14:textId="77777777" w:rsidR="008F6B6F" w:rsidRPr="00B51F53" w:rsidRDefault="008F6B6F" w:rsidP="008F6B6F">
            <w:pPr>
              <w:jc w:val="center"/>
              <w:rPr>
                <w:sz w:val="18"/>
                <w:szCs w:val="18"/>
              </w:rPr>
            </w:pPr>
            <w:r w:rsidRPr="00B51F53">
              <w:rPr>
                <w:sz w:val="18"/>
                <w:szCs w:val="18"/>
              </w:rPr>
              <w:t>0.035</w:t>
            </w:r>
          </w:p>
        </w:tc>
        <w:tc>
          <w:tcPr>
            <w:tcW w:w="454" w:type="pct"/>
            <w:shd w:val="clear" w:color="auto" w:fill="auto"/>
            <w:vAlign w:val="bottom"/>
          </w:tcPr>
          <w:p w14:paraId="7DD75AFC" w14:textId="77777777" w:rsidR="008F6B6F" w:rsidRPr="00B51F53" w:rsidRDefault="008F6B6F" w:rsidP="008F6B6F">
            <w:pPr>
              <w:jc w:val="center"/>
              <w:rPr>
                <w:sz w:val="18"/>
                <w:szCs w:val="18"/>
              </w:rPr>
            </w:pPr>
            <w:r w:rsidRPr="00B51F53">
              <w:rPr>
                <w:sz w:val="18"/>
                <w:szCs w:val="18"/>
              </w:rPr>
              <w:t>0.126</w:t>
            </w:r>
          </w:p>
        </w:tc>
        <w:tc>
          <w:tcPr>
            <w:tcW w:w="397" w:type="pct"/>
            <w:shd w:val="clear" w:color="auto" w:fill="auto"/>
            <w:vAlign w:val="bottom"/>
          </w:tcPr>
          <w:p w14:paraId="49CA62B8" w14:textId="77777777" w:rsidR="008F6B6F" w:rsidRPr="00B51F53" w:rsidRDefault="008F6B6F" w:rsidP="008F6B6F">
            <w:pPr>
              <w:jc w:val="center"/>
              <w:rPr>
                <w:sz w:val="18"/>
                <w:szCs w:val="18"/>
              </w:rPr>
            </w:pPr>
            <w:r w:rsidRPr="00B51F53">
              <w:rPr>
                <w:sz w:val="18"/>
                <w:szCs w:val="18"/>
              </w:rPr>
              <w:t>0.154</w:t>
            </w:r>
          </w:p>
        </w:tc>
        <w:tc>
          <w:tcPr>
            <w:tcW w:w="382" w:type="pct"/>
            <w:vAlign w:val="bottom"/>
          </w:tcPr>
          <w:p w14:paraId="7439F958" w14:textId="77777777" w:rsidR="008F6B6F" w:rsidRPr="00B51F53" w:rsidRDefault="008F6B6F" w:rsidP="008F6B6F">
            <w:pPr>
              <w:jc w:val="center"/>
              <w:rPr>
                <w:sz w:val="18"/>
                <w:szCs w:val="18"/>
              </w:rPr>
            </w:pPr>
            <w:r w:rsidRPr="00B51F53">
              <w:rPr>
                <w:sz w:val="18"/>
                <w:szCs w:val="18"/>
              </w:rPr>
              <w:t>2.008</w:t>
            </w:r>
          </w:p>
        </w:tc>
        <w:tc>
          <w:tcPr>
            <w:tcW w:w="424" w:type="pct"/>
            <w:tcBorders>
              <w:right w:val="single" w:sz="4" w:space="0" w:color="auto"/>
            </w:tcBorders>
          </w:tcPr>
          <w:p w14:paraId="6F1F9043" w14:textId="77777777" w:rsidR="008F6B6F" w:rsidRPr="00B51F53" w:rsidRDefault="008F6B6F" w:rsidP="008F6B6F">
            <w:pPr>
              <w:jc w:val="center"/>
              <w:rPr>
                <w:sz w:val="18"/>
                <w:szCs w:val="18"/>
              </w:rPr>
            </w:pPr>
            <w:r w:rsidRPr="00B51F53">
              <w:rPr>
                <w:sz w:val="18"/>
                <w:szCs w:val="18"/>
              </w:rPr>
              <w:t>0.363</w:t>
            </w:r>
          </w:p>
        </w:tc>
      </w:tr>
      <w:tr w:rsidR="008F6B6F" w:rsidRPr="00FD3445" w14:paraId="4935EDCC" w14:textId="77777777" w:rsidTr="008F6B6F">
        <w:trPr>
          <w:trHeight w:val="20"/>
        </w:trPr>
        <w:tc>
          <w:tcPr>
            <w:tcW w:w="603" w:type="pct"/>
            <w:shd w:val="clear" w:color="auto" w:fill="auto"/>
            <w:vAlign w:val="center"/>
          </w:tcPr>
          <w:p w14:paraId="5BB55100" w14:textId="77777777" w:rsidR="008F6B6F" w:rsidRPr="00FD3445" w:rsidRDefault="008F6B6F" w:rsidP="008F6B6F">
            <w:pPr>
              <w:pStyle w:val="TableText8pt"/>
              <w:keepNext/>
              <w:keepLines/>
              <w:spacing w:before="20" w:after="0"/>
              <w:rPr>
                <w:rFonts w:eastAsia="SimSun"/>
                <w:szCs w:val="16"/>
                <w:lang w:eastAsia="zh-CN"/>
              </w:rPr>
            </w:pPr>
            <w:r w:rsidRPr="00FD3445">
              <w:rPr>
                <w:rFonts w:eastAsia="SimSun"/>
                <w:szCs w:val="16"/>
                <w:lang w:eastAsia="zh-CN"/>
              </w:rPr>
              <w:t>TOTAL</w:t>
            </w:r>
          </w:p>
        </w:tc>
        <w:tc>
          <w:tcPr>
            <w:tcW w:w="429" w:type="pct"/>
            <w:tcBorders>
              <w:right w:val="single" w:sz="4" w:space="0" w:color="auto"/>
            </w:tcBorders>
            <w:shd w:val="clear" w:color="auto" w:fill="auto"/>
            <w:vAlign w:val="bottom"/>
          </w:tcPr>
          <w:p w14:paraId="55F14CC2" w14:textId="77777777" w:rsidR="008F6B6F" w:rsidRPr="00B51F53" w:rsidRDefault="008F6B6F" w:rsidP="008F6B6F">
            <w:pPr>
              <w:jc w:val="center"/>
              <w:rPr>
                <w:sz w:val="18"/>
                <w:szCs w:val="18"/>
              </w:rPr>
            </w:pPr>
            <w:r w:rsidRPr="00B51F53">
              <w:rPr>
                <w:sz w:val="18"/>
                <w:szCs w:val="18"/>
              </w:rPr>
              <w:t>1.36</w:t>
            </w:r>
          </w:p>
        </w:tc>
        <w:tc>
          <w:tcPr>
            <w:tcW w:w="429" w:type="pct"/>
            <w:tcBorders>
              <w:left w:val="single" w:sz="4" w:space="0" w:color="auto"/>
            </w:tcBorders>
            <w:shd w:val="clear" w:color="auto" w:fill="auto"/>
            <w:vAlign w:val="bottom"/>
          </w:tcPr>
          <w:p w14:paraId="251A8D90" w14:textId="77777777" w:rsidR="008F6B6F" w:rsidRPr="00B51F53" w:rsidRDefault="008F6B6F" w:rsidP="008F6B6F">
            <w:pPr>
              <w:jc w:val="center"/>
              <w:rPr>
                <w:sz w:val="18"/>
                <w:szCs w:val="18"/>
              </w:rPr>
            </w:pPr>
            <w:r w:rsidRPr="00B51F53">
              <w:rPr>
                <w:sz w:val="18"/>
                <w:szCs w:val="18"/>
              </w:rPr>
              <w:t>27.52</w:t>
            </w:r>
          </w:p>
        </w:tc>
        <w:tc>
          <w:tcPr>
            <w:tcW w:w="342" w:type="pct"/>
            <w:shd w:val="clear" w:color="auto" w:fill="auto"/>
            <w:vAlign w:val="bottom"/>
          </w:tcPr>
          <w:p w14:paraId="06B5940C" w14:textId="77777777" w:rsidR="008F6B6F" w:rsidRPr="00B51F53" w:rsidRDefault="008F6B6F" w:rsidP="008F6B6F">
            <w:pPr>
              <w:jc w:val="center"/>
              <w:rPr>
                <w:sz w:val="18"/>
                <w:szCs w:val="18"/>
              </w:rPr>
            </w:pPr>
            <w:r w:rsidRPr="00B51F53">
              <w:rPr>
                <w:sz w:val="18"/>
                <w:szCs w:val="18"/>
              </w:rPr>
              <w:t>0.056</w:t>
            </w:r>
          </w:p>
        </w:tc>
        <w:tc>
          <w:tcPr>
            <w:tcW w:w="396" w:type="pct"/>
            <w:shd w:val="clear" w:color="auto" w:fill="auto"/>
            <w:vAlign w:val="bottom"/>
          </w:tcPr>
          <w:p w14:paraId="7EFD55D0" w14:textId="77777777" w:rsidR="008F6B6F" w:rsidRPr="00B51F53" w:rsidRDefault="008F6B6F" w:rsidP="008F6B6F">
            <w:pPr>
              <w:jc w:val="center"/>
              <w:rPr>
                <w:sz w:val="18"/>
                <w:szCs w:val="18"/>
              </w:rPr>
            </w:pPr>
            <w:r w:rsidRPr="00B51F53">
              <w:rPr>
                <w:sz w:val="18"/>
                <w:szCs w:val="18"/>
              </w:rPr>
              <w:t>0.038</w:t>
            </w:r>
          </w:p>
        </w:tc>
        <w:tc>
          <w:tcPr>
            <w:tcW w:w="382" w:type="pct"/>
            <w:shd w:val="clear" w:color="auto" w:fill="auto"/>
            <w:vAlign w:val="bottom"/>
          </w:tcPr>
          <w:p w14:paraId="57D21B60" w14:textId="77777777" w:rsidR="008F6B6F" w:rsidRPr="00B51F53" w:rsidRDefault="008F6B6F" w:rsidP="008F6B6F">
            <w:pPr>
              <w:jc w:val="center"/>
              <w:rPr>
                <w:sz w:val="18"/>
                <w:szCs w:val="18"/>
              </w:rPr>
            </w:pPr>
            <w:r w:rsidRPr="00B51F53">
              <w:rPr>
                <w:sz w:val="18"/>
                <w:szCs w:val="18"/>
              </w:rPr>
              <w:t>0.584</w:t>
            </w:r>
          </w:p>
        </w:tc>
        <w:tc>
          <w:tcPr>
            <w:tcW w:w="382" w:type="pct"/>
            <w:shd w:val="clear" w:color="auto" w:fill="auto"/>
            <w:vAlign w:val="bottom"/>
          </w:tcPr>
          <w:p w14:paraId="327113CF" w14:textId="77777777" w:rsidR="008F6B6F" w:rsidRPr="00B51F53" w:rsidRDefault="008F6B6F" w:rsidP="008F6B6F">
            <w:pPr>
              <w:jc w:val="center"/>
              <w:rPr>
                <w:sz w:val="18"/>
                <w:szCs w:val="18"/>
              </w:rPr>
            </w:pPr>
            <w:r w:rsidRPr="00B51F53">
              <w:rPr>
                <w:sz w:val="18"/>
                <w:szCs w:val="18"/>
              </w:rPr>
              <w:t>0.33</w:t>
            </w:r>
          </w:p>
        </w:tc>
        <w:tc>
          <w:tcPr>
            <w:tcW w:w="380" w:type="pct"/>
            <w:shd w:val="clear" w:color="auto" w:fill="auto"/>
            <w:vAlign w:val="bottom"/>
          </w:tcPr>
          <w:p w14:paraId="3711AF30" w14:textId="77777777" w:rsidR="008F6B6F" w:rsidRPr="00B51F53" w:rsidRDefault="008F6B6F" w:rsidP="008F6B6F">
            <w:pPr>
              <w:jc w:val="center"/>
              <w:rPr>
                <w:sz w:val="18"/>
                <w:szCs w:val="18"/>
              </w:rPr>
            </w:pPr>
            <w:r w:rsidRPr="00B51F53">
              <w:rPr>
                <w:sz w:val="18"/>
                <w:szCs w:val="18"/>
              </w:rPr>
              <w:t>0.035</w:t>
            </w:r>
          </w:p>
        </w:tc>
        <w:tc>
          <w:tcPr>
            <w:tcW w:w="454" w:type="pct"/>
            <w:shd w:val="clear" w:color="auto" w:fill="auto"/>
            <w:vAlign w:val="bottom"/>
          </w:tcPr>
          <w:p w14:paraId="3C7A86C0" w14:textId="77777777" w:rsidR="008F6B6F" w:rsidRPr="00B51F53" w:rsidRDefault="008F6B6F" w:rsidP="008F6B6F">
            <w:pPr>
              <w:jc w:val="center"/>
              <w:rPr>
                <w:sz w:val="18"/>
                <w:szCs w:val="18"/>
              </w:rPr>
            </w:pPr>
            <w:r w:rsidRPr="00B51F53">
              <w:rPr>
                <w:sz w:val="18"/>
                <w:szCs w:val="18"/>
              </w:rPr>
              <w:t>0.126</w:t>
            </w:r>
          </w:p>
        </w:tc>
        <w:tc>
          <w:tcPr>
            <w:tcW w:w="397" w:type="pct"/>
            <w:shd w:val="clear" w:color="auto" w:fill="auto"/>
            <w:vAlign w:val="bottom"/>
          </w:tcPr>
          <w:p w14:paraId="43904413" w14:textId="77777777" w:rsidR="008F6B6F" w:rsidRPr="00B51F53" w:rsidRDefault="008F6B6F" w:rsidP="008F6B6F">
            <w:pPr>
              <w:jc w:val="center"/>
              <w:rPr>
                <w:sz w:val="18"/>
                <w:szCs w:val="18"/>
              </w:rPr>
            </w:pPr>
            <w:r w:rsidRPr="00B51F53">
              <w:rPr>
                <w:sz w:val="18"/>
                <w:szCs w:val="18"/>
              </w:rPr>
              <w:t>0.154</w:t>
            </w:r>
          </w:p>
        </w:tc>
        <w:tc>
          <w:tcPr>
            <w:tcW w:w="382" w:type="pct"/>
            <w:vAlign w:val="bottom"/>
          </w:tcPr>
          <w:p w14:paraId="10905BF4" w14:textId="77777777" w:rsidR="008F6B6F" w:rsidRPr="00B51F53" w:rsidRDefault="008F6B6F" w:rsidP="008F6B6F">
            <w:pPr>
              <w:jc w:val="center"/>
              <w:rPr>
                <w:sz w:val="18"/>
                <w:szCs w:val="18"/>
              </w:rPr>
            </w:pPr>
            <w:r w:rsidRPr="00B51F53">
              <w:rPr>
                <w:sz w:val="18"/>
                <w:szCs w:val="18"/>
              </w:rPr>
              <w:t>2.008</w:t>
            </w:r>
          </w:p>
        </w:tc>
        <w:tc>
          <w:tcPr>
            <w:tcW w:w="424" w:type="pct"/>
          </w:tcPr>
          <w:p w14:paraId="0D246B52" w14:textId="77777777" w:rsidR="008F6B6F" w:rsidRPr="00B51F53" w:rsidRDefault="008F6B6F" w:rsidP="008F6B6F">
            <w:pPr>
              <w:jc w:val="center"/>
              <w:rPr>
                <w:sz w:val="18"/>
                <w:szCs w:val="18"/>
              </w:rPr>
            </w:pPr>
            <w:r w:rsidRPr="00B51F53">
              <w:rPr>
                <w:sz w:val="18"/>
                <w:szCs w:val="18"/>
              </w:rPr>
              <w:t>0.363</w:t>
            </w:r>
          </w:p>
        </w:tc>
      </w:tr>
    </w:tbl>
    <w:p w14:paraId="34F0901D" w14:textId="77777777" w:rsidR="008F6B6F" w:rsidRDefault="008F6B6F" w:rsidP="008F6B6F">
      <w:pPr>
        <w:pStyle w:val="TableFootnote"/>
      </w:pPr>
      <w:r w:rsidRPr="001C2691">
        <w:t>Values in italics are &lt;LOQ.  Half the LOQ is taken for the calculations</w:t>
      </w:r>
    </w:p>
    <w:p w14:paraId="0BD57CAF" w14:textId="77777777" w:rsidR="00BC4B7E" w:rsidRDefault="00BC4B7E" w:rsidP="008F6B6F">
      <w:pPr>
        <w:pStyle w:val="TableFootnote"/>
      </w:pPr>
    </w:p>
    <w:p w14:paraId="181CF861" w14:textId="77777777" w:rsidR="008F6B6F" w:rsidRPr="00BC4B7E" w:rsidRDefault="008F6B6F" w:rsidP="00BC4B7E">
      <w:pPr>
        <w:pStyle w:val="RepLabel"/>
        <w:spacing w:before="0" w:after="0"/>
        <w:rPr>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35</w:t>
      </w:r>
      <w:r w:rsidRPr="00BC4B7E">
        <w:rPr>
          <w:sz w:val="20"/>
          <w:szCs w:val="20"/>
        </w:rPr>
        <w:fldChar w:fldCharType="end"/>
      </w:r>
      <w:r w:rsidRPr="00BC4B7E">
        <w:rPr>
          <w:sz w:val="20"/>
          <w:szCs w:val="20"/>
        </w:rPr>
        <w:t>:</w:t>
      </w:r>
      <w:r w:rsidRPr="00BC4B7E">
        <w:rPr>
          <w:sz w:val="20"/>
          <w:szCs w:val="20"/>
        </w:rPr>
        <w:tab/>
        <w:t>Summary of Field Results – fluquinconazole bagging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7"/>
        <w:gridCol w:w="711"/>
        <w:gridCol w:w="711"/>
        <w:gridCol w:w="711"/>
        <w:gridCol w:w="711"/>
        <w:gridCol w:w="801"/>
        <w:gridCol w:w="711"/>
        <w:gridCol w:w="711"/>
        <w:gridCol w:w="711"/>
        <w:gridCol w:w="711"/>
        <w:gridCol w:w="801"/>
        <w:gridCol w:w="711"/>
      </w:tblGrid>
      <w:tr w:rsidR="008F6B6F" w:rsidRPr="009D6BD4" w14:paraId="1435803C" w14:textId="77777777" w:rsidTr="008F6B6F">
        <w:tc>
          <w:tcPr>
            <w:tcW w:w="821" w:type="pct"/>
            <w:vAlign w:val="center"/>
          </w:tcPr>
          <w:p w14:paraId="2A715A8F" w14:textId="77777777" w:rsidR="008F6B6F" w:rsidRPr="009D6BD4" w:rsidRDefault="008F6B6F" w:rsidP="008F6B6F">
            <w:pPr>
              <w:rPr>
                <w:rFonts w:eastAsia="Calibri"/>
                <w:b/>
                <w:bCs/>
                <w:sz w:val="18"/>
                <w:szCs w:val="18"/>
              </w:rPr>
            </w:pPr>
            <w:r w:rsidRPr="009D6BD4">
              <w:rPr>
                <w:rFonts w:eastAsia="Calibri"/>
                <w:b/>
                <w:bCs/>
                <w:sz w:val="18"/>
                <w:szCs w:val="18"/>
              </w:rPr>
              <w:t>Operator Number</w:t>
            </w:r>
          </w:p>
        </w:tc>
        <w:tc>
          <w:tcPr>
            <w:tcW w:w="371" w:type="pct"/>
            <w:vAlign w:val="center"/>
          </w:tcPr>
          <w:p w14:paraId="59ABF810" w14:textId="77777777" w:rsidR="008F6B6F" w:rsidRPr="009D6BD4" w:rsidRDefault="008F6B6F" w:rsidP="008F6B6F">
            <w:pPr>
              <w:jc w:val="center"/>
              <w:rPr>
                <w:sz w:val="18"/>
                <w:szCs w:val="18"/>
              </w:rPr>
            </w:pPr>
            <w:r w:rsidRPr="009D6BD4">
              <w:rPr>
                <w:sz w:val="18"/>
                <w:szCs w:val="18"/>
              </w:rPr>
              <w:t>6</w:t>
            </w:r>
          </w:p>
        </w:tc>
        <w:tc>
          <w:tcPr>
            <w:tcW w:w="371" w:type="pct"/>
            <w:vAlign w:val="center"/>
          </w:tcPr>
          <w:p w14:paraId="35586F08" w14:textId="77777777" w:rsidR="008F6B6F" w:rsidRPr="009D6BD4" w:rsidRDefault="008F6B6F" w:rsidP="008F6B6F">
            <w:pPr>
              <w:jc w:val="center"/>
              <w:rPr>
                <w:sz w:val="18"/>
                <w:szCs w:val="18"/>
              </w:rPr>
            </w:pPr>
            <w:r w:rsidRPr="009D6BD4">
              <w:rPr>
                <w:sz w:val="18"/>
                <w:szCs w:val="18"/>
              </w:rPr>
              <w:t>7</w:t>
            </w:r>
          </w:p>
        </w:tc>
        <w:tc>
          <w:tcPr>
            <w:tcW w:w="371" w:type="pct"/>
            <w:vAlign w:val="center"/>
          </w:tcPr>
          <w:p w14:paraId="1CA84AFE" w14:textId="77777777" w:rsidR="008F6B6F" w:rsidRPr="009D6BD4" w:rsidRDefault="008F6B6F" w:rsidP="008F6B6F">
            <w:pPr>
              <w:jc w:val="center"/>
              <w:rPr>
                <w:sz w:val="18"/>
                <w:szCs w:val="18"/>
              </w:rPr>
            </w:pPr>
            <w:r w:rsidRPr="009D6BD4">
              <w:rPr>
                <w:sz w:val="18"/>
                <w:szCs w:val="18"/>
              </w:rPr>
              <w:t>4</w:t>
            </w:r>
          </w:p>
        </w:tc>
        <w:tc>
          <w:tcPr>
            <w:tcW w:w="371" w:type="pct"/>
            <w:vAlign w:val="center"/>
          </w:tcPr>
          <w:p w14:paraId="7F51B7E1" w14:textId="77777777" w:rsidR="008F6B6F" w:rsidRPr="009D6BD4" w:rsidRDefault="008F6B6F" w:rsidP="008F6B6F">
            <w:pPr>
              <w:jc w:val="center"/>
              <w:rPr>
                <w:sz w:val="18"/>
                <w:szCs w:val="18"/>
              </w:rPr>
            </w:pPr>
            <w:r w:rsidRPr="009D6BD4">
              <w:rPr>
                <w:sz w:val="18"/>
                <w:szCs w:val="18"/>
              </w:rPr>
              <w:t>14</w:t>
            </w:r>
          </w:p>
        </w:tc>
        <w:tc>
          <w:tcPr>
            <w:tcW w:w="418" w:type="pct"/>
            <w:vAlign w:val="center"/>
          </w:tcPr>
          <w:p w14:paraId="7D08291F" w14:textId="77777777" w:rsidR="008F6B6F" w:rsidRPr="009D6BD4" w:rsidRDefault="008F6B6F" w:rsidP="008F6B6F">
            <w:pPr>
              <w:jc w:val="center"/>
              <w:rPr>
                <w:sz w:val="18"/>
                <w:szCs w:val="18"/>
              </w:rPr>
            </w:pPr>
            <w:r w:rsidRPr="009D6BD4">
              <w:rPr>
                <w:sz w:val="18"/>
                <w:szCs w:val="18"/>
              </w:rPr>
              <w:t>15</w:t>
            </w:r>
          </w:p>
        </w:tc>
        <w:tc>
          <w:tcPr>
            <w:tcW w:w="371" w:type="pct"/>
            <w:vAlign w:val="center"/>
          </w:tcPr>
          <w:p w14:paraId="3D1E8A2A" w14:textId="77777777" w:rsidR="008F6B6F" w:rsidRPr="009D6BD4" w:rsidRDefault="008F6B6F" w:rsidP="008F6B6F">
            <w:pPr>
              <w:jc w:val="center"/>
              <w:rPr>
                <w:sz w:val="18"/>
                <w:szCs w:val="18"/>
              </w:rPr>
            </w:pPr>
            <w:r w:rsidRPr="009D6BD4">
              <w:rPr>
                <w:sz w:val="18"/>
                <w:szCs w:val="18"/>
              </w:rPr>
              <w:t>16</w:t>
            </w:r>
          </w:p>
        </w:tc>
        <w:tc>
          <w:tcPr>
            <w:tcW w:w="371" w:type="pct"/>
            <w:vAlign w:val="center"/>
          </w:tcPr>
          <w:p w14:paraId="57A7497E" w14:textId="77777777" w:rsidR="008F6B6F" w:rsidRPr="009D6BD4" w:rsidRDefault="008F6B6F" w:rsidP="008F6B6F">
            <w:pPr>
              <w:jc w:val="center"/>
              <w:rPr>
                <w:sz w:val="18"/>
                <w:szCs w:val="18"/>
              </w:rPr>
            </w:pPr>
            <w:r w:rsidRPr="009D6BD4">
              <w:rPr>
                <w:sz w:val="18"/>
                <w:szCs w:val="18"/>
              </w:rPr>
              <w:t>17</w:t>
            </w:r>
          </w:p>
        </w:tc>
        <w:tc>
          <w:tcPr>
            <w:tcW w:w="371" w:type="pct"/>
            <w:vAlign w:val="center"/>
          </w:tcPr>
          <w:p w14:paraId="47BB579E" w14:textId="77777777" w:rsidR="008F6B6F" w:rsidRPr="009D6BD4" w:rsidRDefault="008F6B6F" w:rsidP="008F6B6F">
            <w:pPr>
              <w:jc w:val="center"/>
              <w:rPr>
                <w:sz w:val="18"/>
                <w:szCs w:val="18"/>
              </w:rPr>
            </w:pPr>
            <w:r w:rsidRPr="009D6BD4">
              <w:rPr>
                <w:sz w:val="18"/>
                <w:szCs w:val="18"/>
              </w:rPr>
              <w:t>19</w:t>
            </w:r>
          </w:p>
        </w:tc>
        <w:tc>
          <w:tcPr>
            <w:tcW w:w="371" w:type="pct"/>
            <w:vAlign w:val="center"/>
          </w:tcPr>
          <w:p w14:paraId="791D1100" w14:textId="77777777" w:rsidR="008F6B6F" w:rsidRPr="009D6BD4" w:rsidRDefault="008F6B6F" w:rsidP="008F6B6F">
            <w:pPr>
              <w:jc w:val="center"/>
              <w:rPr>
                <w:sz w:val="18"/>
                <w:szCs w:val="18"/>
              </w:rPr>
            </w:pPr>
            <w:r w:rsidRPr="009D6BD4">
              <w:rPr>
                <w:sz w:val="18"/>
                <w:szCs w:val="18"/>
              </w:rPr>
              <w:t>20</w:t>
            </w:r>
          </w:p>
        </w:tc>
        <w:tc>
          <w:tcPr>
            <w:tcW w:w="418" w:type="pct"/>
            <w:vAlign w:val="center"/>
          </w:tcPr>
          <w:p w14:paraId="6B222D93" w14:textId="77777777" w:rsidR="008F6B6F" w:rsidRPr="009D6BD4" w:rsidRDefault="008F6B6F" w:rsidP="008F6B6F">
            <w:pPr>
              <w:jc w:val="center"/>
              <w:rPr>
                <w:sz w:val="18"/>
                <w:szCs w:val="18"/>
              </w:rPr>
            </w:pPr>
            <w:r w:rsidRPr="009D6BD4">
              <w:rPr>
                <w:sz w:val="18"/>
                <w:szCs w:val="18"/>
              </w:rPr>
              <w:t>21</w:t>
            </w:r>
          </w:p>
        </w:tc>
        <w:tc>
          <w:tcPr>
            <w:tcW w:w="371" w:type="pct"/>
            <w:vAlign w:val="center"/>
          </w:tcPr>
          <w:p w14:paraId="193B54EB" w14:textId="77777777" w:rsidR="008F6B6F" w:rsidRPr="009D6BD4" w:rsidRDefault="008F6B6F" w:rsidP="008F6B6F">
            <w:pPr>
              <w:jc w:val="center"/>
              <w:rPr>
                <w:sz w:val="18"/>
                <w:szCs w:val="18"/>
              </w:rPr>
            </w:pPr>
            <w:r w:rsidRPr="009D6BD4">
              <w:rPr>
                <w:sz w:val="18"/>
                <w:szCs w:val="18"/>
              </w:rPr>
              <w:t>22</w:t>
            </w:r>
          </w:p>
        </w:tc>
      </w:tr>
      <w:tr w:rsidR="008F6B6F" w:rsidRPr="009D6BD4" w14:paraId="03D505D0" w14:textId="77777777" w:rsidTr="008F6B6F">
        <w:tc>
          <w:tcPr>
            <w:tcW w:w="821" w:type="pct"/>
          </w:tcPr>
          <w:p w14:paraId="63852E80" w14:textId="77777777" w:rsidR="008F6B6F" w:rsidRPr="009D6BD4" w:rsidRDefault="008F6B6F" w:rsidP="008F6B6F">
            <w:pPr>
              <w:spacing w:before="120" w:after="120"/>
              <w:rPr>
                <w:rFonts w:eastAsia="Calibri"/>
                <w:b/>
                <w:sz w:val="18"/>
                <w:szCs w:val="18"/>
              </w:rPr>
            </w:pPr>
            <w:r w:rsidRPr="009D6BD4">
              <w:rPr>
                <w:rFonts w:eastAsia="Calibri"/>
                <w:b/>
                <w:bCs/>
                <w:sz w:val="18"/>
                <w:szCs w:val="18"/>
              </w:rPr>
              <w:t>Actual Dermal Exposure (µg/</w:t>
            </w:r>
            <w:proofErr w:type="spellStart"/>
            <w:r w:rsidRPr="009D6BD4">
              <w:rPr>
                <w:rFonts w:eastAsia="Calibri"/>
                <w:b/>
                <w:bCs/>
                <w:sz w:val="18"/>
                <w:szCs w:val="18"/>
              </w:rPr>
              <w:t>hr</w:t>
            </w:r>
            <w:proofErr w:type="spellEnd"/>
            <w:r w:rsidRPr="009D6BD4">
              <w:rPr>
                <w:rFonts w:eastAsia="Calibri"/>
                <w:b/>
                <w:bCs/>
                <w:sz w:val="18"/>
                <w:szCs w:val="18"/>
              </w:rPr>
              <w:t>)</w:t>
            </w:r>
          </w:p>
        </w:tc>
        <w:tc>
          <w:tcPr>
            <w:tcW w:w="371" w:type="pct"/>
            <w:vAlign w:val="center"/>
          </w:tcPr>
          <w:p w14:paraId="0755C0E4" w14:textId="77777777" w:rsidR="008F6B6F" w:rsidRPr="009D6BD4" w:rsidRDefault="008F6B6F" w:rsidP="008F6B6F">
            <w:pPr>
              <w:jc w:val="center"/>
              <w:rPr>
                <w:sz w:val="18"/>
                <w:szCs w:val="18"/>
              </w:rPr>
            </w:pPr>
            <w:r w:rsidRPr="009D6BD4">
              <w:rPr>
                <w:sz w:val="18"/>
                <w:szCs w:val="18"/>
              </w:rPr>
              <w:t>13.610</w:t>
            </w:r>
          </w:p>
        </w:tc>
        <w:tc>
          <w:tcPr>
            <w:tcW w:w="371" w:type="pct"/>
            <w:vAlign w:val="center"/>
          </w:tcPr>
          <w:p w14:paraId="7FD59CE0" w14:textId="77777777" w:rsidR="008F6B6F" w:rsidRPr="009D6BD4" w:rsidRDefault="008F6B6F" w:rsidP="008F6B6F">
            <w:pPr>
              <w:jc w:val="center"/>
              <w:rPr>
                <w:sz w:val="18"/>
                <w:szCs w:val="18"/>
              </w:rPr>
            </w:pPr>
            <w:r w:rsidRPr="009D6BD4">
              <w:rPr>
                <w:sz w:val="18"/>
                <w:szCs w:val="18"/>
              </w:rPr>
              <w:t>12.518</w:t>
            </w:r>
          </w:p>
        </w:tc>
        <w:tc>
          <w:tcPr>
            <w:tcW w:w="371" w:type="pct"/>
            <w:vAlign w:val="center"/>
          </w:tcPr>
          <w:p w14:paraId="40F04A77" w14:textId="77777777" w:rsidR="008F6B6F" w:rsidRPr="009D6BD4" w:rsidRDefault="008F6B6F" w:rsidP="008F6B6F">
            <w:pPr>
              <w:jc w:val="center"/>
              <w:rPr>
                <w:sz w:val="18"/>
                <w:szCs w:val="18"/>
              </w:rPr>
            </w:pPr>
            <w:r w:rsidRPr="009D6BD4">
              <w:rPr>
                <w:sz w:val="18"/>
                <w:szCs w:val="18"/>
              </w:rPr>
              <w:t>53.431</w:t>
            </w:r>
          </w:p>
        </w:tc>
        <w:tc>
          <w:tcPr>
            <w:tcW w:w="371" w:type="pct"/>
            <w:vAlign w:val="center"/>
          </w:tcPr>
          <w:p w14:paraId="5D659244" w14:textId="77777777" w:rsidR="008F6B6F" w:rsidRPr="009D6BD4" w:rsidRDefault="008F6B6F" w:rsidP="008F6B6F">
            <w:pPr>
              <w:jc w:val="center"/>
              <w:rPr>
                <w:sz w:val="18"/>
                <w:szCs w:val="18"/>
              </w:rPr>
            </w:pPr>
            <w:r w:rsidRPr="009D6BD4">
              <w:rPr>
                <w:sz w:val="18"/>
                <w:szCs w:val="18"/>
              </w:rPr>
              <w:t>14.981</w:t>
            </w:r>
          </w:p>
        </w:tc>
        <w:tc>
          <w:tcPr>
            <w:tcW w:w="418" w:type="pct"/>
            <w:vAlign w:val="center"/>
          </w:tcPr>
          <w:p w14:paraId="1CA92F25" w14:textId="77777777" w:rsidR="008F6B6F" w:rsidRPr="009D6BD4" w:rsidRDefault="008F6B6F" w:rsidP="008F6B6F">
            <w:pPr>
              <w:jc w:val="center"/>
              <w:rPr>
                <w:sz w:val="18"/>
                <w:szCs w:val="18"/>
              </w:rPr>
            </w:pPr>
            <w:r w:rsidRPr="009D6BD4">
              <w:rPr>
                <w:sz w:val="18"/>
                <w:szCs w:val="18"/>
              </w:rPr>
              <w:t>103.369</w:t>
            </w:r>
          </w:p>
        </w:tc>
        <w:tc>
          <w:tcPr>
            <w:tcW w:w="371" w:type="pct"/>
            <w:vAlign w:val="center"/>
          </w:tcPr>
          <w:p w14:paraId="21825C42" w14:textId="77777777" w:rsidR="008F6B6F" w:rsidRPr="009D6BD4" w:rsidRDefault="008F6B6F" w:rsidP="008F6B6F">
            <w:pPr>
              <w:jc w:val="center"/>
              <w:rPr>
                <w:sz w:val="18"/>
                <w:szCs w:val="18"/>
              </w:rPr>
            </w:pPr>
            <w:r w:rsidRPr="009D6BD4">
              <w:rPr>
                <w:sz w:val="18"/>
                <w:szCs w:val="18"/>
              </w:rPr>
              <w:t>45.965</w:t>
            </w:r>
          </w:p>
        </w:tc>
        <w:tc>
          <w:tcPr>
            <w:tcW w:w="371" w:type="pct"/>
            <w:vAlign w:val="center"/>
          </w:tcPr>
          <w:p w14:paraId="211A2433" w14:textId="77777777" w:rsidR="008F6B6F" w:rsidRPr="009D6BD4" w:rsidRDefault="008F6B6F" w:rsidP="008F6B6F">
            <w:pPr>
              <w:jc w:val="center"/>
              <w:rPr>
                <w:sz w:val="18"/>
                <w:szCs w:val="18"/>
              </w:rPr>
            </w:pPr>
            <w:r w:rsidRPr="009D6BD4">
              <w:rPr>
                <w:sz w:val="18"/>
                <w:szCs w:val="18"/>
              </w:rPr>
              <w:t>62.890</w:t>
            </w:r>
          </w:p>
        </w:tc>
        <w:tc>
          <w:tcPr>
            <w:tcW w:w="371" w:type="pct"/>
            <w:vAlign w:val="center"/>
          </w:tcPr>
          <w:p w14:paraId="02EB724D" w14:textId="77777777" w:rsidR="008F6B6F" w:rsidRPr="009D6BD4" w:rsidRDefault="008F6B6F" w:rsidP="008F6B6F">
            <w:pPr>
              <w:jc w:val="center"/>
              <w:rPr>
                <w:sz w:val="18"/>
                <w:szCs w:val="18"/>
              </w:rPr>
            </w:pPr>
            <w:r w:rsidRPr="009D6BD4">
              <w:rPr>
                <w:sz w:val="18"/>
                <w:szCs w:val="18"/>
              </w:rPr>
              <w:t>21.244</w:t>
            </w:r>
          </w:p>
        </w:tc>
        <w:tc>
          <w:tcPr>
            <w:tcW w:w="371" w:type="pct"/>
            <w:vAlign w:val="center"/>
          </w:tcPr>
          <w:p w14:paraId="1D8CA92D" w14:textId="77777777" w:rsidR="008F6B6F" w:rsidRPr="009D6BD4" w:rsidRDefault="008F6B6F" w:rsidP="008F6B6F">
            <w:pPr>
              <w:jc w:val="center"/>
              <w:rPr>
                <w:sz w:val="18"/>
                <w:szCs w:val="18"/>
              </w:rPr>
            </w:pPr>
            <w:r w:rsidRPr="009D6BD4">
              <w:rPr>
                <w:sz w:val="18"/>
                <w:szCs w:val="18"/>
              </w:rPr>
              <w:t>32.443</w:t>
            </w:r>
          </w:p>
        </w:tc>
        <w:tc>
          <w:tcPr>
            <w:tcW w:w="418" w:type="pct"/>
            <w:vAlign w:val="center"/>
          </w:tcPr>
          <w:p w14:paraId="3842D57A" w14:textId="77777777" w:rsidR="008F6B6F" w:rsidRPr="009D6BD4" w:rsidRDefault="008F6B6F" w:rsidP="008F6B6F">
            <w:pPr>
              <w:jc w:val="center"/>
              <w:rPr>
                <w:sz w:val="18"/>
                <w:szCs w:val="18"/>
              </w:rPr>
            </w:pPr>
            <w:r w:rsidRPr="009D6BD4">
              <w:rPr>
                <w:sz w:val="18"/>
                <w:szCs w:val="18"/>
              </w:rPr>
              <w:t>201.298</w:t>
            </w:r>
          </w:p>
        </w:tc>
        <w:tc>
          <w:tcPr>
            <w:tcW w:w="371" w:type="pct"/>
            <w:vAlign w:val="center"/>
          </w:tcPr>
          <w:p w14:paraId="770487A7" w14:textId="77777777" w:rsidR="008F6B6F" w:rsidRPr="009D6BD4" w:rsidRDefault="008F6B6F" w:rsidP="008F6B6F">
            <w:pPr>
              <w:jc w:val="center"/>
              <w:rPr>
                <w:sz w:val="18"/>
                <w:szCs w:val="18"/>
              </w:rPr>
            </w:pPr>
            <w:r w:rsidRPr="009D6BD4">
              <w:rPr>
                <w:sz w:val="18"/>
                <w:szCs w:val="18"/>
              </w:rPr>
              <w:t>13.776</w:t>
            </w:r>
          </w:p>
        </w:tc>
      </w:tr>
      <w:tr w:rsidR="008F6B6F" w:rsidRPr="009D6BD4" w14:paraId="521E3AA1" w14:textId="77777777" w:rsidTr="008F6B6F">
        <w:tc>
          <w:tcPr>
            <w:tcW w:w="821" w:type="pct"/>
          </w:tcPr>
          <w:p w14:paraId="1E4C9EA8" w14:textId="77777777" w:rsidR="008F6B6F" w:rsidRPr="009D6BD4" w:rsidRDefault="008F6B6F" w:rsidP="008F6B6F">
            <w:pPr>
              <w:rPr>
                <w:rFonts w:eastAsia="Calibri"/>
                <w:b/>
                <w:bCs/>
                <w:sz w:val="18"/>
                <w:szCs w:val="18"/>
              </w:rPr>
            </w:pPr>
            <w:r w:rsidRPr="009D6BD4">
              <w:rPr>
                <w:rFonts w:eastAsia="Calibri"/>
                <w:b/>
                <w:bCs/>
                <w:sz w:val="18"/>
                <w:szCs w:val="18"/>
              </w:rPr>
              <w:t>Potential Inhalation Exposure (µg/</w:t>
            </w:r>
            <w:proofErr w:type="spellStart"/>
            <w:r w:rsidRPr="009D6BD4">
              <w:rPr>
                <w:rFonts w:eastAsia="Calibri"/>
                <w:b/>
                <w:bCs/>
                <w:sz w:val="18"/>
                <w:szCs w:val="18"/>
              </w:rPr>
              <w:t>hr</w:t>
            </w:r>
            <w:proofErr w:type="spellEnd"/>
            <w:r w:rsidRPr="009D6BD4">
              <w:rPr>
                <w:rFonts w:eastAsia="Calibri"/>
                <w:b/>
                <w:bCs/>
                <w:sz w:val="18"/>
                <w:szCs w:val="18"/>
              </w:rPr>
              <w:t>)</w:t>
            </w:r>
          </w:p>
        </w:tc>
        <w:tc>
          <w:tcPr>
            <w:tcW w:w="371" w:type="pct"/>
            <w:vAlign w:val="center"/>
          </w:tcPr>
          <w:p w14:paraId="7C6F5F4E" w14:textId="77777777" w:rsidR="008F6B6F" w:rsidRPr="009D6BD4" w:rsidRDefault="008F6B6F" w:rsidP="008F6B6F">
            <w:pPr>
              <w:jc w:val="center"/>
              <w:rPr>
                <w:sz w:val="18"/>
                <w:szCs w:val="18"/>
              </w:rPr>
            </w:pPr>
            <w:r w:rsidRPr="009D6BD4">
              <w:rPr>
                <w:sz w:val="18"/>
                <w:szCs w:val="18"/>
              </w:rPr>
              <w:t>2.662</w:t>
            </w:r>
          </w:p>
        </w:tc>
        <w:tc>
          <w:tcPr>
            <w:tcW w:w="371" w:type="pct"/>
            <w:vAlign w:val="center"/>
          </w:tcPr>
          <w:p w14:paraId="57A83017" w14:textId="77777777" w:rsidR="008F6B6F" w:rsidRPr="009D6BD4" w:rsidRDefault="008F6B6F" w:rsidP="008F6B6F">
            <w:pPr>
              <w:jc w:val="center"/>
              <w:rPr>
                <w:sz w:val="18"/>
                <w:szCs w:val="18"/>
              </w:rPr>
            </w:pPr>
            <w:r w:rsidRPr="009D6BD4">
              <w:rPr>
                <w:sz w:val="18"/>
                <w:szCs w:val="18"/>
              </w:rPr>
              <w:t>1.191</w:t>
            </w:r>
          </w:p>
        </w:tc>
        <w:tc>
          <w:tcPr>
            <w:tcW w:w="371" w:type="pct"/>
            <w:vAlign w:val="center"/>
          </w:tcPr>
          <w:p w14:paraId="6A49CCD4" w14:textId="77777777" w:rsidR="008F6B6F" w:rsidRPr="009D6BD4" w:rsidRDefault="008F6B6F" w:rsidP="008F6B6F">
            <w:pPr>
              <w:jc w:val="center"/>
              <w:rPr>
                <w:sz w:val="18"/>
                <w:szCs w:val="18"/>
              </w:rPr>
            </w:pPr>
            <w:r w:rsidRPr="009D6BD4">
              <w:rPr>
                <w:sz w:val="18"/>
                <w:szCs w:val="18"/>
              </w:rPr>
              <w:t>2.084</w:t>
            </w:r>
          </w:p>
        </w:tc>
        <w:tc>
          <w:tcPr>
            <w:tcW w:w="371" w:type="pct"/>
            <w:vAlign w:val="center"/>
          </w:tcPr>
          <w:p w14:paraId="2C43BF21" w14:textId="77777777" w:rsidR="008F6B6F" w:rsidRPr="009D6BD4" w:rsidRDefault="008F6B6F" w:rsidP="008F6B6F">
            <w:pPr>
              <w:jc w:val="center"/>
              <w:rPr>
                <w:sz w:val="18"/>
                <w:szCs w:val="18"/>
              </w:rPr>
            </w:pPr>
            <w:r w:rsidRPr="009D6BD4">
              <w:rPr>
                <w:sz w:val="18"/>
                <w:szCs w:val="18"/>
              </w:rPr>
              <w:t>0.912</w:t>
            </w:r>
          </w:p>
        </w:tc>
        <w:tc>
          <w:tcPr>
            <w:tcW w:w="418" w:type="pct"/>
            <w:vAlign w:val="center"/>
          </w:tcPr>
          <w:p w14:paraId="3E080DDC" w14:textId="77777777" w:rsidR="008F6B6F" w:rsidRPr="009D6BD4" w:rsidRDefault="008F6B6F" w:rsidP="008F6B6F">
            <w:pPr>
              <w:jc w:val="center"/>
              <w:rPr>
                <w:sz w:val="18"/>
                <w:szCs w:val="18"/>
              </w:rPr>
            </w:pPr>
            <w:r w:rsidRPr="009D6BD4">
              <w:rPr>
                <w:sz w:val="18"/>
                <w:szCs w:val="18"/>
              </w:rPr>
              <w:t>1.407</w:t>
            </w:r>
          </w:p>
        </w:tc>
        <w:tc>
          <w:tcPr>
            <w:tcW w:w="371" w:type="pct"/>
            <w:vAlign w:val="center"/>
          </w:tcPr>
          <w:p w14:paraId="56088597" w14:textId="77777777" w:rsidR="008F6B6F" w:rsidRPr="009D6BD4" w:rsidRDefault="008F6B6F" w:rsidP="008F6B6F">
            <w:pPr>
              <w:jc w:val="center"/>
              <w:rPr>
                <w:sz w:val="18"/>
                <w:szCs w:val="18"/>
              </w:rPr>
            </w:pPr>
            <w:r w:rsidRPr="009D6BD4">
              <w:rPr>
                <w:sz w:val="18"/>
                <w:szCs w:val="18"/>
              </w:rPr>
              <w:t>0.364</w:t>
            </w:r>
          </w:p>
        </w:tc>
        <w:tc>
          <w:tcPr>
            <w:tcW w:w="371" w:type="pct"/>
            <w:vAlign w:val="center"/>
          </w:tcPr>
          <w:p w14:paraId="1FF9D570" w14:textId="77777777" w:rsidR="008F6B6F" w:rsidRPr="009D6BD4" w:rsidRDefault="008F6B6F" w:rsidP="008F6B6F">
            <w:pPr>
              <w:jc w:val="center"/>
              <w:rPr>
                <w:sz w:val="18"/>
                <w:szCs w:val="18"/>
              </w:rPr>
            </w:pPr>
            <w:r w:rsidRPr="009D6BD4">
              <w:rPr>
                <w:sz w:val="18"/>
                <w:szCs w:val="18"/>
              </w:rPr>
              <w:t>10.270</w:t>
            </w:r>
          </w:p>
        </w:tc>
        <w:tc>
          <w:tcPr>
            <w:tcW w:w="371" w:type="pct"/>
            <w:vAlign w:val="center"/>
          </w:tcPr>
          <w:p w14:paraId="4E7DEC86" w14:textId="77777777" w:rsidR="008F6B6F" w:rsidRPr="009D6BD4" w:rsidRDefault="008F6B6F" w:rsidP="008F6B6F">
            <w:pPr>
              <w:jc w:val="center"/>
              <w:rPr>
                <w:sz w:val="18"/>
                <w:szCs w:val="18"/>
              </w:rPr>
            </w:pPr>
            <w:r w:rsidRPr="009D6BD4">
              <w:rPr>
                <w:sz w:val="18"/>
                <w:szCs w:val="18"/>
              </w:rPr>
              <w:t>1.600</w:t>
            </w:r>
          </w:p>
        </w:tc>
        <w:tc>
          <w:tcPr>
            <w:tcW w:w="371" w:type="pct"/>
            <w:vAlign w:val="center"/>
          </w:tcPr>
          <w:p w14:paraId="4FE7AB6B" w14:textId="77777777" w:rsidR="008F6B6F" w:rsidRPr="009D6BD4" w:rsidRDefault="008F6B6F" w:rsidP="008F6B6F">
            <w:pPr>
              <w:jc w:val="center"/>
              <w:rPr>
                <w:sz w:val="18"/>
                <w:szCs w:val="18"/>
              </w:rPr>
            </w:pPr>
            <w:r w:rsidRPr="009D6BD4">
              <w:rPr>
                <w:sz w:val="18"/>
                <w:szCs w:val="18"/>
              </w:rPr>
              <w:t>1.504</w:t>
            </w:r>
          </w:p>
        </w:tc>
        <w:tc>
          <w:tcPr>
            <w:tcW w:w="418" w:type="pct"/>
            <w:vAlign w:val="center"/>
          </w:tcPr>
          <w:p w14:paraId="05A80071" w14:textId="77777777" w:rsidR="008F6B6F" w:rsidRPr="009D6BD4" w:rsidRDefault="008F6B6F" w:rsidP="008F6B6F">
            <w:pPr>
              <w:jc w:val="center"/>
              <w:rPr>
                <w:sz w:val="18"/>
                <w:szCs w:val="18"/>
              </w:rPr>
            </w:pPr>
            <w:r w:rsidRPr="009D6BD4">
              <w:rPr>
                <w:sz w:val="18"/>
                <w:szCs w:val="18"/>
              </w:rPr>
              <w:t>2.547</w:t>
            </w:r>
          </w:p>
        </w:tc>
        <w:tc>
          <w:tcPr>
            <w:tcW w:w="371" w:type="pct"/>
            <w:vAlign w:val="center"/>
          </w:tcPr>
          <w:p w14:paraId="192596FE" w14:textId="77777777" w:rsidR="008F6B6F" w:rsidRPr="009D6BD4" w:rsidRDefault="008F6B6F" w:rsidP="008F6B6F">
            <w:pPr>
              <w:jc w:val="center"/>
              <w:rPr>
                <w:sz w:val="18"/>
                <w:szCs w:val="18"/>
              </w:rPr>
            </w:pPr>
            <w:r w:rsidRPr="009D6BD4">
              <w:rPr>
                <w:sz w:val="18"/>
                <w:szCs w:val="18"/>
              </w:rPr>
              <w:t>0.112</w:t>
            </w:r>
          </w:p>
        </w:tc>
      </w:tr>
      <w:tr w:rsidR="008F6B6F" w:rsidRPr="009D6BD4" w14:paraId="4E4E5FBD" w14:textId="77777777" w:rsidTr="008F6B6F">
        <w:tc>
          <w:tcPr>
            <w:tcW w:w="821" w:type="pct"/>
          </w:tcPr>
          <w:p w14:paraId="6CBC20B5" w14:textId="77777777" w:rsidR="008F6B6F" w:rsidRPr="009D6BD4" w:rsidRDefault="008F6B6F" w:rsidP="008F6B6F">
            <w:pPr>
              <w:rPr>
                <w:rFonts w:eastAsia="Calibri"/>
                <w:b/>
                <w:bCs/>
                <w:sz w:val="18"/>
                <w:szCs w:val="18"/>
              </w:rPr>
            </w:pPr>
            <w:r w:rsidRPr="009D6BD4">
              <w:rPr>
                <w:rFonts w:eastAsia="Calibri"/>
                <w:b/>
                <w:bCs/>
                <w:sz w:val="18"/>
                <w:szCs w:val="18"/>
              </w:rPr>
              <w:t>Active Substance handled (kg/day)</w:t>
            </w:r>
          </w:p>
        </w:tc>
        <w:tc>
          <w:tcPr>
            <w:tcW w:w="371" w:type="pct"/>
            <w:vAlign w:val="center"/>
          </w:tcPr>
          <w:p w14:paraId="083FA104" w14:textId="77777777" w:rsidR="008F6B6F" w:rsidRPr="009D6BD4" w:rsidRDefault="008F6B6F" w:rsidP="008F6B6F">
            <w:pPr>
              <w:jc w:val="center"/>
              <w:rPr>
                <w:sz w:val="18"/>
                <w:szCs w:val="18"/>
              </w:rPr>
            </w:pPr>
            <w:r w:rsidRPr="009D6BD4">
              <w:rPr>
                <w:sz w:val="18"/>
                <w:szCs w:val="18"/>
              </w:rPr>
              <w:t>26.300</w:t>
            </w:r>
          </w:p>
        </w:tc>
        <w:tc>
          <w:tcPr>
            <w:tcW w:w="371" w:type="pct"/>
            <w:vAlign w:val="center"/>
          </w:tcPr>
          <w:p w14:paraId="0C10C13E" w14:textId="77777777" w:rsidR="008F6B6F" w:rsidRPr="009D6BD4" w:rsidRDefault="008F6B6F" w:rsidP="008F6B6F">
            <w:pPr>
              <w:jc w:val="center"/>
              <w:rPr>
                <w:sz w:val="18"/>
                <w:szCs w:val="18"/>
              </w:rPr>
            </w:pPr>
            <w:r w:rsidRPr="009D6BD4">
              <w:rPr>
                <w:sz w:val="18"/>
                <w:szCs w:val="18"/>
              </w:rPr>
              <w:t>21.11</w:t>
            </w:r>
          </w:p>
        </w:tc>
        <w:tc>
          <w:tcPr>
            <w:tcW w:w="371" w:type="pct"/>
            <w:vAlign w:val="center"/>
          </w:tcPr>
          <w:p w14:paraId="79D21022" w14:textId="77777777" w:rsidR="008F6B6F" w:rsidRPr="009D6BD4" w:rsidRDefault="008F6B6F" w:rsidP="008F6B6F">
            <w:pPr>
              <w:jc w:val="center"/>
              <w:rPr>
                <w:sz w:val="18"/>
                <w:szCs w:val="18"/>
              </w:rPr>
            </w:pPr>
            <w:r w:rsidRPr="009D6BD4">
              <w:rPr>
                <w:sz w:val="18"/>
                <w:szCs w:val="18"/>
              </w:rPr>
              <w:t>57.41</w:t>
            </w:r>
          </w:p>
        </w:tc>
        <w:tc>
          <w:tcPr>
            <w:tcW w:w="371" w:type="pct"/>
            <w:vAlign w:val="center"/>
          </w:tcPr>
          <w:p w14:paraId="0AC1D36D" w14:textId="77777777" w:rsidR="008F6B6F" w:rsidRPr="009D6BD4" w:rsidRDefault="008F6B6F" w:rsidP="008F6B6F">
            <w:pPr>
              <w:jc w:val="center"/>
              <w:rPr>
                <w:sz w:val="18"/>
                <w:szCs w:val="18"/>
              </w:rPr>
            </w:pPr>
            <w:r w:rsidRPr="009D6BD4">
              <w:rPr>
                <w:sz w:val="18"/>
                <w:szCs w:val="18"/>
              </w:rPr>
              <w:t>21.11</w:t>
            </w:r>
          </w:p>
        </w:tc>
        <w:tc>
          <w:tcPr>
            <w:tcW w:w="418" w:type="pct"/>
            <w:vAlign w:val="center"/>
          </w:tcPr>
          <w:p w14:paraId="48D8C5CD" w14:textId="77777777" w:rsidR="008F6B6F" w:rsidRPr="009D6BD4" w:rsidRDefault="008F6B6F" w:rsidP="008F6B6F">
            <w:pPr>
              <w:jc w:val="center"/>
              <w:rPr>
                <w:sz w:val="18"/>
                <w:szCs w:val="18"/>
              </w:rPr>
            </w:pPr>
            <w:r w:rsidRPr="009D6BD4">
              <w:rPr>
                <w:sz w:val="18"/>
                <w:szCs w:val="18"/>
              </w:rPr>
              <w:t>62.370</w:t>
            </w:r>
          </w:p>
        </w:tc>
        <w:tc>
          <w:tcPr>
            <w:tcW w:w="371" w:type="pct"/>
            <w:vAlign w:val="center"/>
          </w:tcPr>
          <w:p w14:paraId="3F293512" w14:textId="77777777" w:rsidR="008F6B6F" w:rsidRPr="009D6BD4" w:rsidRDefault="008F6B6F" w:rsidP="008F6B6F">
            <w:pPr>
              <w:jc w:val="center"/>
              <w:rPr>
                <w:sz w:val="18"/>
                <w:szCs w:val="18"/>
              </w:rPr>
            </w:pPr>
            <w:r w:rsidRPr="009D6BD4">
              <w:rPr>
                <w:sz w:val="18"/>
                <w:szCs w:val="18"/>
              </w:rPr>
              <w:t>48.850</w:t>
            </w:r>
          </w:p>
        </w:tc>
        <w:tc>
          <w:tcPr>
            <w:tcW w:w="371" w:type="pct"/>
            <w:vAlign w:val="center"/>
          </w:tcPr>
          <w:p w14:paraId="2AE5C716" w14:textId="77777777" w:rsidR="008F6B6F" w:rsidRPr="009D6BD4" w:rsidRDefault="008F6B6F" w:rsidP="008F6B6F">
            <w:pPr>
              <w:jc w:val="center"/>
              <w:rPr>
                <w:sz w:val="18"/>
                <w:szCs w:val="18"/>
              </w:rPr>
            </w:pPr>
            <w:r w:rsidRPr="009D6BD4">
              <w:rPr>
                <w:sz w:val="18"/>
                <w:szCs w:val="18"/>
              </w:rPr>
              <w:t>26.30</w:t>
            </w:r>
          </w:p>
        </w:tc>
        <w:tc>
          <w:tcPr>
            <w:tcW w:w="371" w:type="pct"/>
            <w:vAlign w:val="center"/>
          </w:tcPr>
          <w:p w14:paraId="4C135EC6" w14:textId="77777777" w:rsidR="008F6B6F" w:rsidRPr="009D6BD4" w:rsidRDefault="008F6B6F" w:rsidP="008F6B6F">
            <w:pPr>
              <w:jc w:val="center"/>
              <w:rPr>
                <w:sz w:val="18"/>
                <w:szCs w:val="18"/>
              </w:rPr>
            </w:pPr>
            <w:r w:rsidRPr="009D6BD4">
              <w:rPr>
                <w:sz w:val="18"/>
                <w:szCs w:val="18"/>
              </w:rPr>
              <w:t>57.410</w:t>
            </w:r>
          </w:p>
        </w:tc>
        <w:tc>
          <w:tcPr>
            <w:tcW w:w="371" w:type="pct"/>
            <w:vAlign w:val="center"/>
          </w:tcPr>
          <w:p w14:paraId="1E27AC38" w14:textId="77777777" w:rsidR="008F6B6F" w:rsidRPr="009D6BD4" w:rsidRDefault="008F6B6F" w:rsidP="008F6B6F">
            <w:pPr>
              <w:jc w:val="center"/>
              <w:rPr>
                <w:sz w:val="18"/>
                <w:szCs w:val="18"/>
              </w:rPr>
            </w:pPr>
            <w:r w:rsidRPr="009D6BD4">
              <w:rPr>
                <w:sz w:val="18"/>
                <w:szCs w:val="18"/>
              </w:rPr>
              <w:t>21.11</w:t>
            </w:r>
          </w:p>
        </w:tc>
        <w:tc>
          <w:tcPr>
            <w:tcW w:w="418" w:type="pct"/>
            <w:vAlign w:val="center"/>
          </w:tcPr>
          <w:p w14:paraId="7306B576" w14:textId="77777777" w:rsidR="008F6B6F" w:rsidRPr="009D6BD4" w:rsidRDefault="008F6B6F" w:rsidP="008F6B6F">
            <w:pPr>
              <w:jc w:val="center"/>
              <w:rPr>
                <w:sz w:val="18"/>
                <w:szCs w:val="18"/>
              </w:rPr>
            </w:pPr>
            <w:r w:rsidRPr="009D6BD4">
              <w:rPr>
                <w:sz w:val="18"/>
                <w:szCs w:val="18"/>
              </w:rPr>
              <w:t>64.630</w:t>
            </w:r>
          </w:p>
        </w:tc>
        <w:tc>
          <w:tcPr>
            <w:tcW w:w="371" w:type="pct"/>
            <w:vAlign w:val="center"/>
          </w:tcPr>
          <w:p w14:paraId="636C56E4" w14:textId="77777777" w:rsidR="008F6B6F" w:rsidRPr="009D6BD4" w:rsidRDefault="008F6B6F" w:rsidP="008F6B6F">
            <w:pPr>
              <w:jc w:val="center"/>
              <w:rPr>
                <w:sz w:val="18"/>
                <w:szCs w:val="18"/>
              </w:rPr>
            </w:pPr>
            <w:r w:rsidRPr="009D6BD4">
              <w:rPr>
                <w:sz w:val="18"/>
                <w:szCs w:val="18"/>
              </w:rPr>
              <w:t>64.630</w:t>
            </w:r>
          </w:p>
        </w:tc>
      </w:tr>
    </w:tbl>
    <w:p w14:paraId="2FBBB99E" w14:textId="77777777" w:rsidR="008F6B6F" w:rsidRPr="009D6BD4" w:rsidRDefault="008F6B6F" w:rsidP="00BC4B7E">
      <w:pPr>
        <w:pStyle w:val="Tekstpodstawowy"/>
        <w:spacing w:after="0"/>
        <w:jc w:val="both"/>
        <w:rPr>
          <w:sz w:val="18"/>
          <w:szCs w:val="18"/>
        </w:rPr>
      </w:pPr>
      <w:r w:rsidRPr="009D6BD4">
        <w:rPr>
          <w:sz w:val="18"/>
          <w:szCs w:val="18"/>
        </w:rPr>
        <w:t>Actual Dermal Exposure (ADE) = Sum of residues on inner dosimeter representing the skin, face/neck wipes and hand wash solutions.</w:t>
      </w:r>
    </w:p>
    <w:p w14:paraId="4FCCA1B6" w14:textId="77777777" w:rsidR="008F6B6F" w:rsidRPr="009D6BD4" w:rsidRDefault="008F6B6F" w:rsidP="00BC4B7E">
      <w:pPr>
        <w:pStyle w:val="Tekstpodstawowy"/>
        <w:spacing w:after="0"/>
        <w:jc w:val="both"/>
        <w:rPr>
          <w:bCs/>
          <w:sz w:val="18"/>
          <w:szCs w:val="18"/>
        </w:rPr>
      </w:pPr>
      <w:r w:rsidRPr="009D6BD4">
        <w:rPr>
          <w:sz w:val="18"/>
          <w:szCs w:val="18"/>
        </w:rPr>
        <w:t xml:space="preserve">Potential Inhalation Exposure (PIE) = Residues measured in the breathing zone expressed as </w:t>
      </w:r>
      <w:r w:rsidRPr="009D6BD4">
        <w:rPr>
          <w:bCs/>
          <w:sz w:val="18"/>
          <w:szCs w:val="18"/>
        </w:rPr>
        <w:t>µg/</w:t>
      </w:r>
      <w:proofErr w:type="spellStart"/>
      <w:r w:rsidRPr="009D6BD4">
        <w:rPr>
          <w:bCs/>
          <w:sz w:val="18"/>
          <w:szCs w:val="18"/>
        </w:rPr>
        <w:t>hr</w:t>
      </w:r>
      <w:proofErr w:type="spellEnd"/>
      <w:r w:rsidRPr="009D6BD4">
        <w:rPr>
          <w:bCs/>
          <w:sz w:val="18"/>
          <w:szCs w:val="18"/>
        </w:rPr>
        <w:t xml:space="preserve"> (at a breathing rate of 14 L/min).</w:t>
      </w:r>
    </w:p>
    <w:p w14:paraId="7864AF9C" w14:textId="77777777" w:rsidR="008F6B6F" w:rsidRPr="00BC4B7E" w:rsidRDefault="008F6B6F" w:rsidP="00BC4B7E">
      <w:pPr>
        <w:pStyle w:val="RepLabel"/>
        <w:spacing w:before="0" w:after="0"/>
        <w:ind w:left="0" w:firstLine="0"/>
        <w:rPr>
          <w:sz w:val="20"/>
          <w:szCs w:val="20"/>
        </w:rPr>
      </w:pPr>
      <w:r w:rsidRPr="00BC4B7E">
        <w:rPr>
          <w:sz w:val="20"/>
          <w:szCs w:val="20"/>
        </w:rPr>
        <w:lastRenderedPageBreak/>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36</w:t>
      </w:r>
      <w:r w:rsidRPr="00BC4B7E">
        <w:rPr>
          <w:sz w:val="20"/>
          <w:szCs w:val="20"/>
        </w:rPr>
        <w:fldChar w:fldCharType="end"/>
      </w:r>
      <w:r w:rsidRPr="00BC4B7E">
        <w:rPr>
          <w:sz w:val="20"/>
          <w:szCs w:val="20"/>
        </w:rPr>
        <w:t>:</w:t>
      </w:r>
      <w:r w:rsidRPr="00BC4B7E">
        <w:rPr>
          <w:sz w:val="20"/>
          <w:szCs w:val="20"/>
        </w:rPr>
        <w:tab/>
        <w:t>Summary of Field Results – fluquinconazole bagging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7"/>
        <w:gridCol w:w="801"/>
        <w:gridCol w:w="801"/>
        <w:gridCol w:w="711"/>
        <w:gridCol w:w="621"/>
        <w:gridCol w:w="711"/>
        <w:gridCol w:w="711"/>
        <w:gridCol w:w="711"/>
        <w:gridCol w:w="801"/>
        <w:gridCol w:w="711"/>
        <w:gridCol w:w="711"/>
        <w:gridCol w:w="711"/>
      </w:tblGrid>
      <w:tr w:rsidR="008F6B6F" w:rsidRPr="009D6BD4" w14:paraId="2B07B32E" w14:textId="77777777" w:rsidTr="008F6B6F">
        <w:tc>
          <w:tcPr>
            <w:tcW w:w="821" w:type="pct"/>
            <w:vAlign w:val="center"/>
          </w:tcPr>
          <w:p w14:paraId="49B1F479" w14:textId="77777777" w:rsidR="008F6B6F" w:rsidRPr="009D6BD4" w:rsidRDefault="008F6B6F" w:rsidP="008F6B6F">
            <w:pPr>
              <w:keepNext/>
              <w:rPr>
                <w:rFonts w:eastAsia="Calibri"/>
                <w:b/>
                <w:bCs/>
                <w:sz w:val="18"/>
                <w:szCs w:val="18"/>
              </w:rPr>
            </w:pPr>
            <w:r w:rsidRPr="009D6BD4">
              <w:rPr>
                <w:rFonts w:eastAsia="Calibri"/>
                <w:b/>
                <w:bCs/>
                <w:sz w:val="18"/>
                <w:szCs w:val="18"/>
              </w:rPr>
              <w:t>Operator Number</w:t>
            </w:r>
          </w:p>
        </w:tc>
        <w:tc>
          <w:tcPr>
            <w:tcW w:w="418" w:type="pct"/>
            <w:vAlign w:val="center"/>
          </w:tcPr>
          <w:p w14:paraId="4AFCA916" w14:textId="77777777" w:rsidR="008F6B6F" w:rsidRPr="009D6BD4" w:rsidRDefault="008F6B6F" w:rsidP="008F6B6F">
            <w:pPr>
              <w:keepNext/>
              <w:jc w:val="center"/>
              <w:rPr>
                <w:sz w:val="18"/>
                <w:szCs w:val="18"/>
              </w:rPr>
            </w:pPr>
            <w:r w:rsidRPr="009D6BD4">
              <w:rPr>
                <w:sz w:val="18"/>
                <w:szCs w:val="18"/>
              </w:rPr>
              <w:t>23</w:t>
            </w:r>
          </w:p>
        </w:tc>
        <w:tc>
          <w:tcPr>
            <w:tcW w:w="418" w:type="pct"/>
            <w:vAlign w:val="center"/>
          </w:tcPr>
          <w:p w14:paraId="59EF96BE" w14:textId="77777777" w:rsidR="008F6B6F" w:rsidRPr="009D6BD4" w:rsidRDefault="008F6B6F" w:rsidP="008F6B6F">
            <w:pPr>
              <w:keepNext/>
              <w:jc w:val="center"/>
              <w:rPr>
                <w:sz w:val="18"/>
                <w:szCs w:val="18"/>
              </w:rPr>
            </w:pPr>
            <w:r w:rsidRPr="009D6BD4">
              <w:rPr>
                <w:sz w:val="18"/>
                <w:szCs w:val="18"/>
              </w:rPr>
              <w:t>24</w:t>
            </w:r>
          </w:p>
        </w:tc>
        <w:tc>
          <w:tcPr>
            <w:tcW w:w="371" w:type="pct"/>
            <w:vAlign w:val="center"/>
          </w:tcPr>
          <w:p w14:paraId="5776EA7D" w14:textId="77777777" w:rsidR="008F6B6F" w:rsidRPr="009D6BD4" w:rsidRDefault="008F6B6F" w:rsidP="008F6B6F">
            <w:pPr>
              <w:keepNext/>
              <w:jc w:val="center"/>
              <w:rPr>
                <w:sz w:val="18"/>
                <w:szCs w:val="18"/>
              </w:rPr>
            </w:pPr>
            <w:r w:rsidRPr="009D6BD4">
              <w:rPr>
                <w:sz w:val="18"/>
                <w:szCs w:val="18"/>
              </w:rPr>
              <w:t>1</w:t>
            </w:r>
          </w:p>
        </w:tc>
        <w:tc>
          <w:tcPr>
            <w:tcW w:w="324" w:type="pct"/>
            <w:vAlign w:val="center"/>
          </w:tcPr>
          <w:p w14:paraId="080E93BB" w14:textId="77777777" w:rsidR="008F6B6F" w:rsidRPr="009D6BD4" w:rsidRDefault="008F6B6F" w:rsidP="008F6B6F">
            <w:pPr>
              <w:keepNext/>
              <w:jc w:val="center"/>
              <w:rPr>
                <w:sz w:val="18"/>
                <w:szCs w:val="18"/>
              </w:rPr>
            </w:pPr>
            <w:r w:rsidRPr="009D6BD4">
              <w:rPr>
                <w:sz w:val="18"/>
                <w:szCs w:val="18"/>
              </w:rPr>
              <w:t>3</w:t>
            </w:r>
          </w:p>
        </w:tc>
        <w:tc>
          <w:tcPr>
            <w:tcW w:w="371" w:type="pct"/>
            <w:vAlign w:val="center"/>
          </w:tcPr>
          <w:p w14:paraId="32462A00" w14:textId="77777777" w:rsidR="008F6B6F" w:rsidRPr="009D6BD4" w:rsidRDefault="008F6B6F" w:rsidP="008F6B6F">
            <w:pPr>
              <w:keepNext/>
              <w:jc w:val="center"/>
              <w:rPr>
                <w:sz w:val="18"/>
                <w:szCs w:val="18"/>
              </w:rPr>
            </w:pPr>
            <w:r w:rsidRPr="009D6BD4">
              <w:rPr>
                <w:sz w:val="18"/>
                <w:szCs w:val="18"/>
              </w:rPr>
              <w:t>5</w:t>
            </w:r>
          </w:p>
        </w:tc>
        <w:tc>
          <w:tcPr>
            <w:tcW w:w="371" w:type="pct"/>
            <w:vAlign w:val="center"/>
          </w:tcPr>
          <w:p w14:paraId="48C61D43" w14:textId="77777777" w:rsidR="008F6B6F" w:rsidRPr="009D6BD4" w:rsidRDefault="008F6B6F" w:rsidP="008F6B6F">
            <w:pPr>
              <w:keepNext/>
              <w:jc w:val="center"/>
              <w:rPr>
                <w:sz w:val="18"/>
                <w:szCs w:val="18"/>
              </w:rPr>
            </w:pPr>
            <w:r w:rsidRPr="009D6BD4">
              <w:rPr>
                <w:sz w:val="18"/>
                <w:szCs w:val="18"/>
              </w:rPr>
              <w:t>8</w:t>
            </w:r>
          </w:p>
        </w:tc>
        <w:tc>
          <w:tcPr>
            <w:tcW w:w="371" w:type="pct"/>
            <w:vAlign w:val="center"/>
          </w:tcPr>
          <w:p w14:paraId="735D7651" w14:textId="77777777" w:rsidR="008F6B6F" w:rsidRPr="009D6BD4" w:rsidRDefault="008F6B6F" w:rsidP="008F6B6F">
            <w:pPr>
              <w:keepNext/>
              <w:jc w:val="center"/>
              <w:rPr>
                <w:sz w:val="18"/>
                <w:szCs w:val="18"/>
              </w:rPr>
            </w:pPr>
            <w:r w:rsidRPr="009D6BD4">
              <w:rPr>
                <w:sz w:val="18"/>
                <w:szCs w:val="18"/>
              </w:rPr>
              <w:t>10</w:t>
            </w:r>
          </w:p>
        </w:tc>
        <w:tc>
          <w:tcPr>
            <w:tcW w:w="418" w:type="pct"/>
            <w:vAlign w:val="center"/>
          </w:tcPr>
          <w:p w14:paraId="6390FF9A" w14:textId="77777777" w:rsidR="008F6B6F" w:rsidRPr="009D6BD4" w:rsidRDefault="008F6B6F" w:rsidP="008F6B6F">
            <w:pPr>
              <w:keepNext/>
              <w:jc w:val="center"/>
              <w:rPr>
                <w:sz w:val="18"/>
                <w:szCs w:val="18"/>
              </w:rPr>
            </w:pPr>
            <w:r w:rsidRPr="009D6BD4">
              <w:rPr>
                <w:sz w:val="18"/>
                <w:szCs w:val="18"/>
              </w:rPr>
              <w:t>11</w:t>
            </w:r>
          </w:p>
        </w:tc>
        <w:tc>
          <w:tcPr>
            <w:tcW w:w="371" w:type="pct"/>
            <w:vAlign w:val="center"/>
          </w:tcPr>
          <w:p w14:paraId="4CAAB2A7" w14:textId="77777777" w:rsidR="008F6B6F" w:rsidRPr="009D6BD4" w:rsidRDefault="008F6B6F" w:rsidP="008F6B6F">
            <w:pPr>
              <w:keepNext/>
              <w:jc w:val="center"/>
              <w:rPr>
                <w:sz w:val="18"/>
                <w:szCs w:val="18"/>
              </w:rPr>
            </w:pPr>
            <w:r w:rsidRPr="009D6BD4">
              <w:rPr>
                <w:sz w:val="18"/>
                <w:szCs w:val="18"/>
              </w:rPr>
              <w:t>13</w:t>
            </w:r>
          </w:p>
        </w:tc>
        <w:tc>
          <w:tcPr>
            <w:tcW w:w="371" w:type="pct"/>
            <w:vAlign w:val="center"/>
          </w:tcPr>
          <w:p w14:paraId="4B94863C" w14:textId="77777777" w:rsidR="008F6B6F" w:rsidRPr="009D6BD4" w:rsidRDefault="008F6B6F" w:rsidP="008F6B6F">
            <w:pPr>
              <w:keepNext/>
              <w:jc w:val="center"/>
              <w:rPr>
                <w:sz w:val="18"/>
                <w:szCs w:val="18"/>
              </w:rPr>
            </w:pPr>
            <w:r w:rsidRPr="009D6BD4">
              <w:rPr>
                <w:sz w:val="18"/>
                <w:szCs w:val="18"/>
              </w:rPr>
              <w:t>18</w:t>
            </w:r>
          </w:p>
        </w:tc>
        <w:tc>
          <w:tcPr>
            <w:tcW w:w="371" w:type="pct"/>
            <w:vAlign w:val="center"/>
          </w:tcPr>
          <w:p w14:paraId="1BEE9646" w14:textId="77777777" w:rsidR="008F6B6F" w:rsidRPr="009D6BD4" w:rsidRDefault="008F6B6F" w:rsidP="008F6B6F">
            <w:pPr>
              <w:keepNext/>
              <w:jc w:val="center"/>
              <w:rPr>
                <w:sz w:val="18"/>
                <w:szCs w:val="18"/>
              </w:rPr>
            </w:pPr>
            <w:r w:rsidRPr="009D6BD4">
              <w:rPr>
                <w:sz w:val="18"/>
                <w:szCs w:val="18"/>
              </w:rPr>
              <w:t>25</w:t>
            </w:r>
          </w:p>
        </w:tc>
      </w:tr>
      <w:tr w:rsidR="008F6B6F" w:rsidRPr="009D6BD4" w14:paraId="48C3994D" w14:textId="77777777" w:rsidTr="008F6B6F">
        <w:tc>
          <w:tcPr>
            <w:tcW w:w="821" w:type="pct"/>
          </w:tcPr>
          <w:p w14:paraId="6171A494" w14:textId="77777777" w:rsidR="008F6B6F" w:rsidRPr="009D6BD4" w:rsidRDefault="008F6B6F" w:rsidP="008F6B6F">
            <w:pPr>
              <w:keepNext/>
              <w:spacing w:before="120" w:after="120"/>
              <w:rPr>
                <w:rFonts w:eastAsia="Calibri"/>
                <w:b/>
                <w:sz w:val="18"/>
                <w:szCs w:val="18"/>
              </w:rPr>
            </w:pPr>
            <w:r w:rsidRPr="009D6BD4">
              <w:rPr>
                <w:rFonts w:eastAsia="Calibri"/>
                <w:b/>
                <w:bCs/>
                <w:sz w:val="18"/>
                <w:szCs w:val="18"/>
              </w:rPr>
              <w:t>Actual Dermal Exposure (µg/</w:t>
            </w:r>
            <w:proofErr w:type="spellStart"/>
            <w:r w:rsidRPr="009D6BD4">
              <w:rPr>
                <w:rFonts w:eastAsia="Calibri"/>
                <w:b/>
                <w:bCs/>
                <w:sz w:val="18"/>
                <w:szCs w:val="18"/>
              </w:rPr>
              <w:t>hr</w:t>
            </w:r>
            <w:proofErr w:type="spellEnd"/>
            <w:r w:rsidRPr="009D6BD4">
              <w:rPr>
                <w:rFonts w:eastAsia="Calibri"/>
                <w:b/>
                <w:bCs/>
                <w:sz w:val="18"/>
                <w:szCs w:val="18"/>
              </w:rPr>
              <w:t>)</w:t>
            </w:r>
          </w:p>
        </w:tc>
        <w:tc>
          <w:tcPr>
            <w:tcW w:w="418" w:type="pct"/>
            <w:vAlign w:val="center"/>
          </w:tcPr>
          <w:p w14:paraId="5FC3BCCC" w14:textId="77777777" w:rsidR="008F6B6F" w:rsidRPr="009D6BD4" w:rsidRDefault="008F6B6F" w:rsidP="008F6B6F">
            <w:pPr>
              <w:keepNext/>
              <w:jc w:val="center"/>
              <w:rPr>
                <w:sz w:val="18"/>
                <w:szCs w:val="18"/>
              </w:rPr>
            </w:pPr>
            <w:r w:rsidRPr="009D6BD4">
              <w:rPr>
                <w:sz w:val="18"/>
                <w:szCs w:val="18"/>
              </w:rPr>
              <w:t>411.391</w:t>
            </w:r>
          </w:p>
        </w:tc>
        <w:tc>
          <w:tcPr>
            <w:tcW w:w="418" w:type="pct"/>
            <w:vAlign w:val="center"/>
          </w:tcPr>
          <w:p w14:paraId="732EC1B0" w14:textId="77777777" w:rsidR="008F6B6F" w:rsidRPr="009D6BD4" w:rsidRDefault="008F6B6F" w:rsidP="008F6B6F">
            <w:pPr>
              <w:keepNext/>
              <w:jc w:val="center"/>
              <w:rPr>
                <w:sz w:val="18"/>
                <w:szCs w:val="18"/>
              </w:rPr>
            </w:pPr>
            <w:r w:rsidRPr="009D6BD4">
              <w:rPr>
                <w:sz w:val="18"/>
                <w:szCs w:val="18"/>
              </w:rPr>
              <w:t>269.819</w:t>
            </w:r>
          </w:p>
        </w:tc>
        <w:tc>
          <w:tcPr>
            <w:tcW w:w="371" w:type="pct"/>
            <w:vAlign w:val="center"/>
          </w:tcPr>
          <w:p w14:paraId="63C96623" w14:textId="77777777" w:rsidR="008F6B6F" w:rsidRPr="009D6BD4" w:rsidRDefault="008F6B6F" w:rsidP="008F6B6F">
            <w:pPr>
              <w:keepNext/>
              <w:jc w:val="center"/>
              <w:rPr>
                <w:sz w:val="18"/>
                <w:szCs w:val="18"/>
              </w:rPr>
            </w:pPr>
            <w:r w:rsidRPr="009D6BD4">
              <w:rPr>
                <w:sz w:val="18"/>
                <w:szCs w:val="18"/>
              </w:rPr>
              <w:t>7.248</w:t>
            </w:r>
          </w:p>
        </w:tc>
        <w:tc>
          <w:tcPr>
            <w:tcW w:w="324" w:type="pct"/>
            <w:vAlign w:val="center"/>
          </w:tcPr>
          <w:p w14:paraId="40602774" w14:textId="77777777" w:rsidR="008F6B6F" w:rsidRPr="009D6BD4" w:rsidRDefault="008F6B6F" w:rsidP="008F6B6F">
            <w:pPr>
              <w:keepNext/>
              <w:jc w:val="center"/>
              <w:rPr>
                <w:sz w:val="18"/>
                <w:szCs w:val="18"/>
              </w:rPr>
            </w:pPr>
            <w:r w:rsidRPr="009D6BD4">
              <w:rPr>
                <w:sz w:val="18"/>
                <w:szCs w:val="18"/>
              </w:rPr>
              <w:t>2.167</w:t>
            </w:r>
          </w:p>
        </w:tc>
        <w:tc>
          <w:tcPr>
            <w:tcW w:w="371" w:type="pct"/>
            <w:vAlign w:val="center"/>
          </w:tcPr>
          <w:p w14:paraId="43D665B5" w14:textId="77777777" w:rsidR="008F6B6F" w:rsidRPr="009D6BD4" w:rsidRDefault="008F6B6F" w:rsidP="008F6B6F">
            <w:pPr>
              <w:keepNext/>
              <w:jc w:val="center"/>
              <w:rPr>
                <w:sz w:val="18"/>
                <w:szCs w:val="18"/>
              </w:rPr>
            </w:pPr>
            <w:r w:rsidRPr="009D6BD4">
              <w:rPr>
                <w:sz w:val="18"/>
                <w:szCs w:val="18"/>
              </w:rPr>
              <w:t>5.927</w:t>
            </w:r>
          </w:p>
        </w:tc>
        <w:tc>
          <w:tcPr>
            <w:tcW w:w="371" w:type="pct"/>
            <w:vAlign w:val="center"/>
          </w:tcPr>
          <w:p w14:paraId="13089F0F" w14:textId="77777777" w:rsidR="008F6B6F" w:rsidRPr="009D6BD4" w:rsidRDefault="008F6B6F" w:rsidP="008F6B6F">
            <w:pPr>
              <w:keepNext/>
              <w:jc w:val="center"/>
              <w:rPr>
                <w:sz w:val="18"/>
                <w:szCs w:val="18"/>
              </w:rPr>
            </w:pPr>
            <w:r w:rsidRPr="009D6BD4">
              <w:rPr>
                <w:sz w:val="18"/>
                <w:szCs w:val="18"/>
              </w:rPr>
              <w:t>19.818</w:t>
            </w:r>
          </w:p>
        </w:tc>
        <w:tc>
          <w:tcPr>
            <w:tcW w:w="371" w:type="pct"/>
            <w:vAlign w:val="center"/>
          </w:tcPr>
          <w:p w14:paraId="4CCAAECE" w14:textId="77777777" w:rsidR="008F6B6F" w:rsidRPr="009D6BD4" w:rsidRDefault="008F6B6F" w:rsidP="008F6B6F">
            <w:pPr>
              <w:keepNext/>
              <w:jc w:val="center"/>
              <w:rPr>
                <w:sz w:val="18"/>
                <w:szCs w:val="18"/>
              </w:rPr>
            </w:pPr>
            <w:r w:rsidRPr="009D6BD4">
              <w:rPr>
                <w:sz w:val="18"/>
                <w:szCs w:val="18"/>
              </w:rPr>
              <w:t>2.540</w:t>
            </w:r>
          </w:p>
        </w:tc>
        <w:tc>
          <w:tcPr>
            <w:tcW w:w="418" w:type="pct"/>
            <w:vAlign w:val="center"/>
          </w:tcPr>
          <w:p w14:paraId="16A1030F" w14:textId="77777777" w:rsidR="008F6B6F" w:rsidRPr="009D6BD4" w:rsidRDefault="008F6B6F" w:rsidP="008F6B6F">
            <w:pPr>
              <w:keepNext/>
              <w:jc w:val="center"/>
              <w:rPr>
                <w:sz w:val="18"/>
                <w:szCs w:val="18"/>
              </w:rPr>
            </w:pPr>
            <w:r w:rsidRPr="009D6BD4">
              <w:rPr>
                <w:sz w:val="18"/>
                <w:szCs w:val="18"/>
              </w:rPr>
              <w:t>299.703</w:t>
            </w:r>
          </w:p>
        </w:tc>
        <w:tc>
          <w:tcPr>
            <w:tcW w:w="371" w:type="pct"/>
            <w:vAlign w:val="center"/>
          </w:tcPr>
          <w:p w14:paraId="39FF1158" w14:textId="77777777" w:rsidR="008F6B6F" w:rsidRPr="009D6BD4" w:rsidRDefault="008F6B6F" w:rsidP="008F6B6F">
            <w:pPr>
              <w:keepNext/>
              <w:jc w:val="center"/>
              <w:rPr>
                <w:sz w:val="18"/>
                <w:szCs w:val="18"/>
              </w:rPr>
            </w:pPr>
            <w:r w:rsidRPr="009D6BD4">
              <w:rPr>
                <w:sz w:val="18"/>
                <w:szCs w:val="18"/>
              </w:rPr>
              <w:t>25.933</w:t>
            </w:r>
          </w:p>
        </w:tc>
        <w:tc>
          <w:tcPr>
            <w:tcW w:w="371" w:type="pct"/>
            <w:vAlign w:val="center"/>
          </w:tcPr>
          <w:p w14:paraId="09492DF8" w14:textId="77777777" w:rsidR="008F6B6F" w:rsidRPr="009D6BD4" w:rsidRDefault="008F6B6F" w:rsidP="008F6B6F">
            <w:pPr>
              <w:keepNext/>
              <w:jc w:val="center"/>
              <w:rPr>
                <w:sz w:val="18"/>
                <w:szCs w:val="18"/>
              </w:rPr>
            </w:pPr>
            <w:r w:rsidRPr="009D6BD4">
              <w:rPr>
                <w:sz w:val="18"/>
                <w:szCs w:val="18"/>
              </w:rPr>
              <w:t>10.447</w:t>
            </w:r>
          </w:p>
        </w:tc>
        <w:tc>
          <w:tcPr>
            <w:tcW w:w="371" w:type="pct"/>
            <w:vAlign w:val="center"/>
          </w:tcPr>
          <w:p w14:paraId="57754421" w14:textId="77777777" w:rsidR="008F6B6F" w:rsidRPr="009D6BD4" w:rsidRDefault="008F6B6F" w:rsidP="008F6B6F">
            <w:pPr>
              <w:keepNext/>
              <w:jc w:val="center"/>
              <w:rPr>
                <w:sz w:val="18"/>
                <w:szCs w:val="18"/>
              </w:rPr>
            </w:pPr>
            <w:r w:rsidRPr="009D6BD4">
              <w:rPr>
                <w:sz w:val="18"/>
                <w:szCs w:val="18"/>
              </w:rPr>
              <w:t>11.541</w:t>
            </w:r>
          </w:p>
        </w:tc>
      </w:tr>
      <w:tr w:rsidR="008F6B6F" w:rsidRPr="009D6BD4" w14:paraId="2A34339B" w14:textId="77777777" w:rsidTr="008F6B6F">
        <w:tc>
          <w:tcPr>
            <w:tcW w:w="821" w:type="pct"/>
          </w:tcPr>
          <w:p w14:paraId="12DD0DB8" w14:textId="77777777" w:rsidR="008F6B6F" w:rsidRPr="009D6BD4" w:rsidRDefault="008F6B6F" w:rsidP="008F6B6F">
            <w:pPr>
              <w:keepNext/>
              <w:rPr>
                <w:rFonts w:eastAsia="Calibri"/>
                <w:b/>
                <w:bCs/>
                <w:sz w:val="18"/>
                <w:szCs w:val="18"/>
              </w:rPr>
            </w:pPr>
            <w:r w:rsidRPr="009D6BD4">
              <w:rPr>
                <w:rFonts w:eastAsia="Calibri"/>
                <w:b/>
                <w:bCs/>
                <w:sz w:val="18"/>
                <w:szCs w:val="18"/>
              </w:rPr>
              <w:t>Potential Inhalation Exposure (µg/</w:t>
            </w:r>
            <w:proofErr w:type="spellStart"/>
            <w:r w:rsidRPr="009D6BD4">
              <w:rPr>
                <w:rFonts w:eastAsia="Calibri"/>
                <w:b/>
                <w:bCs/>
                <w:sz w:val="18"/>
                <w:szCs w:val="18"/>
              </w:rPr>
              <w:t>hr</w:t>
            </w:r>
            <w:proofErr w:type="spellEnd"/>
            <w:r w:rsidRPr="009D6BD4">
              <w:rPr>
                <w:rFonts w:eastAsia="Calibri"/>
                <w:b/>
                <w:bCs/>
                <w:sz w:val="18"/>
                <w:szCs w:val="18"/>
              </w:rPr>
              <w:t>)</w:t>
            </w:r>
          </w:p>
        </w:tc>
        <w:tc>
          <w:tcPr>
            <w:tcW w:w="418" w:type="pct"/>
            <w:vAlign w:val="center"/>
          </w:tcPr>
          <w:p w14:paraId="45641127" w14:textId="77777777" w:rsidR="008F6B6F" w:rsidRPr="009D6BD4" w:rsidRDefault="008F6B6F" w:rsidP="008F6B6F">
            <w:pPr>
              <w:keepNext/>
              <w:jc w:val="center"/>
              <w:rPr>
                <w:sz w:val="18"/>
                <w:szCs w:val="18"/>
              </w:rPr>
            </w:pPr>
            <w:r w:rsidRPr="009D6BD4">
              <w:rPr>
                <w:sz w:val="18"/>
                <w:szCs w:val="18"/>
              </w:rPr>
              <w:t>1.983</w:t>
            </w:r>
          </w:p>
        </w:tc>
        <w:tc>
          <w:tcPr>
            <w:tcW w:w="418" w:type="pct"/>
            <w:vAlign w:val="center"/>
          </w:tcPr>
          <w:p w14:paraId="2AF2DFAF" w14:textId="77777777" w:rsidR="008F6B6F" w:rsidRPr="009D6BD4" w:rsidRDefault="008F6B6F" w:rsidP="008F6B6F">
            <w:pPr>
              <w:keepNext/>
              <w:jc w:val="center"/>
              <w:rPr>
                <w:sz w:val="18"/>
                <w:szCs w:val="18"/>
              </w:rPr>
            </w:pPr>
            <w:r w:rsidRPr="009D6BD4">
              <w:rPr>
                <w:sz w:val="18"/>
                <w:szCs w:val="18"/>
              </w:rPr>
              <w:t>24.964</w:t>
            </w:r>
          </w:p>
        </w:tc>
        <w:tc>
          <w:tcPr>
            <w:tcW w:w="371" w:type="pct"/>
            <w:vAlign w:val="center"/>
          </w:tcPr>
          <w:p w14:paraId="427C003C" w14:textId="77777777" w:rsidR="008F6B6F" w:rsidRPr="009D6BD4" w:rsidRDefault="008F6B6F" w:rsidP="008F6B6F">
            <w:pPr>
              <w:keepNext/>
              <w:jc w:val="center"/>
              <w:rPr>
                <w:sz w:val="18"/>
                <w:szCs w:val="18"/>
              </w:rPr>
            </w:pPr>
            <w:r w:rsidRPr="009D6BD4">
              <w:rPr>
                <w:sz w:val="18"/>
                <w:szCs w:val="18"/>
              </w:rPr>
              <w:t>0.133</w:t>
            </w:r>
          </w:p>
        </w:tc>
        <w:tc>
          <w:tcPr>
            <w:tcW w:w="324" w:type="pct"/>
            <w:vAlign w:val="center"/>
          </w:tcPr>
          <w:p w14:paraId="2A21D876" w14:textId="77777777" w:rsidR="008F6B6F" w:rsidRPr="009D6BD4" w:rsidRDefault="008F6B6F" w:rsidP="008F6B6F">
            <w:pPr>
              <w:keepNext/>
              <w:jc w:val="center"/>
              <w:rPr>
                <w:sz w:val="18"/>
                <w:szCs w:val="18"/>
              </w:rPr>
            </w:pPr>
            <w:r w:rsidRPr="009D6BD4">
              <w:rPr>
                <w:sz w:val="18"/>
                <w:szCs w:val="18"/>
              </w:rPr>
              <w:t>0.090</w:t>
            </w:r>
          </w:p>
        </w:tc>
        <w:tc>
          <w:tcPr>
            <w:tcW w:w="371" w:type="pct"/>
            <w:vAlign w:val="center"/>
          </w:tcPr>
          <w:p w14:paraId="6F79F876" w14:textId="77777777" w:rsidR="008F6B6F" w:rsidRPr="009D6BD4" w:rsidRDefault="008F6B6F" w:rsidP="008F6B6F">
            <w:pPr>
              <w:keepNext/>
              <w:jc w:val="center"/>
              <w:rPr>
                <w:sz w:val="18"/>
                <w:szCs w:val="18"/>
              </w:rPr>
            </w:pPr>
            <w:r w:rsidRPr="009D6BD4">
              <w:rPr>
                <w:sz w:val="18"/>
                <w:szCs w:val="18"/>
              </w:rPr>
              <w:t>0.908</w:t>
            </w:r>
          </w:p>
        </w:tc>
        <w:tc>
          <w:tcPr>
            <w:tcW w:w="371" w:type="pct"/>
            <w:vAlign w:val="center"/>
          </w:tcPr>
          <w:p w14:paraId="353DBFA7" w14:textId="77777777" w:rsidR="008F6B6F" w:rsidRPr="009D6BD4" w:rsidRDefault="008F6B6F" w:rsidP="008F6B6F">
            <w:pPr>
              <w:keepNext/>
              <w:jc w:val="center"/>
              <w:rPr>
                <w:sz w:val="18"/>
                <w:szCs w:val="18"/>
              </w:rPr>
            </w:pPr>
            <w:r w:rsidRPr="009D6BD4">
              <w:rPr>
                <w:sz w:val="18"/>
                <w:szCs w:val="18"/>
              </w:rPr>
              <w:t>0.613</w:t>
            </w:r>
          </w:p>
        </w:tc>
        <w:tc>
          <w:tcPr>
            <w:tcW w:w="371" w:type="pct"/>
            <w:vAlign w:val="center"/>
          </w:tcPr>
          <w:p w14:paraId="1CEE3C04" w14:textId="77777777" w:rsidR="008F6B6F" w:rsidRPr="009D6BD4" w:rsidRDefault="008F6B6F" w:rsidP="008F6B6F">
            <w:pPr>
              <w:keepNext/>
              <w:jc w:val="center"/>
              <w:rPr>
                <w:sz w:val="18"/>
                <w:szCs w:val="18"/>
              </w:rPr>
            </w:pPr>
            <w:r w:rsidRPr="009D6BD4">
              <w:rPr>
                <w:sz w:val="18"/>
                <w:szCs w:val="18"/>
              </w:rPr>
              <w:t>0.107</w:t>
            </w:r>
          </w:p>
        </w:tc>
        <w:tc>
          <w:tcPr>
            <w:tcW w:w="418" w:type="pct"/>
            <w:vAlign w:val="center"/>
          </w:tcPr>
          <w:p w14:paraId="7A8130D4" w14:textId="77777777" w:rsidR="008F6B6F" w:rsidRPr="009D6BD4" w:rsidRDefault="008F6B6F" w:rsidP="008F6B6F">
            <w:pPr>
              <w:keepNext/>
              <w:jc w:val="center"/>
              <w:rPr>
                <w:sz w:val="18"/>
                <w:szCs w:val="18"/>
              </w:rPr>
            </w:pPr>
            <w:r w:rsidRPr="009D6BD4">
              <w:rPr>
                <w:sz w:val="18"/>
                <w:szCs w:val="18"/>
              </w:rPr>
              <w:t>0.200</w:t>
            </w:r>
          </w:p>
        </w:tc>
        <w:tc>
          <w:tcPr>
            <w:tcW w:w="371" w:type="pct"/>
            <w:vAlign w:val="center"/>
          </w:tcPr>
          <w:p w14:paraId="493B2AE1" w14:textId="77777777" w:rsidR="008F6B6F" w:rsidRPr="009D6BD4" w:rsidRDefault="008F6B6F" w:rsidP="008F6B6F">
            <w:pPr>
              <w:keepNext/>
              <w:jc w:val="center"/>
              <w:rPr>
                <w:sz w:val="18"/>
                <w:szCs w:val="18"/>
              </w:rPr>
            </w:pPr>
            <w:r w:rsidRPr="009D6BD4">
              <w:rPr>
                <w:sz w:val="18"/>
                <w:szCs w:val="18"/>
              </w:rPr>
              <w:t>0.242</w:t>
            </w:r>
          </w:p>
        </w:tc>
        <w:tc>
          <w:tcPr>
            <w:tcW w:w="371" w:type="pct"/>
            <w:vAlign w:val="center"/>
          </w:tcPr>
          <w:p w14:paraId="7DE8C8EF" w14:textId="77777777" w:rsidR="008F6B6F" w:rsidRPr="009D6BD4" w:rsidRDefault="008F6B6F" w:rsidP="008F6B6F">
            <w:pPr>
              <w:keepNext/>
              <w:jc w:val="center"/>
              <w:rPr>
                <w:sz w:val="18"/>
                <w:szCs w:val="18"/>
              </w:rPr>
            </w:pPr>
            <w:r w:rsidRPr="009D6BD4">
              <w:rPr>
                <w:sz w:val="18"/>
                <w:szCs w:val="18"/>
              </w:rPr>
              <w:t>3.078</w:t>
            </w:r>
          </w:p>
        </w:tc>
        <w:tc>
          <w:tcPr>
            <w:tcW w:w="371" w:type="pct"/>
            <w:vAlign w:val="center"/>
          </w:tcPr>
          <w:p w14:paraId="667178CD" w14:textId="77777777" w:rsidR="008F6B6F" w:rsidRPr="009D6BD4" w:rsidRDefault="008F6B6F" w:rsidP="008F6B6F">
            <w:pPr>
              <w:keepNext/>
              <w:jc w:val="center"/>
              <w:rPr>
                <w:sz w:val="18"/>
                <w:szCs w:val="18"/>
              </w:rPr>
            </w:pPr>
            <w:r w:rsidRPr="009D6BD4">
              <w:rPr>
                <w:sz w:val="18"/>
                <w:szCs w:val="18"/>
              </w:rPr>
              <w:t>0.398</w:t>
            </w:r>
          </w:p>
        </w:tc>
      </w:tr>
      <w:tr w:rsidR="008F6B6F" w:rsidRPr="009D6BD4" w14:paraId="00E4B357" w14:textId="77777777" w:rsidTr="008F6B6F">
        <w:tc>
          <w:tcPr>
            <w:tcW w:w="821" w:type="pct"/>
          </w:tcPr>
          <w:p w14:paraId="2FAC80B3" w14:textId="77777777" w:rsidR="008F6B6F" w:rsidRPr="009D6BD4" w:rsidRDefault="008F6B6F" w:rsidP="008F6B6F">
            <w:pPr>
              <w:keepNext/>
              <w:rPr>
                <w:rFonts w:eastAsia="Calibri"/>
                <w:b/>
                <w:bCs/>
                <w:sz w:val="18"/>
                <w:szCs w:val="18"/>
              </w:rPr>
            </w:pPr>
            <w:r w:rsidRPr="009D6BD4">
              <w:rPr>
                <w:rFonts w:eastAsia="Calibri"/>
                <w:b/>
                <w:bCs/>
                <w:sz w:val="18"/>
                <w:szCs w:val="18"/>
              </w:rPr>
              <w:t>Active Substance handled (kg/day)</w:t>
            </w:r>
          </w:p>
        </w:tc>
        <w:tc>
          <w:tcPr>
            <w:tcW w:w="418" w:type="pct"/>
            <w:vAlign w:val="center"/>
          </w:tcPr>
          <w:p w14:paraId="07D22022" w14:textId="77777777" w:rsidR="008F6B6F" w:rsidRPr="009D6BD4" w:rsidRDefault="008F6B6F" w:rsidP="008F6B6F">
            <w:pPr>
              <w:keepNext/>
              <w:jc w:val="center"/>
              <w:rPr>
                <w:sz w:val="18"/>
                <w:szCs w:val="18"/>
              </w:rPr>
            </w:pPr>
            <w:r w:rsidRPr="009D6BD4">
              <w:rPr>
                <w:sz w:val="18"/>
                <w:szCs w:val="18"/>
              </w:rPr>
              <w:t>64.63</w:t>
            </w:r>
          </w:p>
        </w:tc>
        <w:tc>
          <w:tcPr>
            <w:tcW w:w="418" w:type="pct"/>
            <w:vAlign w:val="center"/>
          </w:tcPr>
          <w:p w14:paraId="2327684F" w14:textId="77777777" w:rsidR="008F6B6F" w:rsidRPr="009D6BD4" w:rsidRDefault="008F6B6F" w:rsidP="008F6B6F">
            <w:pPr>
              <w:keepNext/>
              <w:jc w:val="center"/>
              <w:rPr>
                <w:sz w:val="18"/>
                <w:szCs w:val="18"/>
              </w:rPr>
            </w:pPr>
            <w:r w:rsidRPr="009D6BD4">
              <w:rPr>
                <w:sz w:val="18"/>
                <w:szCs w:val="18"/>
              </w:rPr>
              <w:t>57.410</w:t>
            </w:r>
          </w:p>
        </w:tc>
        <w:tc>
          <w:tcPr>
            <w:tcW w:w="371" w:type="pct"/>
            <w:vAlign w:val="center"/>
          </w:tcPr>
          <w:p w14:paraId="39D95BC4" w14:textId="77777777" w:rsidR="008F6B6F" w:rsidRPr="009D6BD4" w:rsidRDefault="008F6B6F" w:rsidP="008F6B6F">
            <w:pPr>
              <w:keepNext/>
              <w:jc w:val="center"/>
              <w:rPr>
                <w:sz w:val="18"/>
                <w:szCs w:val="18"/>
              </w:rPr>
            </w:pPr>
            <w:r w:rsidRPr="009D6BD4">
              <w:rPr>
                <w:sz w:val="18"/>
                <w:szCs w:val="18"/>
              </w:rPr>
              <w:t>36.820</w:t>
            </w:r>
          </w:p>
        </w:tc>
        <w:tc>
          <w:tcPr>
            <w:tcW w:w="324" w:type="pct"/>
            <w:vAlign w:val="center"/>
          </w:tcPr>
          <w:p w14:paraId="62A24977" w14:textId="77777777" w:rsidR="008F6B6F" w:rsidRPr="009D6BD4" w:rsidRDefault="008F6B6F" w:rsidP="008F6B6F">
            <w:pPr>
              <w:keepNext/>
              <w:jc w:val="center"/>
              <w:rPr>
                <w:sz w:val="18"/>
                <w:szCs w:val="18"/>
              </w:rPr>
            </w:pPr>
            <w:r w:rsidRPr="009D6BD4">
              <w:rPr>
                <w:sz w:val="18"/>
                <w:szCs w:val="18"/>
              </w:rPr>
              <w:t>36.82</w:t>
            </w:r>
          </w:p>
        </w:tc>
        <w:tc>
          <w:tcPr>
            <w:tcW w:w="371" w:type="pct"/>
            <w:vAlign w:val="center"/>
          </w:tcPr>
          <w:p w14:paraId="06E93D37" w14:textId="77777777" w:rsidR="008F6B6F" w:rsidRPr="009D6BD4" w:rsidRDefault="008F6B6F" w:rsidP="008F6B6F">
            <w:pPr>
              <w:keepNext/>
              <w:jc w:val="center"/>
              <w:rPr>
                <w:sz w:val="18"/>
                <w:szCs w:val="18"/>
              </w:rPr>
            </w:pPr>
            <w:r w:rsidRPr="009D6BD4">
              <w:rPr>
                <w:sz w:val="18"/>
                <w:szCs w:val="18"/>
              </w:rPr>
              <w:t>23.670</w:t>
            </w:r>
          </w:p>
        </w:tc>
        <w:tc>
          <w:tcPr>
            <w:tcW w:w="371" w:type="pct"/>
            <w:vAlign w:val="center"/>
          </w:tcPr>
          <w:p w14:paraId="3CDE186F" w14:textId="77777777" w:rsidR="008F6B6F" w:rsidRPr="009D6BD4" w:rsidRDefault="008F6B6F" w:rsidP="008F6B6F">
            <w:pPr>
              <w:keepNext/>
              <w:jc w:val="center"/>
              <w:rPr>
                <w:sz w:val="18"/>
                <w:szCs w:val="18"/>
              </w:rPr>
            </w:pPr>
            <w:r w:rsidRPr="009D6BD4">
              <w:rPr>
                <w:sz w:val="18"/>
                <w:szCs w:val="18"/>
              </w:rPr>
              <w:t>37.580</w:t>
            </w:r>
          </w:p>
        </w:tc>
        <w:tc>
          <w:tcPr>
            <w:tcW w:w="371" w:type="pct"/>
            <w:vAlign w:val="center"/>
          </w:tcPr>
          <w:p w14:paraId="2F5C2FAB" w14:textId="77777777" w:rsidR="008F6B6F" w:rsidRPr="009D6BD4" w:rsidRDefault="008F6B6F" w:rsidP="008F6B6F">
            <w:pPr>
              <w:keepNext/>
              <w:jc w:val="center"/>
              <w:rPr>
                <w:sz w:val="18"/>
                <w:szCs w:val="18"/>
              </w:rPr>
            </w:pPr>
            <w:r w:rsidRPr="009D6BD4">
              <w:rPr>
                <w:sz w:val="18"/>
                <w:szCs w:val="18"/>
              </w:rPr>
              <w:t>17.070</w:t>
            </w:r>
          </w:p>
        </w:tc>
        <w:tc>
          <w:tcPr>
            <w:tcW w:w="418" w:type="pct"/>
            <w:vAlign w:val="center"/>
          </w:tcPr>
          <w:p w14:paraId="7E9D88B0" w14:textId="77777777" w:rsidR="008F6B6F" w:rsidRPr="009D6BD4" w:rsidRDefault="008F6B6F" w:rsidP="008F6B6F">
            <w:pPr>
              <w:keepNext/>
              <w:jc w:val="center"/>
              <w:rPr>
                <w:sz w:val="18"/>
                <w:szCs w:val="18"/>
              </w:rPr>
            </w:pPr>
            <w:r w:rsidRPr="009D6BD4">
              <w:rPr>
                <w:sz w:val="18"/>
                <w:szCs w:val="18"/>
              </w:rPr>
              <w:t>49.86</w:t>
            </w:r>
          </w:p>
        </w:tc>
        <w:tc>
          <w:tcPr>
            <w:tcW w:w="371" w:type="pct"/>
            <w:vAlign w:val="center"/>
          </w:tcPr>
          <w:p w14:paraId="7C91B268" w14:textId="77777777" w:rsidR="008F6B6F" w:rsidRPr="009D6BD4" w:rsidRDefault="008F6B6F" w:rsidP="008F6B6F">
            <w:pPr>
              <w:keepNext/>
              <w:jc w:val="center"/>
              <w:rPr>
                <w:sz w:val="18"/>
                <w:szCs w:val="18"/>
              </w:rPr>
            </w:pPr>
            <w:r w:rsidRPr="009D6BD4">
              <w:rPr>
                <w:sz w:val="18"/>
                <w:szCs w:val="18"/>
              </w:rPr>
              <w:t>49.860</w:t>
            </w:r>
          </w:p>
        </w:tc>
        <w:tc>
          <w:tcPr>
            <w:tcW w:w="371" w:type="pct"/>
            <w:vAlign w:val="center"/>
          </w:tcPr>
          <w:p w14:paraId="7C764453" w14:textId="77777777" w:rsidR="008F6B6F" w:rsidRPr="009D6BD4" w:rsidRDefault="008F6B6F" w:rsidP="008F6B6F">
            <w:pPr>
              <w:keepNext/>
              <w:jc w:val="center"/>
              <w:rPr>
                <w:sz w:val="18"/>
                <w:szCs w:val="18"/>
              </w:rPr>
            </w:pPr>
            <w:r w:rsidRPr="009D6BD4">
              <w:rPr>
                <w:sz w:val="18"/>
                <w:szCs w:val="18"/>
              </w:rPr>
              <w:t>23.670</w:t>
            </w:r>
          </w:p>
        </w:tc>
        <w:tc>
          <w:tcPr>
            <w:tcW w:w="371" w:type="pct"/>
            <w:vAlign w:val="center"/>
          </w:tcPr>
          <w:p w14:paraId="602830CB" w14:textId="77777777" w:rsidR="008F6B6F" w:rsidRPr="009D6BD4" w:rsidRDefault="008F6B6F" w:rsidP="008F6B6F">
            <w:pPr>
              <w:keepNext/>
              <w:jc w:val="center"/>
              <w:rPr>
                <w:sz w:val="18"/>
                <w:szCs w:val="18"/>
              </w:rPr>
            </w:pPr>
            <w:r w:rsidRPr="009D6BD4">
              <w:rPr>
                <w:sz w:val="18"/>
                <w:szCs w:val="18"/>
              </w:rPr>
              <w:t>62.370</w:t>
            </w:r>
          </w:p>
        </w:tc>
      </w:tr>
    </w:tbl>
    <w:p w14:paraId="60C0D10B" w14:textId="77777777" w:rsidR="008F6B6F" w:rsidRPr="009D6BD4" w:rsidRDefault="008F6B6F" w:rsidP="00BC4B7E">
      <w:pPr>
        <w:pStyle w:val="Tekstpodstawowy"/>
        <w:keepNext/>
        <w:spacing w:after="0"/>
        <w:jc w:val="both"/>
        <w:rPr>
          <w:sz w:val="18"/>
          <w:szCs w:val="18"/>
        </w:rPr>
      </w:pPr>
      <w:r w:rsidRPr="009D6BD4">
        <w:rPr>
          <w:sz w:val="18"/>
          <w:szCs w:val="18"/>
        </w:rPr>
        <w:t>Actual Dermal Exposure (ADE) = Sum of residues on inner dosimeter representing the skin, face/neck wipes and hand wash solutions.</w:t>
      </w:r>
    </w:p>
    <w:p w14:paraId="602074ED" w14:textId="77777777" w:rsidR="008F6B6F" w:rsidRDefault="008F6B6F" w:rsidP="00BC4B7E">
      <w:pPr>
        <w:pStyle w:val="Tekstpodstawowy"/>
        <w:keepNext/>
        <w:spacing w:after="0"/>
        <w:jc w:val="both"/>
        <w:rPr>
          <w:bCs/>
          <w:sz w:val="18"/>
          <w:szCs w:val="18"/>
        </w:rPr>
      </w:pPr>
      <w:r w:rsidRPr="009D6BD4">
        <w:rPr>
          <w:sz w:val="18"/>
          <w:szCs w:val="18"/>
        </w:rPr>
        <w:t xml:space="preserve">Potential Inhalation Exposure (PIE) = Residues measured in the breathing zone expressed as </w:t>
      </w:r>
      <w:r w:rsidRPr="009D6BD4">
        <w:rPr>
          <w:bCs/>
          <w:sz w:val="18"/>
          <w:szCs w:val="18"/>
        </w:rPr>
        <w:t>µg/</w:t>
      </w:r>
      <w:proofErr w:type="spellStart"/>
      <w:r w:rsidRPr="009D6BD4">
        <w:rPr>
          <w:bCs/>
          <w:sz w:val="18"/>
          <w:szCs w:val="18"/>
        </w:rPr>
        <w:t>hr</w:t>
      </w:r>
      <w:proofErr w:type="spellEnd"/>
      <w:r w:rsidRPr="009D6BD4">
        <w:rPr>
          <w:bCs/>
          <w:sz w:val="18"/>
          <w:szCs w:val="18"/>
        </w:rPr>
        <w:t xml:space="preserve"> (at a breathing rate of 14 L/min).</w:t>
      </w:r>
    </w:p>
    <w:p w14:paraId="58329CE9" w14:textId="77777777" w:rsidR="00BC4B7E" w:rsidRPr="009D6BD4" w:rsidRDefault="00BC4B7E" w:rsidP="00BC4B7E">
      <w:pPr>
        <w:pStyle w:val="Tekstpodstawowy"/>
        <w:keepNext/>
        <w:spacing w:after="0"/>
        <w:jc w:val="both"/>
        <w:rPr>
          <w:bCs/>
          <w:sz w:val="18"/>
          <w:szCs w:val="18"/>
        </w:rPr>
      </w:pPr>
    </w:p>
    <w:p w14:paraId="28BA774E" w14:textId="77777777" w:rsidR="008F6B6F" w:rsidRPr="00BC4B7E" w:rsidRDefault="008F6B6F" w:rsidP="00BC4B7E">
      <w:pPr>
        <w:pStyle w:val="RepLabel"/>
        <w:spacing w:before="0" w:after="0"/>
        <w:rPr>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37</w:t>
      </w:r>
      <w:r w:rsidRPr="00BC4B7E">
        <w:rPr>
          <w:sz w:val="20"/>
          <w:szCs w:val="20"/>
        </w:rPr>
        <w:fldChar w:fldCharType="end"/>
      </w:r>
      <w:r w:rsidRPr="00BC4B7E">
        <w:rPr>
          <w:sz w:val="20"/>
          <w:szCs w:val="20"/>
        </w:rPr>
        <w:t>:</w:t>
      </w:r>
      <w:r w:rsidRPr="00BC4B7E">
        <w:rPr>
          <w:sz w:val="20"/>
          <w:szCs w:val="20"/>
        </w:rPr>
        <w:tab/>
        <w:t>Determined Residues of fluquinconazole during cleaning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48"/>
        <w:gridCol w:w="898"/>
        <w:gridCol w:w="1026"/>
        <w:gridCol w:w="886"/>
        <w:gridCol w:w="1022"/>
        <w:gridCol w:w="886"/>
        <w:gridCol w:w="886"/>
        <w:gridCol w:w="1026"/>
        <w:gridCol w:w="1164"/>
      </w:tblGrid>
      <w:tr w:rsidR="008F6B6F" w:rsidRPr="00A76B98" w14:paraId="744604D8" w14:textId="77777777" w:rsidTr="008F6B6F">
        <w:trPr>
          <w:trHeight w:val="20"/>
        </w:trPr>
        <w:tc>
          <w:tcPr>
            <w:tcW w:w="829" w:type="pct"/>
            <w:shd w:val="clear" w:color="auto" w:fill="auto"/>
            <w:vAlign w:val="center"/>
          </w:tcPr>
          <w:p w14:paraId="147FAAF4" w14:textId="77777777" w:rsidR="008F6B6F" w:rsidRPr="00A76B98" w:rsidRDefault="008F6B6F" w:rsidP="008F6B6F">
            <w:pPr>
              <w:pStyle w:val="TableText8pt"/>
              <w:keepNext/>
              <w:keepLines/>
              <w:spacing w:before="20" w:after="0"/>
              <w:rPr>
                <w:rFonts w:eastAsia="SimSun"/>
                <w:szCs w:val="16"/>
                <w:lang w:eastAsia="zh-CN"/>
              </w:rPr>
            </w:pPr>
            <w:r w:rsidRPr="00A76B98">
              <w:rPr>
                <w:rFonts w:eastAsia="SimSun"/>
                <w:szCs w:val="16"/>
                <w:lang w:eastAsia="zh-CN"/>
              </w:rPr>
              <w:t xml:space="preserve">Operator </w:t>
            </w:r>
            <w:r>
              <w:rPr>
                <w:rFonts w:eastAsia="SimSun"/>
                <w:szCs w:val="16"/>
                <w:lang w:eastAsia="zh-CN"/>
              </w:rPr>
              <w:t>Number</w:t>
            </w:r>
          </w:p>
        </w:tc>
        <w:tc>
          <w:tcPr>
            <w:tcW w:w="481" w:type="pct"/>
            <w:tcBorders>
              <w:right w:val="single" w:sz="4" w:space="0" w:color="auto"/>
            </w:tcBorders>
            <w:shd w:val="clear" w:color="auto" w:fill="auto"/>
            <w:vAlign w:val="bottom"/>
          </w:tcPr>
          <w:p w14:paraId="00CE0E4A" w14:textId="77777777" w:rsidR="008F6B6F" w:rsidRPr="007267DA" w:rsidRDefault="008F6B6F" w:rsidP="008F6B6F">
            <w:pPr>
              <w:jc w:val="center"/>
              <w:rPr>
                <w:sz w:val="18"/>
                <w:szCs w:val="18"/>
              </w:rPr>
            </w:pPr>
            <w:r w:rsidRPr="007267DA">
              <w:rPr>
                <w:sz w:val="18"/>
                <w:szCs w:val="18"/>
              </w:rPr>
              <w:t>38</w:t>
            </w:r>
          </w:p>
        </w:tc>
        <w:tc>
          <w:tcPr>
            <w:tcW w:w="549" w:type="pct"/>
            <w:tcBorders>
              <w:left w:val="single" w:sz="4" w:space="0" w:color="auto"/>
            </w:tcBorders>
            <w:shd w:val="clear" w:color="auto" w:fill="auto"/>
            <w:vAlign w:val="bottom"/>
          </w:tcPr>
          <w:p w14:paraId="7C06D078" w14:textId="77777777" w:rsidR="008F6B6F" w:rsidRPr="007267DA" w:rsidRDefault="008F6B6F" w:rsidP="008F6B6F">
            <w:pPr>
              <w:jc w:val="center"/>
              <w:rPr>
                <w:sz w:val="18"/>
                <w:szCs w:val="18"/>
              </w:rPr>
            </w:pPr>
            <w:r w:rsidRPr="007267DA">
              <w:rPr>
                <w:sz w:val="18"/>
                <w:szCs w:val="18"/>
              </w:rPr>
              <w:t>39</w:t>
            </w:r>
          </w:p>
        </w:tc>
        <w:tc>
          <w:tcPr>
            <w:tcW w:w="474" w:type="pct"/>
            <w:shd w:val="clear" w:color="auto" w:fill="auto"/>
            <w:vAlign w:val="bottom"/>
          </w:tcPr>
          <w:p w14:paraId="2C789683" w14:textId="77777777" w:rsidR="008F6B6F" w:rsidRPr="007267DA" w:rsidRDefault="008F6B6F" w:rsidP="008F6B6F">
            <w:pPr>
              <w:jc w:val="center"/>
              <w:rPr>
                <w:sz w:val="18"/>
                <w:szCs w:val="18"/>
              </w:rPr>
            </w:pPr>
            <w:r w:rsidRPr="007267DA">
              <w:rPr>
                <w:sz w:val="18"/>
                <w:szCs w:val="18"/>
              </w:rPr>
              <w:t>45</w:t>
            </w:r>
          </w:p>
        </w:tc>
        <w:tc>
          <w:tcPr>
            <w:tcW w:w="547" w:type="pct"/>
            <w:shd w:val="clear" w:color="auto" w:fill="auto"/>
            <w:vAlign w:val="bottom"/>
          </w:tcPr>
          <w:p w14:paraId="2932FBD4" w14:textId="77777777" w:rsidR="008F6B6F" w:rsidRPr="007267DA" w:rsidRDefault="008F6B6F" w:rsidP="008F6B6F">
            <w:pPr>
              <w:jc w:val="center"/>
              <w:rPr>
                <w:sz w:val="18"/>
                <w:szCs w:val="18"/>
              </w:rPr>
            </w:pPr>
            <w:r w:rsidRPr="007267DA">
              <w:rPr>
                <w:sz w:val="18"/>
                <w:szCs w:val="18"/>
              </w:rPr>
              <w:t>48</w:t>
            </w:r>
          </w:p>
        </w:tc>
        <w:tc>
          <w:tcPr>
            <w:tcW w:w="474" w:type="pct"/>
            <w:shd w:val="clear" w:color="auto" w:fill="auto"/>
            <w:vAlign w:val="bottom"/>
          </w:tcPr>
          <w:p w14:paraId="23F3BE7F" w14:textId="77777777" w:rsidR="008F6B6F" w:rsidRPr="007267DA" w:rsidRDefault="008F6B6F" w:rsidP="008F6B6F">
            <w:pPr>
              <w:jc w:val="center"/>
              <w:rPr>
                <w:sz w:val="18"/>
                <w:szCs w:val="18"/>
              </w:rPr>
            </w:pPr>
            <w:r w:rsidRPr="007267DA">
              <w:rPr>
                <w:sz w:val="18"/>
                <w:szCs w:val="18"/>
              </w:rPr>
              <w:t>40</w:t>
            </w:r>
          </w:p>
        </w:tc>
        <w:tc>
          <w:tcPr>
            <w:tcW w:w="474" w:type="pct"/>
            <w:shd w:val="clear" w:color="auto" w:fill="auto"/>
            <w:vAlign w:val="bottom"/>
          </w:tcPr>
          <w:p w14:paraId="58DFD6BE" w14:textId="77777777" w:rsidR="008F6B6F" w:rsidRPr="007267DA" w:rsidRDefault="008F6B6F" w:rsidP="008F6B6F">
            <w:pPr>
              <w:jc w:val="center"/>
              <w:rPr>
                <w:sz w:val="18"/>
                <w:szCs w:val="18"/>
              </w:rPr>
            </w:pPr>
            <w:r w:rsidRPr="007267DA">
              <w:rPr>
                <w:sz w:val="18"/>
                <w:szCs w:val="18"/>
              </w:rPr>
              <w:t>43</w:t>
            </w:r>
          </w:p>
        </w:tc>
        <w:tc>
          <w:tcPr>
            <w:tcW w:w="549" w:type="pct"/>
            <w:shd w:val="clear" w:color="auto" w:fill="auto"/>
            <w:vAlign w:val="bottom"/>
          </w:tcPr>
          <w:p w14:paraId="1E3E113D" w14:textId="77777777" w:rsidR="008F6B6F" w:rsidRPr="007267DA" w:rsidRDefault="008F6B6F" w:rsidP="008F6B6F">
            <w:pPr>
              <w:jc w:val="center"/>
              <w:rPr>
                <w:sz w:val="18"/>
                <w:szCs w:val="18"/>
              </w:rPr>
            </w:pPr>
            <w:r w:rsidRPr="007267DA">
              <w:rPr>
                <w:sz w:val="18"/>
                <w:szCs w:val="18"/>
              </w:rPr>
              <w:t>44</w:t>
            </w:r>
          </w:p>
        </w:tc>
        <w:tc>
          <w:tcPr>
            <w:tcW w:w="624" w:type="pct"/>
            <w:shd w:val="clear" w:color="auto" w:fill="auto"/>
            <w:vAlign w:val="bottom"/>
          </w:tcPr>
          <w:p w14:paraId="4E281F4F" w14:textId="77777777" w:rsidR="008F6B6F" w:rsidRPr="007267DA" w:rsidRDefault="008F6B6F" w:rsidP="008F6B6F">
            <w:pPr>
              <w:jc w:val="center"/>
              <w:rPr>
                <w:sz w:val="18"/>
                <w:szCs w:val="18"/>
              </w:rPr>
            </w:pPr>
            <w:r w:rsidRPr="007267DA">
              <w:rPr>
                <w:sz w:val="18"/>
                <w:szCs w:val="18"/>
              </w:rPr>
              <w:t>47</w:t>
            </w:r>
          </w:p>
        </w:tc>
      </w:tr>
      <w:tr w:rsidR="008F6B6F" w:rsidRPr="00A76B98" w14:paraId="61CF0F73" w14:textId="77777777" w:rsidTr="008F6B6F">
        <w:trPr>
          <w:trHeight w:val="20"/>
        </w:trPr>
        <w:tc>
          <w:tcPr>
            <w:tcW w:w="829" w:type="pct"/>
            <w:shd w:val="clear" w:color="auto" w:fill="auto"/>
            <w:vAlign w:val="center"/>
          </w:tcPr>
          <w:p w14:paraId="3D34C8EE" w14:textId="77777777" w:rsidR="008F6B6F" w:rsidRPr="00A76B98" w:rsidRDefault="008F6B6F" w:rsidP="008F6B6F">
            <w:pPr>
              <w:pStyle w:val="TableText8pt"/>
              <w:keepNext/>
              <w:keepLines/>
              <w:spacing w:before="20" w:after="0"/>
              <w:rPr>
                <w:rFonts w:eastAsia="SimSun"/>
                <w:szCs w:val="16"/>
                <w:lang w:eastAsia="zh-CN"/>
              </w:rPr>
            </w:pPr>
            <w:r>
              <w:rPr>
                <w:rFonts w:eastAsia="SimSun"/>
                <w:szCs w:val="16"/>
                <w:lang w:eastAsia="zh-CN"/>
              </w:rPr>
              <w:t>Body Weight (kg)</w:t>
            </w:r>
          </w:p>
        </w:tc>
        <w:tc>
          <w:tcPr>
            <w:tcW w:w="481" w:type="pct"/>
            <w:tcBorders>
              <w:right w:val="single" w:sz="4" w:space="0" w:color="auto"/>
            </w:tcBorders>
            <w:shd w:val="clear" w:color="auto" w:fill="auto"/>
            <w:vAlign w:val="bottom"/>
          </w:tcPr>
          <w:p w14:paraId="2D0D330C" w14:textId="77777777" w:rsidR="008F6B6F" w:rsidRPr="007267DA" w:rsidRDefault="008F6B6F" w:rsidP="008F6B6F">
            <w:pPr>
              <w:jc w:val="center"/>
              <w:rPr>
                <w:sz w:val="18"/>
                <w:szCs w:val="18"/>
              </w:rPr>
            </w:pPr>
            <w:r w:rsidRPr="007267DA">
              <w:rPr>
                <w:sz w:val="18"/>
                <w:szCs w:val="18"/>
              </w:rPr>
              <w:t>76.20</w:t>
            </w:r>
          </w:p>
        </w:tc>
        <w:tc>
          <w:tcPr>
            <w:tcW w:w="549" w:type="pct"/>
            <w:tcBorders>
              <w:left w:val="single" w:sz="4" w:space="0" w:color="auto"/>
            </w:tcBorders>
            <w:shd w:val="clear" w:color="auto" w:fill="auto"/>
            <w:vAlign w:val="bottom"/>
          </w:tcPr>
          <w:p w14:paraId="6E6C0C01" w14:textId="77777777" w:rsidR="008F6B6F" w:rsidRPr="007267DA" w:rsidRDefault="008F6B6F" w:rsidP="008F6B6F">
            <w:pPr>
              <w:jc w:val="center"/>
              <w:rPr>
                <w:sz w:val="18"/>
                <w:szCs w:val="18"/>
              </w:rPr>
            </w:pPr>
            <w:r w:rsidRPr="007267DA">
              <w:rPr>
                <w:sz w:val="18"/>
                <w:szCs w:val="18"/>
              </w:rPr>
              <w:t>90.00</w:t>
            </w:r>
          </w:p>
        </w:tc>
        <w:tc>
          <w:tcPr>
            <w:tcW w:w="474" w:type="pct"/>
            <w:shd w:val="clear" w:color="auto" w:fill="auto"/>
            <w:vAlign w:val="bottom"/>
          </w:tcPr>
          <w:p w14:paraId="4215687E" w14:textId="77777777" w:rsidR="008F6B6F" w:rsidRPr="007267DA" w:rsidRDefault="008F6B6F" w:rsidP="008F6B6F">
            <w:pPr>
              <w:jc w:val="center"/>
              <w:rPr>
                <w:sz w:val="18"/>
                <w:szCs w:val="18"/>
              </w:rPr>
            </w:pPr>
            <w:r w:rsidRPr="007267DA">
              <w:rPr>
                <w:sz w:val="18"/>
                <w:szCs w:val="18"/>
              </w:rPr>
              <w:t>109.00</w:t>
            </w:r>
          </w:p>
        </w:tc>
        <w:tc>
          <w:tcPr>
            <w:tcW w:w="547" w:type="pct"/>
            <w:shd w:val="clear" w:color="auto" w:fill="auto"/>
            <w:vAlign w:val="bottom"/>
          </w:tcPr>
          <w:p w14:paraId="4A56736D" w14:textId="77777777" w:rsidR="008F6B6F" w:rsidRPr="007267DA" w:rsidRDefault="008F6B6F" w:rsidP="008F6B6F">
            <w:pPr>
              <w:jc w:val="center"/>
              <w:rPr>
                <w:sz w:val="18"/>
                <w:szCs w:val="18"/>
              </w:rPr>
            </w:pPr>
            <w:r w:rsidRPr="007267DA">
              <w:rPr>
                <w:sz w:val="18"/>
                <w:szCs w:val="18"/>
              </w:rPr>
              <w:t>105.20</w:t>
            </w:r>
          </w:p>
        </w:tc>
        <w:tc>
          <w:tcPr>
            <w:tcW w:w="474" w:type="pct"/>
            <w:shd w:val="clear" w:color="auto" w:fill="auto"/>
            <w:vAlign w:val="bottom"/>
          </w:tcPr>
          <w:p w14:paraId="71970BA4" w14:textId="77777777" w:rsidR="008F6B6F" w:rsidRPr="007267DA" w:rsidRDefault="008F6B6F" w:rsidP="008F6B6F">
            <w:pPr>
              <w:jc w:val="center"/>
              <w:rPr>
                <w:sz w:val="18"/>
                <w:szCs w:val="18"/>
              </w:rPr>
            </w:pPr>
            <w:r w:rsidRPr="007267DA">
              <w:rPr>
                <w:sz w:val="18"/>
                <w:szCs w:val="18"/>
              </w:rPr>
              <w:t>65.60</w:t>
            </w:r>
          </w:p>
        </w:tc>
        <w:tc>
          <w:tcPr>
            <w:tcW w:w="474" w:type="pct"/>
            <w:shd w:val="clear" w:color="auto" w:fill="auto"/>
            <w:vAlign w:val="bottom"/>
          </w:tcPr>
          <w:p w14:paraId="4AA673C3" w14:textId="77777777" w:rsidR="008F6B6F" w:rsidRPr="007267DA" w:rsidRDefault="008F6B6F" w:rsidP="008F6B6F">
            <w:pPr>
              <w:jc w:val="center"/>
              <w:rPr>
                <w:sz w:val="18"/>
                <w:szCs w:val="18"/>
              </w:rPr>
            </w:pPr>
            <w:r w:rsidRPr="007267DA">
              <w:rPr>
                <w:sz w:val="18"/>
                <w:szCs w:val="18"/>
              </w:rPr>
              <w:t>81.0</w:t>
            </w:r>
          </w:p>
        </w:tc>
        <w:tc>
          <w:tcPr>
            <w:tcW w:w="549" w:type="pct"/>
            <w:shd w:val="clear" w:color="auto" w:fill="auto"/>
            <w:vAlign w:val="bottom"/>
          </w:tcPr>
          <w:p w14:paraId="6EB3C9F1" w14:textId="77777777" w:rsidR="008F6B6F" w:rsidRPr="007267DA" w:rsidRDefault="008F6B6F" w:rsidP="008F6B6F">
            <w:pPr>
              <w:jc w:val="center"/>
              <w:rPr>
                <w:sz w:val="18"/>
                <w:szCs w:val="18"/>
              </w:rPr>
            </w:pPr>
            <w:r w:rsidRPr="007267DA">
              <w:rPr>
                <w:sz w:val="18"/>
                <w:szCs w:val="18"/>
              </w:rPr>
              <w:t>96.80</w:t>
            </w:r>
          </w:p>
        </w:tc>
        <w:tc>
          <w:tcPr>
            <w:tcW w:w="624" w:type="pct"/>
            <w:shd w:val="clear" w:color="auto" w:fill="auto"/>
            <w:vAlign w:val="bottom"/>
          </w:tcPr>
          <w:p w14:paraId="0257150C" w14:textId="77777777" w:rsidR="008F6B6F" w:rsidRPr="007267DA" w:rsidRDefault="008F6B6F" w:rsidP="008F6B6F">
            <w:pPr>
              <w:jc w:val="center"/>
              <w:rPr>
                <w:sz w:val="18"/>
                <w:szCs w:val="18"/>
              </w:rPr>
            </w:pPr>
            <w:r w:rsidRPr="007267DA">
              <w:rPr>
                <w:sz w:val="18"/>
                <w:szCs w:val="18"/>
              </w:rPr>
              <w:t>100.10</w:t>
            </w:r>
          </w:p>
        </w:tc>
      </w:tr>
      <w:tr w:rsidR="008F6B6F" w:rsidRPr="00A76B98" w14:paraId="4424476A" w14:textId="77777777" w:rsidTr="008F6B6F">
        <w:trPr>
          <w:trHeight w:val="20"/>
        </w:trPr>
        <w:tc>
          <w:tcPr>
            <w:tcW w:w="829" w:type="pct"/>
            <w:shd w:val="clear" w:color="auto" w:fill="auto"/>
            <w:vAlign w:val="center"/>
          </w:tcPr>
          <w:p w14:paraId="5F90A16B" w14:textId="77777777" w:rsidR="008F6B6F" w:rsidRDefault="008F6B6F" w:rsidP="008F6B6F">
            <w:pPr>
              <w:pStyle w:val="TableText8pt"/>
              <w:keepNext/>
              <w:keepLines/>
              <w:spacing w:before="20" w:after="0"/>
              <w:rPr>
                <w:rFonts w:eastAsia="SimSun"/>
                <w:szCs w:val="16"/>
                <w:lang w:eastAsia="zh-CN"/>
              </w:rPr>
            </w:pPr>
            <w:r>
              <w:rPr>
                <w:rFonts w:eastAsia="SimSun"/>
                <w:szCs w:val="16"/>
                <w:lang w:eastAsia="zh-CN"/>
              </w:rPr>
              <w:t>Exposure time (min)</w:t>
            </w:r>
          </w:p>
        </w:tc>
        <w:tc>
          <w:tcPr>
            <w:tcW w:w="481" w:type="pct"/>
            <w:tcBorders>
              <w:right w:val="single" w:sz="4" w:space="0" w:color="auto"/>
            </w:tcBorders>
            <w:shd w:val="clear" w:color="auto" w:fill="auto"/>
            <w:vAlign w:val="bottom"/>
          </w:tcPr>
          <w:p w14:paraId="4A8D7344" w14:textId="77777777" w:rsidR="008F6B6F" w:rsidRPr="007267DA" w:rsidRDefault="008F6B6F" w:rsidP="008F6B6F">
            <w:pPr>
              <w:jc w:val="center"/>
              <w:rPr>
                <w:sz w:val="18"/>
                <w:szCs w:val="18"/>
              </w:rPr>
            </w:pPr>
            <w:r w:rsidRPr="007267DA">
              <w:rPr>
                <w:sz w:val="18"/>
                <w:szCs w:val="18"/>
              </w:rPr>
              <w:t>33.00</w:t>
            </w:r>
          </w:p>
        </w:tc>
        <w:tc>
          <w:tcPr>
            <w:tcW w:w="549" w:type="pct"/>
            <w:tcBorders>
              <w:left w:val="single" w:sz="4" w:space="0" w:color="auto"/>
            </w:tcBorders>
            <w:shd w:val="clear" w:color="auto" w:fill="auto"/>
            <w:vAlign w:val="bottom"/>
          </w:tcPr>
          <w:p w14:paraId="2F8BD909" w14:textId="77777777" w:rsidR="008F6B6F" w:rsidRPr="007267DA" w:rsidRDefault="008F6B6F" w:rsidP="008F6B6F">
            <w:pPr>
              <w:jc w:val="center"/>
              <w:rPr>
                <w:sz w:val="18"/>
                <w:szCs w:val="18"/>
              </w:rPr>
            </w:pPr>
            <w:r w:rsidRPr="007267DA">
              <w:rPr>
                <w:sz w:val="18"/>
                <w:szCs w:val="18"/>
              </w:rPr>
              <w:t>20.00</w:t>
            </w:r>
          </w:p>
        </w:tc>
        <w:tc>
          <w:tcPr>
            <w:tcW w:w="474" w:type="pct"/>
            <w:shd w:val="clear" w:color="auto" w:fill="auto"/>
            <w:vAlign w:val="bottom"/>
          </w:tcPr>
          <w:p w14:paraId="2312063D" w14:textId="77777777" w:rsidR="008F6B6F" w:rsidRPr="007267DA" w:rsidRDefault="008F6B6F" w:rsidP="008F6B6F">
            <w:pPr>
              <w:jc w:val="center"/>
              <w:rPr>
                <w:sz w:val="18"/>
                <w:szCs w:val="18"/>
              </w:rPr>
            </w:pPr>
            <w:r w:rsidRPr="007267DA">
              <w:rPr>
                <w:sz w:val="18"/>
                <w:szCs w:val="18"/>
              </w:rPr>
              <w:t>9.00</w:t>
            </w:r>
          </w:p>
        </w:tc>
        <w:tc>
          <w:tcPr>
            <w:tcW w:w="547" w:type="pct"/>
            <w:shd w:val="clear" w:color="auto" w:fill="auto"/>
            <w:vAlign w:val="bottom"/>
          </w:tcPr>
          <w:p w14:paraId="05860F15" w14:textId="77777777" w:rsidR="008F6B6F" w:rsidRPr="007267DA" w:rsidRDefault="008F6B6F" w:rsidP="008F6B6F">
            <w:pPr>
              <w:jc w:val="center"/>
              <w:rPr>
                <w:sz w:val="18"/>
                <w:szCs w:val="18"/>
              </w:rPr>
            </w:pPr>
            <w:r w:rsidRPr="007267DA">
              <w:rPr>
                <w:sz w:val="18"/>
                <w:szCs w:val="18"/>
              </w:rPr>
              <w:t>15.00</w:t>
            </w:r>
          </w:p>
        </w:tc>
        <w:tc>
          <w:tcPr>
            <w:tcW w:w="474" w:type="pct"/>
            <w:shd w:val="clear" w:color="auto" w:fill="auto"/>
            <w:vAlign w:val="bottom"/>
          </w:tcPr>
          <w:p w14:paraId="02FD3F98" w14:textId="77777777" w:rsidR="008F6B6F" w:rsidRPr="007267DA" w:rsidRDefault="008F6B6F" w:rsidP="008F6B6F">
            <w:pPr>
              <w:jc w:val="center"/>
              <w:rPr>
                <w:sz w:val="18"/>
                <w:szCs w:val="18"/>
              </w:rPr>
            </w:pPr>
            <w:r w:rsidRPr="007267DA">
              <w:rPr>
                <w:sz w:val="18"/>
                <w:szCs w:val="18"/>
              </w:rPr>
              <w:t>26.00</w:t>
            </w:r>
          </w:p>
        </w:tc>
        <w:tc>
          <w:tcPr>
            <w:tcW w:w="474" w:type="pct"/>
            <w:shd w:val="clear" w:color="auto" w:fill="auto"/>
            <w:vAlign w:val="bottom"/>
          </w:tcPr>
          <w:p w14:paraId="487D6F14" w14:textId="77777777" w:rsidR="008F6B6F" w:rsidRPr="007267DA" w:rsidRDefault="008F6B6F" w:rsidP="008F6B6F">
            <w:pPr>
              <w:jc w:val="center"/>
              <w:rPr>
                <w:sz w:val="18"/>
                <w:szCs w:val="18"/>
              </w:rPr>
            </w:pPr>
            <w:r w:rsidRPr="007267DA">
              <w:rPr>
                <w:sz w:val="18"/>
                <w:szCs w:val="18"/>
              </w:rPr>
              <w:t>16.00</w:t>
            </w:r>
          </w:p>
        </w:tc>
        <w:tc>
          <w:tcPr>
            <w:tcW w:w="549" w:type="pct"/>
            <w:shd w:val="clear" w:color="auto" w:fill="auto"/>
            <w:vAlign w:val="bottom"/>
          </w:tcPr>
          <w:p w14:paraId="0F1B2957" w14:textId="77777777" w:rsidR="008F6B6F" w:rsidRPr="007267DA" w:rsidRDefault="008F6B6F" w:rsidP="008F6B6F">
            <w:pPr>
              <w:jc w:val="center"/>
              <w:rPr>
                <w:sz w:val="18"/>
                <w:szCs w:val="18"/>
              </w:rPr>
            </w:pPr>
            <w:r w:rsidRPr="007267DA">
              <w:rPr>
                <w:sz w:val="18"/>
                <w:szCs w:val="18"/>
              </w:rPr>
              <w:t>7.0</w:t>
            </w:r>
          </w:p>
        </w:tc>
        <w:tc>
          <w:tcPr>
            <w:tcW w:w="624" w:type="pct"/>
            <w:shd w:val="clear" w:color="auto" w:fill="auto"/>
            <w:vAlign w:val="bottom"/>
          </w:tcPr>
          <w:p w14:paraId="200D9545" w14:textId="77777777" w:rsidR="008F6B6F" w:rsidRPr="007267DA" w:rsidRDefault="008F6B6F" w:rsidP="008F6B6F">
            <w:pPr>
              <w:jc w:val="center"/>
              <w:rPr>
                <w:sz w:val="18"/>
                <w:szCs w:val="18"/>
              </w:rPr>
            </w:pPr>
            <w:r w:rsidRPr="007267DA">
              <w:rPr>
                <w:sz w:val="18"/>
                <w:szCs w:val="18"/>
              </w:rPr>
              <w:t>13.00</w:t>
            </w:r>
          </w:p>
        </w:tc>
      </w:tr>
      <w:tr w:rsidR="008F6B6F" w:rsidRPr="00E03470" w14:paraId="7C673B55" w14:textId="77777777" w:rsidTr="008F6B6F">
        <w:trPr>
          <w:trHeight w:val="20"/>
        </w:trPr>
        <w:tc>
          <w:tcPr>
            <w:tcW w:w="5000" w:type="pct"/>
            <w:gridSpan w:val="9"/>
            <w:tcBorders>
              <w:top w:val="nil"/>
              <w:bottom w:val="nil"/>
              <w:right w:val="single" w:sz="4" w:space="0" w:color="auto"/>
            </w:tcBorders>
            <w:shd w:val="clear" w:color="auto" w:fill="auto"/>
            <w:vAlign w:val="center"/>
          </w:tcPr>
          <w:p w14:paraId="3ED4950F" w14:textId="77777777" w:rsidR="008F6B6F" w:rsidRPr="00A930B2" w:rsidRDefault="008F6B6F" w:rsidP="008F6B6F">
            <w:pPr>
              <w:pStyle w:val="TableText8pt"/>
              <w:keepNext/>
              <w:keepLines/>
              <w:spacing w:before="20"/>
              <w:rPr>
                <w:rFonts w:eastAsia="SimSun"/>
                <w:b/>
                <w:szCs w:val="16"/>
                <w:lang w:eastAsia="zh-CN"/>
              </w:rPr>
            </w:pPr>
            <w:r w:rsidRPr="00A930B2">
              <w:rPr>
                <w:rFonts w:eastAsia="SimSun"/>
                <w:b/>
                <w:szCs w:val="16"/>
                <w:lang w:eastAsia="zh-CN"/>
              </w:rPr>
              <w:t>Inner dosimeter (representing the skin)</w:t>
            </w:r>
          </w:p>
        </w:tc>
      </w:tr>
      <w:tr w:rsidR="008F6B6F" w:rsidRPr="00E03470" w14:paraId="060D6648" w14:textId="77777777" w:rsidTr="008F6B6F">
        <w:trPr>
          <w:trHeight w:val="20"/>
        </w:trPr>
        <w:tc>
          <w:tcPr>
            <w:tcW w:w="829" w:type="pct"/>
            <w:shd w:val="clear" w:color="auto" w:fill="auto"/>
            <w:vAlign w:val="center"/>
          </w:tcPr>
          <w:p w14:paraId="1F5C38BF" w14:textId="77777777" w:rsidR="008F6B6F" w:rsidRPr="00F06928" w:rsidRDefault="008F6B6F" w:rsidP="008F6B6F">
            <w:pPr>
              <w:pStyle w:val="TableText8pt"/>
              <w:keepNext/>
              <w:keepLines/>
              <w:spacing w:before="20" w:after="0"/>
              <w:rPr>
                <w:rFonts w:eastAsia="SimSun"/>
                <w:szCs w:val="16"/>
                <w:lang w:eastAsia="zh-CN"/>
              </w:rPr>
            </w:pPr>
            <w:r w:rsidRPr="00F06928">
              <w:rPr>
                <w:rFonts w:eastAsia="SimSun"/>
                <w:szCs w:val="16"/>
                <w:lang w:eastAsia="zh-CN"/>
              </w:rPr>
              <w:t>arms</w:t>
            </w:r>
          </w:p>
        </w:tc>
        <w:tc>
          <w:tcPr>
            <w:tcW w:w="481" w:type="pct"/>
            <w:tcBorders>
              <w:right w:val="single" w:sz="4" w:space="0" w:color="auto"/>
            </w:tcBorders>
            <w:shd w:val="clear" w:color="auto" w:fill="auto"/>
            <w:vAlign w:val="bottom"/>
          </w:tcPr>
          <w:p w14:paraId="2FF9BD72" w14:textId="77777777" w:rsidR="008F6B6F" w:rsidRPr="007267DA" w:rsidRDefault="008F6B6F" w:rsidP="008F6B6F">
            <w:pPr>
              <w:jc w:val="center"/>
              <w:rPr>
                <w:sz w:val="18"/>
                <w:szCs w:val="18"/>
              </w:rPr>
            </w:pPr>
            <w:r w:rsidRPr="007267DA">
              <w:rPr>
                <w:sz w:val="18"/>
                <w:szCs w:val="18"/>
              </w:rPr>
              <w:t>10.57</w:t>
            </w:r>
          </w:p>
        </w:tc>
        <w:tc>
          <w:tcPr>
            <w:tcW w:w="549" w:type="pct"/>
            <w:tcBorders>
              <w:left w:val="single" w:sz="4" w:space="0" w:color="auto"/>
            </w:tcBorders>
            <w:shd w:val="clear" w:color="auto" w:fill="auto"/>
            <w:vAlign w:val="bottom"/>
          </w:tcPr>
          <w:p w14:paraId="1AE591E3" w14:textId="77777777" w:rsidR="008F6B6F" w:rsidRPr="007267DA" w:rsidRDefault="008F6B6F" w:rsidP="008F6B6F">
            <w:pPr>
              <w:jc w:val="center"/>
              <w:rPr>
                <w:sz w:val="18"/>
                <w:szCs w:val="18"/>
              </w:rPr>
            </w:pPr>
            <w:r w:rsidRPr="007267DA">
              <w:rPr>
                <w:sz w:val="18"/>
                <w:szCs w:val="18"/>
              </w:rPr>
              <w:t>8.400</w:t>
            </w:r>
          </w:p>
        </w:tc>
        <w:tc>
          <w:tcPr>
            <w:tcW w:w="474" w:type="pct"/>
            <w:shd w:val="clear" w:color="auto" w:fill="auto"/>
            <w:vAlign w:val="bottom"/>
          </w:tcPr>
          <w:p w14:paraId="741A7246" w14:textId="77777777" w:rsidR="008F6B6F" w:rsidRPr="007267DA" w:rsidRDefault="008F6B6F" w:rsidP="008F6B6F">
            <w:pPr>
              <w:jc w:val="center"/>
              <w:rPr>
                <w:sz w:val="18"/>
                <w:szCs w:val="18"/>
              </w:rPr>
            </w:pPr>
            <w:r w:rsidRPr="007267DA">
              <w:rPr>
                <w:sz w:val="18"/>
                <w:szCs w:val="18"/>
              </w:rPr>
              <w:t>6.118</w:t>
            </w:r>
          </w:p>
        </w:tc>
        <w:tc>
          <w:tcPr>
            <w:tcW w:w="547" w:type="pct"/>
            <w:shd w:val="clear" w:color="auto" w:fill="auto"/>
            <w:vAlign w:val="bottom"/>
          </w:tcPr>
          <w:p w14:paraId="359EEC34" w14:textId="77777777" w:rsidR="008F6B6F" w:rsidRPr="007267DA" w:rsidRDefault="008F6B6F" w:rsidP="008F6B6F">
            <w:pPr>
              <w:jc w:val="center"/>
              <w:rPr>
                <w:sz w:val="18"/>
                <w:szCs w:val="18"/>
              </w:rPr>
            </w:pPr>
            <w:r w:rsidRPr="007267DA">
              <w:rPr>
                <w:sz w:val="18"/>
                <w:szCs w:val="18"/>
              </w:rPr>
              <w:t>1.127</w:t>
            </w:r>
          </w:p>
        </w:tc>
        <w:tc>
          <w:tcPr>
            <w:tcW w:w="474" w:type="pct"/>
            <w:shd w:val="clear" w:color="auto" w:fill="auto"/>
            <w:vAlign w:val="bottom"/>
          </w:tcPr>
          <w:p w14:paraId="2CD85BA3" w14:textId="77777777" w:rsidR="008F6B6F" w:rsidRPr="007267DA" w:rsidRDefault="008F6B6F" w:rsidP="008F6B6F">
            <w:pPr>
              <w:jc w:val="center"/>
              <w:rPr>
                <w:sz w:val="18"/>
                <w:szCs w:val="18"/>
              </w:rPr>
            </w:pPr>
            <w:r w:rsidRPr="007267DA">
              <w:rPr>
                <w:sz w:val="18"/>
                <w:szCs w:val="18"/>
              </w:rPr>
              <w:t>0.5215</w:t>
            </w:r>
          </w:p>
        </w:tc>
        <w:tc>
          <w:tcPr>
            <w:tcW w:w="474" w:type="pct"/>
            <w:shd w:val="clear" w:color="auto" w:fill="auto"/>
            <w:vAlign w:val="bottom"/>
          </w:tcPr>
          <w:p w14:paraId="03404067" w14:textId="77777777" w:rsidR="008F6B6F" w:rsidRPr="007267DA" w:rsidRDefault="008F6B6F" w:rsidP="008F6B6F">
            <w:pPr>
              <w:jc w:val="center"/>
              <w:rPr>
                <w:sz w:val="18"/>
                <w:szCs w:val="18"/>
              </w:rPr>
            </w:pPr>
            <w:r w:rsidRPr="007267DA">
              <w:rPr>
                <w:sz w:val="18"/>
                <w:szCs w:val="18"/>
              </w:rPr>
              <w:t>0.7504</w:t>
            </w:r>
          </w:p>
        </w:tc>
        <w:tc>
          <w:tcPr>
            <w:tcW w:w="549" w:type="pct"/>
            <w:shd w:val="clear" w:color="auto" w:fill="auto"/>
            <w:vAlign w:val="bottom"/>
          </w:tcPr>
          <w:p w14:paraId="52F36E22" w14:textId="77777777" w:rsidR="008F6B6F" w:rsidRPr="007267DA" w:rsidRDefault="008F6B6F" w:rsidP="008F6B6F">
            <w:pPr>
              <w:jc w:val="center"/>
              <w:rPr>
                <w:sz w:val="18"/>
                <w:szCs w:val="18"/>
              </w:rPr>
            </w:pPr>
            <w:r w:rsidRPr="007267DA">
              <w:rPr>
                <w:sz w:val="18"/>
                <w:szCs w:val="18"/>
              </w:rPr>
              <w:t>1.554</w:t>
            </w:r>
          </w:p>
        </w:tc>
        <w:tc>
          <w:tcPr>
            <w:tcW w:w="624" w:type="pct"/>
            <w:tcBorders>
              <w:right w:val="single" w:sz="4" w:space="0" w:color="auto"/>
            </w:tcBorders>
            <w:shd w:val="clear" w:color="auto" w:fill="auto"/>
            <w:vAlign w:val="bottom"/>
          </w:tcPr>
          <w:p w14:paraId="5FD4E977" w14:textId="77777777" w:rsidR="008F6B6F" w:rsidRPr="007267DA" w:rsidRDefault="008F6B6F" w:rsidP="008F6B6F">
            <w:pPr>
              <w:jc w:val="center"/>
              <w:rPr>
                <w:sz w:val="18"/>
                <w:szCs w:val="18"/>
              </w:rPr>
            </w:pPr>
            <w:r w:rsidRPr="007267DA">
              <w:rPr>
                <w:sz w:val="18"/>
                <w:szCs w:val="18"/>
              </w:rPr>
              <w:t>21.91</w:t>
            </w:r>
          </w:p>
        </w:tc>
      </w:tr>
      <w:tr w:rsidR="008F6B6F" w:rsidRPr="00E03470" w14:paraId="03F6303C" w14:textId="77777777" w:rsidTr="008F6B6F">
        <w:trPr>
          <w:trHeight w:val="20"/>
        </w:trPr>
        <w:tc>
          <w:tcPr>
            <w:tcW w:w="829" w:type="pct"/>
            <w:shd w:val="clear" w:color="auto" w:fill="auto"/>
            <w:vAlign w:val="center"/>
          </w:tcPr>
          <w:p w14:paraId="4B1988C9" w14:textId="77777777" w:rsidR="008F6B6F" w:rsidRPr="00F06928" w:rsidRDefault="008F6B6F" w:rsidP="008F6B6F">
            <w:pPr>
              <w:pStyle w:val="TableText8pt"/>
              <w:keepNext/>
              <w:keepLines/>
              <w:spacing w:before="20" w:after="0"/>
              <w:rPr>
                <w:rFonts w:eastAsia="SimSun"/>
                <w:szCs w:val="16"/>
                <w:lang w:eastAsia="zh-CN"/>
              </w:rPr>
            </w:pPr>
            <w:r w:rsidRPr="00F06928">
              <w:rPr>
                <w:rFonts w:eastAsia="SimSun"/>
                <w:szCs w:val="16"/>
                <w:lang w:eastAsia="zh-CN"/>
              </w:rPr>
              <w:t>legs</w:t>
            </w:r>
          </w:p>
        </w:tc>
        <w:tc>
          <w:tcPr>
            <w:tcW w:w="481" w:type="pct"/>
            <w:tcBorders>
              <w:right w:val="single" w:sz="4" w:space="0" w:color="auto"/>
            </w:tcBorders>
            <w:shd w:val="clear" w:color="auto" w:fill="auto"/>
            <w:vAlign w:val="bottom"/>
          </w:tcPr>
          <w:p w14:paraId="2DA15C70" w14:textId="77777777" w:rsidR="008F6B6F" w:rsidRPr="007267DA" w:rsidRDefault="008F6B6F" w:rsidP="008F6B6F">
            <w:pPr>
              <w:jc w:val="center"/>
              <w:rPr>
                <w:sz w:val="18"/>
                <w:szCs w:val="18"/>
              </w:rPr>
            </w:pPr>
            <w:r w:rsidRPr="007267DA">
              <w:rPr>
                <w:sz w:val="18"/>
                <w:szCs w:val="18"/>
              </w:rPr>
              <w:t>1.968</w:t>
            </w:r>
          </w:p>
        </w:tc>
        <w:tc>
          <w:tcPr>
            <w:tcW w:w="549" w:type="pct"/>
            <w:tcBorders>
              <w:left w:val="single" w:sz="4" w:space="0" w:color="auto"/>
            </w:tcBorders>
            <w:shd w:val="clear" w:color="auto" w:fill="auto"/>
            <w:vAlign w:val="bottom"/>
          </w:tcPr>
          <w:p w14:paraId="2264113A" w14:textId="77777777" w:rsidR="008F6B6F" w:rsidRPr="007267DA" w:rsidRDefault="008F6B6F" w:rsidP="008F6B6F">
            <w:pPr>
              <w:jc w:val="center"/>
              <w:rPr>
                <w:sz w:val="18"/>
                <w:szCs w:val="18"/>
              </w:rPr>
            </w:pPr>
            <w:r w:rsidRPr="007267DA">
              <w:rPr>
                <w:sz w:val="18"/>
                <w:szCs w:val="18"/>
              </w:rPr>
              <w:t>9.760</w:t>
            </w:r>
          </w:p>
        </w:tc>
        <w:tc>
          <w:tcPr>
            <w:tcW w:w="474" w:type="pct"/>
            <w:shd w:val="clear" w:color="auto" w:fill="auto"/>
            <w:vAlign w:val="bottom"/>
          </w:tcPr>
          <w:p w14:paraId="73F59E0E" w14:textId="77777777" w:rsidR="008F6B6F" w:rsidRPr="007267DA" w:rsidRDefault="008F6B6F" w:rsidP="008F6B6F">
            <w:pPr>
              <w:jc w:val="center"/>
              <w:rPr>
                <w:sz w:val="18"/>
                <w:szCs w:val="18"/>
              </w:rPr>
            </w:pPr>
            <w:r w:rsidRPr="007267DA">
              <w:rPr>
                <w:sz w:val="18"/>
                <w:szCs w:val="18"/>
              </w:rPr>
              <w:t>92.00</w:t>
            </w:r>
          </w:p>
        </w:tc>
        <w:tc>
          <w:tcPr>
            <w:tcW w:w="547" w:type="pct"/>
            <w:shd w:val="clear" w:color="auto" w:fill="auto"/>
            <w:vAlign w:val="bottom"/>
          </w:tcPr>
          <w:p w14:paraId="30BD83EF" w14:textId="77777777" w:rsidR="008F6B6F" w:rsidRPr="007267DA" w:rsidRDefault="008F6B6F" w:rsidP="008F6B6F">
            <w:pPr>
              <w:jc w:val="center"/>
              <w:rPr>
                <w:sz w:val="18"/>
                <w:szCs w:val="18"/>
              </w:rPr>
            </w:pPr>
            <w:r w:rsidRPr="007267DA">
              <w:rPr>
                <w:sz w:val="18"/>
                <w:szCs w:val="18"/>
              </w:rPr>
              <w:t>0.576</w:t>
            </w:r>
          </w:p>
        </w:tc>
        <w:tc>
          <w:tcPr>
            <w:tcW w:w="474" w:type="pct"/>
            <w:shd w:val="clear" w:color="auto" w:fill="auto"/>
            <w:vAlign w:val="bottom"/>
          </w:tcPr>
          <w:p w14:paraId="717B439C" w14:textId="77777777" w:rsidR="008F6B6F" w:rsidRPr="007267DA" w:rsidRDefault="008F6B6F" w:rsidP="008F6B6F">
            <w:pPr>
              <w:jc w:val="center"/>
              <w:rPr>
                <w:sz w:val="18"/>
                <w:szCs w:val="18"/>
              </w:rPr>
            </w:pPr>
            <w:r w:rsidRPr="007267DA">
              <w:rPr>
                <w:sz w:val="18"/>
                <w:szCs w:val="18"/>
              </w:rPr>
              <w:t>1.896</w:t>
            </w:r>
          </w:p>
        </w:tc>
        <w:tc>
          <w:tcPr>
            <w:tcW w:w="474" w:type="pct"/>
            <w:shd w:val="clear" w:color="auto" w:fill="auto"/>
            <w:vAlign w:val="bottom"/>
          </w:tcPr>
          <w:p w14:paraId="20DDA512" w14:textId="77777777" w:rsidR="008F6B6F" w:rsidRPr="007267DA" w:rsidRDefault="008F6B6F" w:rsidP="008F6B6F">
            <w:pPr>
              <w:jc w:val="center"/>
              <w:rPr>
                <w:sz w:val="18"/>
                <w:szCs w:val="18"/>
              </w:rPr>
            </w:pPr>
            <w:r w:rsidRPr="007267DA">
              <w:rPr>
                <w:sz w:val="18"/>
                <w:szCs w:val="18"/>
              </w:rPr>
              <w:t>0.4312</w:t>
            </w:r>
          </w:p>
        </w:tc>
        <w:tc>
          <w:tcPr>
            <w:tcW w:w="549" w:type="pct"/>
            <w:shd w:val="clear" w:color="auto" w:fill="auto"/>
            <w:vAlign w:val="bottom"/>
          </w:tcPr>
          <w:p w14:paraId="72125E81" w14:textId="77777777" w:rsidR="008F6B6F" w:rsidRPr="007267DA" w:rsidRDefault="008F6B6F" w:rsidP="008F6B6F">
            <w:pPr>
              <w:jc w:val="center"/>
              <w:rPr>
                <w:sz w:val="18"/>
                <w:szCs w:val="18"/>
              </w:rPr>
            </w:pPr>
            <w:r w:rsidRPr="007267DA">
              <w:rPr>
                <w:sz w:val="18"/>
                <w:szCs w:val="18"/>
              </w:rPr>
              <w:t>0.4448</w:t>
            </w:r>
          </w:p>
        </w:tc>
        <w:tc>
          <w:tcPr>
            <w:tcW w:w="624" w:type="pct"/>
            <w:shd w:val="clear" w:color="auto" w:fill="auto"/>
            <w:vAlign w:val="bottom"/>
          </w:tcPr>
          <w:p w14:paraId="45C07931" w14:textId="77777777" w:rsidR="008F6B6F" w:rsidRPr="007267DA" w:rsidRDefault="008F6B6F" w:rsidP="008F6B6F">
            <w:pPr>
              <w:jc w:val="center"/>
              <w:rPr>
                <w:sz w:val="18"/>
                <w:szCs w:val="18"/>
              </w:rPr>
            </w:pPr>
            <w:r w:rsidRPr="007267DA">
              <w:rPr>
                <w:sz w:val="18"/>
                <w:szCs w:val="18"/>
              </w:rPr>
              <w:t>11.04</w:t>
            </w:r>
          </w:p>
        </w:tc>
      </w:tr>
      <w:tr w:rsidR="008F6B6F" w:rsidRPr="00E03470" w14:paraId="6A5350E3" w14:textId="77777777" w:rsidTr="008F6B6F">
        <w:trPr>
          <w:trHeight w:val="20"/>
        </w:trPr>
        <w:tc>
          <w:tcPr>
            <w:tcW w:w="829" w:type="pct"/>
            <w:shd w:val="clear" w:color="auto" w:fill="auto"/>
            <w:vAlign w:val="center"/>
          </w:tcPr>
          <w:p w14:paraId="16A522B3" w14:textId="77777777" w:rsidR="008F6B6F" w:rsidRPr="00F06928" w:rsidRDefault="008F6B6F" w:rsidP="008F6B6F">
            <w:pPr>
              <w:pStyle w:val="TableText8pt"/>
              <w:keepNext/>
              <w:keepLines/>
              <w:spacing w:before="20" w:after="0"/>
              <w:rPr>
                <w:rFonts w:eastAsia="SimSun"/>
                <w:szCs w:val="16"/>
                <w:lang w:eastAsia="zh-CN"/>
              </w:rPr>
            </w:pPr>
            <w:r w:rsidRPr="00F06928">
              <w:rPr>
                <w:rFonts w:eastAsia="SimSun"/>
                <w:szCs w:val="16"/>
                <w:lang w:eastAsia="zh-CN"/>
              </w:rPr>
              <w:t>torso</w:t>
            </w:r>
          </w:p>
        </w:tc>
        <w:tc>
          <w:tcPr>
            <w:tcW w:w="481" w:type="pct"/>
            <w:tcBorders>
              <w:right w:val="single" w:sz="4" w:space="0" w:color="auto"/>
            </w:tcBorders>
            <w:shd w:val="clear" w:color="auto" w:fill="auto"/>
            <w:vAlign w:val="bottom"/>
          </w:tcPr>
          <w:p w14:paraId="5830E9A5" w14:textId="77777777" w:rsidR="008F6B6F" w:rsidRPr="007267DA" w:rsidRDefault="008F6B6F" w:rsidP="008F6B6F">
            <w:pPr>
              <w:jc w:val="center"/>
              <w:rPr>
                <w:sz w:val="18"/>
                <w:szCs w:val="18"/>
              </w:rPr>
            </w:pPr>
            <w:r w:rsidRPr="007267DA">
              <w:rPr>
                <w:sz w:val="18"/>
                <w:szCs w:val="18"/>
              </w:rPr>
              <w:t>7.0980</w:t>
            </w:r>
          </w:p>
        </w:tc>
        <w:tc>
          <w:tcPr>
            <w:tcW w:w="549" w:type="pct"/>
            <w:tcBorders>
              <w:left w:val="single" w:sz="4" w:space="0" w:color="auto"/>
            </w:tcBorders>
            <w:shd w:val="clear" w:color="auto" w:fill="auto"/>
            <w:vAlign w:val="bottom"/>
          </w:tcPr>
          <w:p w14:paraId="678036C1" w14:textId="77777777" w:rsidR="008F6B6F" w:rsidRPr="007267DA" w:rsidRDefault="008F6B6F" w:rsidP="008F6B6F">
            <w:pPr>
              <w:jc w:val="center"/>
              <w:rPr>
                <w:sz w:val="18"/>
                <w:szCs w:val="18"/>
              </w:rPr>
            </w:pPr>
            <w:r w:rsidRPr="007267DA">
              <w:rPr>
                <w:sz w:val="18"/>
                <w:szCs w:val="18"/>
              </w:rPr>
              <w:t>10.240</w:t>
            </w:r>
          </w:p>
        </w:tc>
        <w:tc>
          <w:tcPr>
            <w:tcW w:w="474" w:type="pct"/>
            <w:shd w:val="clear" w:color="auto" w:fill="auto"/>
            <w:vAlign w:val="bottom"/>
          </w:tcPr>
          <w:p w14:paraId="3CC185D2" w14:textId="77777777" w:rsidR="008F6B6F" w:rsidRPr="007267DA" w:rsidRDefault="008F6B6F" w:rsidP="008F6B6F">
            <w:pPr>
              <w:jc w:val="center"/>
              <w:rPr>
                <w:sz w:val="18"/>
                <w:szCs w:val="18"/>
              </w:rPr>
            </w:pPr>
            <w:r w:rsidRPr="007267DA">
              <w:rPr>
                <w:sz w:val="18"/>
                <w:szCs w:val="18"/>
              </w:rPr>
              <w:t>35.840</w:t>
            </w:r>
          </w:p>
        </w:tc>
        <w:tc>
          <w:tcPr>
            <w:tcW w:w="547" w:type="pct"/>
            <w:shd w:val="clear" w:color="auto" w:fill="auto"/>
            <w:vAlign w:val="bottom"/>
          </w:tcPr>
          <w:p w14:paraId="67379EDB" w14:textId="77777777" w:rsidR="008F6B6F" w:rsidRPr="007267DA" w:rsidRDefault="008F6B6F" w:rsidP="008F6B6F">
            <w:pPr>
              <w:jc w:val="center"/>
              <w:rPr>
                <w:sz w:val="18"/>
                <w:szCs w:val="18"/>
              </w:rPr>
            </w:pPr>
            <w:r w:rsidRPr="007267DA">
              <w:rPr>
                <w:sz w:val="18"/>
                <w:szCs w:val="18"/>
              </w:rPr>
              <w:t>1.9050</w:t>
            </w:r>
          </w:p>
        </w:tc>
        <w:tc>
          <w:tcPr>
            <w:tcW w:w="474" w:type="pct"/>
            <w:shd w:val="clear" w:color="auto" w:fill="auto"/>
            <w:vAlign w:val="bottom"/>
          </w:tcPr>
          <w:p w14:paraId="5BD62208" w14:textId="77777777" w:rsidR="008F6B6F" w:rsidRPr="007267DA" w:rsidRDefault="008F6B6F" w:rsidP="008F6B6F">
            <w:pPr>
              <w:jc w:val="center"/>
              <w:rPr>
                <w:sz w:val="18"/>
                <w:szCs w:val="18"/>
              </w:rPr>
            </w:pPr>
            <w:r w:rsidRPr="007267DA">
              <w:rPr>
                <w:sz w:val="18"/>
                <w:szCs w:val="18"/>
              </w:rPr>
              <w:t>1.6130</w:t>
            </w:r>
          </w:p>
        </w:tc>
        <w:tc>
          <w:tcPr>
            <w:tcW w:w="474" w:type="pct"/>
            <w:shd w:val="clear" w:color="auto" w:fill="auto"/>
            <w:vAlign w:val="bottom"/>
          </w:tcPr>
          <w:p w14:paraId="40E46B04" w14:textId="77777777" w:rsidR="008F6B6F" w:rsidRPr="007267DA" w:rsidRDefault="008F6B6F" w:rsidP="008F6B6F">
            <w:pPr>
              <w:jc w:val="center"/>
              <w:rPr>
                <w:sz w:val="18"/>
                <w:szCs w:val="18"/>
              </w:rPr>
            </w:pPr>
            <w:r w:rsidRPr="007267DA">
              <w:rPr>
                <w:sz w:val="18"/>
                <w:szCs w:val="18"/>
              </w:rPr>
              <w:t>1.2770</w:t>
            </w:r>
          </w:p>
        </w:tc>
        <w:tc>
          <w:tcPr>
            <w:tcW w:w="549" w:type="pct"/>
            <w:shd w:val="clear" w:color="auto" w:fill="auto"/>
            <w:vAlign w:val="bottom"/>
          </w:tcPr>
          <w:p w14:paraId="15EA57B1" w14:textId="77777777" w:rsidR="008F6B6F" w:rsidRPr="007267DA" w:rsidRDefault="008F6B6F" w:rsidP="008F6B6F">
            <w:pPr>
              <w:jc w:val="center"/>
              <w:rPr>
                <w:sz w:val="18"/>
                <w:szCs w:val="18"/>
              </w:rPr>
            </w:pPr>
            <w:r w:rsidRPr="007267DA">
              <w:rPr>
                <w:sz w:val="18"/>
                <w:szCs w:val="18"/>
              </w:rPr>
              <w:t>1.49500</w:t>
            </w:r>
          </w:p>
        </w:tc>
        <w:tc>
          <w:tcPr>
            <w:tcW w:w="624" w:type="pct"/>
            <w:shd w:val="clear" w:color="auto" w:fill="auto"/>
            <w:vAlign w:val="bottom"/>
          </w:tcPr>
          <w:p w14:paraId="5A32CF9B" w14:textId="77777777" w:rsidR="008F6B6F" w:rsidRPr="007267DA" w:rsidRDefault="008F6B6F" w:rsidP="008F6B6F">
            <w:pPr>
              <w:jc w:val="center"/>
              <w:rPr>
                <w:sz w:val="18"/>
                <w:szCs w:val="18"/>
              </w:rPr>
            </w:pPr>
            <w:r w:rsidRPr="007267DA">
              <w:rPr>
                <w:sz w:val="18"/>
                <w:szCs w:val="18"/>
              </w:rPr>
              <w:t>2.2830</w:t>
            </w:r>
          </w:p>
        </w:tc>
      </w:tr>
      <w:tr w:rsidR="008F6B6F" w:rsidRPr="007267DA" w14:paraId="32849201" w14:textId="77777777" w:rsidTr="008F6B6F">
        <w:trPr>
          <w:trHeight w:val="20"/>
        </w:trPr>
        <w:tc>
          <w:tcPr>
            <w:tcW w:w="829" w:type="pct"/>
            <w:shd w:val="clear" w:color="auto" w:fill="auto"/>
            <w:vAlign w:val="center"/>
          </w:tcPr>
          <w:p w14:paraId="1952FDAB" w14:textId="77777777" w:rsidR="008F6B6F" w:rsidRPr="007267DA" w:rsidRDefault="008F6B6F" w:rsidP="008F6B6F">
            <w:pPr>
              <w:pStyle w:val="TableText8pt"/>
              <w:keepNext/>
              <w:keepLines/>
              <w:spacing w:before="20" w:after="0"/>
              <w:rPr>
                <w:rFonts w:eastAsia="SimSun"/>
                <w:szCs w:val="16"/>
                <w:lang w:eastAsia="zh-CN"/>
              </w:rPr>
            </w:pPr>
            <w:r w:rsidRPr="007267DA">
              <w:rPr>
                <w:rFonts w:eastAsia="SimSun"/>
                <w:szCs w:val="16"/>
                <w:lang w:eastAsia="zh-CN"/>
              </w:rPr>
              <w:t>TOTAL</w:t>
            </w:r>
          </w:p>
        </w:tc>
        <w:tc>
          <w:tcPr>
            <w:tcW w:w="481" w:type="pct"/>
            <w:tcBorders>
              <w:right w:val="single" w:sz="4" w:space="0" w:color="auto"/>
            </w:tcBorders>
            <w:shd w:val="clear" w:color="auto" w:fill="auto"/>
            <w:vAlign w:val="bottom"/>
          </w:tcPr>
          <w:p w14:paraId="1FDA3D80" w14:textId="77777777" w:rsidR="008F6B6F" w:rsidRPr="007267DA" w:rsidRDefault="008F6B6F" w:rsidP="008F6B6F">
            <w:pPr>
              <w:jc w:val="center"/>
              <w:rPr>
                <w:bCs/>
                <w:sz w:val="18"/>
                <w:szCs w:val="18"/>
              </w:rPr>
            </w:pPr>
            <w:r w:rsidRPr="007267DA">
              <w:rPr>
                <w:bCs/>
                <w:sz w:val="18"/>
                <w:szCs w:val="18"/>
              </w:rPr>
              <w:t>19.64</w:t>
            </w:r>
          </w:p>
        </w:tc>
        <w:tc>
          <w:tcPr>
            <w:tcW w:w="549" w:type="pct"/>
            <w:tcBorders>
              <w:left w:val="single" w:sz="4" w:space="0" w:color="auto"/>
            </w:tcBorders>
            <w:shd w:val="clear" w:color="auto" w:fill="auto"/>
            <w:vAlign w:val="bottom"/>
          </w:tcPr>
          <w:p w14:paraId="127609B4" w14:textId="77777777" w:rsidR="008F6B6F" w:rsidRPr="007267DA" w:rsidRDefault="008F6B6F" w:rsidP="008F6B6F">
            <w:pPr>
              <w:jc w:val="center"/>
              <w:rPr>
                <w:bCs/>
                <w:sz w:val="18"/>
                <w:szCs w:val="18"/>
              </w:rPr>
            </w:pPr>
            <w:r w:rsidRPr="007267DA">
              <w:rPr>
                <w:bCs/>
                <w:sz w:val="18"/>
                <w:szCs w:val="18"/>
              </w:rPr>
              <w:t>28.40</w:t>
            </w:r>
          </w:p>
        </w:tc>
        <w:tc>
          <w:tcPr>
            <w:tcW w:w="474" w:type="pct"/>
            <w:shd w:val="clear" w:color="auto" w:fill="auto"/>
            <w:vAlign w:val="bottom"/>
          </w:tcPr>
          <w:p w14:paraId="555F0CB1" w14:textId="77777777" w:rsidR="008F6B6F" w:rsidRPr="007267DA" w:rsidRDefault="008F6B6F" w:rsidP="008F6B6F">
            <w:pPr>
              <w:jc w:val="center"/>
              <w:rPr>
                <w:bCs/>
                <w:sz w:val="18"/>
                <w:szCs w:val="18"/>
              </w:rPr>
            </w:pPr>
            <w:r w:rsidRPr="007267DA">
              <w:rPr>
                <w:bCs/>
                <w:sz w:val="18"/>
                <w:szCs w:val="18"/>
              </w:rPr>
              <w:t>134.0</w:t>
            </w:r>
          </w:p>
        </w:tc>
        <w:tc>
          <w:tcPr>
            <w:tcW w:w="547" w:type="pct"/>
            <w:shd w:val="clear" w:color="auto" w:fill="auto"/>
            <w:vAlign w:val="bottom"/>
          </w:tcPr>
          <w:p w14:paraId="3A76B506" w14:textId="77777777" w:rsidR="008F6B6F" w:rsidRPr="007267DA" w:rsidRDefault="008F6B6F" w:rsidP="008F6B6F">
            <w:pPr>
              <w:jc w:val="center"/>
              <w:rPr>
                <w:bCs/>
                <w:sz w:val="18"/>
                <w:szCs w:val="18"/>
              </w:rPr>
            </w:pPr>
            <w:r w:rsidRPr="007267DA">
              <w:rPr>
                <w:bCs/>
                <w:sz w:val="18"/>
                <w:szCs w:val="18"/>
              </w:rPr>
              <w:t>3.608</w:t>
            </w:r>
          </w:p>
        </w:tc>
        <w:tc>
          <w:tcPr>
            <w:tcW w:w="474" w:type="pct"/>
            <w:shd w:val="clear" w:color="auto" w:fill="auto"/>
            <w:vAlign w:val="bottom"/>
          </w:tcPr>
          <w:p w14:paraId="770B6F08" w14:textId="77777777" w:rsidR="008F6B6F" w:rsidRPr="007267DA" w:rsidRDefault="008F6B6F" w:rsidP="008F6B6F">
            <w:pPr>
              <w:jc w:val="center"/>
              <w:rPr>
                <w:bCs/>
                <w:sz w:val="18"/>
                <w:szCs w:val="18"/>
              </w:rPr>
            </w:pPr>
            <w:r w:rsidRPr="007267DA">
              <w:rPr>
                <w:bCs/>
                <w:sz w:val="18"/>
                <w:szCs w:val="18"/>
              </w:rPr>
              <w:t>4.031</w:t>
            </w:r>
          </w:p>
        </w:tc>
        <w:tc>
          <w:tcPr>
            <w:tcW w:w="474" w:type="pct"/>
            <w:shd w:val="clear" w:color="auto" w:fill="auto"/>
            <w:vAlign w:val="bottom"/>
          </w:tcPr>
          <w:p w14:paraId="0CAF8D88" w14:textId="77777777" w:rsidR="008F6B6F" w:rsidRPr="007267DA" w:rsidRDefault="008F6B6F" w:rsidP="008F6B6F">
            <w:pPr>
              <w:jc w:val="center"/>
              <w:rPr>
                <w:bCs/>
                <w:sz w:val="18"/>
                <w:szCs w:val="18"/>
              </w:rPr>
            </w:pPr>
            <w:r w:rsidRPr="007267DA">
              <w:rPr>
                <w:bCs/>
                <w:sz w:val="18"/>
                <w:szCs w:val="18"/>
              </w:rPr>
              <w:t>2.459</w:t>
            </w:r>
          </w:p>
        </w:tc>
        <w:tc>
          <w:tcPr>
            <w:tcW w:w="549" w:type="pct"/>
            <w:shd w:val="clear" w:color="auto" w:fill="auto"/>
            <w:vAlign w:val="bottom"/>
          </w:tcPr>
          <w:p w14:paraId="45D54531" w14:textId="77777777" w:rsidR="008F6B6F" w:rsidRPr="007267DA" w:rsidRDefault="008F6B6F" w:rsidP="008F6B6F">
            <w:pPr>
              <w:jc w:val="center"/>
              <w:rPr>
                <w:bCs/>
                <w:sz w:val="18"/>
                <w:szCs w:val="18"/>
              </w:rPr>
            </w:pPr>
            <w:r w:rsidRPr="007267DA">
              <w:rPr>
                <w:bCs/>
                <w:sz w:val="18"/>
                <w:szCs w:val="18"/>
              </w:rPr>
              <w:t>3.494</w:t>
            </w:r>
          </w:p>
        </w:tc>
        <w:tc>
          <w:tcPr>
            <w:tcW w:w="624" w:type="pct"/>
            <w:tcBorders>
              <w:right w:val="single" w:sz="4" w:space="0" w:color="auto"/>
            </w:tcBorders>
            <w:shd w:val="clear" w:color="auto" w:fill="auto"/>
            <w:vAlign w:val="bottom"/>
          </w:tcPr>
          <w:p w14:paraId="21CC37C7" w14:textId="77777777" w:rsidR="008F6B6F" w:rsidRPr="007267DA" w:rsidRDefault="008F6B6F" w:rsidP="008F6B6F">
            <w:pPr>
              <w:jc w:val="center"/>
              <w:rPr>
                <w:bCs/>
                <w:sz w:val="18"/>
                <w:szCs w:val="18"/>
              </w:rPr>
            </w:pPr>
            <w:r w:rsidRPr="007267DA">
              <w:rPr>
                <w:bCs/>
                <w:sz w:val="18"/>
                <w:szCs w:val="18"/>
              </w:rPr>
              <w:t>35.23</w:t>
            </w:r>
          </w:p>
        </w:tc>
      </w:tr>
      <w:tr w:rsidR="008F6B6F" w:rsidRPr="00E03470" w14:paraId="522D3B67" w14:textId="77777777" w:rsidTr="008F6B6F">
        <w:trPr>
          <w:trHeight w:val="20"/>
        </w:trPr>
        <w:tc>
          <w:tcPr>
            <w:tcW w:w="5000" w:type="pct"/>
            <w:gridSpan w:val="9"/>
            <w:tcBorders>
              <w:top w:val="nil"/>
              <w:bottom w:val="nil"/>
              <w:right w:val="single" w:sz="4" w:space="0" w:color="auto"/>
            </w:tcBorders>
            <w:shd w:val="clear" w:color="auto" w:fill="auto"/>
            <w:vAlign w:val="center"/>
          </w:tcPr>
          <w:p w14:paraId="22E1F97F" w14:textId="77777777" w:rsidR="008F6B6F" w:rsidRPr="00C72973" w:rsidRDefault="008F6B6F" w:rsidP="008F6B6F">
            <w:pPr>
              <w:pStyle w:val="TableText8pt"/>
              <w:keepNext/>
              <w:keepLines/>
              <w:spacing w:before="20"/>
              <w:rPr>
                <w:rFonts w:eastAsia="SimSun"/>
                <w:b/>
                <w:szCs w:val="16"/>
                <w:lang w:eastAsia="zh-CN"/>
              </w:rPr>
            </w:pPr>
            <w:r w:rsidRPr="00C72973">
              <w:rPr>
                <w:rFonts w:eastAsia="SimSun"/>
                <w:b/>
                <w:szCs w:val="16"/>
                <w:lang w:eastAsia="zh-CN"/>
              </w:rPr>
              <w:t>Handwash</w:t>
            </w:r>
          </w:p>
        </w:tc>
      </w:tr>
      <w:tr w:rsidR="008F6B6F" w:rsidRPr="003D540A" w14:paraId="1EDDCB6A" w14:textId="77777777" w:rsidTr="008F6B6F">
        <w:trPr>
          <w:trHeight w:val="20"/>
        </w:trPr>
        <w:tc>
          <w:tcPr>
            <w:tcW w:w="829" w:type="pct"/>
            <w:shd w:val="clear" w:color="auto" w:fill="auto"/>
            <w:vAlign w:val="center"/>
          </w:tcPr>
          <w:p w14:paraId="2C4CB616" w14:textId="77777777" w:rsidR="008F6B6F" w:rsidRPr="003D540A" w:rsidRDefault="008F6B6F" w:rsidP="008F6B6F">
            <w:pPr>
              <w:pStyle w:val="TableText8pt"/>
              <w:keepNext/>
              <w:keepLines/>
              <w:spacing w:before="20" w:after="0"/>
              <w:rPr>
                <w:rFonts w:eastAsia="SimSun"/>
                <w:szCs w:val="16"/>
                <w:lang w:eastAsia="zh-CN"/>
              </w:rPr>
            </w:pPr>
            <w:r>
              <w:rPr>
                <w:rFonts w:eastAsia="SimSun"/>
                <w:szCs w:val="16"/>
                <w:lang w:eastAsia="zh-CN"/>
              </w:rPr>
              <w:t>Measured</w:t>
            </w:r>
          </w:p>
        </w:tc>
        <w:tc>
          <w:tcPr>
            <w:tcW w:w="481" w:type="pct"/>
            <w:tcBorders>
              <w:right w:val="single" w:sz="4" w:space="0" w:color="auto"/>
            </w:tcBorders>
            <w:shd w:val="clear" w:color="auto" w:fill="auto"/>
            <w:vAlign w:val="bottom"/>
          </w:tcPr>
          <w:p w14:paraId="15F23167" w14:textId="77777777" w:rsidR="008F6B6F" w:rsidRPr="007267DA" w:rsidRDefault="008F6B6F" w:rsidP="008F6B6F">
            <w:pPr>
              <w:jc w:val="center"/>
              <w:rPr>
                <w:sz w:val="18"/>
                <w:szCs w:val="18"/>
              </w:rPr>
            </w:pPr>
            <w:r w:rsidRPr="007267DA">
              <w:rPr>
                <w:sz w:val="18"/>
                <w:szCs w:val="18"/>
              </w:rPr>
              <w:t>13.700</w:t>
            </w:r>
          </w:p>
        </w:tc>
        <w:tc>
          <w:tcPr>
            <w:tcW w:w="549" w:type="pct"/>
            <w:tcBorders>
              <w:left w:val="single" w:sz="4" w:space="0" w:color="auto"/>
            </w:tcBorders>
            <w:shd w:val="clear" w:color="auto" w:fill="auto"/>
            <w:vAlign w:val="bottom"/>
          </w:tcPr>
          <w:p w14:paraId="075DF3DE" w14:textId="77777777" w:rsidR="008F6B6F" w:rsidRPr="007267DA" w:rsidRDefault="008F6B6F" w:rsidP="008F6B6F">
            <w:pPr>
              <w:jc w:val="center"/>
              <w:rPr>
                <w:sz w:val="18"/>
                <w:szCs w:val="18"/>
              </w:rPr>
            </w:pPr>
            <w:r w:rsidRPr="007267DA">
              <w:rPr>
                <w:sz w:val="18"/>
                <w:szCs w:val="18"/>
              </w:rPr>
              <w:t>53.100</w:t>
            </w:r>
          </w:p>
        </w:tc>
        <w:tc>
          <w:tcPr>
            <w:tcW w:w="474" w:type="pct"/>
            <w:shd w:val="clear" w:color="auto" w:fill="auto"/>
            <w:vAlign w:val="bottom"/>
          </w:tcPr>
          <w:p w14:paraId="3A614F02" w14:textId="77777777" w:rsidR="008F6B6F" w:rsidRPr="007267DA" w:rsidRDefault="008F6B6F" w:rsidP="008F6B6F">
            <w:pPr>
              <w:jc w:val="center"/>
              <w:rPr>
                <w:sz w:val="18"/>
                <w:szCs w:val="18"/>
              </w:rPr>
            </w:pPr>
            <w:r w:rsidRPr="007267DA">
              <w:rPr>
                <w:sz w:val="18"/>
                <w:szCs w:val="18"/>
              </w:rPr>
              <w:t>717.000</w:t>
            </w:r>
          </w:p>
        </w:tc>
        <w:tc>
          <w:tcPr>
            <w:tcW w:w="547" w:type="pct"/>
            <w:shd w:val="clear" w:color="auto" w:fill="auto"/>
            <w:vAlign w:val="bottom"/>
          </w:tcPr>
          <w:p w14:paraId="4220E4E1" w14:textId="77777777" w:rsidR="008F6B6F" w:rsidRPr="007267DA" w:rsidRDefault="008F6B6F" w:rsidP="008F6B6F">
            <w:pPr>
              <w:jc w:val="center"/>
              <w:rPr>
                <w:sz w:val="18"/>
                <w:szCs w:val="18"/>
              </w:rPr>
            </w:pPr>
            <w:r w:rsidRPr="007267DA">
              <w:rPr>
                <w:sz w:val="18"/>
                <w:szCs w:val="18"/>
              </w:rPr>
              <w:t>109.000</w:t>
            </w:r>
          </w:p>
        </w:tc>
        <w:tc>
          <w:tcPr>
            <w:tcW w:w="474" w:type="pct"/>
            <w:shd w:val="clear" w:color="auto" w:fill="auto"/>
            <w:vAlign w:val="bottom"/>
          </w:tcPr>
          <w:p w14:paraId="02F96DD3" w14:textId="77777777" w:rsidR="008F6B6F" w:rsidRPr="007267DA" w:rsidRDefault="008F6B6F" w:rsidP="008F6B6F">
            <w:pPr>
              <w:jc w:val="center"/>
              <w:rPr>
                <w:sz w:val="18"/>
                <w:szCs w:val="18"/>
              </w:rPr>
            </w:pPr>
            <w:r w:rsidRPr="007267DA">
              <w:rPr>
                <w:sz w:val="18"/>
                <w:szCs w:val="18"/>
              </w:rPr>
              <w:t>3.880</w:t>
            </w:r>
          </w:p>
        </w:tc>
        <w:tc>
          <w:tcPr>
            <w:tcW w:w="474" w:type="pct"/>
            <w:shd w:val="clear" w:color="auto" w:fill="auto"/>
            <w:vAlign w:val="bottom"/>
          </w:tcPr>
          <w:p w14:paraId="35F6E236" w14:textId="77777777" w:rsidR="008F6B6F" w:rsidRPr="007267DA" w:rsidRDefault="008F6B6F" w:rsidP="008F6B6F">
            <w:pPr>
              <w:jc w:val="center"/>
              <w:rPr>
                <w:sz w:val="18"/>
                <w:szCs w:val="18"/>
              </w:rPr>
            </w:pPr>
            <w:r w:rsidRPr="007267DA">
              <w:rPr>
                <w:sz w:val="18"/>
                <w:szCs w:val="18"/>
              </w:rPr>
              <w:t>4.630</w:t>
            </w:r>
          </w:p>
        </w:tc>
        <w:tc>
          <w:tcPr>
            <w:tcW w:w="549" w:type="pct"/>
            <w:shd w:val="clear" w:color="auto" w:fill="auto"/>
            <w:vAlign w:val="bottom"/>
          </w:tcPr>
          <w:p w14:paraId="5B51120D" w14:textId="77777777" w:rsidR="008F6B6F" w:rsidRPr="007267DA" w:rsidRDefault="008F6B6F" w:rsidP="008F6B6F">
            <w:pPr>
              <w:jc w:val="center"/>
              <w:rPr>
                <w:sz w:val="18"/>
                <w:szCs w:val="18"/>
              </w:rPr>
            </w:pPr>
            <w:r w:rsidRPr="007267DA">
              <w:rPr>
                <w:sz w:val="18"/>
                <w:szCs w:val="18"/>
              </w:rPr>
              <w:t>2.81</w:t>
            </w:r>
          </w:p>
        </w:tc>
        <w:tc>
          <w:tcPr>
            <w:tcW w:w="624" w:type="pct"/>
            <w:tcBorders>
              <w:right w:val="single" w:sz="4" w:space="0" w:color="auto"/>
            </w:tcBorders>
            <w:shd w:val="clear" w:color="auto" w:fill="auto"/>
            <w:vAlign w:val="bottom"/>
          </w:tcPr>
          <w:p w14:paraId="502E64CC" w14:textId="77777777" w:rsidR="008F6B6F" w:rsidRPr="007267DA" w:rsidRDefault="008F6B6F" w:rsidP="008F6B6F">
            <w:pPr>
              <w:jc w:val="center"/>
              <w:rPr>
                <w:sz w:val="18"/>
                <w:szCs w:val="18"/>
              </w:rPr>
            </w:pPr>
            <w:r w:rsidRPr="007267DA">
              <w:rPr>
                <w:sz w:val="18"/>
                <w:szCs w:val="18"/>
              </w:rPr>
              <w:t>51.300</w:t>
            </w:r>
          </w:p>
        </w:tc>
      </w:tr>
      <w:tr w:rsidR="008F6B6F" w:rsidRPr="00E93B86" w14:paraId="1DC2E072" w14:textId="77777777" w:rsidTr="008F6B6F">
        <w:trPr>
          <w:trHeight w:val="20"/>
        </w:trPr>
        <w:tc>
          <w:tcPr>
            <w:tcW w:w="829" w:type="pct"/>
            <w:shd w:val="clear" w:color="auto" w:fill="auto"/>
            <w:vAlign w:val="center"/>
          </w:tcPr>
          <w:p w14:paraId="3DD16B2A" w14:textId="77777777" w:rsidR="008F6B6F" w:rsidRPr="00E93B86" w:rsidRDefault="008F6B6F" w:rsidP="008F6B6F">
            <w:pPr>
              <w:pStyle w:val="TableText8pt"/>
              <w:keepNext/>
              <w:keepLines/>
              <w:spacing w:before="20" w:after="0"/>
              <w:rPr>
                <w:rFonts w:eastAsia="SimSun"/>
                <w:szCs w:val="16"/>
                <w:lang w:eastAsia="zh-CN"/>
              </w:rPr>
            </w:pPr>
            <w:r w:rsidRPr="00E93B86">
              <w:rPr>
                <w:rFonts w:eastAsia="SimSun"/>
                <w:szCs w:val="16"/>
                <w:lang w:eastAsia="zh-CN"/>
              </w:rPr>
              <w:t>TOTAL</w:t>
            </w:r>
          </w:p>
        </w:tc>
        <w:tc>
          <w:tcPr>
            <w:tcW w:w="481" w:type="pct"/>
            <w:tcBorders>
              <w:right w:val="single" w:sz="4" w:space="0" w:color="auto"/>
            </w:tcBorders>
            <w:shd w:val="clear" w:color="auto" w:fill="auto"/>
            <w:vAlign w:val="bottom"/>
          </w:tcPr>
          <w:p w14:paraId="2608F2F1" w14:textId="77777777" w:rsidR="008F6B6F" w:rsidRPr="007267DA" w:rsidRDefault="008F6B6F" w:rsidP="008F6B6F">
            <w:pPr>
              <w:jc w:val="center"/>
              <w:rPr>
                <w:sz w:val="18"/>
                <w:szCs w:val="18"/>
              </w:rPr>
            </w:pPr>
            <w:r w:rsidRPr="007267DA">
              <w:rPr>
                <w:sz w:val="18"/>
                <w:szCs w:val="18"/>
              </w:rPr>
              <w:t>13.700</w:t>
            </w:r>
          </w:p>
        </w:tc>
        <w:tc>
          <w:tcPr>
            <w:tcW w:w="549" w:type="pct"/>
            <w:tcBorders>
              <w:left w:val="single" w:sz="4" w:space="0" w:color="auto"/>
            </w:tcBorders>
            <w:shd w:val="clear" w:color="auto" w:fill="auto"/>
            <w:vAlign w:val="bottom"/>
          </w:tcPr>
          <w:p w14:paraId="405CC25F" w14:textId="77777777" w:rsidR="008F6B6F" w:rsidRPr="007267DA" w:rsidRDefault="008F6B6F" w:rsidP="008F6B6F">
            <w:pPr>
              <w:jc w:val="center"/>
              <w:rPr>
                <w:sz w:val="18"/>
                <w:szCs w:val="18"/>
              </w:rPr>
            </w:pPr>
            <w:r w:rsidRPr="007267DA">
              <w:rPr>
                <w:sz w:val="18"/>
                <w:szCs w:val="18"/>
              </w:rPr>
              <w:t>53.100</w:t>
            </w:r>
          </w:p>
        </w:tc>
        <w:tc>
          <w:tcPr>
            <w:tcW w:w="474" w:type="pct"/>
            <w:shd w:val="clear" w:color="auto" w:fill="auto"/>
            <w:vAlign w:val="bottom"/>
          </w:tcPr>
          <w:p w14:paraId="4199808B" w14:textId="77777777" w:rsidR="008F6B6F" w:rsidRPr="007267DA" w:rsidRDefault="008F6B6F" w:rsidP="008F6B6F">
            <w:pPr>
              <w:jc w:val="center"/>
              <w:rPr>
                <w:sz w:val="18"/>
                <w:szCs w:val="18"/>
              </w:rPr>
            </w:pPr>
            <w:r w:rsidRPr="007267DA">
              <w:rPr>
                <w:sz w:val="18"/>
                <w:szCs w:val="18"/>
              </w:rPr>
              <w:t>717.000</w:t>
            </w:r>
          </w:p>
        </w:tc>
        <w:tc>
          <w:tcPr>
            <w:tcW w:w="547" w:type="pct"/>
            <w:shd w:val="clear" w:color="auto" w:fill="auto"/>
            <w:vAlign w:val="bottom"/>
          </w:tcPr>
          <w:p w14:paraId="38E519A8" w14:textId="77777777" w:rsidR="008F6B6F" w:rsidRPr="007267DA" w:rsidRDefault="008F6B6F" w:rsidP="008F6B6F">
            <w:pPr>
              <w:jc w:val="center"/>
              <w:rPr>
                <w:sz w:val="18"/>
                <w:szCs w:val="18"/>
              </w:rPr>
            </w:pPr>
            <w:r w:rsidRPr="007267DA">
              <w:rPr>
                <w:sz w:val="18"/>
                <w:szCs w:val="18"/>
              </w:rPr>
              <w:t>109.000</w:t>
            </w:r>
          </w:p>
        </w:tc>
        <w:tc>
          <w:tcPr>
            <w:tcW w:w="474" w:type="pct"/>
            <w:shd w:val="clear" w:color="auto" w:fill="auto"/>
            <w:vAlign w:val="bottom"/>
          </w:tcPr>
          <w:p w14:paraId="48160E9C" w14:textId="77777777" w:rsidR="008F6B6F" w:rsidRPr="007267DA" w:rsidRDefault="008F6B6F" w:rsidP="008F6B6F">
            <w:pPr>
              <w:jc w:val="center"/>
              <w:rPr>
                <w:sz w:val="18"/>
                <w:szCs w:val="18"/>
              </w:rPr>
            </w:pPr>
            <w:r w:rsidRPr="007267DA">
              <w:rPr>
                <w:sz w:val="18"/>
                <w:szCs w:val="18"/>
              </w:rPr>
              <w:t>3.880</w:t>
            </w:r>
          </w:p>
        </w:tc>
        <w:tc>
          <w:tcPr>
            <w:tcW w:w="474" w:type="pct"/>
            <w:shd w:val="clear" w:color="auto" w:fill="auto"/>
            <w:vAlign w:val="bottom"/>
          </w:tcPr>
          <w:p w14:paraId="113B4294" w14:textId="77777777" w:rsidR="008F6B6F" w:rsidRPr="007267DA" w:rsidRDefault="008F6B6F" w:rsidP="008F6B6F">
            <w:pPr>
              <w:jc w:val="center"/>
              <w:rPr>
                <w:sz w:val="18"/>
                <w:szCs w:val="18"/>
              </w:rPr>
            </w:pPr>
            <w:r w:rsidRPr="007267DA">
              <w:rPr>
                <w:sz w:val="18"/>
                <w:szCs w:val="18"/>
              </w:rPr>
              <w:t>4.630</w:t>
            </w:r>
          </w:p>
        </w:tc>
        <w:tc>
          <w:tcPr>
            <w:tcW w:w="549" w:type="pct"/>
            <w:shd w:val="clear" w:color="auto" w:fill="auto"/>
            <w:vAlign w:val="bottom"/>
          </w:tcPr>
          <w:p w14:paraId="2975DB51" w14:textId="77777777" w:rsidR="008F6B6F" w:rsidRPr="007267DA" w:rsidRDefault="008F6B6F" w:rsidP="008F6B6F">
            <w:pPr>
              <w:jc w:val="center"/>
              <w:rPr>
                <w:sz w:val="18"/>
                <w:szCs w:val="18"/>
              </w:rPr>
            </w:pPr>
            <w:r w:rsidRPr="007267DA">
              <w:rPr>
                <w:sz w:val="18"/>
                <w:szCs w:val="18"/>
              </w:rPr>
              <w:t>2.81</w:t>
            </w:r>
          </w:p>
        </w:tc>
        <w:tc>
          <w:tcPr>
            <w:tcW w:w="624" w:type="pct"/>
            <w:shd w:val="clear" w:color="auto" w:fill="auto"/>
            <w:vAlign w:val="bottom"/>
          </w:tcPr>
          <w:p w14:paraId="296B8B11" w14:textId="77777777" w:rsidR="008F6B6F" w:rsidRPr="007267DA" w:rsidRDefault="008F6B6F" w:rsidP="008F6B6F">
            <w:pPr>
              <w:jc w:val="center"/>
              <w:rPr>
                <w:sz w:val="18"/>
                <w:szCs w:val="18"/>
              </w:rPr>
            </w:pPr>
            <w:r w:rsidRPr="007267DA">
              <w:rPr>
                <w:sz w:val="18"/>
                <w:szCs w:val="18"/>
              </w:rPr>
              <w:t>51.300</w:t>
            </w:r>
          </w:p>
        </w:tc>
      </w:tr>
      <w:tr w:rsidR="008F6B6F" w:rsidRPr="00E93B86" w14:paraId="422315AF" w14:textId="77777777" w:rsidTr="008F6B6F">
        <w:trPr>
          <w:trHeight w:val="20"/>
        </w:trPr>
        <w:tc>
          <w:tcPr>
            <w:tcW w:w="5000" w:type="pct"/>
            <w:gridSpan w:val="9"/>
            <w:tcBorders>
              <w:top w:val="nil"/>
              <w:bottom w:val="nil"/>
              <w:right w:val="single" w:sz="4" w:space="0" w:color="auto"/>
            </w:tcBorders>
            <w:shd w:val="clear" w:color="auto" w:fill="auto"/>
            <w:vAlign w:val="center"/>
          </w:tcPr>
          <w:p w14:paraId="58294403" w14:textId="77777777" w:rsidR="008F6B6F" w:rsidRPr="00E93B86" w:rsidRDefault="008F6B6F" w:rsidP="008F6B6F">
            <w:pPr>
              <w:pStyle w:val="TableText8pt"/>
              <w:keepNext/>
              <w:keepLines/>
              <w:spacing w:before="20"/>
              <w:rPr>
                <w:rFonts w:eastAsia="SimSun"/>
                <w:b/>
                <w:szCs w:val="16"/>
                <w:lang w:eastAsia="zh-CN"/>
              </w:rPr>
            </w:pPr>
            <w:r w:rsidRPr="00E93B86">
              <w:rPr>
                <w:rFonts w:eastAsia="SimSun"/>
                <w:b/>
                <w:szCs w:val="16"/>
                <w:lang w:eastAsia="zh-CN"/>
              </w:rPr>
              <w:t>Face/neck wipes</w:t>
            </w:r>
          </w:p>
        </w:tc>
      </w:tr>
      <w:tr w:rsidR="008F6B6F" w:rsidRPr="00317DD9" w14:paraId="50BFE527" w14:textId="77777777" w:rsidTr="008F6B6F">
        <w:trPr>
          <w:trHeight w:val="20"/>
        </w:trPr>
        <w:tc>
          <w:tcPr>
            <w:tcW w:w="829" w:type="pct"/>
            <w:shd w:val="clear" w:color="auto" w:fill="auto"/>
            <w:vAlign w:val="center"/>
          </w:tcPr>
          <w:p w14:paraId="5703B84F" w14:textId="77777777" w:rsidR="008F6B6F" w:rsidRPr="00317DD9" w:rsidRDefault="008F6B6F" w:rsidP="008F6B6F">
            <w:pPr>
              <w:pStyle w:val="TableText8pt"/>
              <w:keepNext/>
              <w:keepLines/>
              <w:spacing w:before="0" w:after="0"/>
              <w:rPr>
                <w:rFonts w:eastAsia="SimSun"/>
                <w:szCs w:val="16"/>
                <w:lang w:eastAsia="zh-CN"/>
              </w:rPr>
            </w:pPr>
            <w:r>
              <w:rPr>
                <w:rFonts w:eastAsia="SimSun"/>
                <w:szCs w:val="16"/>
                <w:lang w:eastAsia="zh-CN"/>
              </w:rPr>
              <w:t>Measured</w:t>
            </w:r>
          </w:p>
        </w:tc>
        <w:tc>
          <w:tcPr>
            <w:tcW w:w="481" w:type="pct"/>
            <w:tcBorders>
              <w:right w:val="single" w:sz="4" w:space="0" w:color="auto"/>
            </w:tcBorders>
            <w:shd w:val="clear" w:color="auto" w:fill="auto"/>
            <w:vAlign w:val="bottom"/>
          </w:tcPr>
          <w:p w14:paraId="44C29174" w14:textId="77777777" w:rsidR="008F6B6F" w:rsidRPr="007267DA" w:rsidRDefault="008F6B6F" w:rsidP="008F6B6F">
            <w:pPr>
              <w:jc w:val="center"/>
              <w:rPr>
                <w:sz w:val="18"/>
                <w:szCs w:val="18"/>
              </w:rPr>
            </w:pPr>
            <w:r w:rsidRPr="007267DA">
              <w:rPr>
                <w:sz w:val="18"/>
                <w:szCs w:val="18"/>
              </w:rPr>
              <w:t>37.93</w:t>
            </w:r>
          </w:p>
        </w:tc>
        <w:tc>
          <w:tcPr>
            <w:tcW w:w="549" w:type="pct"/>
            <w:tcBorders>
              <w:left w:val="single" w:sz="4" w:space="0" w:color="auto"/>
            </w:tcBorders>
            <w:shd w:val="clear" w:color="auto" w:fill="auto"/>
            <w:vAlign w:val="bottom"/>
          </w:tcPr>
          <w:p w14:paraId="7752F869" w14:textId="77777777" w:rsidR="008F6B6F" w:rsidRPr="007267DA" w:rsidRDefault="008F6B6F" w:rsidP="008F6B6F">
            <w:pPr>
              <w:jc w:val="center"/>
              <w:rPr>
                <w:sz w:val="18"/>
                <w:szCs w:val="18"/>
              </w:rPr>
            </w:pPr>
            <w:r w:rsidRPr="007267DA">
              <w:rPr>
                <w:sz w:val="18"/>
                <w:szCs w:val="18"/>
              </w:rPr>
              <w:t>75.98</w:t>
            </w:r>
          </w:p>
        </w:tc>
        <w:tc>
          <w:tcPr>
            <w:tcW w:w="474" w:type="pct"/>
            <w:shd w:val="clear" w:color="auto" w:fill="auto"/>
            <w:vAlign w:val="bottom"/>
          </w:tcPr>
          <w:p w14:paraId="4510DC37" w14:textId="77777777" w:rsidR="008F6B6F" w:rsidRPr="007267DA" w:rsidRDefault="008F6B6F" w:rsidP="008F6B6F">
            <w:pPr>
              <w:jc w:val="center"/>
              <w:rPr>
                <w:sz w:val="18"/>
                <w:szCs w:val="18"/>
              </w:rPr>
            </w:pPr>
            <w:r w:rsidRPr="007267DA">
              <w:rPr>
                <w:sz w:val="18"/>
                <w:szCs w:val="18"/>
              </w:rPr>
              <w:t>43.040</w:t>
            </w:r>
          </w:p>
        </w:tc>
        <w:tc>
          <w:tcPr>
            <w:tcW w:w="547" w:type="pct"/>
            <w:shd w:val="clear" w:color="auto" w:fill="auto"/>
            <w:vAlign w:val="bottom"/>
          </w:tcPr>
          <w:p w14:paraId="32DCFE6D" w14:textId="77777777" w:rsidR="008F6B6F" w:rsidRPr="007267DA" w:rsidRDefault="008F6B6F" w:rsidP="008F6B6F">
            <w:pPr>
              <w:jc w:val="center"/>
              <w:rPr>
                <w:sz w:val="18"/>
                <w:szCs w:val="18"/>
              </w:rPr>
            </w:pPr>
            <w:r w:rsidRPr="007267DA">
              <w:rPr>
                <w:sz w:val="18"/>
                <w:szCs w:val="18"/>
              </w:rPr>
              <w:t>1.125</w:t>
            </w:r>
          </w:p>
        </w:tc>
        <w:tc>
          <w:tcPr>
            <w:tcW w:w="474" w:type="pct"/>
            <w:shd w:val="clear" w:color="auto" w:fill="auto"/>
            <w:vAlign w:val="bottom"/>
          </w:tcPr>
          <w:p w14:paraId="63196A45" w14:textId="77777777" w:rsidR="008F6B6F" w:rsidRPr="007267DA" w:rsidRDefault="008F6B6F" w:rsidP="008F6B6F">
            <w:pPr>
              <w:jc w:val="center"/>
              <w:rPr>
                <w:sz w:val="18"/>
                <w:szCs w:val="18"/>
              </w:rPr>
            </w:pPr>
            <w:r w:rsidRPr="007267DA">
              <w:rPr>
                <w:sz w:val="18"/>
                <w:szCs w:val="18"/>
              </w:rPr>
              <w:t>0.571</w:t>
            </w:r>
          </w:p>
        </w:tc>
        <w:tc>
          <w:tcPr>
            <w:tcW w:w="474" w:type="pct"/>
            <w:shd w:val="clear" w:color="auto" w:fill="auto"/>
            <w:vAlign w:val="bottom"/>
          </w:tcPr>
          <w:p w14:paraId="610ECEA1" w14:textId="77777777" w:rsidR="008F6B6F" w:rsidRPr="007267DA" w:rsidRDefault="008F6B6F" w:rsidP="008F6B6F">
            <w:pPr>
              <w:jc w:val="center"/>
              <w:rPr>
                <w:sz w:val="18"/>
                <w:szCs w:val="18"/>
              </w:rPr>
            </w:pPr>
            <w:r w:rsidRPr="007267DA">
              <w:rPr>
                <w:sz w:val="18"/>
                <w:szCs w:val="18"/>
              </w:rPr>
              <w:t>1.008</w:t>
            </w:r>
          </w:p>
        </w:tc>
        <w:tc>
          <w:tcPr>
            <w:tcW w:w="549" w:type="pct"/>
            <w:shd w:val="clear" w:color="auto" w:fill="auto"/>
            <w:vAlign w:val="bottom"/>
          </w:tcPr>
          <w:p w14:paraId="1019D01B" w14:textId="77777777" w:rsidR="008F6B6F" w:rsidRPr="007267DA" w:rsidRDefault="008F6B6F" w:rsidP="008F6B6F">
            <w:pPr>
              <w:jc w:val="center"/>
              <w:rPr>
                <w:sz w:val="18"/>
                <w:szCs w:val="18"/>
              </w:rPr>
            </w:pPr>
            <w:r w:rsidRPr="007267DA">
              <w:rPr>
                <w:sz w:val="18"/>
                <w:szCs w:val="18"/>
              </w:rPr>
              <w:t>3.816</w:t>
            </w:r>
          </w:p>
        </w:tc>
        <w:tc>
          <w:tcPr>
            <w:tcW w:w="624" w:type="pct"/>
            <w:tcBorders>
              <w:right w:val="single" w:sz="4" w:space="0" w:color="auto"/>
            </w:tcBorders>
            <w:shd w:val="clear" w:color="auto" w:fill="auto"/>
            <w:vAlign w:val="bottom"/>
          </w:tcPr>
          <w:p w14:paraId="49515893" w14:textId="77777777" w:rsidR="008F6B6F" w:rsidRPr="007267DA" w:rsidRDefault="008F6B6F" w:rsidP="008F6B6F">
            <w:pPr>
              <w:jc w:val="center"/>
              <w:rPr>
                <w:sz w:val="18"/>
                <w:szCs w:val="18"/>
              </w:rPr>
            </w:pPr>
            <w:r w:rsidRPr="007267DA">
              <w:rPr>
                <w:sz w:val="18"/>
                <w:szCs w:val="18"/>
              </w:rPr>
              <w:t>8.746</w:t>
            </w:r>
          </w:p>
        </w:tc>
      </w:tr>
      <w:tr w:rsidR="008F6B6F" w:rsidRPr="00B71C21" w14:paraId="44DE5E9D" w14:textId="77777777" w:rsidTr="008F6B6F">
        <w:trPr>
          <w:trHeight w:val="20"/>
        </w:trPr>
        <w:tc>
          <w:tcPr>
            <w:tcW w:w="829" w:type="pct"/>
            <w:shd w:val="clear" w:color="auto" w:fill="auto"/>
            <w:vAlign w:val="center"/>
          </w:tcPr>
          <w:p w14:paraId="6CC6FCA1" w14:textId="77777777" w:rsidR="008F6B6F" w:rsidRPr="00B71C21" w:rsidRDefault="008F6B6F" w:rsidP="008F6B6F">
            <w:pPr>
              <w:pStyle w:val="TableText8pt"/>
              <w:keepNext/>
              <w:keepLines/>
              <w:spacing w:before="20" w:after="0"/>
              <w:rPr>
                <w:rFonts w:eastAsia="SimSun"/>
                <w:szCs w:val="16"/>
                <w:lang w:eastAsia="zh-CN"/>
              </w:rPr>
            </w:pPr>
            <w:r w:rsidRPr="00B71C21">
              <w:rPr>
                <w:rFonts w:eastAsia="SimSun"/>
                <w:szCs w:val="16"/>
                <w:lang w:eastAsia="zh-CN"/>
              </w:rPr>
              <w:t>TOTAL</w:t>
            </w:r>
          </w:p>
        </w:tc>
        <w:tc>
          <w:tcPr>
            <w:tcW w:w="481" w:type="pct"/>
            <w:tcBorders>
              <w:right w:val="single" w:sz="4" w:space="0" w:color="auto"/>
            </w:tcBorders>
            <w:shd w:val="clear" w:color="auto" w:fill="auto"/>
            <w:vAlign w:val="bottom"/>
          </w:tcPr>
          <w:p w14:paraId="28D6A92C" w14:textId="77777777" w:rsidR="008F6B6F" w:rsidRPr="007267DA" w:rsidRDefault="008F6B6F" w:rsidP="008F6B6F">
            <w:pPr>
              <w:jc w:val="center"/>
              <w:rPr>
                <w:sz w:val="18"/>
                <w:szCs w:val="18"/>
              </w:rPr>
            </w:pPr>
            <w:r w:rsidRPr="007267DA">
              <w:rPr>
                <w:sz w:val="18"/>
                <w:szCs w:val="18"/>
              </w:rPr>
              <w:t>37.93</w:t>
            </w:r>
          </w:p>
        </w:tc>
        <w:tc>
          <w:tcPr>
            <w:tcW w:w="549" w:type="pct"/>
            <w:tcBorders>
              <w:left w:val="single" w:sz="4" w:space="0" w:color="auto"/>
            </w:tcBorders>
            <w:shd w:val="clear" w:color="auto" w:fill="auto"/>
            <w:vAlign w:val="bottom"/>
          </w:tcPr>
          <w:p w14:paraId="4E24BA0D" w14:textId="77777777" w:rsidR="008F6B6F" w:rsidRPr="007267DA" w:rsidRDefault="008F6B6F" w:rsidP="008F6B6F">
            <w:pPr>
              <w:jc w:val="center"/>
              <w:rPr>
                <w:sz w:val="18"/>
                <w:szCs w:val="18"/>
              </w:rPr>
            </w:pPr>
            <w:r w:rsidRPr="007267DA">
              <w:rPr>
                <w:sz w:val="18"/>
                <w:szCs w:val="18"/>
              </w:rPr>
              <w:t>75.98</w:t>
            </w:r>
          </w:p>
        </w:tc>
        <w:tc>
          <w:tcPr>
            <w:tcW w:w="474" w:type="pct"/>
            <w:shd w:val="clear" w:color="auto" w:fill="auto"/>
            <w:vAlign w:val="bottom"/>
          </w:tcPr>
          <w:p w14:paraId="72025FFC" w14:textId="77777777" w:rsidR="008F6B6F" w:rsidRPr="007267DA" w:rsidRDefault="008F6B6F" w:rsidP="008F6B6F">
            <w:pPr>
              <w:jc w:val="center"/>
              <w:rPr>
                <w:sz w:val="18"/>
                <w:szCs w:val="18"/>
              </w:rPr>
            </w:pPr>
            <w:r w:rsidRPr="007267DA">
              <w:rPr>
                <w:sz w:val="18"/>
                <w:szCs w:val="18"/>
              </w:rPr>
              <w:t>43.040</w:t>
            </w:r>
          </w:p>
        </w:tc>
        <w:tc>
          <w:tcPr>
            <w:tcW w:w="547" w:type="pct"/>
            <w:shd w:val="clear" w:color="auto" w:fill="auto"/>
            <w:vAlign w:val="bottom"/>
          </w:tcPr>
          <w:p w14:paraId="60292987" w14:textId="77777777" w:rsidR="008F6B6F" w:rsidRPr="007267DA" w:rsidRDefault="008F6B6F" w:rsidP="008F6B6F">
            <w:pPr>
              <w:jc w:val="center"/>
              <w:rPr>
                <w:sz w:val="18"/>
                <w:szCs w:val="18"/>
              </w:rPr>
            </w:pPr>
            <w:r w:rsidRPr="007267DA">
              <w:rPr>
                <w:sz w:val="18"/>
                <w:szCs w:val="18"/>
              </w:rPr>
              <w:t>1.125</w:t>
            </w:r>
          </w:p>
        </w:tc>
        <w:tc>
          <w:tcPr>
            <w:tcW w:w="474" w:type="pct"/>
            <w:shd w:val="clear" w:color="auto" w:fill="auto"/>
            <w:vAlign w:val="bottom"/>
          </w:tcPr>
          <w:p w14:paraId="262AF7F0" w14:textId="77777777" w:rsidR="008F6B6F" w:rsidRPr="007267DA" w:rsidRDefault="008F6B6F" w:rsidP="008F6B6F">
            <w:pPr>
              <w:jc w:val="center"/>
              <w:rPr>
                <w:sz w:val="18"/>
                <w:szCs w:val="18"/>
              </w:rPr>
            </w:pPr>
            <w:r w:rsidRPr="007267DA">
              <w:rPr>
                <w:sz w:val="18"/>
                <w:szCs w:val="18"/>
              </w:rPr>
              <w:t>0.571</w:t>
            </w:r>
          </w:p>
        </w:tc>
        <w:tc>
          <w:tcPr>
            <w:tcW w:w="474" w:type="pct"/>
            <w:shd w:val="clear" w:color="auto" w:fill="auto"/>
            <w:vAlign w:val="bottom"/>
          </w:tcPr>
          <w:p w14:paraId="59766822" w14:textId="77777777" w:rsidR="008F6B6F" w:rsidRPr="007267DA" w:rsidRDefault="008F6B6F" w:rsidP="008F6B6F">
            <w:pPr>
              <w:jc w:val="center"/>
              <w:rPr>
                <w:sz w:val="18"/>
                <w:szCs w:val="18"/>
              </w:rPr>
            </w:pPr>
            <w:r w:rsidRPr="007267DA">
              <w:rPr>
                <w:sz w:val="18"/>
                <w:szCs w:val="18"/>
              </w:rPr>
              <w:t>1.008</w:t>
            </w:r>
          </w:p>
        </w:tc>
        <w:tc>
          <w:tcPr>
            <w:tcW w:w="549" w:type="pct"/>
            <w:shd w:val="clear" w:color="auto" w:fill="auto"/>
            <w:vAlign w:val="bottom"/>
          </w:tcPr>
          <w:p w14:paraId="2E85D82A" w14:textId="77777777" w:rsidR="008F6B6F" w:rsidRPr="007267DA" w:rsidRDefault="008F6B6F" w:rsidP="008F6B6F">
            <w:pPr>
              <w:jc w:val="center"/>
              <w:rPr>
                <w:sz w:val="18"/>
                <w:szCs w:val="18"/>
              </w:rPr>
            </w:pPr>
            <w:r w:rsidRPr="007267DA">
              <w:rPr>
                <w:sz w:val="18"/>
                <w:szCs w:val="18"/>
              </w:rPr>
              <w:t>3.816</w:t>
            </w:r>
          </w:p>
        </w:tc>
        <w:tc>
          <w:tcPr>
            <w:tcW w:w="624" w:type="pct"/>
            <w:tcBorders>
              <w:right w:val="single" w:sz="4" w:space="0" w:color="auto"/>
            </w:tcBorders>
            <w:shd w:val="clear" w:color="auto" w:fill="auto"/>
            <w:vAlign w:val="bottom"/>
          </w:tcPr>
          <w:p w14:paraId="5FC287BE" w14:textId="77777777" w:rsidR="008F6B6F" w:rsidRPr="007267DA" w:rsidRDefault="008F6B6F" w:rsidP="008F6B6F">
            <w:pPr>
              <w:jc w:val="center"/>
              <w:rPr>
                <w:sz w:val="18"/>
                <w:szCs w:val="18"/>
              </w:rPr>
            </w:pPr>
            <w:r w:rsidRPr="007267DA">
              <w:rPr>
                <w:sz w:val="18"/>
                <w:szCs w:val="18"/>
              </w:rPr>
              <w:t>8.746</w:t>
            </w:r>
          </w:p>
        </w:tc>
      </w:tr>
      <w:tr w:rsidR="008F6B6F" w:rsidRPr="00E03470" w14:paraId="3B5B8B4D" w14:textId="77777777" w:rsidTr="008F6B6F">
        <w:trPr>
          <w:trHeight w:val="20"/>
        </w:trPr>
        <w:tc>
          <w:tcPr>
            <w:tcW w:w="5000" w:type="pct"/>
            <w:gridSpan w:val="9"/>
            <w:tcBorders>
              <w:top w:val="nil"/>
              <w:bottom w:val="nil"/>
              <w:right w:val="single" w:sz="4" w:space="0" w:color="auto"/>
            </w:tcBorders>
            <w:shd w:val="clear" w:color="auto" w:fill="auto"/>
            <w:vAlign w:val="center"/>
          </w:tcPr>
          <w:p w14:paraId="21E077AA" w14:textId="77777777" w:rsidR="008F6B6F" w:rsidRPr="007E6989" w:rsidRDefault="008F6B6F" w:rsidP="008F6B6F">
            <w:pPr>
              <w:pStyle w:val="TableText8pt"/>
              <w:keepNext/>
              <w:keepLines/>
              <w:spacing w:before="0" w:after="0"/>
              <w:rPr>
                <w:rFonts w:eastAsia="SimSun"/>
                <w:b/>
                <w:szCs w:val="16"/>
                <w:lang w:eastAsia="zh-CN"/>
              </w:rPr>
            </w:pPr>
            <w:r w:rsidRPr="007E6989">
              <w:rPr>
                <w:rFonts w:eastAsia="SimSun"/>
                <w:b/>
                <w:szCs w:val="16"/>
                <w:lang w:eastAsia="zh-CN"/>
              </w:rPr>
              <w:t>Residues in air sampling tubes</w:t>
            </w:r>
          </w:p>
        </w:tc>
      </w:tr>
      <w:tr w:rsidR="008F6B6F" w:rsidRPr="009044F4" w14:paraId="6A90B678" w14:textId="77777777" w:rsidTr="008F6B6F">
        <w:trPr>
          <w:trHeight w:val="20"/>
        </w:trPr>
        <w:tc>
          <w:tcPr>
            <w:tcW w:w="829" w:type="pct"/>
            <w:shd w:val="clear" w:color="auto" w:fill="auto"/>
            <w:vAlign w:val="center"/>
          </w:tcPr>
          <w:p w14:paraId="41FBDAF2" w14:textId="77777777" w:rsidR="008F6B6F" w:rsidRPr="009044F4" w:rsidRDefault="008F6B6F" w:rsidP="008F6B6F">
            <w:pPr>
              <w:pStyle w:val="TableText8pt"/>
              <w:keepNext/>
              <w:keepLines/>
              <w:spacing w:before="20" w:after="0"/>
              <w:rPr>
                <w:rFonts w:eastAsia="SimSun"/>
                <w:szCs w:val="16"/>
                <w:lang w:eastAsia="zh-CN"/>
              </w:rPr>
            </w:pPr>
            <w:r>
              <w:rPr>
                <w:rFonts w:eastAsia="SimSun"/>
                <w:szCs w:val="16"/>
                <w:lang w:eastAsia="zh-CN"/>
              </w:rPr>
              <w:t>Measured</w:t>
            </w:r>
          </w:p>
        </w:tc>
        <w:tc>
          <w:tcPr>
            <w:tcW w:w="481" w:type="pct"/>
            <w:tcBorders>
              <w:right w:val="single" w:sz="4" w:space="0" w:color="auto"/>
            </w:tcBorders>
            <w:shd w:val="clear" w:color="auto" w:fill="auto"/>
            <w:vAlign w:val="bottom"/>
          </w:tcPr>
          <w:p w14:paraId="760B44D0" w14:textId="77777777" w:rsidR="008F6B6F" w:rsidRPr="007267DA" w:rsidRDefault="008F6B6F" w:rsidP="008F6B6F">
            <w:pPr>
              <w:jc w:val="center"/>
              <w:rPr>
                <w:sz w:val="18"/>
                <w:szCs w:val="18"/>
              </w:rPr>
            </w:pPr>
            <w:r w:rsidRPr="007267DA">
              <w:rPr>
                <w:sz w:val="18"/>
                <w:szCs w:val="18"/>
              </w:rPr>
              <w:t>0.912</w:t>
            </w:r>
          </w:p>
        </w:tc>
        <w:tc>
          <w:tcPr>
            <w:tcW w:w="549" w:type="pct"/>
            <w:tcBorders>
              <w:left w:val="single" w:sz="4" w:space="0" w:color="auto"/>
            </w:tcBorders>
            <w:shd w:val="clear" w:color="auto" w:fill="auto"/>
            <w:vAlign w:val="bottom"/>
          </w:tcPr>
          <w:p w14:paraId="295BC3AB" w14:textId="77777777" w:rsidR="008F6B6F" w:rsidRPr="007267DA" w:rsidRDefault="008F6B6F" w:rsidP="008F6B6F">
            <w:pPr>
              <w:jc w:val="center"/>
              <w:rPr>
                <w:sz w:val="18"/>
                <w:szCs w:val="18"/>
              </w:rPr>
            </w:pPr>
            <w:r w:rsidRPr="007267DA">
              <w:rPr>
                <w:sz w:val="18"/>
                <w:szCs w:val="18"/>
              </w:rPr>
              <w:t>1.252</w:t>
            </w:r>
          </w:p>
        </w:tc>
        <w:tc>
          <w:tcPr>
            <w:tcW w:w="474" w:type="pct"/>
            <w:shd w:val="clear" w:color="auto" w:fill="auto"/>
            <w:vAlign w:val="bottom"/>
          </w:tcPr>
          <w:p w14:paraId="406E445F" w14:textId="77777777" w:rsidR="008F6B6F" w:rsidRPr="007267DA" w:rsidRDefault="008F6B6F" w:rsidP="008F6B6F">
            <w:pPr>
              <w:jc w:val="center"/>
              <w:rPr>
                <w:sz w:val="18"/>
                <w:szCs w:val="18"/>
              </w:rPr>
            </w:pPr>
            <w:r w:rsidRPr="007267DA">
              <w:rPr>
                <w:sz w:val="18"/>
                <w:szCs w:val="18"/>
              </w:rPr>
              <w:t>4.8</w:t>
            </w:r>
          </w:p>
        </w:tc>
        <w:tc>
          <w:tcPr>
            <w:tcW w:w="547" w:type="pct"/>
            <w:shd w:val="clear" w:color="auto" w:fill="auto"/>
            <w:vAlign w:val="bottom"/>
          </w:tcPr>
          <w:p w14:paraId="6141D4C4" w14:textId="77777777" w:rsidR="008F6B6F" w:rsidRPr="007267DA" w:rsidRDefault="008F6B6F" w:rsidP="008F6B6F">
            <w:pPr>
              <w:jc w:val="center"/>
              <w:rPr>
                <w:sz w:val="18"/>
                <w:szCs w:val="18"/>
              </w:rPr>
            </w:pPr>
            <w:r w:rsidRPr="007267DA">
              <w:rPr>
                <w:sz w:val="18"/>
                <w:szCs w:val="18"/>
              </w:rPr>
              <w:t>0.042</w:t>
            </w:r>
          </w:p>
        </w:tc>
        <w:tc>
          <w:tcPr>
            <w:tcW w:w="474" w:type="pct"/>
            <w:shd w:val="clear" w:color="auto" w:fill="auto"/>
            <w:vAlign w:val="bottom"/>
          </w:tcPr>
          <w:p w14:paraId="358C3E64" w14:textId="77777777" w:rsidR="008F6B6F" w:rsidRPr="007267DA" w:rsidRDefault="008F6B6F" w:rsidP="008F6B6F">
            <w:pPr>
              <w:jc w:val="center"/>
              <w:rPr>
                <w:sz w:val="18"/>
                <w:szCs w:val="18"/>
              </w:rPr>
            </w:pPr>
            <w:r w:rsidRPr="007267DA">
              <w:rPr>
                <w:sz w:val="18"/>
                <w:szCs w:val="18"/>
              </w:rPr>
              <w:t>0.804</w:t>
            </w:r>
          </w:p>
        </w:tc>
        <w:tc>
          <w:tcPr>
            <w:tcW w:w="474" w:type="pct"/>
            <w:shd w:val="clear" w:color="auto" w:fill="auto"/>
            <w:vAlign w:val="bottom"/>
          </w:tcPr>
          <w:p w14:paraId="60425E57" w14:textId="77777777" w:rsidR="008F6B6F" w:rsidRPr="007267DA" w:rsidRDefault="008F6B6F" w:rsidP="008F6B6F">
            <w:pPr>
              <w:jc w:val="center"/>
              <w:rPr>
                <w:sz w:val="18"/>
                <w:szCs w:val="18"/>
              </w:rPr>
            </w:pPr>
            <w:r w:rsidRPr="007267DA">
              <w:rPr>
                <w:sz w:val="18"/>
                <w:szCs w:val="18"/>
              </w:rPr>
              <w:t>1.06</w:t>
            </w:r>
          </w:p>
        </w:tc>
        <w:tc>
          <w:tcPr>
            <w:tcW w:w="549" w:type="pct"/>
            <w:shd w:val="clear" w:color="auto" w:fill="auto"/>
            <w:vAlign w:val="bottom"/>
          </w:tcPr>
          <w:p w14:paraId="6D2A0B8A" w14:textId="77777777" w:rsidR="008F6B6F" w:rsidRPr="007267DA" w:rsidRDefault="008F6B6F" w:rsidP="008F6B6F">
            <w:pPr>
              <w:jc w:val="center"/>
              <w:rPr>
                <w:sz w:val="18"/>
                <w:szCs w:val="18"/>
              </w:rPr>
            </w:pPr>
            <w:r w:rsidRPr="007267DA">
              <w:rPr>
                <w:sz w:val="18"/>
                <w:szCs w:val="18"/>
              </w:rPr>
              <w:t>0.432</w:t>
            </w:r>
          </w:p>
        </w:tc>
        <w:tc>
          <w:tcPr>
            <w:tcW w:w="624" w:type="pct"/>
            <w:tcBorders>
              <w:right w:val="single" w:sz="4" w:space="0" w:color="auto"/>
            </w:tcBorders>
            <w:shd w:val="clear" w:color="auto" w:fill="auto"/>
            <w:vAlign w:val="bottom"/>
          </w:tcPr>
          <w:p w14:paraId="0109A878" w14:textId="77777777" w:rsidR="008F6B6F" w:rsidRPr="007267DA" w:rsidRDefault="008F6B6F" w:rsidP="008F6B6F">
            <w:pPr>
              <w:jc w:val="center"/>
              <w:rPr>
                <w:sz w:val="18"/>
                <w:szCs w:val="18"/>
              </w:rPr>
            </w:pPr>
            <w:r w:rsidRPr="007267DA">
              <w:rPr>
                <w:sz w:val="18"/>
                <w:szCs w:val="18"/>
              </w:rPr>
              <w:t>0.079</w:t>
            </w:r>
          </w:p>
        </w:tc>
      </w:tr>
      <w:tr w:rsidR="008F6B6F" w:rsidRPr="00FD3445" w14:paraId="3E744F83" w14:textId="77777777" w:rsidTr="008F6B6F">
        <w:trPr>
          <w:trHeight w:val="20"/>
        </w:trPr>
        <w:tc>
          <w:tcPr>
            <w:tcW w:w="829" w:type="pct"/>
            <w:shd w:val="clear" w:color="auto" w:fill="auto"/>
            <w:vAlign w:val="center"/>
          </w:tcPr>
          <w:p w14:paraId="4CB5003F" w14:textId="77777777" w:rsidR="008F6B6F" w:rsidRPr="00FD3445" w:rsidRDefault="008F6B6F" w:rsidP="008F6B6F">
            <w:pPr>
              <w:pStyle w:val="TableText8pt"/>
              <w:keepNext/>
              <w:keepLines/>
              <w:spacing w:before="20" w:after="0"/>
              <w:rPr>
                <w:rFonts w:eastAsia="SimSun"/>
                <w:szCs w:val="16"/>
                <w:lang w:eastAsia="zh-CN"/>
              </w:rPr>
            </w:pPr>
            <w:r w:rsidRPr="00FD3445">
              <w:rPr>
                <w:rFonts w:eastAsia="SimSun"/>
                <w:szCs w:val="16"/>
                <w:lang w:eastAsia="zh-CN"/>
              </w:rPr>
              <w:t>TOTAL</w:t>
            </w:r>
          </w:p>
        </w:tc>
        <w:tc>
          <w:tcPr>
            <w:tcW w:w="481" w:type="pct"/>
            <w:tcBorders>
              <w:right w:val="single" w:sz="4" w:space="0" w:color="auto"/>
            </w:tcBorders>
            <w:shd w:val="clear" w:color="auto" w:fill="auto"/>
            <w:vAlign w:val="bottom"/>
          </w:tcPr>
          <w:p w14:paraId="56D75058" w14:textId="77777777" w:rsidR="008F6B6F" w:rsidRPr="007267DA" w:rsidRDefault="008F6B6F" w:rsidP="008F6B6F">
            <w:pPr>
              <w:jc w:val="center"/>
              <w:rPr>
                <w:sz w:val="18"/>
                <w:szCs w:val="18"/>
              </w:rPr>
            </w:pPr>
            <w:r w:rsidRPr="007267DA">
              <w:rPr>
                <w:sz w:val="18"/>
                <w:szCs w:val="18"/>
              </w:rPr>
              <w:t>0.912</w:t>
            </w:r>
          </w:p>
        </w:tc>
        <w:tc>
          <w:tcPr>
            <w:tcW w:w="549" w:type="pct"/>
            <w:tcBorders>
              <w:left w:val="single" w:sz="4" w:space="0" w:color="auto"/>
            </w:tcBorders>
            <w:shd w:val="clear" w:color="auto" w:fill="auto"/>
            <w:vAlign w:val="bottom"/>
          </w:tcPr>
          <w:p w14:paraId="1D32298C" w14:textId="77777777" w:rsidR="008F6B6F" w:rsidRPr="007267DA" w:rsidRDefault="008F6B6F" w:rsidP="008F6B6F">
            <w:pPr>
              <w:jc w:val="center"/>
              <w:rPr>
                <w:sz w:val="18"/>
                <w:szCs w:val="18"/>
              </w:rPr>
            </w:pPr>
            <w:r w:rsidRPr="007267DA">
              <w:rPr>
                <w:sz w:val="18"/>
                <w:szCs w:val="18"/>
              </w:rPr>
              <w:t>1.252</w:t>
            </w:r>
          </w:p>
        </w:tc>
        <w:tc>
          <w:tcPr>
            <w:tcW w:w="474" w:type="pct"/>
            <w:shd w:val="clear" w:color="auto" w:fill="auto"/>
            <w:vAlign w:val="bottom"/>
          </w:tcPr>
          <w:p w14:paraId="287090B7" w14:textId="77777777" w:rsidR="008F6B6F" w:rsidRPr="007267DA" w:rsidRDefault="008F6B6F" w:rsidP="008F6B6F">
            <w:pPr>
              <w:jc w:val="center"/>
              <w:rPr>
                <w:sz w:val="18"/>
                <w:szCs w:val="18"/>
              </w:rPr>
            </w:pPr>
            <w:r w:rsidRPr="007267DA">
              <w:rPr>
                <w:sz w:val="18"/>
                <w:szCs w:val="18"/>
              </w:rPr>
              <w:t>4.8</w:t>
            </w:r>
          </w:p>
        </w:tc>
        <w:tc>
          <w:tcPr>
            <w:tcW w:w="547" w:type="pct"/>
            <w:shd w:val="clear" w:color="auto" w:fill="auto"/>
            <w:vAlign w:val="bottom"/>
          </w:tcPr>
          <w:p w14:paraId="016C8072" w14:textId="77777777" w:rsidR="008F6B6F" w:rsidRPr="007267DA" w:rsidRDefault="008F6B6F" w:rsidP="008F6B6F">
            <w:pPr>
              <w:jc w:val="center"/>
              <w:rPr>
                <w:sz w:val="18"/>
                <w:szCs w:val="18"/>
              </w:rPr>
            </w:pPr>
            <w:r w:rsidRPr="007267DA">
              <w:rPr>
                <w:sz w:val="18"/>
                <w:szCs w:val="18"/>
              </w:rPr>
              <w:t>0.042</w:t>
            </w:r>
          </w:p>
        </w:tc>
        <w:tc>
          <w:tcPr>
            <w:tcW w:w="474" w:type="pct"/>
            <w:shd w:val="clear" w:color="auto" w:fill="auto"/>
            <w:vAlign w:val="bottom"/>
          </w:tcPr>
          <w:p w14:paraId="3A883F3A" w14:textId="77777777" w:rsidR="008F6B6F" w:rsidRPr="007267DA" w:rsidRDefault="008F6B6F" w:rsidP="008F6B6F">
            <w:pPr>
              <w:jc w:val="center"/>
              <w:rPr>
                <w:sz w:val="18"/>
                <w:szCs w:val="18"/>
              </w:rPr>
            </w:pPr>
            <w:r w:rsidRPr="007267DA">
              <w:rPr>
                <w:sz w:val="18"/>
                <w:szCs w:val="18"/>
              </w:rPr>
              <w:t>0.804</w:t>
            </w:r>
          </w:p>
        </w:tc>
        <w:tc>
          <w:tcPr>
            <w:tcW w:w="474" w:type="pct"/>
            <w:shd w:val="clear" w:color="auto" w:fill="auto"/>
            <w:vAlign w:val="bottom"/>
          </w:tcPr>
          <w:p w14:paraId="17EE5530" w14:textId="77777777" w:rsidR="008F6B6F" w:rsidRPr="007267DA" w:rsidRDefault="008F6B6F" w:rsidP="008F6B6F">
            <w:pPr>
              <w:jc w:val="center"/>
              <w:rPr>
                <w:sz w:val="18"/>
                <w:szCs w:val="18"/>
              </w:rPr>
            </w:pPr>
            <w:r w:rsidRPr="007267DA">
              <w:rPr>
                <w:sz w:val="18"/>
                <w:szCs w:val="18"/>
              </w:rPr>
              <w:t>1.06</w:t>
            </w:r>
          </w:p>
        </w:tc>
        <w:tc>
          <w:tcPr>
            <w:tcW w:w="549" w:type="pct"/>
            <w:shd w:val="clear" w:color="auto" w:fill="auto"/>
            <w:vAlign w:val="bottom"/>
          </w:tcPr>
          <w:p w14:paraId="2D46CB76" w14:textId="77777777" w:rsidR="008F6B6F" w:rsidRPr="007267DA" w:rsidRDefault="008F6B6F" w:rsidP="008F6B6F">
            <w:pPr>
              <w:jc w:val="center"/>
              <w:rPr>
                <w:sz w:val="18"/>
                <w:szCs w:val="18"/>
              </w:rPr>
            </w:pPr>
            <w:r w:rsidRPr="007267DA">
              <w:rPr>
                <w:sz w:val="18"/>
                <w:szCs w:val="18"/>
              </w:rPr>
              <w:t>0.432</w:t>
            </w:r>
          </w:p>
        </w:tc>
        <w:tc>
          <w:tcPr>
            <w:tcW w:w="624" w:type="pct"/>
            <w:shd w:val="clear" w:color="auto" w:fill="auto"/>
            <w:vAlign w:val="bottom"/>
          </w:tcPr>
          <w:p w14:paraId="0FF82A1D" w14:textId="77777777" w:rsidR="008F6B6F" w:rsidRPr="007267DA" w:rsidRDefault="008F6B6F" w:rsidP="008F6B6F">
            <w:pPr>
              <w:jc w:val="center"/>
              <w:rPr>
                <w:sz w:val="18"/>
                <w:szCs w:val="18"/>
              </w:rPr>
            </w:pPr>
            <w:r w:rsidRPr="007267DA">
              <w:rPr>
                <w:sz w:val="18"/>
                <w:szCs w:val="18"/>
              </w:rPr>
              <w:t>0.079</w:t>
            </w:r>
          </w:p>
        </w:tc>
      </w:tr>
    </w:tbl>
    <w:p w14:paraId="0F1B182E" w14:textId="77777777" w:rsidR="008F6B6F" w:rsidRDefault="008F6B6F" w:rsidP="008F6B6F">
      <w:pPr>
        <w:pStyle w:val="TableFootnote"/>
      </w:pPr>
      <w:r w:rsidRPr="001C2691">
        <w:t>Values in italics are &lt;</w:t>
      </w:r>
      <w:r>
        <w:t> </w:t>
      </w:r>
      <w:r w:rsidRPr="001C2691">
        <w:t>LOQ.  Half the LOQ is taken for the calculations</w:t>
      </w:r>
    </w:p>
    <w:p w14:paraId="1D7B4A0C" w14:textId="77777777" w:rsidR="00BC4B7E" w:rsidRDefault="00BC4B7E" w:rsidP="008F6B6F">
      <w:pPr>
        <w:pStyle w:val="TableFootnote"/>
      </w:pPr>
    </w:p>
    <w:p w14:paraId="1DD45DB7" w14:textId="77777777" w:rsidR="008F6B6F" w:rsidRPr="00BC4B7E" w:rsidRDefault="008F6B6F" w:rsidP="00BC4B7E">
      <w:pPr>
        <w:pStyle w:val="RepLabel"/>
        <w:spacing w:before="0" w:after="0"/>
        <w:rPr>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38</w:t>
      </w:r>
      <w:r w:rsidRPr="00BC4B7E">
        <w:rPr>
          <w:sz w:val="20"/>
          <w:szCs w:val="20"/>
        </w:rPr>
        <w:fldChar w:fldCharType="end"/>
      </w:r>
      <w:r w:rsidRPr="00BC4B7E">
        <w:rPr>
          <w:sz w:val="20"/>
          <w:szCs w:val="20"/>
        </w:rPr>
        <w:t>:</w:t>
      </w:r>
      <w:r w:rsidRPr="00BC4B7E">
        <w:rPr>
          <w:sz w:val="20"/>
          <w:szCs w:val="20"/>
        </w:rPr>
        <w:tab/>
        <w:t>Summary of Field Results – fluquinconazole cleaning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0"/>
        <w:gridCol w:w="711"/>
        <w:gridCol w:w="801"/>
        <w:gridCol w:w="801"/>
        <w:gridCol w:w="801"/>
        <w:gridCol w:w="621"/>
        <w:gridCol w:w="621"/>
        <w:gridCol w:w="711"/>
        <w:gridCol w:w="711"/>
      </w:tblGrid>
      <w:tr w:rsidR="008F6B6F" w:rsidRPr="00ED52A3" w14:paraId="6CCA87DB" w14:textId="77777777" w:rsidTr="008F6B6F">
        <w:tc>
          <w:tcPr>
            <w:tcW w:w="1982" w:type="pct"/>
            <w:vAlign w:val="center"/>
          </w:tcPr>
          <w:p w14:paraId="771C0786" w14:textId="77777777" w:rsidR="008F6B6F" w:rsidRPr="00ED52A3" w:rsidRDefault="008F6B6F" w:rsidP="008F6B6F">
            <w:pPr>
              <w:rPr>
                <w:rFonts w:eastAsia="Calibri"/>
                <w:b/>
                <w:bCs/>
                <w:sz w:val="18"/>
                <w:szCs w:val="18"/>
              </w:rPr>
            </w:pPr>
            <w:r w:rsidRPr="00ED52A3">
              <w:rPr>
                <w:rFonts w:eastAsia="Calibri"/>
                <w:b/>
                <w:bCs/>
                <w:sz w:val="18"/>
                <w:szCs w:val="18"/>
              </w:rPr>
              <w:t>Operator Number</w:t>
            </w:r>
          </w:p>
        </w:tc>
        <w:tc>
          <w:tcPr>
            <w:tcW w:w="371" w:type="pct"/>
            <w:shd w:val="clear" w:color="auto" w:fill="auto"/>
            <w:vAlign w:val="bottom"/>
          </w:tcPr>
          <w:p w14:paraId="09599BEA" w14:textId="77777777" w:rsidR="008F6B6F" w:rsidRPr="00ED52A3" w:rsidRDefault="008F6B6F" w:rsidP="008F6B6F">
            <w:pPr>
              <w:jc w:val="center"/>
              <w:rPr>
                <w:sz w:val="18"/>
                <w:szCs w:val="18"/>
              </w:rPr>
            </w:pPr>
            <w:r w:rsidRPr="00ED52A3">
              <w:rPr>
                <w:sz w:val="18"/>
                <w:szCs w:val="18"/>
              </w:rPr>
              <w:t>38</w:t>
            </w:r>
          </w:p>
        </w:tc>
        <w:tc>
          <w:tcPr>
            <w:tcW w:w="418" w:type="pct"/>
            <w:shd w:val="clear" w:color="auto" w:fill="auto"/>
            <w:vAlign w:val="bottom"/>
          </w:tcPr>
          <w:p w14:paraId="4DBF19C7" w14:textId="77777777" w:rsidR="008F6B6F" w:rsidRPr="00ED52A3" w:rsidRDefault="008F6B6F" w:rsidP="008F6B6F">
            <w:pPr>
              <w:jc w:val="center"/>
              <w:rPr>
                <w:sz w:val="18"/>
                <w:szCs w:val="18"/>
              </w:rPr>
            </w:pPr>
            <w:r w:rsidRPr="00ED52A3">
              <w:rPr>
                <w:sz w:val="18"/>
                <w:szCs w:val="18"/>
              </w:rPr>
              <w:t>39</w:t>
            </w:r>
          </w:p>
        </w:tc>
        <w:tc>
          <w:tcPr>
            <w:tcW w:w="418" w:type="pct"/>
            <w:shd w:val="clear" w:color="auto" w:fill="auto"/>
            <w:vAlign w:val="bottom"/>
          </w:tcPr>
          <w:p w14:paraId="374CC2DB" w14:textId="77777777" w:rsidR="008F6B6F" w:rsidRPr="00ED52A3" w:rsidRDefault="008F6B6F" w:rsidP="008F6B6F">
            <w:pPr>
              <w:jc w:val="center"/>
              <w:rPr>
                <w:sz w:val="18"/>
                <w:szCs w:val="18"/>
              </w:rPr>
            </w:pPr>
            <w:r w:rsidRPr="00ED52A3">
              <w:rPr>
                <w:sz w:val="18"/>
                <w:szCs w:val="18"/>
              </w:rPr>
              <w:t>45</w:t>
            </w:r>
          </w:p>
        </w:tc>
        <w:tc>
          <w:tcPr>
            <w:tcW w:w="418" w:type="pct"/>
            <w:shd w:val="clear" w:color="auto" w:fill="auto"/>
            <w:vAlign w:val="bottom"/>
          </w:tcPr>
          <w:p w14:paraId="16DC240D" w14:textId="77777777" w:rsidR="008F6B6F" w:rsidRPr="00ED52A3" w:rsidRDefault="008F6B6F" w:rsidP="008F6B6F">
            <w:pPr>
              <w:jc w:val="center"/>
              <w:rPr>
                <w:sz w:val="18"/>
                <w:szCs w:val="18"/>
              </w:rPr>
            </w:pPr>
            <w:r w:rsidRPr="00ED52A3">
              <w:rPr>
                <w:sz w:val="18"/>
                <w:szCs w:val="18"/>
              </w:rPr>
              <w:t>48</w:t>
            </w:r>
          </w:p>
        </w:tc>
        <w:tc>
          <w:tcPr>
            <w:tcW w:w="324" w:type="pct"/>
            <w:shd w:val="clear" w:color="auto" w:fill="auto"/>
            <w:vAlign w:val="bottom"/>
          </w:tcPr>
          <w:p w14:paraId="165FCE0F" w14:textId="77777777" w:rsidR="008F6B6F" w:rsidRPr="00ED52A3" w:rsidRDefault="008F6B6F" w:rsidP="008F6B6F">
            <w:pPr>
              <w:jc w:val="center"/>
              <w:rPr>
                <w:sz w:val="18"/>
                <w:szCs w:val="18"/>
              </w:rPr>
            </w:pPr>
            <w:r w:rsidRPr="00ED52A3">
              <w:rPr>
                <w:sz w:val="18"/>
                <w:szCs w:val="18"/>
              </w:rPr>
              <w:t>40</w:t>
            </w:r>
          </w:p>
        </w:tc>
        <w:tc>
          <w:tcPr>
            <w:tcW w:w="324" w:type="pct"/>
            <w:shd w:val="clear" w:color="auto" w:fill="auto"/>
            <w:vAlign w:val="bottom"/>
          </w:tcPr>
          <w:p w14:paraId="7470C5ED" w14:textId="77777777" w:rsidR="008F6B6F" w:rsidRPr="00ED52A3" w:rsidRDefault="008F6B6F" w:rsidP="008F6B6F">
            <w:pPr>
              <w:jc w:val="center"/>
              <w:rPr>
                <w:sz w:val="18"/>
                <w:szCs w:val="18"/>
              </w:rPr>
            </w:pPr>
            <w:r w:rsidRPr="00ED52A3">
              <w:rPr>
                <w:sz w:val="18"/>
                <w:szCs w:val="18"/>
              </w:rPr>
              <w:t>43</w:t>
            </w:r>
          </w:p>
        </w:tc>
        <w:tc>
          <w:tcPr>
            <w:tcW w:w="371" w:type="pct"/>
            <w:shd w:val="clear" w:color="auto" w:fill="auto"/>
            <w:vAlign w:val="bottom"/>
          </w:tcPr>
          <w:p w14:paraId="256602F2" w14:textId="77777777" w:rsidR="008F6B6F" w:rsidRPr="00ED52A3" w:rsidRDefault="008F6B6F" w:rsidP="008F6B6F">
            <w:pPr>
              <w:jc w:val="center"/>
              <w:rPr>
                <w:sz w:val="18"/>
                <w:szCs w:val="18"/>
              </w:rPr>
            </w:pPr>
            <w:r w:rsidRPr="00ED52A3">
              <w:rPr>
                <w:sz w:val="18"/>
                <w:szCs w:val="18"/>
              </w:rPr>
              <w:t>44</w:t>
            </w:r>
          </w:p>
        </w:tc>
        <w:tc>
          <w:tcPr>
            <w:tcW w:w="371" w:type="pct"/>
            <w:shd w:val="clear" w:color="auto" w:fill="auto"/>
            <w:vAlign w:val="bottom"/>
          </w:tcPr>
          <w:p w14:paraId="558BBC7A" w14:textId="77777777" w:rsidR="008F6B6F" w:rsidRPr="00ED52A3" w:rsidRDefault="008F6B6F" w:rsidP="008F6B6F">
            <w:pPr>
              <w:jc w:val="center"/>
              <w:rPr>
                <w:sz w:val="18"/>
                <w:szCs w:val="18"/>
              </w:rPr>
            </w:pPr>
            <w:r w:rsidRPr="00ED52A3">
              <w:rPr>
                <w:sz w:val="18"/>
                <w:szCs w:val="18"/>
              </w:rPr>
              <w:t>47</w:t>
            </w:r>
          </w:p>
        </w:tc>
      </w:tr>
      <w:tr w:rsidR="008F6B6F" w:rsidRPr="00ED52A3" w14:paraId="77BC8B8E" w14:textId="77777777" w:rsidTr="008F6B6F">
        <w:tc>
          <w:tcPr>
            <w:tcW w:w="1982" w:type="pct"/>
          </w:tcPr>
          <w:p w14:paraId="30CAE035" w14:textId="77777777" w:rsidR="008F6B6F" w:rsidRPr="00ED52A3" w:rsidRDefault="008F6B6F" w:rsidP="008F6B6F">
            <w:pPr>
              <w:spacing w:before="120" w:after="120"/>
              <w:rPr>
                <w:rFonts w:eastAsia="Calibri"/>
                <w:b/>
                <w:sz w:val="18"/>
                <w:szCs w:val="18"/>
              </w:rPr>
            </w:pPr>
            <w:r w:rsidRPr="00ED52A3">
              <w:rPr>
                <w:rFonts w:eastAsia="Calibri"/>
                <w:b/>
                <w:bCs/>
                <w:sz w:val="18"/>
                <w:szCs w:val="18"/>
              </w:rPr>
              <w:t>Actual Dermal Exposure (µg/operation)</w:t>
            </w:r>
          </w:p>
        </w:tc>
        <w:tc>
          <w:tcPr>
            <w:tcW w:w="371" w:type="pct"/>
            <w:vAlign w:val="center"/>
          </w:tcPr>
          <w:p w14:paraId="720830A3" w14:textId="77777777" w:rsidR="008F6B6F" w:rsidRPr="00ED52A3" w:rsidRDefault="008F6B6F" w:rsidP="008F6B6F">
            <w:pPr>
              <w:jc w:val="center"/>
              <w:rPr>
                <w:sz w:val="18"/>
                <w:szCs w:val="18"/>
              </w:rPr>
            </w:pPr>
            <w:r w:rsidRPr="00ED52A3">
              <w:rPr>
                <w:sz w:val="18"/>
                <w:szCs w:val="18"/>
              </w:rPr>
              <w:t>71.266</w:t>
            </w:r>
          </w:p>
        </w:tc>
        <w:tc>
          <w:tcPr>
            <w:tcW w:w="418" w:type="pct"/>
            <w:vAlign w:val="center"/>
          </w:tcPr>
          <w:p w14:paraId="3F3EBFD2" w14:textId="77777777" w:rsidR="008F6B6F" w:rsidRPr="00ED52A3" w:rsidRDefault="008F6B6F" w:rsidP="008F6B6F">
            <w:pPr>
              <w:jc w:val="center"/>
              <w:rPr>
                <w:sz w:val="18"/>
                <w:szCs w:val="18"/>
              </w:rPr>
            </w:pPr>
            <w:r w:rsidRPr="00ED52A3">
              <w:rPr>
                <w:sz w:val="18"/>
                <w:szCs w:val="18"/>
              </w:rPr>
              <w:t>157.480</w:t>
            </w:r>
          </w:p>
        </w:tc>
        <w:tc>
          <w:tcPr>
            <w:tcW w:w="418" w:type="pct"/>
            <w:vAlign w:val="center"/>
          </w:tcPr>
          <w:p w14:paraId="6551B6A0" w14:textId="77777777" w:rsidR="008F6B6F" w:rsidRPr="00ED52A3" w:rsidRDefault="008F6B6F" w:rsidP="008F6B6F">
            <w:pPr>
              <w:jc w:val="center"/>
              <w:rPr>
                <w:sz w:val="18"/>
                <w:szCs w:val="18"/>
              </w:rPr>
            </w:pPr>
            <w:r w:rsidRPr="00ED52A3">
              <w:rPr>
                <w:sz w:val="18"/>
                <w:szCs w:val="18"/>
              </w:rPr>
              <w:t>893.998</w:t>
            </w:r>
          </w:p>
        </w:tc>
        <w:tc>
          <w:tcPr>
            <w:tcW w:w="418" w:type="pct"/>
            <w:vAlign w:val="center"/>
          </w:tcPr>
          <w:p w14:paraId="0AD80214" w14:textId="77777777" w:rsidR="008F6B6F" w:rsidRPr="00ED52A3" w:rsidRDefault="008F6B6F" w:rsidP="008F6B6F">
            <w:pPr>
              <w:jc w:val="center"/>
              <w:rPr>
                <w:sz w:val="18"/>
                <w:szCs w:val="18"/>
              </w:rPr>
            </w:pPr>
            <w:r w:rsidRPr="00ED52A3">
              <w:rPr>
                <w:sz w:val="18"/>
                <w:szCs w:val="18"/>
              </w:rPr>
              <w:t>113.733</w:t>
            </w:r>
          </w:p>
        </w:tc>
        <w:tc>
          <w:tcPr>
            <w:tcW w:w="324" w:type="pct"/>
            <w:vAlign w:val="center"/>
          </w:tcPr>
          <w:p w14:paraId="1BD4669A" w14:textId="77777777" w:rsidR="008F6B6F" w:rsidRPr="00ED52A3" w:rsidRDefault="008F6B6F" w:rsidP="008F6B6F">
            <w:pPr>
              <w:jc w:val="center"/>
              <w:rPr>
                <w:sz w:val="18"/>
                <w:szCs w:val="18"/>
              </w:rPr>
            </w:pPr>
            <w:r w:rsidRPr="00ED52A3">
              <w:rPr>
                <w:sz w:val="18"/>
                <w:szCs w:val="18"/>
              </w:rPr>
              <w:t>8.482</w:t>
            </w:r>
          </w:p>
        </w:tc>
        <w:tc>
          <w:tcPr>
            <w:tcW w:w="324" w:type="pct"/>
            <w:vAlign w:val="center"/>
          </w:tcPr>
          <w:p w14:paraId="3E70D14D" w14:textId="77777777" w:rsidR="008F6B6F" w:rsidRPr="00ED52A3" w:rsidRDefault="008F6B6F" w:rsidP="008F6B6F">
            <w:pPr>
              <w:jc w:val="center"/>
              <w:rPr>
                <w:sz w:val="18"/>
                <w:szCs w:val="18"/>
              </w:rPr>
            </w:pPr>
            <w:r w:rsidRPr="00ED52A3">
              <w:rPr>
                <w:sz w:val="18"/>
                <w:szCs w:val="18"/>
              </w:rPr>
              <w:t>8.097</w:t>
            </w:r>
          </w:p>
        </w:tc>
        <w:tc>
          <w:tcPr>
            <w:tcW w:w="371" w:type="pct"/>
            <w:vAlign w:val="center"/>
          </w:tcPr>
          <w:p w14:paraId="091A4906" w14:textId="77777777" w:rsidR="008F6B6F" w:rsidRPr="00ED52A3" w:rsidRDefault="008F6B6F" w:rsidP="008F6B6F">
            <w:pPr>
              <w:jc w:val="center"/>
              <w:rPr>
                <w:sz w:val="18"/>
                <w:szCs w:val="18"/>
              </w:rPr>
            </w:pPr>
            <w:r w:rsidRPr="00ED52A3">
              <w:rPr>
                <w:sz w:val="18"/>
                <w:szCs w:val="18"/>
              </w:rPr>
              <w:t>10.120</w:t>
            </w:r>
          </w:p>
        </w:tc>
        <w:tc>
          <w:tcPr>
            <w:tcW w:w="371" w:type="pct"/>
            <w:vAlign w:val="center"/>
          </w:tcPr>
          <w:p w14:paraId="50701AAF" w14:textId="77777777" w:rsidR="008F6B6F" w:rsidRPr="00ED52A3" w:rsidRDefault="008F6B6F" w:rsidP="008F6B6F">
            <w:pPr>
              <w:jc w:val="center"/>
              <w:rPr>
                <w:sz w:val="18"/>
                <w:szCs w:val="18"/>
              </w:rPr>
            </w:pPr>
            <w:r w:rsidRPr="00ED52A3">
              <w:rPr>
                <w:sz w:val="18"/>
                <w:szCs w:val="18"/>
              </w:rPr>
              <w:t>95.279</w:t>
            </w:r>
          </w:p>
        </w:tc>
      </w:tr>
      <w:tr w:rsidR="008F6B6F" w:rsidRPr="00ED52A3" w14:paraId="3C248770" w14:textId="77777777" w:rsidTr="008F6B6F">
        <w:tc>
          <w:tcPr>
            <w:tcW w:w="1982" w:type="pct"/>
          </w:tcPr>
          <w:p w14:paraId="1742BA94" w14:textId="77777777" w:rsidR="008F6B6F" w:rsidRPr="00ED52A3" w:rsidRDefault="008F6B6F" w:rsidP="008F6B6F">
            <w:pPr>
              <w:rPr>
                <w:rFonts w:eastAsia="Calibri"/>
                <w:b/>
                <w:bCs/>
                <w:sz w:val="18"/>
                <w:szCs w:val="18"/>
              </w:rPr>
            </w:pPr>
            <w:r w:rsidRPr="00ED52A3">
              <w:rPr>
                <w:rFonts w:eastAsia="Calibri"/>
                <w:b/>
                <w:bCs/>
                <w:sz w:val="18"/>
                <w:szCs w:val="18"/>
              </w:rPr>
              <w:t>Potential Inhalation Exposure (µg/operation)</w:t>
            </w:r>
          </w:p>
        </w:tc>
        <w:tc>
          <w:tcPr>
            <w:tcW w:w="371" w:type="pct"/>
            <w:vAlign w:val="bottom"/>
          </w:tcPr>
          <w:p w14:paraId="75FC7A22" w14:textId="77777777" w:rsidR="008F6B6F" w:rsidRPr="00ED52A3" w:rsidRDefault="008F6B6F" w:rsidP="008F6B6F">
            <w:pPr>
              <w:jc w:val="center"/>
              <w:rPr>
                <w:sz w:val="18"/>
                <w:szCs w:val="18"/>
              </w:rPr>
            </w:pPr>
            <w:r w:rsidRPr="00ED52A3">
              <w:rPr>
                <w:sz w:val="18"/>
                <w:szCs w:val="18"/>
              </w:rPr>
              <w:t>6.38</w:t>
            </w:r>
          </w:p>
        </w:tc>
        <w:tc>
          <w:tcPr>
            <w:tcW w:w="418" w:type="pct"/>
            <w:vAlign w:val="bottom"/>
          </w:tcPr>
          <w:p w14:paraId="71E6574B" w14:textId="77777777" w:rsidR="008F6B6F" w:rsidRPr="00ED52A3" w:rsidRDefault="008F6B6F" w:rsidP="008F6B6F">
            <w:pPr>
              <w:jc w:val="center"/>
              <w:rPr>
                <w:sz w:val="18"/>
                <w:szCs w:val="18"/>
              </w:rPr>
            </w:pPr>
            <w:r w:rsidRPr="00ED52A3">
              <w:rPr>
                <w:sz w:val="18"/>
                <w:szCs w:val="18"/>
              </w:rPr>
              <w:t>8.76</w:t>
            </w:r>
          </w:p>
        </w:tc>
        <w:tc>
          <w:tcPr>
            <w:tcW w:w="418" w:type="pct"/>
            <w:vAlign w:val="bottom"/>
          </w:tcPr>
          <w:p w14:paraId="2CAFDCA5" w14:textId="77777777" w:rsidR="008F6B6F" w:rsidRPr="00ED52A3" w:rsidRDefault="008F6B6F" w:rsidP="008F6B6F">
            <w:pPr>
              <w:jc w:val="center"/>
              <w:rPr>
                <w:sz w:val="18"/>
                <w:szCs w:val="18"/>
              </w:rPr>
            </w:pPr>
            <w:r w:rsidRPr="00ED52A3">
              <w:rPr>
                <w:sz w:val="18"/>
                <w:szCs w:val="18"/>
              </w:rPr>
              <w:t>33.60</w:t>
            </w:r>
          </w:p>
        </w:tc>
        <w:tc>
          <w:tcPr>
            <w:tcW w:w="418" w:type="pct"/>
            <w:vAlign w:val="bottom"/>
          </w:tcPr>
          <w:p w14:paraId="71B07E47" w14:textId="77777777" w:rsidR="008F6B6F" w:rsidRPr="00ED52A3" w:rsidRDefault="008F6B6F" w:rsidP="008F6B6F">
            <w:pPr>
              <w:jc w:val="center"/>
              <w:rPr>
                <w:sz w:val="18"/>
                <w:szCs w:val="18"/>
              </w:rPr>
            </w:pPr>
            <w:r w:rsidRPr="00ED52A3">
              <w:rPr>
                <w:sz w:val="18"/>
                <w:szCs w:val="18"/>
              </w:rPr>
              <w:t>0.29</w:t>
            </w:r>
          </w:p>
        </w:tc>
        <w:tc>
          <w:tcPr>
            <w:tcW w:w="324" w:type="pct"/>
            <w:vAlign w:val="bottom"/>
          </w:tcPr>
          <w:p w14:paraId="1AE96FEB" w14:textId="77777777" w:rsidR="008F6B6F" w:rsidRPr="00ED52A3" w:rsidRDefault="008F6B6F" w:rsidP="008F6B6F">
            <w:pPr>
              <w:jc w:val="center"/>
              <w:rPr>
                <w:sz w:val="18"/>
                <w:szCs w:val="18"/>
              </w:rPr>
            </w:pPr>
            <w:r w:rsidRPr="00ED52A3">
              <w:rPr>
                <w:sz w:val="18"/>
                <w:szCs w:val="18"/>
              </w:rPr>
              <w:t>5.63</w:t>
            </w:r>
          </w:p>
        </w:tc>
        <w:tc>
          <w:tcPr>
            <w:tcW w:w="324" w:type="pct"/>
            <w:vAlign w:val="bottom"/>
          </w:tcPr>
          <w:p w14:paraId="0877433F" w14:textId="77777777" w:rsidR="008F6B6F" w:rsidRPr="00ED52A3" w:rsidRDefault="008F6B6F" w:rsidP="008F6B6F">
            <w:pPr>
              <w:jc w:val="center"/>
              <w:rPr>
                <w:sz w:val="18"/>
                <w:szCs w:val="18"/>
              </w:rPr>
            </w:pPr>
            <w:r w:rsidRPr="00ED52A3">
              <w:rPr>
                <w:sz w:val="18"/>
                <w:szCs w:val="18"/>
              </w:rPr>
              <w:t>7.420</w:t>
            </w:r>
          </w:p>
        </w:tc>
        <w:tc>
          <w:tcPr>
            <w:tcW w:w="371" w:type="pct"/>
            <w:vAlign w:val="bottom"/>
          </w:tcPr>
          <w:p w14:paraId="625B7631" w14:textId="77777777" w:rsidR="008F6B6F" w:rsidRPr="00ED52A3" w:rsidRDefault="008F6B6F" w:rsidP="008F6B6F">
            <w:pPr>
              <w:jc w:val="center"/>
              <w:rPr>
                <w:sz w:val="18"/>
                <w:szCs w:val="18"/>
              </w:rPr>
            </w:pPr>
            <w:r w:rsidRPr="00ED52A3">
              <w:rPr>
                <w:sz w:val="18"/>
                <w:szCs w:val="18"/>
              </w:rPr>
              <w:t>3.02</w:t>
            </w:r>
          </w:p>
        </w:tc>
        <w:tc>
          <w:tcPr>
            <w:tcW w:w="371" w:type="pct"/>
            <w:vAlign w:val="bottom"/>
          </w:tcPr>
          <w:p w14:paraId="69D21961" w14:textId="77777777" w:rsidR="008F6B6F" w:rsidRPr="00ED52A3" w:rsidRDefault="008F6B6F" w:rsidP="008F6B6F">
            <w:pPr>
              <w:jc w:val="center"/>
              <w:rPr>
                <w:sz w:val="18"/>
                <w:szCs w:val="18"/>
              </w:rPr>
            </w:pPr>
            <w:r w:rsidRPr="00ED52A3">
              <w:rPr>
                <w:sz w:val="18"/>
                <w:szCs w:val="18"/>
              </w:rPr>
              <w:t>0.553</w:t>
            </w:r>
          </w:p>
        </w:tc>
      </w:tr>
    </w:tbl>
    <w:p w14:paraId="606CAE6D" w14:textId="77777777" w:rsidR="008F6B6F" w:rsidRPr="00ED52A3" w:rsidRDefault="008F6B6F" w:rsidP="00BC4B7E">
      <w:pPr>
        <w:pStyle w:val="Tekstpodstawowy"/>
        <w:spacing w:after="0"/>
        <w:jc w:val="both"/>
        <w:rPr>
          <w:sz w:val="18"/>
          <w:szCs w:val="18"/>
        </w:rPr>
      </w:pPr>
      <w:r w:rsidRPr="00ED52A3">
        <w:rPr>
          <w:sz w:val="18"/>
          <w:szCs w:val="18"/>
        </w:rPr>
        <w:t>Actual Dermal Exposure (ADE) = Sum of residues on inner dosimeter representing the skin, face/neck wipes and hand wash solutions.</w:t>
      </w:r>
    </w:p>
    <w:p w14:paraId="446C642A" w14:textId="77777777" w:rsidR="008F6B6F" w:rsidRPr="00ED52A3" w:rsidRDefault="008F6B6F" w:rsidP="00BC4B7E">
      <w:pPr>
        <w:pStyle w:val="Tekstpodstawowy"/>
        <w:spacing w:after="0"/>
        <w:jc w:val="both"/>
        <w:rPr>
          <w:bCs/>
          <w:sz w:val="18"/>
          <w:szCs w:val="18"/>
        </w:rPr>
      </w:pPr>
      <w:r w:rsidRPr="00ED52A3">
        <w:rPr>
          <w:sz w:val="18"/>
          <w:szCs w:val="18"/>
        </w:rPr>
        <w:t xml:space="preserve">Potential Inhalation Exposure (PIE) = Residues measured in the breathing zone expressed as </w:t>
      </w:r>
      <w:r w:rsidRPr="00ED52A3">
        <w:rPr>
          <w:bCs/>
          <w:sz w:val="18"/>
          <w:szCs w:val="18"/>
        </w:rPr>
        <w:t>µg/operation (at a breathing rate of 14 L/min).</w:t>
      </w:r>
    </w:p>
    <w:p w14:paraId="0D4B6D90" w14:textId="77777777" w:rsidR="008F6B6F" w:rsidRDefault="008F6B6F" w:rsidP="008F6B6F">
      <w:pPr>
        <w:pStyle w:val="Tekstpodstawowy"/>
        <w:spacing w:after="0"/>
        <w:rPr>
          <w:bCs/>
          <w:sz w:val="20"/>
        </w:rPr>
      </w:pPr>
    </w:p>
    <w:p w14:paraId="21B6D9AC" w14:textId="77777777" w:rsidR="008F6B6F" w:rsidRPr="00BC4B7E" w:rsidRDefault="008F6B6F" w:rsidP="00BC4B7E">
      <w:pPr>
        <w:pStyle w:val="RepLabel"/>
        <w:spacing w:before="0" w:after="0"/>
        <w:rPr>
          <w:sz w:val="20"/>
          <w:szCs w:val="20"/>
        </w:rPr>
      </w:pPr>
      <w:r w:rsidRPr="00BC4B7E">
        <w:rPr>
          <w:sz w:val="20"/>
          <w:szCs w:val="20"/>
        </w:rPr>
        <w:lastRenderedPageBreak/>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39</w:t>
      </w:r>
      <w:r w:rsidRPr="00BC4B7E">
        <w:rPr>
          <w:sz w:val="20"/>
          <w:szCs w:val="20"/>
        </w:rPr>
        <w:fldChar w:fldCharType="end"/>
      </w:r>
      <w:r w:rsidRPr="00BC4B7E">
        <w:rPr>
          <w:sz w:val="20"/>
          <w:szCs w:val="20"/>
        </w:rPr>
        <w:t>:</w:t>
      </w:r>
      <w:r w:rsidRPr="00BC4B7E">
        <w:rPr>
          <w:sz w:val="20"/>
          <w:szCs w:val="20"/>
        </w:rPr>
        <w:tab/>
        <w:t>Determined Residues of fluquinconazole during mixing/loading/calibration (all values in µg/sample)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70"/>
        <w:gridCol w:w="887"/>
        <w:gridCol w:w="887"/>
        <w:gridCol w:w="887"/>
        <w:gridCol w:w="887"/>
        <w:gridCol w:w="886"/>
        <w:gridCol w:w="886"/>
        <w:gridCol w:w="886"/>
        <w:gridCol w:w="886"/>
        <w:gridCol w:w="880"/>
      </w:tblGrid>
      <w:tr w:rsidR="008F6B6F" w:rsidRPr="00A76B98" w14:paraId="33A8ED4D" w14:textId="77777777" w:rsidTr="008F6B6F">
        <w:trPr>
          <w:trHeight w:val="20"/>
        </w:trPr>
        <w:tc>
          <w:tcPr>
            <w:tcW w:w="733" w:type="pct"/>
            <w:shd w:val="clear" w:color="auto" w:fill="auto"/>
            <w:vAlign w:val="center"/>
          </w:tcPr>
          <w:p w14:paraId="7EC96356" w14:textId="77777777" w:rsidR="008F6B6F" w:rsidRPr="00A76B98" w:rsidRDefault="008F6B6F" w:rsidP="008F6B6F">
            <w:pPr>
              <w:pStyle w:val="TableText8pt"/>
              <w:keepNext/>
              <w:keepLines/>
              <w:spacing w:before="20" w:after="0"/>
              <w:rPr>
                <w:rFonts w:eastAsia="SimSun"/>
                <w:szCs w:val="16"/>
                <w:lang w:eastAsia="zh-CN"/>
              </w:rPr>
            </w:pPr>
            <w:r>
              <w:rPr>
                <w:rFonts w:eastAsia="SimSun"/>
                <w:szCs w:val="16"/>
                <w:lang w:eastAsia="zh-CN"/>
              </w:rPr>
              <w:t>Procedure</w:t>
            </w:r>
          </w:p>
        </w:tc>
        <w:tc>
          <w:tcPr>
            <w:tcW w:w="2374" w:type="pct"/>
            <w:gridSpan w:val="5"/>
            <w:shd w:val="clear" w:color="auto" w:fill="auto"/>
            <w:vAlign w:val="bottom"/>
          </w:tcPr>
          <w:p w14:paraId="0EF4E1DE" w14:textId="77777777" w:rsidR="008F6B6F" w:rsidRPr="007267DA" w:rsidRDefault="008F6B6F" w:rsidP="008F6B6F">
            <w:pPr>
              <w:keepNext/>
              <w:jc w:val="center"/>
              <w:rPr>
                <w:sz w:val="18"/>
                <w:szCs w:val="18"/>
              </w:rPr>
            </w:pPr>
            <w:r>
              <w:rPr>
                <w:sz w:val="18"/>
                <w:szCs w:val="18"/>
              </w:rPr>
              <w:t>Pre-mix</w:t>
            </w:r>
          </w:p>
        </w:tc>
        <w:tc>
          <w:tcPr>
            <w:tcW w:w="1894" w:type="pct"/>
            <w:gridSpan w:val="4"/>
          </w:tcPr>
          <w:p w14:paraId="6389AC6E" w14:textId="77777777" w:rsidR="008F6B6F" w:rsidRPr="007267DA" w:rsidRDefault="008F6B6F" w:rsidP="008F6B6F">
            <w:pPr>
              <w:keepNext/>
              <w:jc w:val="center"/>
              <w:rPr>
                <w:sz w:val="18"/>
                <w:szCs w:val="18"/>
              </w:rPr>
            </w:pPr>
            <w:r>
              <w:rPr>
                <w:sz w:val="18"/>
                <w:szCs w:val="18"/>
              </w:rPr>
              <w:t>Dry-couple</w:t>
            </w:r>
          </w:p>
        </w:tc>
      </w:tr>
      <w:tr w:rsidR="008F6B6F" w:rsidRPr="00A76B98" w14:paraId="17AD60BB" w14:textId="77777777" w:rsidTr="008F6B6F">
        <w:trPr>
          <w:trHeight w:val="249"/>
        </w:trPr>
        <w:tc>
          <w:tcPr>
            <w:tcW w:w="733" w:type="pct"/>
            <w:shd w:val="clear" w:color="auto" w:fill="auto"/>
            <w:vAlign w:val="center"/>
          </w:tcPr>
          <w:p w14:paraId="72A467AE" w14:textId="77777777" w:rsidR="008F6B6F" w:rsidRPr="00A76B98" w:rsidRDefault="008F6B6F" w:rsidP="008F6B6F">
            <w:pPr>
              <w:pStyle w:val="TableText8pt"/>
              <w:keepNext/>
              <w:keepLines/>
              <w:spacing w:before="20" w:after="0"/>
              <w:rPr>
                <w:rFonts w:eastAsia="SimSun"/>
                <w:szCs w:val="16"/>
                <w:lang w:eastAsia="zh-CN"/>
              </w:rPr>
            </w:pPr>
            <w:r w:rsidRPr="00A76B98">
              <w:rPr>
                <w:rFonts w:eastAsia="SimSun"/>
                <w:szCs w:val="16"/>
                <w:lang w:eastAsia="zh-CN"/>
              </w:rPr>
              <w:t xml:space="preserve">Operator </w:t>
            </w:r>
            <w:r>
              <w:rPr>
                <w:rFonts w:eastAsia="SimSun"/>
                <w:szCs w:val="16"/>
                <w:lang w:eastAsia="zh-CN"/>
              </w:rPr>
              <w:t>Number</w:t>
            </w:r>
          </w:p>
        </w:tc>
        <w:tc>
          <w:tcPr>
            <w:tcW w:w="475" w:type="pct"/>
            <w:tcBorders>
              <w:right w:val="single" w:sz="4" w:space="0" w:color="auto"/>
            </w:tcBorders>
            <w:shd w:val="clear" w:color="auto" w:fill="auto"/>
          </w:tcPr>
          <w:p w14:paraId="282A6DB5" w14:textId="77777777" w:rsidR="008F6B6F" w:rsidRPr="00297E17" w:rsidRDefault="008F6B6F" w:rsidP="008F6B6F">
            <w:pPr>
              <w:keepNext/>
              <w:spacing w:before="20"/>
              <w:jc w:val="center"/>
              <w:rPr>
                <w:sz w:val="18"/>
                <w:szCs w:val="18"/>
              </w:rPr>
            </w:pPr>
            <w:r w:rsidRPr="00297E17">
              <w:rPr>
                <w:sz w:val="18"/>
                <w:szCs w:val="18"/>
              </w:rPr>
              <w:t>27</w:t>
            </w:r>
          </w:p>
        </w:tc>
        <w:tc>
          <w:tcPr>
            <w:tcW w:w="475" w:type="pct"/>
            <w:tcBorders>
              <w:left w:val="single" w:sz="4" w:space="0" w:color="auto"/>
            </w:tcBorders>
            <w:shd w:val="clear" w:color="auto" w:fill="auto"/>
          </w:tcPr>
          <w:p w14:paraId="7EBF7704" w14:textId="77777777" w:rsidR="008F6B6F" w:rsidRPr="00297E17" w:rsidRDefault="008F6B6F" w:rsidP="008F6B6F">
            <w:pPr>
              <w:keepNext/>
              <w:spacing w:before="20"/>
              <w:jc w:val="center"/>
              <w:rPr>
                <w:sz w:val="18"/>
                <w:szCs w:val="18"/>
              </w:rPr>
            </w:pPr>
            <w:r w:rsidRPr="00297E17">
              <w:rPr>
                <w:sz w:val="18"/>
                <w:szCs w:val="18"/>
              </w:rPr>
              <w:t>28</w:t>
            </w:r>
          </w:p>
        </w:tc>
        <w:tc>
          <w:tcPr>
            <w:tcW w:w="475" w:type="pct"/>
            <w:shd w:val="clear" w:color="auto" w:fill="auto"/>
          </w:tcPr>
          <w:p w14:paraId="1245D27C" w14:textId="77777777" w:rsidR="008F6B6F" w:rsidRPr="00297E17" w:rsidRDefault="008F6B6F" w:rsidP="008F6B6F">
            <w:pPr>
              <w:keepNext/>
              <w:spacing w:before="20"/>
              <w:jc w:val="center"/>
              <w:rPr>
                <w:sz w:val="18"/>
                <w:szCs w:val="18"/>
              </w:rPr>
            </w:pPr>
            <w:r w:rsidRPr="00297E17">
              <w:rPr>
                <w:sz w:val="18"/>
                <w:szCs w:val="18"/>
              </w:rPr>
              <w:t>33</w:t>
            </w:r>
          </w:p>
        </w:tc>
        <w:tc>
          <w:tcPr>
            <w:tcW w:w="475" w:type="pct"/>
            <w:shd w:val="clear" w:color="auto" w:fill="auto"/>
          </w:tcPr>
          <w:p w14:paraId="1BA8A69B" w14:textId="77777777" w:rsidR="008F6B6F" w:rsidRPr="00297E17" w:rsidRDefault="008F6B6F" w:rsidP="008F6B6F">
            <w:pPr>
              <w:keepNext/>
              <w:spacing w:before="20"/>
              <w:jc w:val="center"/>
              <w:rPr>
                <w:sz w:val="18"/>
                <w:szCs w:val="18"/>
              </w:rPr>
            </w:pPr>
            <w:r w:rsidRPr="00297E17">
              <w:rPr>
                <w:sz w:val="18"/>
                <w:szCs w:val="18"/>
              </w:rPr>
              <w:t>34</w:t>
            </w:r>
          </w:p>
        </w:tc>
        <w:tc>
          <w:tcPr>
            <w:tcW w:w="474" w:type="pct"/>
            <w:shd w:val="clear" w:color="auto" w:fill="auto"/>
          </w:tcPr>
          <w:p w14:paraId="300C4DB2" w14:textId="77777777" w:rsidR="008F6B6F" w:rsidRPr="00297E17" w:rsidRDefault="008F6B6F" w:rsidP="008F6B6F">
            <w:pPr>
              <w:keepNext/>
              <w:spacing w:before="20"/>
              <w:jc w:val="center"/>
              <w:rPr>
                <w:sz w:val="18"/>
                <w:szCs w:val="18"/>
              </w:rPr>
            </w:pPr>
            <w:r w:rsidRPr="00297E17">
              <w:rPr>
                <w:sz w:val="18"/>
                <w:szCs w:val="18"/>
              </w:rPr>
              <w:t>36</w:t>
            </w:r>
          </w:p>
        </w:tc>
        <w:tc>
          <w:tcPr>
            <w:tcW w:w="474" w:type="pct"/>
            <w:shd w:val="clear" w:color="auto" w:fill="auto"/>
            <w:vAlign w:val="bottom"/>
          </w:tcPr>
          <w:p w14:paraId="630D60C8" w14:textId="77777777" w:rsidR="008F6B6F" w:rsidRPr="00297E17" w:rsidRDefault="008F6B6F" w:rsidP="008F6B6F">
            <w:pPr>
              <w:keepNext/>
              <w:spacing w:before="20"/>
              <w:jc w:val="center"/>
              <w:rPr>
                <w:sz w:val="18"/>
                <w:szCs w:val="18"/>
              </w:rPr>
            </w:pPr>
            <w:r w:rsidRPr="00297E17">
              <w:rPr>
                <w:sz w:val="18"/>
                <w:szCs w:val="18"/>
              </w:rPr>
              <w:t>31</w:t>
            </w:r>
          </w:p>
        </w:tc>
        <w:tc>
          <w:tcPr>
            <w:tcW w:w="474" w:type="pct"/>
            <w:shd w:val="clear" w:color="auto" w:fill="auto"/>
            <w:vAlign w:val="bottom"/>
          </w:tcPr>
          <w:p w14:paraId="1346BE90" w14:textId="77777777" w:rsidR="008F6B6F" w:rsidRPr="00297E17" w:rsidRDefault="008F6B6F" w:rsidP="008F6B6F">
            <w:pPr>
              <w:keepNext/>
              <w:spacing w:before="20"/>
              <w:jc w:val="center"/>
              <w:rPr>
                <w:sz w:val="18"/>
                <w:szCs w:val="18"/>
              </w:rPr>
            </w:pPr>
            <w:r w:rsidRPr="00297E17">
              <w:rPr>
                <w:sz w:val="18"/>
                <w:szCs w:val="18"/>
              </w:rPr>
              <w:t>26</w:t>
            </w:r>
          </w:p>
        </w:tc>
        <w:tc>
          <w:tcPr>
            <w:tcW w:w="474" w:type="pct"/>
            <w:vAlign w:val="bottom"/>
          </w:tcPr>
          <w:p w14:paraId="1C094EFD" w14:textId="77777777" w:rsidR="008F6B6F" w:rsidRPr="00297E17" w:rsidRDefault="008F6B6F" w:rsidP="008F6B6F">
            <w:pPr>
              <w:keepNext/>
              <w:spacing w:before="20"/>
              <w:jc w:val="center"/>
              <w:rPr>
                <w:sz w:val="18"/>
                <w:szCs w:val="18"/>
              </w:rPr>
            </w:pPr>
            <w:r w:rsidRPr="00297E17">
              <w:rPr>
                <w:sz w:val="18"/>
                <w:szCs w:val="18"/>
              </w:rPr>
              <w:t>32</w:t>
            </w:r>
          </w:p>
        </w:tc>
        <w:tc>
          <w:tcPr>
            <w:tcW w:w="472" w:type="pct"/>
            <w:shd w:val="clear" w:color="auto" w:fill="auto"/>
            <w:vAlign w:val="bottom"/>
          </w:tcPr>
          <w:p w14:paraId="2C280DFD" w14:textId="77777777" w:rsidR="008F6B6F" w:rsidRPr="00297E17" w:rsidRDefault="008F6B6F" w:rsidP="008F6B6F">
            <w:pPr>
              <w:keepNext/>
              <w:spacing w:before="20"/>
              <w:jc w:val="center"/>
              <w:rPr>
                <w:sz w:val="18"/>
                <w:szCs w:val="18"/>
              </w:rPr>
            </w:pPr>
            <w:r w:rsidRPr="00297E17">
              <w:rPr>
                <w:sz w:val="18"/>
                <w:szCs w:val="18"/>
              </w:rPr>
              <w:t>35</w:t>
            </w:r>
          </w:p>
        </w:tc>
      </w:tr>
      <w:tr w:rsidR="008F6B6F" w:rsidRPr="00A76B98" w14:paraId="217B1B70" w14:textId="77777777" w:rsidTr="008F6B6F">
        <w:trPr>
          <w:trHeight w:val="20"/>
        </w:trPr>
        <w:tc>
          <w:tcPr>
            <w:tcW w:w="733" w:type="pct"/>
            <w:shd w:val="clear" w:color="auto" w:fill="auto"/>
            <w:vAlign w:val="center"/>
          </w:tcPr>
          <w:p w14:paraId="716493C9" w14:textId="77777777" w:rsidR="008F6B6F" w:rsidRPr="00A76B98" w:rsidRDefault="008F6B6F" w:rsidP="008F6B6F">
            <w:pPr>
              <w:pStyle w:val="TableText8pt"/>
              <w:keepNext/>
              <w:keepLines/>
              <w:spacing w:before="20" w:after="0"/>
              <w:rPr>
                <w:rFonts w:eastAsia="SimSun"/>
                <w:szCs w:val="16"/>
                <w:lang w:eastAsia="zh-CN"/>
              </w:rPr>
            </w:pPr>
            <w:r>
              <w:rPr>
                <w:rFonts w:eastAsia="SimSun"/>
                <w:szCs w:val="16"/>
                <w:lang w:eastAsia="zh-CN"/>
              </w:rPr>
              <w:t>Body Weight (kg)</w:t>
            </w:r>
          </w:p>
        </w:tc>
        <w:tc>
          <w:tcPr>
            <w:tcW w:w="475" w:type="pct"/>
            <w:tcBorders>
              <w:right w:val="single" w:sz="4" w:space="0" w:color="auto"/>
            </w:tcBorders>
            <w:shd w:val="clear" w:color="auto" w:fill="auto"/>
            <w:vAlign w:val="bottom"/>
          </w:tcPr>
          <w:p w14:paraId="3A868C84" w14:textId="77777777" w:rsidR="008F6B6F" w:rsidRPr="00297E17" w:rsidRDefault="008F6B6F" w:rsidP="008F6B6F">
            <w:pPr>
              <w:keepNext/>
              <w:spacing w:before="20"/>
              <w:jc w:val="center"/>
              <w:rPr>
                <w:sz w:val="18"/>
                <w:szCs w:val="18"/>
              </w:rPr>
            </w:pPr>
            <w:r w:rsidRPr="00297E17">
              <w:rPr>
                <w:sz w:val="18"/>
                <w:szCs w:val="18"/>
              </w:rPr>
              <w:t>84.0</w:t>
            </w:r>
          </w:p>
        </w:tc>
        <w:tc>
          <w:tcPr>
            <w:tcW w:w="475" w:type="pct"/>
            <w:tcBorders>
              <w:left w:val="single" w:sz="4" w:space="0" w:color="auto"/>
            </w:tcBorders>
            <w:shd w:val="clear" w:color="auto" w:fill="auto"/>
            <w:vAlign w:val="bottom"/>
          </w:tcPr>
          <w:p w14:paraId="56C97F97" w14:textId="77777777" w:rsidR="008F6B6F" w:rsidRPr="00297E17" w:rsidRDefault="008F6B6F" w:rsidP="008F6B6F">
            <w:pPr>
              <w:keepNext/>
              <w:spacing w:before="20"/>
              <w:jc w:val="center"/>
              <w:rPr>
                <w:sz w:val="18"/>
                <w:szCs w:val="18"/>
              </w:rPr>
            </w:pPr>
            <w:r w:rsidRPr="00297E17">
              <w:rPr>
                <w:sz w:val="18"/>
                <w:szCs w:val="18"/>
              </w:rPr>
              <w:t>76.2</w:t>
            </w:r>
          </w:p>
        </w:tc>
        <w:tc>
          <w:tcPr>
            <w:tcW w:w="475" w:type="pct"/>
            <w:shd w:val="clear" w:color="auto" w:fill="auto"/>
            <w:vAlign w:val="bottom"/>
          </w:tcPr>
          <w:p w14:paraId="0B30A351" w14:textId="77777777" w:rsidR="008F6B6F" w:rsidRPr="00297E17" w:rsidRDefault="008F6B6F" w:rsidP="008F6B6F">
            <w:pPr>
              <w:keepNext/>
              <w:spacing w:before="20"/>
              <w:jc w:val="center"/>
              <w:rPr>
                <w:sz w:val="18"/>
                <w:szCs w:val="18"/>
              </w:rPr>
            </w:pPr>
            <w:r w:rsidRPr="00297E17">
              <w:rPr>
                <w:sz w:val="18"/>
                <w:szCs w:val="18"/>
              </w:rPr>
              <w:t>65.6</w:t>
            </w:r>
          </w:p>
        </w:tc>
        <w:tc>
          <w:tcPr>
            <w:tcW w:w="475" w:type="pct"/>
            <w:shd w:val="clear" w:color="auto" w:fill="auto"/>
            <w:vAlign w:val="bottom"/>
          </w:tcPr>
          <w:p w14:paraId="63F61DA2" w14:textId="77777777" w:rsidR="008F6B6F" w:rsidRPr="00297E17" w:rsidRDefault="008F6B6F" w:rsidP="008F6B6F">
            <w:pPr>
              <w:keepNext/>
              <w:spacing w:before="20"/>
              <w:jc w:val="center"/>
              <w:rPr>
                <w:sz w:val="18"/>
                <w:szCs w:val="18"/>
              </w:rPr>
            </w:pPr>
            <w:r w:rsidRPr="00297E17">
              <w:rPr>
                <w:sz w:val="18"/>
                <w:szCs w:val="18"/>
              </w:rPr>
              <w:t>105.2</w:t>
            </w:r>
          </w:p>
        </w:tc>
        <w:tc>
          <w:tcPr>
            <w:tcW w:w="474" w:type="pct"/>
            <w:shd w:val="clear" w:color="auto" w:fill="auto"/>
            <w:vAlign w:val="bottom"/>
          </w:tcPr>
          <w:p w14:paraId="73DBCD6E" w14:textId="77777777" w:rsidR="008F6B6F" w:rsidRPr="00297E17" w:rsidRDefault="008F6B6F" w:rsidP="008F6B6F">
            <w:pPr>
              <w:keepNext/>
              <w:spacing w:before="20"/>
              <w:jc w:val="center"/>
              <w:rPr>
                <w:sz w:val="18"/>
                <w:szCs w:val="18"/>
              </w:rPr>
            </w:pPr>
            <w:r w:rsidRPr="00297E17">
              <w:rPr>
                <w:sz w:val="18"/>
                <w:szCs w:val="18"/>
              </w:rPr>
              <w:t>89.1</w:t>
            </w:r>
          </w:p>
        </w:tc>
        <w:tc>
          <w:tcPr>
            <w:tcW w:w="474" w:type="pct"/>
            <w:shd w:val="clear" w:color="auto" w:fill="auto"/>
            <w:vAlign w:val="bottom"/>
          </w:tcPr>
          <w:p w14:paraId="5264DF49" w14:textId="77777777" w:rsidR="008F6B6F" w:rsidRPr="00297E17" w:rsidRDefault="008F6B6F" w:rsidP="008F6B6F">
            <w:pPr>
              <w:keepNext/>
              <w:spacing w:before="20"/>
              <w:jc w:val="center"/>
              <w:rPr>
                <w:sz w:val="18"/>
                <w:szCs w:val="18"/>
              </w:rPr>
            </w:pPr>
            <w:r w:rsidRPr="00297E17">
              <w:rPr>
                <w:sz w:val="18"/>
                <w:szCs w:val="18"/>
              </w:rPr>
              <w:t>100.1</w:t>
            </w:r>
          </w:p>
        </w:tc>
        <w:tc>
          <w:tcPr>
            <w:tcW w:w="474" w:type="pct"/>
            <w:shd w:val="clear" w:color="auto" w:fill="auto"/>
            <w:vAlign w:val="bottom"/>
          </w:tcPr>
          <w:p w14:paraId="02D6C3C6" w14:textId="77777777" w:rsidR="008F6B6F" w:rsidRPr="00297E17" w:rsidRDefault="008F6B6F" w:rsidP="008F6B6F">
            <w:pPr>
              <w:keepNext/>
              <w:spacing w:before="20"/>
              <w:jc w:val="center"/>
              <w:rPr>
                <w:sz w:val="18"/>
                <w:szCs w:val="18"/>
              </w:rPr>
            </w:pPr>
            <w:r w:rsidRPr="00297E17">
              <w:rPr>
                <w:sz w:val="18"/>
                <w:szCs w:val="18"/>
              </w:rPr>
              <w:t>96.8</w:t>
            </w:r>
          </w:p>
        </w:tc>
        <w:tc>
          <w:tcPr>
            <w:tcW w:w="474" w:type="pct"/>
            <w:vAlign w:val="bottom"/>
          </w:tcPr>
          <w:p w14:paraId="042124A7" w14:textId="77777777" w:rsidR="008F6B6F" w:rsidRPr="00297E17" w:rsidRDefault="008F6B6F" w:rsidP="008F6B6F">
            <w:pPr>
              <w:keepNext/>
              <w:spacing w:before="20"/>
              <w:jc w:val="center"/>
              <w:rPr>
                <w:sz w:val="18"/>
                <w:szCs w:val="18"/>
              </w:rPr>
            </w:pPr>
            <w:r w:rsidRPr="00297E17">
              <w:rPr>
                <w:sz w:val="18"/>
                <w:szCs w:val="18"/>
              </w:rPr>
              <w:t>81.0</w:t>
            </w:r>
          </w:p>
        </w:tc>
        <w:tc>
          <w:tcPr>
            <w:tcW w:w="472" w:type="pct"/>
            <w:shd w:val="clear" w:color="auto" w:fill="auto"/>
            <w:vAlign w:val="bottom"/>
          </w:tcPr>
          <w:p w14:paraId="0687C41C" w14:textId="77777777" w:rsidR="008F6B6F" w:rsidRPr="00297E17" w:rsidRDefault="008F6B6F" w:rsidP="008F6B6F">
            <w:pPr>
              <w:keepNext/>
              <w:spacing w:before="20"/>
              <w:jc w:val="center"/>
              <w:rPr>
                <w:sz w:val="18"/>
                <w:szCs w:val="18"/>
              </w:rPr>
            </w:pPr>
            <w:r w:rsidRPr="00297E17">
              <w:rPr>
                <w:sz w:val="18"/>
                <w:szCs w:val="18"/>
              </w:rPr>
              <w:t>70.1</w:t>
            </w:r>
          </w:p>
        </w:tc>
      </w:tr>
      <w:tr w:rsidR="008F6B6F" w:rsidRPr="00A76B98" w14:paraId="4EA3E15A" w14:textId="77777777" w:rsidTr="008F6B6F">
        <w:trPr>
          <w:trHeight w:val="20"/>
        </w:trPr>
        <w:tc>
          <w:tcPr>
            <w:tcW w:w="733" w:type="pct"/>
            <w:shd w:val="clear" w:color="auto" w:fill="auto"/>
            <w:vAlign w:val="center"/>
          </w:tcPr>
          <w:p w14:paraId="0AD867E4" w14:textId="77777777" w:rsidR="008F6B6F" w:rsidRDefault="008F6B6F" w:rsidP="008F6B6F">
            <w:pPr>
              <w:pStyle w:val="TableText8pt"/>
              <w:keepNext/>
              <w:keepLines/>
              <w:spacing w:before="20" w:after="0"/>
              <w:rPr>
                <w:rFonts w:eastAsia="SimSun"/>
                <w:szCs w:val="16"/>
                <w:lang w:eastAsia="zh-CN"/>
              </w:rPr>
            </w:pPr>
            <w:r>
              <w:rPr>
                <w:rFonts w:eastAsia="SimSun"/>
                <w:szCs w:val="16"/>
                <w:lang w:eastAsia="zh-CN"/>
              </w:rPr>
              <w:t>Exposure time (min)</w:t>
            </w:r>
          </w:p>
        </w:tc>
        <w:tc>
          <w:tcPr>
            <w:tcW w:w="475" w:type="pct"/>
            <w:tcBorders>
              <w:right w:val="single" w:sz="4" w:space="0" w:color="auto"/>
            </w:tcBorders>
            <w:shd w:val="clear" w:color="auto" w:fill="auto"/>
            <w:vAlign w:val="center"/>
          </w:tcPr>
          <w:p w14:paraId="2B165E5C" w14:textId="77777777" w:rsidR="008F6B6F" w:rsidRPr="00297E17" w:rsidRDefault="008F6B6F" w:rsidP="008F6B6F">
            <w:pPr>
              <w:keepNext/>
              <w:spacing w:before="20"/>
              <w:jc w:val="center"/>
              <w:rPr>
                <w:sz w:val="18"/>
                <w:szCs w:val="18"/>
              </w:rPr>
            </w:pPr>
            <w:r w:rsidRPr="00297E17">
              <w:rPr>
                <w:sz w:val="18"/>
                <w:szCs w:val="18"/>
              </w:rPr>
              <w:t>10</w:t>
            </w:r>
          </w:p>
        </w:tc>
        <w:tc>
          <w:tcPr>
            <w:tcW w:w="475" w:type="pct"/>
            <w:tcBorders>
              <w:left w:val="single" w:sz="4" w:space="0" w:color="auto"/>
            </w:tcBorders>
            <w:shd w:val="clear" w:color="auto" w:fill="auto"/>
            <w:vAlign w:val="center"/>
          </w:tcPr>
          <w:p w14:paraId="142EC2AC" w14:textId="77777777" w:rsidR="008F6B6F" w:rsidRPr="00297E17" w:rsidRDefault="008F6B6F" w:rsidP="008F6B6F">
            <w:pPr>
              <w:keepNext/>
              <w:spacing w:before="20"/>
              <w:jc w:val="center"/>
              <w:rPr>
                <w:sz w:val="18"/>
                <w:szCs w:val="18"/>
              </w:rPr>
            </w:pPr>
            <w:r w:rsidRPr="00297E17">
              <w:rPr>
                <w:sz w:val="18"/>
                <w:szCs w:val="18"/>
              </w:rPr>
              <w:t>25</w:t>
            </w:r>
          </w:p>
        </w:tc>
        <w:tc>
          <w:tcPr>
            <w:tcW w:w="475" w:type="pct"/>
            <w:shd w:val="clear" w:color="auto" w:fill="auto"/>
            <w:vAlign w:val="center"/>
          </w:tcPr>
          <w:p w14:paraId="60EEEC64" w14:textId="77777777" w:rsidR="008F6B6F" w:rsidRPr="00297E17" w:rsidRDefault="008F6B6F" w:rsidP="008F6B6F">
            <w:pPr>
              <w:keepNext/>
              <w:spacing w:before="20"/>
              <w:jc w:val="center"/>
              <w:rPr>
                <w:sz w:val="18"/>
                <w:szCs w:val="18"/>
              </w:rPr>
            </w:pPr>
            <w:r w:rsidRPr="00297E17">
              <w:rPr>
                <w:sz w:val="18"/>
                <w:szCs w:val="18"/>
              </w:rPr>
              <w:t>32</w:t>
            </w:r>
          </w:p>
        </w:tc>
        <w:tc>
          <w:tcPr>
            <w:tcW w:w="475" w:type="pct"/>
            <w:shd w:val="clear" w:color="auto" w:fill="auto"/>
            <w:vAlign w:val="center"/>
          </w:tcPr>
          <w:p w14:paraId="48EFA31A" w14:textId="77777777" w:rsidR="008F6B6F" w:rsidRPr="00297E17" w:rsidRDefault="008F6B6F" w:rsidP="008F6B6F">
            <w:pPr>
              <w:keepNext/>
              <w:spacing w:before="20"/>
              <w:jc w:val="center"/>
              <w:rPr>
                <w:sz w:val="18"/>
                <w:szCs w:val="18"/>
              </w:rPr>
            </w:pPr>
            <w:r w:rsidRPr="00297E17">
              <w:rPr>
                <w:sz w:val="18"/>
                <w:szCs w:val="18"/>
              </w:rPr>
              <w:t>32</w:t>
            </w:r>
          </w:p>
        </w:tc>
        <w:tc>
          <w:tcPr>
            <w:tcW w:w="474" w:type="pct"/>
            <w:shd w:val="clear" w:color="auto" w:fill="auto"/>
            <w:vAlign w:val="center"/>
          </w:tcPr>
          <w:p w14:paraId="2C50F011" w14:textId="77777777" w:rsidR="008F6B6F" w:rsidRPr="00297E17" w:rsidRDefault="008F6B6F" w:rsidP="008F6B6F">
            <w:pPr>
              <w:keepNext/>
              <w:spacing w:before="20"/>
              <w:jc w:val="center"/>
              <w:rPr>
                <w:sz w:val="18"/>
                <w:szCs w:val="18"/>
              </w:rPr>
            </w:pPr>
            <w:r w:rsidRPr="00297E17">
              <w:rPr>
                <w:sz w:val="18"/>
                <w:szCs w:val="18"/>
              </w:rPr>
              <w:t>459</w:t>
            </w:r>
          </w:p>
        </w:tc>
        <w:tc>
          <w:tcPr>
            <w:tcW w:w="474" w:type="pct"/>
            <w:shd w:val="clear" w:color="auto" w:fill="auto"/>
            <w:vAlign w:val="center"/>
          </w:tcPr>
          <w:p w14:paraId="38168AED" w14:textId="77777777" w:rsidR="008F6B6F" w:rsidRPr="00297E17" w:rsidRDefault="008F6B6F" w:rsidP="008F6B6F">
            <w:pPr>
              <w:keepNext/>
              <w:spacing w:before="20"/>
              <w:jc w:val="center"/>
              <w:rPr>
                <w:sz w:val="18"/>
                <w:szCs w:val="18"/>
              </w:rPr>
            </w:pPr>
            <w:r w:rsidRPr="00297E17">
              <w:rPr>
                <w:sz w:val="18"/>
                <w:szCs w:val="18"/>
              </w:rPr>
              <w:t>6</w:t>
            </w:r>
          </w:p>
        </w:tc>
        <w:tc>
          <w:tcPr>
            <w:tcW w:w="474" w:type="pct"/>
            <w:shd w:val="clear" w:color="auto" w:fill="auto"/>
            <w:vAlign w:val="center"/>
          </w:tcPr>
          <w:p w14:paraId="53DC7C44" w14:textId="77777777" w:rsidR="008F6B6F" w:rsidRPr="00297E17" w:rsidRDefault="008F6B6F" w:rsidP="008F6B6F">
            <w:pPr>
              <w:keepNext/>
              <w:spacing w:before="20"/>
              <w:jc w:val="center"/>
              <w:rPr>
                <w:sz w:val="18"/>
                <w:szCs w:val="18"/>
              </w:rPr>
            </w:pPr>
            <w:r w:rsidRPr="00297E17">
              <w:rPr>
                <w:sz w:val="18"/>
                <w:szCs w:val="18"/>
              </w:rPr>
              <w:t>3</w:t>
            </w:r>
          </w:p>
        </w:tc>
        <w:tc>
          <w:tcPr>
            <w:tcW w:w="474" w:type="pct"/>
            <w:vAlign w:val="center"/>
          </w:tcPr>
          <w:p w14:paraId="4C981232" w14:textId="77777777" w:rsidR="008F6B6F" w:rsidRPr="00297E17" w:rsidRDefault="008F6B6F" w:rsidP="008F6B6F">
            <w:pPr>
              <w:keepNext/>
              <w:spacing w:before="20"/>
              <w:jc w:val="center"/>
              <w:rPr>
                <w:sz w:val="18"/>
                <w:szCs w:val="18"/>
              </w:rPr>
            </w:pPr>
            <w:r w:rsidRPr="00297E17">
              <w:rPr>
                <w:sz w:val="18"/>
                <w:szCs w:val="18"/>
              </w:rPr>
              <w:t>2</w:t>
            </w:r>
          </w:p>
        </w:tc>
        <w:tc>
          <w:tcPr>
            <w:tcW w:w="472" w:type="pct"/>
            <w:shd w:val="clear" w:color="auto" w:fill="auto"/>
            <w:vAlign w:val="center"/>
          </w:tcPr>
          <w:p w14:paraId="00FEEBAC" w14:textId="77777777" w:rsidR="008F6B6F" w:rsidRPr="00297E17" w:rsidRDefault="008F6B6F" w:rsidP="008F6B6F">
            <w:pPr>
              <w:keepNext/>
              <w:spacing w:before="20"/>
              <w:jc w:val="center"/>
              <w:rPr>
                <w:sz w:val="18"/>
                <w:szCs w:val="18"/>
              </w:rPr>
            </w:pPr>
            <w:r w:rsidRPr="00297E17">
              <w:rPr>
                <w:sz w:val="18"/>
                <w:szCs w:val="18"/>
              </w:rPr>
              <w:t>2</w:t>
            </w:r>
          </w:p>
        </w:tc>
      </w:tr>
      <w:tr w:rsidR="008F6B6F" w:rsidRPr="00A76B98" w14:paraId="77FFE33D" w14:textId="77777777" w:rsidTr="008F6B6F">
        <w:trPr>
          <w:trHeight w:val="20"/>
        </w:trPr>
        <w:tc>
          <w:tcPr>
            <w:tcW w:w="5000" w:type="pct"/>
            <w:gridSpan w:val="10"/>
            <w:shd w:val="clear" w:color="auto" w:fill="auto"/>
            <w:vAlign w:val="center"/>
          </w:tcPr>
          <w:p w14:paraId="0009188F" w14:textId="77777777" w:rsidR="008F6B6F" w:rsidRPr="00745874" w:rsidRDefault="008F6B6F" w:rsidP="008F6B6F">
            <w:pPr>
              <w:keepNext/>
              <w:spacing w:before="20"/>
              <w:jc w:val="center"/>
              <w:rPr>
                <w:sz w:val="16"/>
                <w:szCs w:val="16"/>
              </w:rPr>
            </w:pPr>
            <w:r w:rsidRPr="00745874">
              <w:rPr>
                <w:rFonts w:eastAsia="SimSun"/>
                <w:b/>
                <w:sz w:val="16"/>
                <w:szCs w:val="16"/>
                <w:lang w:eastAsia="zh-CN"/>
              </w:rPr>
              <w:t>Outer Dosimeter – cotton work jacket and trousers</w:t>
            </w:r>
          </w:p>
        </w:tc>
      </w:tr>
      <w:tr w:rsidR="008F6B6F" w:rsidRPr="00A76B98" w14:paraId="08928F90" w14:textId="77777777" w:rsidTr="008F6B6F">
        <w:trPr>
          <w:trHeight w:val="20"/>
        </w:trPr>
        <w:tc>
          <w:tcPr>
            <w:tcW w:w="733" w:type="pct"/>
            <w:shd w:val="clear" w:color="auto" w:fill="auto"/>
            <w:vAlign w:val="center"/>
          </w:tcPr>
          <w:p w14:paraId="2EBD8B55" w14:textId="77777777" w:rsidR="008F6B6F" w:rsidRDefault="008F6B6F" w:rsidP="008F6B6F">
            <w:pPr>
              <w:pStyle w:val="TableText8pt"/>
              <w:keepNext/>
              <w:keepLines/>
              <w:spacing w:before="20" w:after="0"/>
              <w:rPr>
                <w:rFonts w:eastAsia="SimSun"/>
                <w:szCs w:val="16"/>
                <w:lang w:eastAsia="zh-CN"/>
              </w:rPr>
            </w:pPr>
            <w:r>
              <w:rPr>
                <w:rFonts w:eastAsia="SimSun"/>
                <w:szCs w:val="16"/>
                <w:lang w:eastAsia="zh-CN"/>
              </w:rPr>
              <w:t>arms</w:t>
            </w:r>
          </w:p>
        </w:tc>
        <w:tc>
          <w:tcPr>
            <w:tcW w:w="475" w:type="pct"/>
            <w:tcBorders>
              <w:right w:val="single" w:sz="4" w:space="0" w:color="auto"/>
            </w:tcBorders>
            <w:shd w:val="clear" w:color="auto" w:fill="auto"/>
            <w:vAlign w:val="bottom"/>
          </w:tcPr>
          <w:p w14:paraId="3896F9D8" w14:textId="77777777" w:rsidR="008F6B6F" w:rsidRPr="00745874" w:rsidRDefault="008F6B6F" w:rsidP="008F6B6F">
            <w:pPr>
              <w:keepNext/>
              <w:spacing w:before="20"/>
              <w:jc w:val="center"/>
              <w:rPr>
                <w:sz w:val="18"/>
                <w:szCs w:val="18"/>
              </w:rPr>
            </w:pPr>
            <w:r w:rsidRPr="00745874">
              <w:rPr>
                <w:sz w:val="18"/>
                <w:szCs w:val="18"/>
              </w:rPr>
              <w:t>1.002</w:t>
            </w:r>
          </w:p>
        </w:tc>
        <w:tc>
          <w:tcPr>
            <w:tcW w:w="475" w:type="pct"/>
            <w:tcBorders>
              <w:left w:val="single" w:sz="4" w:space="0" w:color="auto"/>
            </w:tcBorders>
            <w:shd w:val="clear" w:color="auto" w:fill="auto"/>
            <w:vAlign w:val="bottom"/>
          </w:tcPr>
          <w:p w14:paraId="12FBB5A1" w14:textId="77777777" w:rsidR="008F6B6F" w:rsidRPr="00745874" w:rsidRDefault="008F6B6F" w:rsidP="008F6B6F">
            <w:pPr>
              <w:keepNext/>
              <w:spacing w:before="20"/>
              <w:jc w:val="center"/>
              <w:rPr>
                <w:sz w:val="18"/>
                <w:szCs w:val="18"/>
              </w:rPr>
            </w:pPr>
            <w:r w:rsidRPr="00745874">
              <w:rPr>
                <w:sz w:val="18"/>
                <w:szCs w:val="18"/>
              </w:rPr>
              <w:t>0.99</w:t>
            </w:r>
          </w:p>
        </w:tc>
        <w:tc>
          <w:tcPr>
            <w:tcW w:w="475" w:type="pct"/>
            <w:shd w:val="clear" w:color="auto" w:fill="auto"/>
            <w:vAlign w:val="bottom"/>
          </w:tcPr>
          <w:p w14:paraId="5D739304" w14:textId="77777777" w:rsidR="008F6B6F" w:rsidRPr="00745874" w:rsidRDefault="008F6B6F" w:rsidP="008F6B6F">
            <w:pPr>
              <w:keepNext/>
              <w:spacing w:before="20"/>
              <w:jc w:val="center"/>
              <w:rPr>
                <w:sz w:val="18"/>
                <w:szCs w:val="18"/>
              </w:rPr>
            </w:pPr>
            <w:r w:rsidRPr="00745874">
              <w:rPr>
                <w:sz w:val="18"/>
                <w:szCs w:val="18"/>
              </w:rPr>
              <w:t>0.51</w:t>
            </w:r>
          </w:p>
        </w:tc>
        <w:tc>
          <w:tcPr>
            <w:tcW w:w="475" w:type="pct"/>
            <w:shd w:val="clear" w:color="auto" w:fill="auto"/>
            <w:vAlign w:val="bottom"/>
          </w:tcPr>
          <w:p w14:paraId="35DBDCC4" w14:textId="77777777" w:rsidR="008F6B6F" w:rsidRPr="00745874" w:rsidRDefault="008F6B6F" w:rsidP="008F6B6F">
            <w:pPr>
              <w:keepNext/>
              <w:spacing w:before="20"/>
              <w:jc w:val="center"/>
              <w:rPr>
                <w:sz w:val="18"/>
                <w:szCs w:val="18"/>
              </w:rPr>
            </w:pPr>
            <w:r w:rsidRPr="00745874">
              <w:rPr>
                <w:sz w:val="18"/>
                <w:szCs w:val="18"/>
              </w:rPr>
              <w:t>144.20</w:t>
            </w:r>
          </w:p>
        </w:tc>
        <w:tc>
          <w:tcPr>
            <w:tcW w:w="474" w:type="pct"/>
            <w:shd w:val="clear" w:color="auto" w:fill="auto"/>
            <w:vAlign w:val="bottom"/>
          </w:tcPr>
          <w:p w14:paraId="4EB11CA6" w14:textId="77777777" w:rsidR="008F6B6F" w:rsidRPr="00745874" w:rsidRDefault="008F6B6F" w:rsidP="008F6B6F">
            <w:pPr>
              <w:keepNext/>
              <w:spacing w:before="20"/>
              <w:jc w:val="center"/>
              <w:rPr>
                <w:sz w:val="18"/>
                <w:szCs w:val="18"/>
              </w:rPr>
            </w:pPr>
            <w:r w:rsidRPr="00745874">
              <w:rPr>
                <w:sz w:val="18"/>
                <w:szCs w:val="18"/>
              </w:rPr>
              <w:t>112.2</w:t>
            </w:r>
          </w:p>
        </w:tc>
        <w:tc>
          <w:tcPr>
            <w:tcW w:w="474" w:type="pct"/>
            <w:shd w:val="clear" w:color="auto" w:fill="auto"/>
            <w:vAlign w:val="bottom"/>
          </w:tcPr>
          <w:p w14:paraId="7BA4F726" w14:textId="77777777" w:rsidR="008F6B6F" w:rsidRPr="00745874" w:rsidRDefault="008F6B6F" w:rsidP="008F6B6F">
            <w:pPr>
              <w:keepNext/>
              <w:spacing w:before="20"/>
              <w:jc w:val="center"/>
              <w:rPr>
                <w:sz w:val="18"/>
                <w:szCs w:val="18"/>
              </w:rPr>
            </w:pPr>
            <w:r w:rsidRPr="00745874">
              <w:rPr>
                <w:sz w:val="18"/>
                <w:szCs w:val="18"/>
              </w:rPr>
              <w:t>0.150</w:t>
            </w:r>
          </w:p>
        </w:tc>
        <w:tc>
          <w:tcPr>
            <w:tcW w:w="474" w:type="pct"/>
            <w:shd w:val="clear" w:color="auto" w:fill="auto"/>
            <w:vAlign w:val="bottom"/>
          </w:tcPr>
          <w:p w14:paraId="02AA6DC3" w14:textId="77777777" w:rsidR="008F6B6F" w:rsidRPr="00745874" w:rsidRDefault="008F6B6F" w:rsidP="008F6B6F">
            <w:pPr>
              <w:keepNext/>
              <w:spacing w:before="20"/>
              <w:jc w:val="center"/>
              <w:rPr>
                <w:sz w:val="18"/>
                <w:szCs w:val="18"/>
              </w:rPr>
            </w:pPr>
            <w:r w:rsidRPr="00745874">
              <w:rPr>
                <w:sz w:val="18"/>
                <w:szCs w:val="18"/>
              </w:rPr>
              <w:t>0.150</w:t>
            </w:r>
          </w:p>
        </w:tc>
        <w:tc>
          <w:tcPr>
            <w:tcW w:w="474" w:type="pct"/>
            <w:vAlign w:val="bottom"/>
          </w:tcPr>
          <w:p w14:paraId="5F41762E" w14:textId="77777777" w:rsidR="008F6B6F" w:rsidRPr="00745874" w:rsidRDefault="008F6B6F" w:rsidP="008F6B6F">
            <w:pPr>
              <w:keepNext/>
              <w:spacing w:before="20"/>
              <w:jc w:val="center"/>
              <w:rPr>
                <w:sz w:val="18"/>
                <w:szCs w:val="18"/>
              </w:rPr>
            </w:pPr>
            <w:r w:rsidRPr="00745874">
              <w:rPr>
                <w:sz w:val="18"/>
                <w:szCs w:val="18"/>
              </w:rPr>
              <w:t>3.420</w:t>
            </w:r>
          </w:p>
        </w:tc>
        <w:tc>
          <w:tcPr>
            <w:tcW w:w="472" w:type="pct"/>
            <w:shd w:val="clear" w:color="auto" w:fill="auto"/>
            <w:vAlign w:val="bottom"/>
          </w:tcPr>
          <w:p w14:paraId="6D5FA039" w14:textId="77777777" w:rsidR="008F6B6F" w:rsidRPr="00745874" w:rsidRDefault="008F6B6F" w:rsidP="008F6B6F">
            <w:pPr>
              <w:keepNext/>
              <w:spacing w:before="20"/>
              <w:jc w:val="center"/>
              <w:rPr>
                <w:sz w:val="18"/>
                <w:szCs w:val="18"/>
              </w:rPr>
            </w:pPr>
            <w:r w:rsidRPr="00745874">
              <w:rPr>
                <w:sz w:val="18"/>
                <w:szCs w:val="18"/>
              </w:rPr>
              <w:t>1.308</w:t>
            </w:r>
          </w:p>
        </w:tc>
      </w:tr>
      <w:tr w:rsidR="008F6B6F" w:rsidRPr="00A76B98" w14:paraId="37E88ED5" w14:textId="77777777" w:rsidTr="008F6B6F">
        <w:trPr>
          <w:trHeight w:val="20"/>
        </w:trPr>
        <w:tc>
          <w:tcPr>
            <w:tcW w:w="733" w:type="pct"/>
            <w:shd w:val="clear" w:color="auto" w:fill="auto"/>
            <w:vAlign w:val="center"/>
          </w:tcPr>
          <w:p w14:paraId="799A4DAB" w14:textId="77777777" w:rsidR="008F6B6F" w:rsidRDefault="008F6B6F" w:rsidP="008F6B6F">
            <w:pPr>
              <w:pStyle w:val="TableText8pt"/>
              <w:keepNext/>
              <w:keepLines/>
              <w:spacing w:before="20" w:after="0"/>
              <w:rPr>
                <w:rFonts w:eastAsia="SimSun"/>
                <w:szCs w:val="16"/>
                <w:lang w:eastAsia="zh-CN"/>
              </w:rPr>
            </w:pPr>
            <w:r>
              <w:rPr>
                <w:rFonts w:eastAsia="SimSun"/>
                <w:szCs w:val="16"/>
                <w:lang w:eastAsia="zh-CN"/>
              </w:rPr>
              <w:t>legs</w:t>
            </w:r>
          </w:p>
        </w:tc>
        <w:tc>
          <w:tcPr>
            <w:tcW w:w="475" w:type="pct"/>
            <w:tcBorders>
              <w:right w:val="single" w:sz="4" w:space="0" w:color="auto"/>
            </w:tcBorders>
            <w:shd w:val="clear" w:color="auto" w:fill="auto"/>
            <w:vAlign w:val="bottom"/>
          </w:tcPr>
          <w:p w14:paraId="2FA28877" w14:textId="77777777" w:rsidR="008F6B6F" w:rsidRPr="00745874" w:rsidRDefault="008F6B6F" w:rsidP="008F6B6F">
            <w:pPr>
              <w:keepNext/>
              <w:spacing w:before="20"/>
              <w:jc w:val="center"/>
              <w:rPr>
                <w:sz w:val="18"/>
                <w:szCs w:val="18"/>
              </w:rPr>
            </w:pPr>
            <w:r w:rsidRPr="00745874">
              <w:rPr>
                <w:sz w:val="18"/>
                <w:szCs w:val="18"/>
              </w:rPr>
              <w:t>8.56</w:t>
            </w:r>
          </w:p>
        </w:tc>
        <w:tc>
          <w:tcPr>
            <w:tcW w:w="475" w:type="pct"/>
            <w:tcBorders>
              <w:left w:val="single" w:sz="4" w:space="0" w:color="auto"/>
            </w:tcBorders>
            <w:shd w:val="clear" w:color="auto" w:fill="auto"/>
            <w:vAlign w:val="bottom"/>
          </w:tcPr>
          <w:p w14:paraId="095A1413" w14:textId="77777777" w:rsidR="008F6B6F" w:rsidRPr="00745874" w:rsidRDefault="008F6B6F" w:rsidP="008F6B6F">
            <w:pPr>
              <w:keepNext/>
              <w:spacing w:before="20"/>
              <w:jc w:val="center"/>
              <w:rPr>
                <w:sz w:val="18"/>
                <w:szCs w:val="18"/>
              </w:rPr>
            </w:pPr>
            <w:r w:rsidRPr="00745874">
              <w:rPr>
                <w:sz w:val="18"/>
                <w:szCs w:val="18"/>
              </w:rPr>
              <w:t>11.720</w:t>
            </w:r>
          </w:p>
        </w:tc>
        <w:tc>
          <w:tcPr>
            <w:tcW w:w="475" w:type="pct"/>
            <w:shd w:val="clear" w:color="auto" w:fill="auto"/>
            <w:vAlign w:val="bottom"/>
          </w:tcPr>
          <w:p w14:paraId="5FC0E462" w14:textId="77777777" w:rsidR="008F6B6F" w:rsidRPr="00745874" w:rsidRDefault="008F6B6F" w:rsidP="008F6B6F">
            <w:pPr>
              <w:keepNext/>
              <w:spacing w:before="20"/>
              <w:jc w:val="center"/>
              <w:rPr>
                <w:sz w:val="18"/>
                <w:szCs w:val="18"/>
              </w:rPr>
            </w:pPr>
            <w:r w:rsidRPr="00745874">
              <w:rPr>
                <w:sz w:val="18"/>
                <w:szCs w:val="18"/>
              </w:rPr>
              <w:t>4.520</w:t>
            </w:r>
          </w:p>
        </w:tc>
        <w:tc>
          <w:tcPr>
            <w:tcW w:w="475" w:type="pct"/>
            <w:shd w:val="clear" w:color="auto" w:fill="auto"/>
            <w:vAlign w:val="bottom"/>
          </w:tcPr>
          <w:p w14:paraId="06066862" w14:textId="77777777" w:rsidR="008F6B6F" w:rsidRPr="00745874" w:rsidRDefault="008F6B6F" w:rsidP="008F6B6F">
            <w:pPr>
              <w:keepNext/>
              <w:spacing w:before="20"/>
              <w:jc w:val="center"/>
              <w:rPr>
                <w:sz w:val="18"/>
                <w:szCs w:val="18"/>
              </w:rPr>
            </w:pPr>
            <w:r w:rsidRPr="00745874">
              <w:rPr>
                <w:sz w:val="18"/>
                <w:szCs w:val="18"/>
              </w:rPr>
              <w:t>39.48</w:t>
            </w:r>
          </w:p>
        </w:tc>
        <w:tc>
          <w:tcPr>
            <w:tcW w:w="474" w:type="pct"/>
            <w:shd w:val="clear" w:color="auto" w:fill="auto"/>
            <w:vAlign w:val="bottom"/>
          </w:tcPr>
          <w:p w14:paraId="3EDF36D7" w14:textId="77777777" w:rsidR="008F6B6F" w:rsidRPr="00745874" w:rsidRDefault="008F6B6F" w:rsidP="008F6B6F">
            <w:pPr>
              <w:keepNext/>
              <w:spacing w:before="20"/>
              <w:jc w:val="center"/>
              <w:rPr>
                <w:sz w:val="18"/>
                <w:szCs w:val="18"/>
              </w:rPr>
            </w:pPr>
            <w:r w:rsidRPr="00745874">
              <w:rPr>
                <w:sz w:val="18"/>
                <w:szCs w:val="18"/>
              </w:rPr>
              <w:t>135.2</w:t>
            </w:r>
          </w:p>
        </w:tc>
        <w:tc>
          <w:tcPr>
            <w:tcW w:w="474" w:type="pct"/>
            <w:shd w:val="clear" w:color="auto" w:fill="auto"/>
            <w:vAlign w:val="bottom"/>
          </w:tcPr>
          <w:p w14:paraId="1447BBA3" w14:textId="77777777" w:rsidR="008F6B6F" w:rsidRPr="00745874" w:rsidRDefault="008F6B6F" w:rsidP="008F6B6F">
            <w:pPr>
              <w:keepNext/>
              <w:spacing w:before="20"/>
              <w:jc w:val="center"/>
              <w:rPr>
                <w:sz w:val="18"/>
                <w:szCs w:val="18"/>
              </w:rPr>
            </w:pPr>
            <w:r w:rsidRPr="00745874">
              <w:rPr>
                <w:sz w:val="18"/>
                <w:szCs w:val="18"/>
              </w:rPr>
              <w:t>1.120</w:t>
            </w:r>
          </w:p>
        </w:tc>
        <w:tc>
          <w:tcPr>
            <w:tcW w:w="474" w:type="pct"/>
            <w:shd w:val="clear" w:color="auto" w:fill="auto"/>
            <w:vAlign w:val="bottom"/>
          </w:tcPr>
          <w:p w14:paraId="1EF6146A" w14:textId="77777777" w:rsidR="008F6B6F" w:rsidRPr="00745874" w:rsidRDefault="008F6B6F" w:rsidP="008F6B6F">
            <w:pPr>
              <w:keepNext/>
              <w:spacing w:before="20"/>
              <w:jc w:val="center"/>
              <w:rPr>
                <w:sz w:val="18"/>
                <w:szCs w:val="18"/>
              </w:rPr>
            </w:pPr>
            <w:r w:rsidRPr="00745874">
              <w:rPr>
                <w:sz w:val="18"/>
                <w:szCs w:val="18"/>
              </w:rPr>
              <w:t>n.d.</w:t>
            </w:r>
          </w:p>
        </w:tc>
        <w:tc>
          <w:tcPr>
            <w:tcW w:w="474" w:type="pct"/>
            <w:vAlign w:val="bottom"/>
          </w:tcPr>
          <w:p w14:paraId="6179E2D3" w14:textId="77777777" w:rsidR="008F6B6F" w:rsidRPr="00745874" w:rsidRDefault="008F6B6F" w:rsidP="008F6B6F">
            <w:pPr>
              <w:keepNext/>
              <w:spacing w:before="20"/>
              <w:jc w:val="center"/>
              <w:rPr>
                <w:sz w:val="18"/>
                <w:szCs w:val="18"/>
              </w:rPr>
            </w:pPr>
            <w:r w:rsidRPr="00745874">
              <w:rPr>
                <w:sz w:val="18"/>
                <w:szCs w:val="18"/>
              </w:rPr>
              <w:t>2.072</w:t>
            </w:r>
          </w:p>
        </w:tc>
        <w:tc>
          <w:tcPr>
            <w:tcW w:w="472" w:type="pct"/>
            <w:shd w:val="clear" w:color="auto" w:fill="auto"/>
            <w:vAlign w:val="bottom"/>
          </w:tcPr>
          <w:p w14:paraId="1BFF9AF6" w14:textId="77777777" w:rsidR="008F6B6F" w:rsidRPr="00745874" w:rsidRDefault="008F6B6F" w:rsidP="008F6B6F">
            <w:pPr>
              <w:keepNext/>
              <w:spacing w:before="20"/>
              <w:jc w:val="center"/>
              <w:rPr>
                <w:sz w:val="18"/>
                <w:szCs w:val="18"/>
              </w:rPr>
            </w:pPr>
            <w:r w:rsidRPr="00745874">
              <w:rPr>
                <w:sz w:val="18"/>
                <w:szCs w:val="18"/>
              </w:rPr>
              <w:t>0.200</w:t>
            </w:r>
          </w:p>
        </w:tc>
      </w:tr>
      <w:tr w:rsidR="008F6B6F" w:rsidRPr="00A76B98" w14:paraId="430C4009" w14:textId="77777777" w:rsidTr="008F6B6F">
        <w:trPr>
          <w:trHeight w:val="20"/>
        </w:trPr>
        <w:tc>
          <w:tcPr>
            <w:tcW w:w="733" w:type="pct"/>
            <w:shd w:val="clear" w:color="auto" w:fill="auto"/>
            <w:vAlign w:val="center"/>
          </w:tcPr>
          <w:p w14:paraId="6FBC5572" w14:textId="77777777" w:rsidR="008F6B6F" w:rsidRDefault="008F6B6F" w:rsidP="008F6B6F">
            <w:pPr>
              <w:pStyle w:val="TableText8pt"/>
              <w:keepNext/>
              <w:keepLines/>
              <w:spacing w:before="20" w:after="0"/>
              <w:rPr>
                <w:rFonts w:eastAsia="SimSun"/>
                <w:szCs w:val="16"/>
                <w:lang w:eastAsia="zh-CN"/>
              </w:rPr>
            </w:pPr>
            <w:r>
              <w:rPr>
                <w:rFonts w:eastAsia="SimSun"/>
                <w:szCs w:val="16"/>
                <w:lang w:eastAsia="zh-CN"/>
              </w:rPr>
              <w:t>torso</w:t>
            </w:r>
          </w:p>
        </w:tc>
        <w:tc>
          <w:tcPr>
            <w:tcW w:w="475" w:type="pct"/>
            <w:tcBorders>
              <w:right w:val="single" w:sz="4" w:space="0" w:color="auto"/>
            </w:tcBorders>
            <w:shd w:val="clear" w:color="auto" w:fill="auto"/>
            <w:vAlign w:val="bottom"/>
          </w:tcPr>
          <w:p w14:paraId="2726EEFA" w14:textId="77777777" w:rsidR="008F6B6F" w:rsidRPr="00745874" w:rsidRDefault="008F6B6F" w:rsidP="008F6B6F">
            <w:pPr>
              <w:keepNext/>
              <w:spacing w:before="20"/>
              <w:jc w:val="center"/>
              <w:rPr>
                <w:sz w:val="18"/>
                <w:szCs w:val="18"/>
              </w:rPr>
            </w:pPr>
            <w:r w:rsidRPr="00745874">
              <w:rPr>
                <w:sz w:val="18"/>
                <w:szCs w:val="18"/>
              </w:rPr>
              <w:t>71.32</w:t>
            </w:r>
          </w:p>
        </w:tc>
        <w:tc>
          <w:tcPr>
            <w:tcW w:w="475" w:type="pct"/>
            <w:tcBorders>
              <w:left w:val="single" w:sz="4" w:space="0" w:color="auto"/>
            </w:tcBorders>
            <w:shd w:val="clear" w:color="auto" w:fill="auto"/>
            <w:vAlign w:val="bottom"/>
          </w:tcPr>
          <w:p w14:paraId="1BAAAA57" w14:textId="77777777" w:rsidR="008F6B6F" w:rsidRPr="00745874" w:rsidRDefault="008F6B6F" w:rsidP="008F6B6F">
            <w:pPr>
              <w:keepNext/>
              <w:spacing w:before="20"/>
              <w:jc w:val="center"/>
              <w:rPr>
                <w:sz w:val="18"/>
                <w:szCs w:val="18"/>
              </w:rPr>
            </w:pPr>
            <w:r w:rsidRPr="00745874">
              <w:rPr>
                <w:sz w:val="18"/>
                <w:szCs w:val="18"/>
              </w:rPr>
              <w:t>3.408</w:t>
            </w:r>
          </w:p>
        </w:tc>
        <w:tc>
          <w:tcPr>
            <w:tcW w:w="475" w:type="pct"/>
            <w:shd w:val="clear" w:color="auto" w:fill="auto"/>
            <w:vAlign w:val="bottom"/>
          </w:tcPr>
          <w:p w14:paraId="7D5583F3" w14:textId="77777777" w:rsidR="008F6B6F" w:rsidRPr="00745874" w:rsidRDefault="008F6B6F" w:rsidP="008F6B6F">
            <w:pPr>
              <w:keepNext/>
              <w:spacing w:before="20"/>
              <w:jc w:val="center"/>
              <w:rPr>
                <w:sz w:val="18"/>
                <w:szCs w:val="18"/>
              </w:rPr>
            </w:pPr>
            <w:r w:rsidRPr="00745874">
              <w:rPr>
                <w:sz w:val="18"/>
                <w:szCs w:val="18"/>
              </w:rPr>
              <w:t>2.412</w:t>
            </w:r>
          </w:p>
        </w:tc>
        <w:tc>
          <w:tcPr>
            <w:tcW w:w="475" w:type="pct"/>
            <w:shd w:val="clear" w:color="auto" w:fill="auto"/>
            <w:vAlign w:val="bottom"/>
          </w:tcPr>
          <w:p w14:paraId="54B3F1E5" w14:textId="77777777" w:rsidR="008F6B6F" w:rsidRPr="00745874" w:rsidRDefault="008F6B6F" w:rsidP="008F6B6F">
            <w:pPr>
              <w:keepNext/>
              <w:spacing w:before="20"/>
              <w:jc w:val="center"/>
              <w:rPr>
                <w:sz w:val="18"/>
                <w:szCs w:val="18"/>
              </w:rPr>
            </w:pPr>
            <w:r w:rsidRPr="00745874">
              <w:rPr>
                <w:sz w:val="18"/>
                <w:szCs w:val="18"/>
              </w:rPr>
              <w:t>1782</w:t>
            </w:r>
          </w:p>
        </w:tc>
        <w:tc>
          <w:tcPr>
            <w:tcW w:w="474" w:type="pct"/>
            <w:shd w:val="clear" w:color="auto" w:fill="auto"/>
            <w:vAlign w:val="bottom"/>
          </w:tcPr>
          <w:p w14:paraId="1653B855" w14:textId="77777777" w:rsidR="008F6B6F" w:rsidRPr="00745874" w:rsidRDefault="008F6B6F" w:rsidP="008F6B6F">
            <w:pPr>
              <w:keepNext/>
              <w:spacing w:before="20"/>
              <w:jc w:val="center"/>
              <w:rPr>
                <w:sz w:val="18"/>
                <w:szCs w:val="18"/>
              </w:rPr>
            </w:pPr>
            <w:r w:rsidRPr="00745874">
              <w:rPr>
                <w:sz w:val="18"/>
                <w:szCs w:val="18"/>
              </w:rPr>
              <w:t>246.8</w:t>
            </w:r>
          </w:p>
        </w:tc>
        <w:tc>
          <w:tcPr>
            <w:tcW w:w="474" w:type="pct"/>
            <w:shd w:val="clear" w:color="auto" w:fill="auto"/>
            <w:vAlign w:val="bottom"/>
          </w:tcPr>
          <w:p w14:paraId="24D35C10" w14:textId="77777777" w:rsidR="008F6B6F" w:rsidRPr="00745874" w:rsidRDefault="008F6B6F" w:rsidP="008F6B6F">
            <w:pPr>
              <w:keepNext/>
              <w:spacing w:before="20"/>
              <w:jc w:val="center"/>
              <w:rPr>
                <w:sz w:val="18"/>
                <w:szCs w:val="18"/>
              </w:rPr>
            </w:pPr>
            <w:r w:rsidRPr="00745874">
              <w:rPr>
                <w:sz w:val="18"/>
                <w:szCs w:val="18"/>
              </w:rPr>
              <w:t>0.836</w:t>
            </w:r>
          </w:p>
        </w:tc>
        <w:tc>
          <w:tcPr>
            <w:tcW w:w="474" w:type="pct"/>
            <w:shd w:val="clear" w:color="auto" w:fill="auto"/>
            <w:vAlign w:val="bottom"/>
          </w:tcPr>
          <w:p w14:paraId="5B7F9AB7" w14:textId="77777777" w:rsidR="008F6B6F" w:rsidRPr="00745874" w:rsidRDefault="008F6B6F" w:rsidP="008F6B6F">
            <w:pPr>
              <w:keepNext/>
              <w:spacing w:before="20"/>
              <w:jc w:val="center"/>
              <w:rPr>
                <w:sz w:val="18"/>
                <w:szCs w:val="18"/>
              </w:rPr>
            </w:pPr>
            <w:r w:rsidRPr="00745874">
              <w:rPr>
                <w:sz w:val="18"/>
                <w:szCs w:val="18"/>
              </w:rPr>
              <w:t>n.d.</w:t>
            </w:r>
          </w:p>
        </w:tc>
        <w:tc>
          <w:tcPr>
            <w:tcW w:w="474" w:type="pct"/>
            <w:vAlign w:val="bottom"/>
          </w:tcPr>
          <w:p w14:paraId="495F5491" w14:textId="77777777" w:rsidR="008F6B6F" w:rsidRPr="00745874" w:rsidRDefault="008F6B6F" w:rsidP="008F6B6F">
            <w:pPr>
              <w:keepNext/>
              <w:spacing w:before="20"/>
              <w:jc w:val="center"/>
              <w:rPr>
                <w:sz w:val="18"/>
                <w:szCs w:val="18"/>
              </w:rPr>
            </w:pPr>
            <w:r w:rsidRPr="00745874">
              <w:rPr>
                <w:sz w:val="18"/>
                <w:szCs w:val="18"/>
              </w:rPr>
              <w:t>14.68</w:t>
            </w:r>
          </w:p>
        </w:tc>
        <w:tc>
          <w:tcPr>
            <w:tcW w:w="472" w:type="pct"/>
            <w:shd w:val="clear" w:color="auto" w:fill="auto"/>
            <w:vAlign w:val="bottom"/>
          </w:tcPr>
          <w:p w14:paraId="693C22B4" w14:textId="77777777" w:rsidR="008F6B6F" w:rsidRPr="00745874" w:rsidRDefault="008F6B6F" w:rsidP="008F6B6F">
            <w:pPr>
              <w:keepNext/>
              <w:spacing w:before="20"/>
              <w:jc w:val="center"/>
              <w:rPr>
                <w:sz w:val="18"/>
                <w:szCs w:val="18"/>
              </w:rPr>
            </w:pPr>
            <w:r w:rsidRPr="00745874">
              <w:rPr>
                <w:sz w:val="18"/>
                <w:szCs w:val="18"/>
              </w:rPr>
              <w:t>n.d.</w:t>
            </w:r>
          </w:p>
        </w:tc>
      </w:tr>
      <w:tr w:rsidR="008F6B6F" w:rsidRPr="00A76B98" w14:paraId="1D2CF598" w14:textId="77777777" w:rsidTr="008F6B6F">
        <w:trPr>
          <w:trHeight w:val="20"/>
        </w:trPr>
        <w:tc>
          <w:tcPr>
            <w:tcW w:w="733" w:type="pct"/>
            <w:shd w:val="clear" w:color="auto" w:fill="auto"/>
            <w:vAlign w:val="center"/>
          </w:tcPr>
          <w:p w14:paraId="480181A5" w14:textId="77777777" w:rsidR="008F6B6F" w:rsidRDefault="008F6B6F" w:rsidP="008F6B6F">
            <w:pPr>
              <w:pStyle w:val="TableText8pt"/>
              <w:keepNext/>
              <w:keepLines/>
              <w:spacing w:before="20" w:after="0"/>
              <w:rPr>
                <w:rFonts w:eastAsia="SimSun"/>
                <w:szCs w:val="16"/>
                <w:lang w:eastAsia="zh-CN"/>
              </w:rPr>
            </w:pPr>
            <w:r>
              <w:rPr>
                <w:rFonts w:eastAsia="SimSun"/>
                <w:szCs w:val="16"/>
                <w:lang w:eastAsia="zh-CN"/>
              </w:rPr>
              <w:t>TOTAL</w:t>
            </w:r>
          </w:p>
        </w:tc>
        <w:tc>
          <w:tcPr>
            <w:tcW w:w="475" w:type="pct"/>
            <w:tcBorders>
              <w:right w:val="single" w:sz="4" w:space="0" w:color="auto"/>
            </w:tcBorders>
            <w:shd w:val="clear" w:color="auto" w:fill="auto"/>
            <w:vAlign w:val="bottom"/>
          </w:tcPr>
          <w:p w14:paraId="7CD771C0" w14:textId="77777777" w:rsidR="008F6B6F" w:rsidRPr="00745874" w:rsidRDefault="008F6B6F" w:rsidP="008F6B6F">
            <w:pPr>
              <w:keepNext/>
              <w:spacing w:before="20"/>
              <w:jc w:val="center"/>
              <w:rPr>
                <w:sz w:val="18"/>
                <w:szCs w:val="18"/>
              </w:rPr>
            </w:pPr>
            <w:r w:rsidRPr="00745874">
              <w:rPr>
                <w:sz w:val="18"/>
                <w:szCs w:val="18"/>
              </w:rPr>
              <w:t>80.88</w:t>
            </w:r>
          </w:p>
        </w:tc>
        <w:tc>
          <w:tcPr>
            <w:tcW w:w="475" w:type="pct"/>
            <w:tcBorders>
              <w:left w:val="single" w:sz="4" w:space="0" w:color="auto"/>
            </w:tcBorders>
            <w:shd w:val="clear" w:color="auto" w:fill="auto"/>
            <w:vAlign w:val="bottom"/>
          </w:tcPr>
          <w:p w14:paraId="7033D8A5" w14:textId="77777777" w:rsidR="008F6B6F" w:rsidRPr="00745874" w:rsidRDefault="008F6B6F" w:rsidP="008F6B6F">
            <w:pPr>
              <w:keepNext/>
              <w:spacing w:before="20"/>
              <w:jc w:val="center"/>
              <w:rPr>
                <w:sz w:val="18"/>
                <w:szCs w:val="18"/>
              </w:rPr>
            </w:pPr>
            <w:r w:rsidRPr="00745874">
              <w:rPr>
                <w:sz w:val="18"/>
                <w:szCs w:val="18"/>
              </w:rPr>
              <w:t>16.12</w:t>
            </w:r>
          </w:p>
        </w:tc>
        <w:tc>
          <w:tcPr>
            <w:tcW w:w="475" w:type="pct"/>
            <w:shd w:val="clear" w:color="auto" w:fill="auto"/>
            <w:vAlign w:val="bottom"/>
          </w:tcPr>
          <w:p w14:paraId="100B2290" w14:textId="77777777" w:rsidR="008F6B6F" w:rsidRPr="00745874" w:rsidRDefault="008F6B6F" w:rsidP="008F6B6F">
            <w:pPr>
              <w:keepNext/>
              <w:spacing w:before="20"/>
              <w:jc w:val="center"/>
              <w:rPr>
                <w:sz w:val="18"/>
                <w:szCs w:val="18"/>
              </w:rPr>
            </w:pPr>
            <w:r w:rsidRPr="00745874">
              <w:rPr>
                <w:sz w:val="18"/>
                <w:szCs w:val="18"/>
              </w:rPr>
              <w:t>7.45</w:t>
            </w:r>
          </w:p>
        </w:tc>
        <w:tc>
          <w:tcPr>
            <w:tcW w:w="475" w:type="pct"/>
            <w:shd w:val="clear" w:color="auto" w:fill="auto"/>
            <w:vAlign w:val="bottom"/>
          </w:tcPr>
          <w:p w14:paraId="1639A217" w14:textId="77777777" w:rsidR="008F6B6F" w:rsidRPr="00745874" w:rsidRDefault="008F6B6F" w:rsidP="008F6B6F">
            <w:pPr>
              <w:keepNext/>
              <w:spacing w:before="20"/>
              <w:jc w:val="center"/>
              <w:rPr>
                <w:sz w:val="18"/>
                <w:szCs w:val="18"/>
              </w:rPr>
            </w:pPr>
            <w:r w:rsidRPr="00745874">
              <w:rPr>
                <w:sz w:val="18"/>
                <w:szCs w:val="18"/>
              </w:rPr>
              <w:t>1965.7</w:t>
            </w:r>
          </w:p>
        </w:tc>
        <w:tc>
          <w:tcPr>
            <w:tcW w:w="474" w:type="pct"/>
            <w:shd w:val="clear" w:color="auto" w:fill="auto"/>
            <w:vAlign w:val="bottom"/>
          </w:tcPr>
          <w:p w14:paraId="3C0C138A" w14:textId="77777777" w:rsidR="008F6B6F" w:rsidRPr="00745874" w:rsidRDefault="008F6B6F" w:rsidP="008F6B6F">
            <w:pPr>
              <w:keepNext/>
              <w:spacing w:before="20"/>
              <w:jc w:val="center"/>
              <w:rPr>
                <w:sz w:val="18"/>
                <w:szCs w:val="18"/>
              </w:rPr>
            </w:pPr>
            <w:r w:rsidRPr="00745874">
              <w:rPr>
                <w:sz w:val="18"/>
                <w:szCs w:val="18"/>
              </w:rPr>
              <w:t>494.2</w:t>
            </w:r>
          </w:p>
        </w:tc>
        <w:tc>
          <w:tcPr>
            <w:tcW w:w="474" w:type="pct"/>
            <w:shd w:val="clear" w:color="auto" w:fill="auto"/>
            <w:vAlign w:val="bottom"/>
          </w:tcPr>
          <w:p w14:paraId="36565E0A" w14:textId="77777777" w:rsidR="008F6B6F" w:rsidRPr="00745874" w:rsidRDefault="008F6B6F" w:rsidP="008F6B6F">
            <w:pPr>
              <w:keepNext/>
              <w:spacing w:before="20"/>
              <w:jc w:val="center"/>
              <w:rPr>
                <w:sz w:val="18"/>
                <w:szCs w:val="18"/>
              </w:rPr>
            </w:pPr>
            <w:r w:rsidRPr="00745874">
              <w:rPr>
                <w:sz w:val="18"/>
                <w:szCs w:val="18"/>
              </w:rPr>
              <w:t>2.106</w:t>
            </w:r>
          </w:p>
        </w:tc>
        <w:tc>
          <w:tcPr>
            <w:tcW w:w="474" w:type="pct"/>
            <w:shd w:val="clear" w:color="auto" w:fill="auto"/>
            <w:vAlign w:val="bottom"/>
          </w:tcPr>
          <w:p w14:paraId="2A62755C" w14:textId="77777777" w:rsidR="008F6B6F" w:rsidRPr="00745874" w:rsidRDefault="008F6B6F" w:rsidP="008F6B6F">
            <w:pPr>
              <w:keepNext/>
              <w:spacing w:before="20"/>
              <w:jc w:val="center"/>
              <w:rPr>
                <w:sz w:val="18"/>
                <w:szCs w:val="18"/>
              </w:rPr>
            </w:pPr>
            <w:r w:rsidRPr="00745874">
              <w:rPr>
                <w:sz w:val="18"/>
                <w:szCs w:val="18"/>
              </w:rPr>
              <w:t>0.150</w:t>
            </w:r>
          </w:p>
        </w:tc>
        <w:tc>
          <w:tcPr>
            <w:tcW w:w="474" w:type="pct"/>
            <w:vAlign w:val="bottom"/>
          </w:tcPr>
          <w:p w14:paraId="1E3D0817" w14:textId="77777777" w:rsidR="008F6B6F" w:rsidRPr="00745874" w:rsidRDefault="008F6B6F" w:rsidP="008F6B6F">
            <w:pPr>
              <w:keepNext/>
              <w:spacing w:before="20"/>
              <w:jc w:val="center"/>
              <w:rPr>
                <w:sz w:val="18"/>
                <w:szCs w:val="18"/>
              </w:rPr>
            </w:pPr>
            <w:r w:rsidRPr="00745874">
              <w:rPr>
                <w:sz w:val="18"/>
                <w:szCs w:val="18"/>
              </w:rPr>
              <w:t>20.17</w:t>
            </w:r>
          </w:p>
        </w:tc>
        <w:tc>
          <w:tcPr>
            <w:tcW w:w="472" w:type="pct"/>
            <w:shd w:val="clear" w:color="auto" w:fill="auto"/>
            <w:vAlign w:val="bottom"/>
          </w:tcPr>
          <w:p w14:paraId="266C20A4" w14:textId="77777777" w:rsidR="008F6B6F" w:rsidRPr="00745874" w:rsidRDefault="008F6B6F" w:rsidP="008F6B6F">
            <w:pPr>
              <w:keepNext/>
              <w:spacing w:before="20"/>
              <w:jc w:val="center"/>
              <w:rPr>
                <w:sz w:val="18"/>
                <w:szCs w:val="18"/>
              </w:rPr>
            </w:pPr>
            <w:r w:rsidRPr="00745874">
              <w:rPr>
                <w:sz w:val="18"/>
                <w:szCs w:val="18"/>
              </w:rPr>
              <w:t>1.508</w:t>
            </w:r>
          </w:p>
        </w:tc>
      </w:tr>
      <w:tr w:rsidR="008F6B6F" w:rsidRPr="00E03470" w14:paraId="1F798BA8" w14:textId="77777777" w:rsidTr="008F6B6F">
        <w:trPr>
          <w:trHeight w:val="20"/>
        </w:trPr>
        <w:tc>
          <w:tcPr>
            <w:tcW w:w="5000" w:type="pct"/>
            <w:gridSpan w:val="10"/>
            <w:tcBorders>
              <w:top w:val="nil"/>
              <w:bottom w:val="nil"/>
              <w:right w:val="single" w:sz="4" w:space="0" w:color="auto"/>
            </w:tcBorders>
            <w:shd w:val="clear" w:color="auto" w:fill="auto"/>
            <w:vAlign w:val="center"/>
          </w:tcPr>
          <w:p w14:paraId="60D67CAB" w14:textId="77777777" w:rsidR="008F6B6F" w:rsidRPr="00A930B2" w:rsidRDefault="008F6B6F" w:rsidP="008F6B6F">
            <w:pPr>
              <w:pStyle w:val="TableText8pt"/>
              <w:keepNext/>
              <w:keepLines/>
              <w:spacing w:before="20"/>
              <w:rPr>
                <w:rFonts w:eastAsia="SimSun"/>
                <w:b/>
                <w:szCs w:val="16"/>
                <w:lang w:eastAsia="zh-CN"/>
              </w:rPr>
            </w:pPr>
            <w:r w:rsidRPr="00A930B2">
              <w:rPr>
                <w:rFonts w:eastAsia="SimSun"/>
                <w:b/>
                <w:szCs w:val="16"/>
                <w:lang w:eastAsia="zh-CN"/>
              </w:rPr>
              <w:t>Inner dosimeter (representing the skin)</w:t>
            </w:r>
          </w:p>
        </w:tc>
      </w:tr>
      <w:tr w:rsidR="008F6B6F" w:rsidRPr="00E03470" w14:paraId="443CBBD5" w14:textId="77777777" w:rsidTr="008F6B6F">
        <w:trPr>
          <w:trHeight w:val="20"/>
        </w:trPr>
        <w:tc>
          <w:tcPr>
            <w:tcW w:w="733" w:type="pct"/>
            <w:shd w:val="clear" w:color="auto" w:fill="auto"/>
            <w:vAlign w:val="center"/>
          </w:tcPr>
          <w:p w14:paraId="14EF7637" w14:textId="77777777" w:rsidR="008F6B6F" w:rsidRPr="00F06928" w:rsidRDefault="008F6B6F" w:rsidP="008F6B6F">
            <w:pPr>
              <w:pStyle w:val="TableText8pt"/>
              <w:keepNext/>
              <w:keepLines/>
              <w:spacing w:before="20" w:after="0"/>
              <w:rPr>
                <w:rFonts w:eastAsia="SimSun"/>
                <w:szCs w:val="16"/>
                <w:lang w:eastAsia="zh-CN"/>
              </w:rPr>
            </w:pPr>
            <w:r w:rsidRPr="00F06928">
              <w:rPr>
                <w:rFonts w:eastAsia="SimSun"/>
                <w:szCs w:val="16"/>
                <w:lang w:eastAsia="zh-CN"/>
              </w:rPr>
              <w:t>arms</w:t>
            </w:r>
          </w:p>
        </w:tc>
        <w:tc>
          <w:tcPr>
            <w:tcW w:w="475" w:type="pct"/>
            <w:tcBorders>
              <w:right w:val="single" w:sz="4" w:space="0" w:color="auto"/>
            </w:tcBorders>
            <w:shd w:val="clear" w:color="auto" w:fill="auto"/>
            <w:vAlign w:val="bottom"/>
          </w:tcPr>
          <w:p w14:paraId="4196C8B7" w14:textId="77777777" w:rsidR="008F6B6F" w:rsidRPr="00745874" w:rsidRDefault="008F6B6F" w:rsidP="008F6B6F">
            <w:pPr>
              <w:keepNext/>
              <w:spacing w:before="20"/>
              <w:jc w:val="center"/>
              <w:rPr>
                <w:sz w:val="18"/>
                <w:szCs w:val="18"/>
              </w:rPr>
            </w:pPr>
            <w:r w:rsidRPr="00745874">
              <w:rPr>
                <w:sz w:val="18"/>
                <w:szCs w:val="18"/>
              </w:rPr>
              <w:t>0.537</w:t>
            </w:r>
          </w:p>
        </w:tc>
        <w:tc>
          <w:tcPr>
            <w:tcW w:w="475" w:type="pct"/>
            <w:tcBorders>
              <w:left w:val="single" w:sz="4" w:space="0" w:color="auto"/>
            </w:tcBorders>
            <w:shd w:val="clear" w:color="auto" w:fill="auto"/>
            <w:vAlign w:val="bottom"/>
          </w:tcPr>
          <w:p w14:paraId="509ED8D0" w14:textId="77777777" w:rsidR="008F6B6F" w:rsidRPr="00745874" w:rsidRDefault="008F6B6F" w:rsidP="008F6B6F">
            <w:pPr>
              <w:keepNext/>
              <w:spacing w:before="20"/>
              <w:jc w:val="center"/>
              <w:rPr>
                <w:sz w:val="18"/>
                <w:szCs w:val="18"/>
              </w:rPr>
            </w:pPr>
            <w:r w:rsidRPr="00745874">
              <w:rPr>
                <w:sz w:val="18"/>
                <w:szCs w:val="18"/>
              </w:rPr>
              <w:t>0.262</w:t>
            </w:r>
          </w:p>
        </w:tc>
        <w:tc>
          <w:tcPr>
            <w:tcW w:w="475" w:type="pct"/>
            <w:shd w:val="clear" w:color="auto" w:fill="auto"/>
            <w:vAlign w:val="bottom"/>
          </w:tcPr>
          <w:p w14:paraId="78F09693" w14:textId="77777777" w:rsidR="008F6B6F" w:rsidRPr="00745874" w:rsidRDefault="008F6B6F" w:rsidP="008F6B6F">
            <w:pPr>
              <w:keepNext/>
              <w:spacing w:before="20"/>
              <w:jc w:val="center"/>
              <w:rPr>
                <w:sz w:val="18"/>
                <w:szCs w:val="18"/>
              </w:rPr>
            </w:pPr>
            <w:r w:rsidRPr="00745874">
              <w:rPr>
                <w:sz w:val="18"/>
                <w:szCs w:val="18"/>
              </w:rPr>
              <w:t>0.266</w:t>
            </w:r>
          </w:p>
        </w:tc>
        <w:tc>
          <w:tcPr>
            <w:tcW w:w="475" w:type="pct"/>
            <w:shd w:val="clear" w:color="auto" w:fill="auto"/>
            <w:vAlign w:val="bottom"/>
          </w:tcPr>
          <w:p w14:paraId="40CD7EA3" w14:textId="77777777" w:rsidR="008F6B6F" w:rsidRPr="00745874" w:rsidRDefault="008F6B6F" w:rsidP="008F6B6F">
            <w:pPr>
              <w:keepNext/>
              <w:spacing w:before="20"/>
              <w:jc w:val="center"/>
              <w:rPr>
                <w:sz w:val="18"/>
                <w:szCs w:val="18"/>
              </w:rPr>
            </w:pPr>
            <w:r w:rsidRPr="00745874">
              <w:rPr>
                <w:sz w:val="18"/>
                <w:szCs w:val="18"/>
              </w:rPr>
              <w:t>1.792</w:t>
            </w:r>
          </w:p>
        </w:tc>
        <w:tc>
          <w:tcPr>
            <w:tcW w:w="474" w:type="pct"/>
            <w:shd w:val="clear" w:color="auto" w:fill="auto"/>
            <w:vAlign w:val="bottom"/>
          </w:tcPr>
          <w:p w14:paraId="26800929" w14:textId="77777777" w:rsidR="008F6B6F" w:rsidRPr="00745874" w:rsidRDefault="008F6B6F" w:rsidP="008F6B6F">
            <w:pPr>
              <w:keepNext/>
              <w:spacing w:before="20"/>
              <w:jc w:val="center"/>
              <w:rPr>
                <w:sz w:val="18"/>
                <w:szCs w:val="18"/>
              </w:rPr>
            </w:pPr>
            <w:r w:rsidRPr="00745874">
              <w:rPr>
                <w:sz w:val="18"/>
                <w:szCs w:val="18"/>
              </w:rPr>
              <w:t>8.470</w:t>
            </w:r>
          </w:p>
        </w:tc>
        <w:tc>
          <w:tcPr>
            <w:tcW w:w="474" w:type="pct"/>
            <w:shd w:val="clear" w:color="auto" w:fill="auto"/>
            <w:vAlign w:val="bottom"/>
          </w:tcPr>
          <w:p w14:paraId="18EC2A7C" w14:textId="77777777" w:rsidR="008F6B6F" w:rsidRPr="00745874" w:rsidRDefault="008F6B6F" w:rsidP="008F6B6F">
            <w:pPr>
              <w:keepNext/>
              <w:spacing w:before="20"/>
              <w:jc w:val="center"/>
              <w:rPr>
                <w:sz w:val="18"/>
                <w:szCs w:val="18"/>
              </w:rPr>
            </w:pPr>
            <w:r w:rsidRPr="00745874">
              <w:rPr>
                <w:sz w:val="18"/>
                <w:szCs w:val="18"/>
              </w:rPr>
              <w:t>0.482</w:t>
            </w:r>
          </w:p>
        </w:tc>
        <w:tc>
          <w:tcPr>
            <w:tcW w:w="474" w:type="pct"/>
            <w:tcBorders>
              <w:right w:val="single" w:sz="4" w:space="0" w:color="auto"/>
            </w:tcBorders>
            <w:shd w:val="clear" w:color="auto" w:fill="auto"/>
            <w:vAlign w:val="bottom"/>
          </w:tcPr>
          <w:p w14:paraId="3726A08D" w14:textId="77777777" w:rsidR="008F6B6F" w:rsidRPr="00745874" w:rsidRDefault="008F6B6F" w:rsidP="008F6B6F">
            <w:pPr>
              <w:keepNext/>
              <w:spacing w:before="20"/>
              <w:jc w:val="center"/>
              <w:rPr>
                <w:i/>
                <w:iCs/>
                <w:sz w:val="18"/>
                <w:szCs w:val="18"/>
              </w:rPr>
            </w:pPr>
            <w:r w:rsidRPr="00745874">
              <w:rPr>
                <w:i/>
                <w:iCs/>
                <w:sz w:val="18"/>
                <w:szCs w:val="18"/>
              </w:rPr>
              <w:t>0.035</w:t>
            </w:r>
          </w:p>
        </w:tc>
        <w:tc>
          <w:tcPr>
            <w:tcW w:w="474" w:type="pct"/>
            <w:tcBorders>
              <w:right w:val="single" w:sz="4" w:space="0" w:color="auto"/>
            </w:tcBorders>
            <w:vAlign w:val="bottom"/>
          </w:tcPr>
          <w:p w14:paraId="5FEA2254" w14:textId="77777777" w:rsidR="008F6B6F" w:rsidRPr="00745874" w:rsidRDefault="008F6B6F" w:rsidP="008F6B6F">
            <w:pPr>
              <w:keepNext/>
              <w:spacing w:before="20"/>
              <w:jc w:val="center"/>
              <w:rPr>
                <w:sz w:val="18"/>
                <w:szCs w:val="18"/>
              </w:rPr>
            </w:pPr>
            <w:r w:rsidRPr="00745874">
              <w:rPr>
                <w:sz w:val="18"/>
                <w:szCs w:val="18"/>
              </w:rPr>
              <w:t>0.507</w:t>
            </w:r>
          </w:p>
        </w:tc>
        <w:tc>
          <w:tcPr>
            <w:tcW w:w="472" w:type="pct"/>
            <w:tcBorders>
              <w:left w:val="single" w:sz="4" w:space="0" w:color="auto"/>
              <w:right w:val="single" w:sz="4" w:space="0" w:color="auto"/>
            </w:tcBorders>
            <w:shd w:val="clear" w:color="auto" w:fill="auto"/>
            <w:vAlign w:val="bottom"/>
          </w:tcPr>
          <w:p w14:paraId="3433D9F1" w14:textId="77777777" w:rsidR="008F6B6F" w:rsidRPr="00745874" w:rsidRDefault="008F6B6F" w:rsidP="008F6B6F">
            <w:pPr>
              <w:keepNext/>
              <w:spacing w:before="20"/>
              <w:jc w:val="center"/>
              <w:rPr>
                <w:i/>
                <w:iCs/>
                <w:sz w:val="18"/>
                <w:szCs w:val="18"/>
              </w:rPr>
            </w:pPr>
            <w:r w:rsidRPr="00745874">
              <w:rPr>
                <w:i/>
                <w:iCs/>
                <w:sz w:val="18"/>
                <w:szCs w:val="18"/>
              </w:rPr>
              <w:t>0.035</w:t>
            </w:r>
          </w:p>
        </w:tc>
      </w:tr>
      <w:tr w:rsidR="008F6B6F" w:rsidRPr="00E03470" w14:paraId="3CE31984" w14:textId="77777777" w:rsidTr="008F6B6F">
        <w:trPr>
          <w:trHeight w:val="20"/>
        </w:trPr>
        <w:tc>
          <w:tcPr>
            <w:tcW w:w="733" w:type="pct"/>
            <w:shd w:val="clear" w:color="auto" w:fill="auto"/>
            <w:vAlign w:val="center"/>
          </w:tcPr>
          <w:p w14:paraId="68FEA694" w14:textId="77777777" w:rsidR="008F6B6F" w:rsidRPr="00F06928" w:rsidRDefault="008F6B6F" w:rsidP="008F6B6F">
            <w:pPr>
              <w:pStyle w:val="TableText8pt"/>
              <w:keepNext/>
              <w:keepLines/>
              <w:spacing w:before="20" w:after="0"/>
              <w:rPr>
                <w:rFonts w:eastAsia="SimSun"/>
                <w:szCs w:val="16"/>
                <w:lang w:eastAsia="zh-CN"/>
              </w:rPr>
            </w:pPr>
            <w:r w:rsidRPr="00F06928">
              <w:rPr>
                <w:rFonts w:eastAsia="SimSun"/>
                <w:szCs w:val="16"/>
                <w:lang w:eastAsia="zh-CN"/>
              </w:rPr>
              <w:t>legs</w:t>
            </w:r>
          </w:p>
        </w:tc>
        <w:tc>
          <w:tcPr>
            <w:tcW w:w="475" w:type="pct"/>
            <w:tcBorders>
              <w:right w:val="single" w:sz="4" w:space="0" w:color="auto"/>
            </w:tcBorders>
            <w:shd w:val="clear" w:color="auto" w:fill="auto"/>
            <w:vAlign w:val="bottom"/>
          </w:tcPr>
          <w:p w14:paraId="0C49718E" w14:textId="77777777" w:rsidR="008F6B6F" w:rsidRPr="00745874" w:rsidRDefault="008F6B6F" w:rsidP="008F6B6F">
            <w:pPr>
              <w:keepNext/>
              <w:spacing w:before="20"/>
              <w:jc w:val="center"/>
              <w:rPr>
                <w:sz w:val="18"/>
                <w:szCs w:val="18"/>
              </w:rPr>
            </w:pPr>
            <w:r w:rsidRPr="00745874">
              <w:rPr>
                <w:sz w:val="18"/>
                <w:szCs w:val="18"/>
              </w:rPr>
              <w:t>0.968</w:t>
            </w:r>
          </w:p>
        </w:tc>
        <w:tc>
          <w:tcPr>
            <w:tcW w:w="475" w:type="pct"/>
            <w:tcBorders>
              <w:left w:val="single" w:sz="4" w:space="0" w:color="auto"/>
            </w:tcBorders>
            <w:shd w:val="clear" w:color="auto" w:fill="auto"/>
            <w:vAlign w:val="bottom"/>
          </w:tcPr>
          <w:p w14:paraId="78961CBD" w14:textId="77777777" w:rsidR="008F6B6F" w:rsidRPr="00745874" w:rsidRDefault="008F6B6F" w:rsidP="008F6B6F">
            <w:pPr>
              <w:keepNext/>
              <w:spacing w:before="20"/>
              <w:jc w:val="center"/>
              <w:rPr>
                <w:sz w:val="18"/>
                <w:szCs w:val="18"/>
              </w:rPr>
            </w:pPr>
            <w:r w:rsidRPr="00745874">
              <w:rPr>
                <w:sz w:val="18"/>
                <w:szCs w:val="18"/>
              </w:rPr>
              <w:t>0.270</w:t>
            </w:r>
          </w:p>
        </w:tc>
        <w:tc>
          <w:tcPr>
            <w:tcW w:w="475" w:type="pct"/>
            <w:shd w:val="clear" w:color="auto" w:fill="auto"/>
            <w:vAlign w:val="bottom"/>
          </w:tcPr>
          <w:p w14:paraId="31D97BCB" w14:textId="77777777" w:rsidR="008F6B6F" w:rsidRPr="00745874" w:rsidRDefault="008F6B6F" w:rsidP="008F6B6F">
            <w:pPr>
              <w:keepNext/>
              <w:spacing w:before="20"/>
              <w:jc w:val="center"/>
              <w:rPr>
                <w:sz w:val="18"/>
                <w:szCs w:val="18"/>
              </w:rPr>
            </w:pPr>
            <w:r w:rsidRPr="00745874">
              <w:rPr>
                <w:sz w:val="18"/>
                <w:szCs w:val="18"/>
              </w:rPr>
              <w:t>1.856</w:t>
            </w:r>
          </w:p>
        </w:tc>
        <w:tc>
          <w:tcPr>
            <w:tcW w:w="475" w:type="pct"/>
            <w:shd w:val="clear" w:color="auto" w:fill="auto"/>
            <w:vAlign w:val="bottom"/>
          </w:tcPr>
          <w:p w14:paraId="7F6EDB68" w14:textId="77777777" w:rsidR="008F6B6F" w:rsidRPr="00745874" w:rsidRDefault="008F6B6F" w:rsidP="008F6B6F">
            <w:pPr>
              <w:keepNext/>
              <w:spacing w:before="20"/>
              <w:jc w:val="center"/>
              <w:rPr>
                <w:sz w:val="18"/>
                <w:szCs w:val="18"/>
              </w:rPr>
            </w:pPr>
            <w:r w:rsidRPr="00745874">
              <w:rPr>
                <w:sz w:val="18"/>
                <w:szCs w:val="18"/>
              </w:rPr>
              <w:t>1.704</w:t>
            </w:r>
          </w:p>
        </w:tc>
        <w:tc>
          <w:tcPr>
            <w:tcW w:w="474" w:type="pct"/>
            <w:shd w:val="clear" w:color="auto" w:fill="auto"/>
            <w:vAlign w:val="bottom"/>
          </w:tcPr>
          <w:p w14:paraId="5AE41B9E" w14:textId="77777777" w:rsidR="008F6B6F" w:rsidRPr="00745874" w:rsidRDefault="008F6B6F" w:rsidP="008F6B6F">
            <w:pPr>
              <w:keepNext/>
              <w:spacing w:before="20"/>
              <w:jc w:val="center"/>
              <w:rPr>
                <w:sz w:val="18"/>
                <w:szCs w:val="18"/>
              </w:rPr>
            </w:pPr>
            <w:r w:rsidRPr="00745874">
              <w:rPr>
                <w:sz w:val="18"/>
                <w:szCs w:val="18"/>
              </w:rPr>
              <w:t>5.032</w:t>
            </w:r>
          </w:p>
        </w:tc>
        <w:tc>
          <w:tcPr>
            <w:tcW w:w="474" w:type="pct"/>
            <w:shd w:val="clear" w:color="auto" w:fill="auto"/>
            <w:vAlign w:val="bottom"/>
          </w:tcPr>
          <w:p w14:paraId="7C045988" w14:textId="77777777" w:rsidR="008F6B6F" w:rsidRPr="00745874" w:rsidRDefault="008F6B6F" w:rsidP="008F6B6F">
            <w:pPr>
              <w:keepNext/>
              <w:spacing w:before="20"/>
              <w:jc w:val="center"/>
              <w:rPr>
                <w:sz w:val="18"/>
                <w:szCs w:val="18"/>
              </w:rPr>
            </w:pPr>
            <w:r w:rsidRPr="00745874">
              <w:rPr>
                <w:sz w:val="18"/>
                <w:szCs w:val="18"/>
              </w:rPr>
              <w:t>0.606</w:t>
            </w:r>
          </w:p>
        </w:tc>
        <w:tc>
          <w:tcPr>
            <w:tcW w:w="474" w:type="pct"/>
            <w:shd w:val="clear" w:color="auto" w:fill="auto"/>
            <w:vAlign w:val="bottom"/>
          </w:tcPr>
          <w:p w14:paraId="4DEBAE24" w14:textId="77777777" w:rsidR="008F6B6F" w:rsidRPr="00745874" w:rsidRDefault="008F6B6F" w:rsidP="008F6B6F">
            <w:pPr>
              <w:keepNext/>
              <w:spacing w:before="20"/>
              <w:jc w:val="center"/>
              <w:rPr>
                <w:i/>
                <w:iCs/>
                <w:sz w:val="18"/>
                <w:szCs w:val="18"/>
              </w:rPr>
            </w:pPr>
            <w:r w:rsidRPr="00745874">
              <w:rPr>
                <w:i/>
                <w:iCs/>
                <w:sz w:val="18"/>
                <w:szCs w:val="18"/>
              </w:rPr>
              <w:t>0.040</w:t>
            </w:r>
          </w:p>
        </w:tc>
        <w:tc>
          <w:tcPr>
            <w:tcW w:w="474" w:type="pct"/>
            <w:vAlign w:val="bottom"/>
          </w:tcPr>
          <w:p w14:paraId="65847F1B" w14:textId="77777777" w:rsidR="008F6B6F" w:rsidRPr="00745874" w:rsidRDefault="008F6B6F" w:rsidP="008F6B6F">
            <w:pPr>
              <w:keepNext/>
              <w:spacing w:before="20"/>
              <w:jc w:val="center"/>
              <w:rPr>
                <w:sz w:val="18"/>
                <w:szCs w:val="18"/>
              </w:rPr>
            </w:pPr>
            <w:r w:rsidRPr="00745874">
              <w:rPr>
                <w:sz w:val="18"/>
                <w:szCs w:val="18"/>
              </w:rPr>
              <w:t>0.429</w:t>
            </w:r>
          </w:p>
        </w:tc>
        <w:tc>
          <w:tcPr>
            <w:tcW w:w="472" w:type="pct"/>
            <w:shd w:val="clear" w:color="auto" w:fill="auto"/>
            <w:vAlign w:val="bottom"/>
          </w:tcPr>
          <w:p w14:paraId="270D1B75" w14:textId="77777777" w:rsidR="008F6B6F" w:rsidRPr="00745874" w:rsidRDefault="008F6B6F" w:rsidP="008F6B6F">
            <w:pPr>
              <w:keepNext/>
              <w:spacing w:before="20"/>
              <w:jc w:val="center"/>
              <w:rPr>
                <w:i/>
                <w:iCs/>
                <w:sz w:val="18"/>
                <w:szCs w:val="18"/>
              </w:rPr>
            </w:pPr>
            <w:r w:rsidRPr="00745874">
              <w:rPr>
                <w:i/>
                <w:iCs/>
                <w:sz w:val="18"/>
                <w:szCs w:val="18"/>
              </w:rPr>
              <w:t>0.040</w:t>
            </w:r>
          </w:p>
        </w:tc>
      </w:tr>
      <w:tr w:rsidR="008F6B6F" w:rsidRPr="00E03470" w14:paraId="63E7E444" w14:textId="77777777" w:rsidTr="008F6B6F">
        <w:trPr>
          <w:trHeight w:val="20"/>
        </w:trPr>
        <w:tc>
          <w:tcPr>
            <w:tcW w:w="733" w:type="pct"/>
            <w:shd w:val="clear" w:color="auto" w:fill="auto"/>
            <w:vAlign w:val="center"/>
          </w:tcPr>
          <w:p w14:paraId="6F56B7C3" w14:textId="77777777" w:rsidR="008F6B6F" w:rsidRPr="00F06928" w:rsidRDefault="008F6B6F" w:rsidP="008F6B6F">
            <w:pPr>
              <w:pStyle w:val="TableText8pt"/>
              <w:keepNext/>
              <w:keepLines/>
              <w:spacing w:before="20" w:after="0"/>
              <w:rPr>
                <w:rFonts w:eastAsia="SimSun"/>
                <w:szCs w:val="16"/>
                <w:lang w:eastAsia="zh-CN"/>
              </w:rPr>
            </w:pPr>
            <w:r w:rsidRPr="00F06928">
              <w:rPr>
                <w:rFonts w:eastAsia="SimSun"/>
                <w:szCs w:val="16"/>
                <w:lang w:eastAsia="zh-CN"/>
              </w:rPr>
              <w:t>torso</w:t>
            </w:r>
          </w:p>
        </w:tc>
        <w:tc>
          <w:tcPr>
            <w:tcW w:w="475" w:type="pct"/>
            <w:tcBorders>
              <w:right w:val="single" w:sz="4" w:space="0" w:color="auto"/>
            </w:tcBorders>
            <w:shd w:val="clear" w:color="auto" w:fill="auto"/>
            <w:vAlign w:val="bottom"/>
          </w:tcPr>
          <w:p w14:paraId="6CD4B9BC" w14:textId="77777777" w:rsidR="008F6B6F" w:rsidRPr="00745874" w:rsidRDefault="008F6B6F" w:rsidP="008F6B6F">
            <w:pPr>
              <w:keepNext/>
              <w:spacing w:before="20"/>
              <w:jc w:val="center"/>
              <w:rPr>
                <w:sz w:val="18"/>
                <w:szCs w:val="18"/>
              </w:rPr>
            </w:pPr>
            <w:r w:rsidRPr="00745874">
              <w:rPr>
                <w:sz w:val="18"/>
                <w:szCs w:val="18"/>
              </w:rPr>
              <w:t>2.575</w:t>
            </w:r>
          </w:p>
        </w:tc>
        <w:tc>
          <w:tcPr>
            <w:tcW w:w="475" w:type="pct"/>
            <w:tcBorders>
              <w:left w:val="single" w:sz="4" w:space="0" w:color="auto"/>
            </w:tcBorders>
            <w:shd w:val="clear" w:color="auto" w:fill="auto"/>
            <w:vAlign w:val="bottom"/>
          </w:tcPr>
          <w:p w14:paraId="37E651EA" w14:textId="77777777" w:rsidR="008F6B6F" w:rsidRPr="00745874" w:rsidRDefault="008F6B6F" w:rsidP="008F6B6F">
            <w:pPr>
              <w:keepNext/>
              <w:spacing w:before="20"/>
              <w:jc w:val="center"/>
              <w:rPr>
                <w:sz w:val="18"/>
                <w:szCs w:val="18"/>
              </w:rPr>
            </w:pPr>
            <w:r w:rsidRPr="00745874">
              <w:rPr>
                <w:sz w:val="18"/>
                <w:szCs w:val="18"/>
              </w:rPr>
              <w:t>0.157</w:t>
            </w:r>
          </w:p>
        </w:tc>
        <w:tc>
          <w:tcPr>
            <w:tcW w:w="475" w:type="pct"/>
            <w:shd w:val="clear" w:color="auto" w:fill="auto"/>
            <w:vAlign w:val="bottom"/>
          </w:tcPr>
          <w:p w14:paraId="19E15826" w14:textId="77777777" w:rsidR="008F6B6F" w:rsidRPr="00745874" w:rsidRDefault="008F6B6F" w:rsidP="008F6B6F">
            <w:pPr>
              <w:keepNext/>
              <w:spacing w:before="20"/>
              <w:jc w:val="center"/>
              <w:rPr>
                <w:sz w:val="18"/>
                <w:szCs w:val="18"/>
              </w:rPr>
            </w:pPr>
            <w:r w:rsidRPr="00745874">
              <w:rPr>
                <w:sz w:val="18"/>
                <w:szCs w:val="18"/>
              </w:rPr>
              <w:t>1.061</w:t>
            </w:r>
          </w:p>
        </w:tc>
        <w:tc>
          <w:tcPr>
            <w:tcW w:w="475" w:type="pct"/>
            <w:shd w:val="clear" w:color="auto" w:fill="auto"/>
            <w:vAlign w:val="bottom"/>
          </w:tcPr>
          <w:p w14:paraId="74FF70FC" w14:textId="77777777" w:rsidR="008F6B6F" w:rsidRPr="00745874" w:rsidRDefault="008F6B6F" w:rsidP="008F6B6F">
            <w:pPr>
              <w:keepNext/>
              <w:spacing w:before="20"/>
              <w:jc w:val="center"/>
              <w:rPr>
                <w:sz w:val="18"/>
                <w:szCs w:val="18"/>
              </w:rPr>
            </w:pPr>
            <w:r w:rsidRPr="00745874">
              <w:rPr>
                <w:sz w:val="18"/>
                <w:szCs w:val="18"/>
              </w:rPr>
              <w:t>4.610</w:t>
            </w:r>
          </w:p>
        </w:tc>
        <w:tc>
          <w:tcPr>
            <w:tcW w:w="474" w:type="pct"/>
            <w:shd w:val="clear" w:color="auto" w:fill="auto"/>
            <w:vAlign w:val="bottom"/>
          </w:tcPr>
          <w:p w14:paraId="069E62D2" w14:textId="77777777" w:rsidR="008F6B6F" w:rsidRPr="00745874" w:rsidRDefault="008F6B6F" w:rsidP="008F6B6F">
            <w:pPr>
              <w:keepNext/>
              <w:spacing w:before="20"/>
              <w:jc w:val="center"/>
              <w:rPr>
                <w:sz w:val="18"/>
                <w:szCs w:val="18"/>
              </w:rPr>
            </w:pPr>
            <w:r w:rsidRPr="00745874">
              <w:rPr>
                <w:sz w:val="18"/>
                <w:szCs w:val="18"/>
              </w:rPr>
              <w:t>21.06</w:t>
            </w:r>
          </w:p>
        </w:tc>
        <w:tc>
          <w:tcPr>
            <w:tcW w:w="474" w:type="pct"/>
            <w:shd w:val="clear" w:color="auto" w:fill="auto"/>
            <w:vAlign w:val="bottom"/>
          </w:tcPr>
          <w:p w14:paraId="0541BBBA" w14:textId="77777777" w:rsidR="008F6B6F" w:rsidRPr="00745874" w:rsidRDefault="008F6B6F" w:rsidP="008F6B6F">
            <w:pPr>
              <w:keepNext/>
              <w:spacing w:before="20"/>
              <w:jc w:val="center"/>
              <w:rPr>
                <w:sz w:val="18"/>
                <w:szCs w:val="18"/>
              </w:rPr>
            </w:pPr>
            <w:r w:rsidRPr="00745874">
              <w:rPr>
                <w:sz w:val="18"/>
                <w:szCs w:val="18"/>
              </w:rPr>
              <w:t>0.899</w:t>
            </w:r>
          </w:p>
        </w:tc>
        <w:tc>
          <w:tcPr>
            <w:tcW w:w="474" w:type="pct"/>
            <w:shd w:val="clear" w:color="auto" w:fill="auto"/>
            <w:vAlign w:val="bottom"/>
          </w:tcPr>
          <w:p w14:paraId="45CB9334" w14:textId="77777777" w:rsidR="008F6B6F" w:rsidRPr="00745874" w:rsidRDefault="008F6B6F" w:rsidP="008F6B6F">
            <w:pPr>
              <w:keepNext/>
              <w:spacing w:before="20"/>
              <w:jc w:val="center"/>
              <w:rPr>
                <w:i/>
                <w:iCs/>
                <w:sz w:val="18"/>
                <w:szCs w:val="18"/>
              </w:rPr>
            </w:pPr>
            <w:r w:rsidRPr="00745874">
              <w:rPr>
                <w:i/>
                <w:iCs/>
                <w:sz w:val="18"/>
                <w:szCs w:val="18"/>
              </w:rPr>
              <w:t>0.090</w:t>
            </w:r>
          </w:p>
        </w:tc>
        <w:tc>
          <w:tcPr>
            <w:tcW w:w="474" w:type="pct"/>
            <w:vAlign w:val="bottom"/>
          </w:tcPr>
          <w:p w14:paraId="2DDB1A6B" w14:textId="77777777" w:rsidR="008F6B6F" w:rsidRPr="00745874" w:rsidRDefault="008F6B6F" w:rsidP="008F6B6F">
            <w:pPr>
              <w:keepNext/>
              <w:spacing w:before="20"/>
              <w:jc w:val="center"/>
              <w:rPr>
                <w:sz w:val="18"/>
                <w:szCs w:val="18"/>
              </w:rPr>
            </w:pPr>
            <w:r w:rsidRPr="00745874">
              <w:rPr>
                <w:sz w:val="18"/>
                <w:szCs w:val="18"/>
              </w:rPr>
              <w:t>1.128</w:t>
            </w:r>
          </w:p>
        </w:tc>
        <w:tc>
          <w:tcPr>
            <w:tcW w:w="472" w:type="pct"/>
            <w:shd w:val="clear" w:color="auto" w:fill="auto"/>
            <w:vAlign w:val="bottom"/>
          </w:tcPr>
          <w:p w14:paraId="49913D42" w14:textId="77777777" w:rsidR="008F6B6F" w:rsidRPr="00745874" w:rsidRDefault="008F6B6F" w:rsidP="008F6B6F">
            <w:pPr>
              <w:keepNext/>
              <w:spacing w:before="20"/>
              <w:jc w:val="center"/>
              <w:rPr>
                <w:sz w:val="18"/>
                <w:szCs w:val="18"/>
              </w:rPr>
            </w:pPr>
            <w:r w:rsidRPr="00745874">
              <w:rPr>
                <w:sz w:val="18"/>
                <w:szCs w:val="18"/>
              </w:rPr>
              <w:t>0.146</w:t>
            </w:r>
          </w:p>
        </w:tc>
      </w:tr>
      <w:tr w:rsidR="008F6B6F" w:rsidRPr="007267DA" w14:paraId="1F857D58" w14:textId="77777777" w:rsidTr="008F6B6F">
        <w:trPr>
          <w:trHeight w:val="20"/>
        </w:trPr>
        <w:tc>
          <w:tcPr>
            <w:tcW w:w="733" w:type="pct"/>
            <w:shd w:val="clear" w:color="auto" w:fill="auto"/>
            <w:vAlign w:val="center"/>
          </w:tcPr>
          <w:p w14:paraId="522CF5FE" w14:textId="77777777" w:rsidR="008F6B6F" w:rsidRPr="007267DA" w:rsidRDefault="008F6B6F" w:rsidP="008F6B6F">
            <w:pPr>
              <w:pStyle w:val="TableText8pt"/>
              <w:keepNext/>
              <w:keepLines/>
              <w:spacing w:before="20" w:after="0"/>
              <w:rPr>
                <w:rFonts w:eastAsia="SimSun"/>
                <w:szCs w:val="16"/>
                <w:lang w:eastAsia="zh-CN"/>
              </w:rPr>
            </w:pPr>
            <w:r w:rsidRPr="007267DA">
              <w:rPr>
                <w:rFonts w:eastAsia="SimSun"/>
                <w:szCs w:val="16"/>
                <w:lang w:eastAsia="zh-CN"/>
              </w:rPr>
              <w:t>TOTAL</w:t>
            </w:r>
          </w:p>
        </w:tc>
        <w:tc>
          <w:tcPr>
            <w:tcW w:w="475" w:type="pct"/>
            <w:tcBorders>
              <w:right w:val="single" w:sz="4" w:space="0" w:color="auto"/>
            </w:tcBorders>
            <w:shd w:val="clear" w:color="auto" w:fill="auto"/>
            <w:vAlign w:val="bottom"/>
          </w:tcPr>
          <w:p w14:paraId="21E603B1" w14:textId="77777777" w:rsidR="008F6B6F" w:rsidRPr="00745874" w:rsidRDefault="008F6B6F" w:rsidP="008F6B6F">
            <w:pPr>
              <w:keepNext/>
              <w:spacing w:before="20"/>
              <w:jc w:val="center"/>
              <w:rPr>
                <w:sz w:val="18"/>
                <w:szCs w:val="18"/>
              </w:rPr>
            </w:pPr>
            <w:r w:rsidRPr="00745874">
              <w:rPr>
                <w:sz w:val="18"/>
                <w:szCs w:val="18"/>
              </w:rPr>
              <w:t>4.080</w:t>
            </w:r>
          </w:p>
        </w:tc>
        <w:tc>
          <w:tcPr>
            <w:tcW w:w="475" w:type="pct"/>
            <w:tcBorders>
              <w:left w:val="single" w:sz="4" w:space="0" w:color="auto"/>
            </w:tcBorders>
            <w:shd w:val="clear" w:color="auto" w:fill="auto"/>
            <w:vAlign w:val="bottom"/>
          </w:tcPr>
          <w:p w14:paraId="10285ECB" w14:textId="77777777" w:rsidR="008F6B6F" w:rsidRPr="00745874" w:rsidRDefault="008F6B6F" w:rsidP="008F6B6F">
            <w:pPr>
              <w:keepNext/>
              <w:spacing w:before="20"/>
              <w:jc w:val="center"/>
              <w:rPr>
                <w:sz w:val="18"/>
                <w:szCs w:val="18"/>
              </w:rPr>
            </w:pPr>
            <w:r w:rsidRPr="00745874">
              <w:rPr>
                <w:sz w:val="18"/>
                <w:szCs w:val="18"/>
              </w:rPr>
              <w:t>0.689</w:t>
            </w:r>
          </w:p>
        </w:tc>
        <w:tc>
          <w:tcPr>
            <w:tcW w:w="475" w:type="pct"/>
            <w:shd w:val="clear" w:color="auto" w:fill="auto"/>
            <w:vAlign w:val="bottom"/>
          </w:tcPr>
          <w:p w14:paraId="77C93BC7" w14:textId="77777777" w:rsidR="008F6B6F" w:rsidRPr="00745874" w:rsidRDefault="008F6B6F" w:rsidP="008F6B6F">
            <w:pPr>
              <w:keepNext/>
              <w:spacing w:before="20"/>
              <w:jc w:val="center"/>
              <w:rPr>
                <w:sz w:val="18"/>
                <w:szCs w:val="18"/>
              </w:rPr>
            </w:pPr>
            <w:r w:rsidRPr="00745874">
              <w:rPr>
                <w:sz w:val="18"/>
                <w:szCs w:val="18"/>
              </w:rPr>
              <w:t>3.183</w:t>
            </w:r>
          </w:p>
        </w:tc>
        <w:tc>
          <w:tcPr>
            <w:tcW w:w="475" w:type="pct"/>
            <w:shd w:val="clear" w:color="auto" w:fill="auto"/>
            <w:vAlign w:val="bottom"/>
          </w:tcPr>
          <w:p w14:paraId="7E073DAC" w14:textId="77777777" w:rsidR="008F6B6F" w:rsidRPr="00745874" w:rsidRDefault="008F6B6F" w:rsidP="008F6B6F">
            <w:pPr>
              <w:keepNext/>
              <w:spacing w:before="20"/>
              <w:jc w:val="center"/>
              <w:rPr>
                <w:sz w:val="18"/>
                <w:szCs w:val="18"/>
              </w:rPr>
            </w:pPr>
            <w:r w:rsidRPr="00745874">
              <w:rPr>
                <w:sz w:val="18"/>
                <w:szCs w:val="18"/>
              </w:rPr>
              <w:t>8.106</w:t>
            </w:r>
          </w:p>
        </w:tc>
        <w:tc>
          <w:tcPr>
            <w:tcW w:w="474" w:type="pct"/>
            <w:shd w:val="clear" w:color="auto" w:fill="auto"/>
            <w:vAlign w:val="bottom"/>
          </w:tcPr>
          <w:p w14:paraId="76D5DD67" w14:textId="77777777" w:rsidR="008F6B6F" w:rsidRPr="00745874" w:rsidRDefault="008F6B6F" w:rsidP="008F6B6F">
            <w:pPr>
              <w:keepNext/>
              <w:spacing w:before="20"/>
              <w:jc w:val="center"/>
              <w:rPr>
                <w:sz w:val="18"/>
                <w:szCs w:val="18"/>
              </w:rPr>
            </w:pPr>
            <w:r w:rsidRPr="00745874">
              <w:rPr>
                <w:sz w:val="18"/>
                <w:szCs w:val="18"/>
              </w:rPr>
              <w:t>34.56</w:t>
            </w:r>
          </w:p>
        </w:tc>
        <w:tc>
          <w:tcPr>
            <w:tcW w:w="474" w:type="pct"/>
            <w:shd w:val="clear" w:color="auto" w:fill="auto"/>
            <w:vAlign w:val="bottom"/>
          </w:tcPr>
          <w:p w14:paraId="059BA43E" w14:textId="77777777" w:rsidR="008F6B6F" w:rsidRPr="00745874" w:rsidRDefault="008F6B6F" w:rsidP="008F6B6F">
            <w:pPr>
              <w:keepNext/>
              <w:spacing w:before="20"/>
              <w:jc w:val="center"/>
              <w:rPr>
                <w:sz w:val="18"/>
                <w:szCs w:val="18"/>
              </w:rPr>
            </w:pPr>
            <w:r w:rsidRPr="00745874">
              <w:rPr>
                <w:sz w:val="18"/>
                <w:szCs w:val="18"/>
              </w:rPr>
              <w:t>1.987</w:t>
            </w:r>
          </w:p>
        </w:tc>
        <w:tc>
          <w:tcPr>
            <w:tcW w:w="474" w:type="pct"/>
            <w:shd w:val="clear" w:color="auto" w:fill="auto"/>
            <w:vAlign w:val="bottom"/>
          </w:tcPr>
          <w:p w14:paraId="3EF8A0AF" w14:textId="77777777" w:rsidR="008F6B6F" w:rsidRPr="00745874" w:rsidRDefault="008F6B6F" w:rsidP="008F6B6F">
            <w:pPr>
              <w:keepNext/>
              <w:spacing w:before="20"/>
              <w:jc w:val="center"/>
              <w:rPr>
                <w:sz w:val="18"/>
                <w:szCs w:val="18"/>
              </w:rPr>
            </w:pPr>
            <w:r w:rsidRPr="00745874">
              <w:rPr>
                <w:sz w:val="18"/>
                <w:szCs w:val="18"/>
              </w:rPr>
              <w:t>0.165</w:t>
            </w:r>
          </w:p>
        </w:tc>
        <w:tc>
          <w:tcPr>
            <w:tcW w:w="474" w:type="pct"/>
            <w:vAlign w:val="bottom"/>
          </w:tcPr>
          <w:p w14:paraId="63394252" w14:textId="77777777" w:rsidR="008F6B6F" w:rsidRPr="00745874" w:rsidRDefault="008F6B6F" w:rsidP="008F6B6F">
            <w:pPr>
              <w:keepNext/>
              <w:spacing w:before="20"/>
              <w:jc w:val="center"/>
              <w:rPr>
                <w:sz w:val="18"/>
                <w:szCs w:val="18"/>
              </w:rPr>
            </w:pPr>
            <w:r w:rsidRPr="00745874">
              <w:rPr>
                <w:sz w:val="18"/>
                <w:szCs w:val="18"/>
              </w:rPr>
              <w:t>2.064</w:t>
            </w:r>
          </w:p>
        </w:tc>
        <w:tc>
          <w:tcPr>
            <w:tcW w:w="472" w:type="pct"/>
            <w:tcBorders>
              <w:right w:val="single" w:sz="4" w:space="0" w:color="auto"/>
            </w:tcBorders>
            <w:shd w:val="clear" w:color="auto" w:fill="auto"/>
            <w:vAlign w:val="bottom"/>
          </w:tcPr>
          <w:p w14:paraId="26B24172" w14:textId="77777777" w:rsidR="008F6B6F" w:rsidRPr="00745874" w:rsidRDefault="008F6B6F" w:rsidP="008F6B6F">
            <w:pPr>
              <w:keepNext/>
              <w:spacing w:before="20"/>
              <w:jc w:val="center"/>
              <w:rPr>
                <w:sz w:val="18"/>
                <w:szCs w:val="18"/>
              </w:rPr>
            </w:pPr>
            <w:r w:rsidRPr="00745874">
              <w:rPr>
                <w:sz w:val="18"/>
                <w:szCs w:val="18"/>
              </w:rPr>
              <w:t>0.221</w:t>
            </w:r>
          </w:p>
        </w:tc>
      </w:tr>
      <w:tr w:rsidR="008F6B6F" w:rsidRPr="00E03470" w14:paraId="5EFE58AA" w14:textId="77777777" w:rsidTr="008F6B6F">
        <w:trPr>
          <w:trHeight w:val="20"/>
        </w:trPr>
        <w:tc>
          <w:tcPr>
            <w:tcW w:w="5000" w:type="pct"/>
            <w:gridSpan w:val="10"/>
            <w:tcBorders>
              <w:top w:val="nil"/>
              <w:bottom w:val="nil"/>
              <w:right w:val="single" w:sz="4" w:space="0" w:color="auto"/>
            </w:tcBorders>
            <w:shd w:val="clear" w:color="auto" w:fill="auto"/>
            <w:vAlign w:val="center"/>
          </w:tcPr>
          <w:p w14:paraId="5F266505" w14:textId="77777777" w:rsidR="008F6B6F" w:rsidRPr="00C72973" w:rsidRDefault="008F6B6F" w:rsidP="008F6B6F">
            <w:pPr>
              <w:pStyle w:val="TableText8pt"/>
              <w:keepNext/>
              <w:keepLines/>
              <w:spacing w:before="20"/>
              <w:rPr>
                <w:rFonts w:eastAsia="SimSun"/>
                <w:b/>
                <w:szCs w:val="16"/>
                <w:lang w:eastAsia="zh-CN"/>
              </w:rPr>
            </w:pPr>
            <w:r w:rsidRPr="00C72973">
              <w:rPr>
                <w:rFonts w:eastAsia="SimSun"/>
                <w:b/>
                <w:szCs w:val="16"/>
                <w:lang w:eastAsia="zh-CN"/>
              </w:rPr>
              <w:t>Handwash</w:t>
            </w:r>
          </w:p>
        </w:tc>
      </w:tr>
      <w:tr w:rsidR="008F6B6F" w:rsidRPr="003D540A" w14:paraId="63C4BBF6" w14:textId="77777777" w:rsidTr="008F6B6F">
        <w:trPr>
          <w:trHeight w:val="20"/>
        </w:trPr>
        <w:tc>
          <w:tcPr>
            <w:tcW w:w="733" w:type="pct"/>
            <w:shd w:val="clear" w:color="auto" w:fill="auto"/>
            <w:vAlign w:val="center"/>
          </w:tcPr>
          <w:p w14:paraId="5E9C6885" w14:textId="77777777" w:rsidR="008F6B6F" w:rsidRPr="003D540A" w:rsidRDefault="008F6B6F" w:rsidP="008F6B6F">
            <w:pPr>
              <w:pStyle w:val="TableText8pt"/>
              <w:keepNext/>
              <w:keepLines/>
              <w:spacing w:before="20" w:after="0"/>
              <w:rPr>
                <w:rFonts w:eastAsia="SimSun"/>
                <w:szCs w:val="16"/>
                <w:lang w:eastAsia="zh-CN"/>
              </w:rPr>
            </w:pPr>
            <w:r>
              <w:rPr>
                <w:rFonts w:eastAsia="SimSun"/>
                <w:szCs w:val="16"/>
                <w:lang w:eastAsia="zh-CN"/>
              </w:rPr>
              <w:t>Measured</w:t>
            </w:r>
          </w:p>
        </w:tc>
        <w:tc>
          <w:tcPr>
            <w:tcW w:w="475" w:type="pct"/>
            <w:tcBorders>
              <w:right w:val="single" w:sz="4" w:space="0" w:color="auto"/>
            </w:tcBorders>
            <w:shd w:val="clear" w:color="auto" w:fill="auto"/>
            <w:vAlign w:val="bottom"/>
          </w:tcPr>
          <w:p w14:paraId="31628C56" w14:textId="77777777" w:rsidR="008F6B6F" w:rsidRPr="00745874" w:rsidRDefault="008F6B6F" w:rsidP="008F6B6F">
            <w:pPr>
              <w:keepNext/>
              <w:spacing w:before="20"/>
              <w:jc w:val="center"/>
              <w:rPr>
                <w:sz w:val="18"/>
                <w:szCs w:val="18"/>
              </w:rPr>
            </w:pPr>
            <w:r w:rsidRPr="00745874">
              <w:rPr>
                <w:sz w:val="18"/>
                <w:szCs w:val="18"/>
              </w:rPr>
              <w:t>25.200</w:t>
            </w:r>
          </w:p>
        </w:tc>
        <w:tc>
          <w:tcPr>
            <w:tcW w:w="475" w:type="pct"/>
            <w:tcBorders>
              <w:left w:val="single" w:sz="4" w:space="0" w:color="auto"/>
            </w:tcBorders>
            <w:shd w:val="clear" w:color="auto" w:fill="auto"/>
            <w:vAlign w:val="bottom"/>
          </w:tcPr>
          <w:p w14:paraId="2CAE86CD" w14:textId="77777777" w:rsidR="008F6B6F" w:rsidRPr="00745874" w:rsidRDefault="008F6B6F" w:rsidP="008F6B6F">
            <w:pPr>
              <w:keepNext/>
              <w:spacing w:before="20"/>
              <w:jc w:val="center"/>
              <w:rPr>
                <w:sz w:val="18"/>
                <w:szCs w:val="18"/>
              </w:rPr>
            </w:pPr>
            <w:r w:rsidRPr="00745874">
              <w:rPr>
                <w:sz w:val="18"/>
                <w:szCs w:val="18"/>
              </w:rPr>
              <w:t>0.995</w:t>
            </w:r>
          </w:p>
        </w:tc>
        <w:tc>
          <w:tcPr>
            <w:tcW w:w="475" w:type="pct"/>
            <w:shd w:val="clear" w:color="auto" w:fill="auto"/>
            <w:vAlign w:val="bottom"/>
          </w:tcPr>
          <w:p w14:paraId="3E762BDB" w14:textId="77777777" w:rsidR="008F6B6F" w:rsidRPr="00745874" w:rsidRDefault="008F6B6F" w:rsidP="008F6B6F">
            <w:pPr>
              <w:keepNext/>
              <w:spacing w:before="20"/>
              <w:jc w:val="center"/>
              <w:rPr>
                <w:sz w:val="18"/>
                <w:szCs w:val="18"/>
              </w:rPr>
            </w:pPr>
            <w:r w:rsidRPr="00745874">
              <w:rPr>
                <w:sz w:val="18"/>
                <w:szCs w:val="18"/>
              </w:rPr>
              <w:t>1.300</w:t>
            </w:r>
          </w:p>
        </w:tc>
        <w:tc>
          <w:tcPr>
            <w:tcW w:w="475" w:type="pct"/>
            <w:shd w:val="clear" w:color="auto" w:fill="auto"/>
            <w:vAlign w:val="bottom"/>
          </w:tcPr>
          <w:p w14:paraId="567D520A" w14:textId="77777777" w:rsidR="008F6B6F" w:rsidRPr="00745874" w:rsidRDefault="008F6B6F" w:rsidP="008F6B6F">
            <w:pPr>
              <w:keepNext/>
              <w:spacing w:before="20"/>
              <w:jc w:val="center"/>
              <w:rPr>
                <w:sz w:val="18"/>
                <w:szCs w:val="18"/>
              </w:rPr>
            </w:pPr>
            <w:r w:rsidRPr="00745874">
              <w:rPr>
                <w:sz w:val="18"/>
                <w:szCs w:val="18"/>
              </w:rPr>
              <w:t>15.300</w:t>
            </w:r>
          </w:p>
        </w:tc>
        <w:tc>
          <w:tcPr>
            <w:tcW w:w="474" w:type="pct"/>
            <w:shd w:val="clear" w:color="auto" w:fill="auto"/>
            <w:vAlign w:val="bottom"/>
          </w:tcPr>
          <w:p w14:paraId="20C12F8A" w14:textId="77777777" w:rsidR="008F6B6F" w:rsidRPr="00745874" w:rsidRDefault="008F6B6F" w:rsidP="008F6B6F">
            <w:pPr>
              <w:keepNext/>
              <w:spacing w:before="20"/>
              <w:jc w:val="center"/>
              <w:rPr>
                <w:sz w:val="18"/>
                <w:szCs w:val="18"/>
              </w:rPr>
            </w:pPr>
            <w:r w:rsidRPr="00745874">
              <w:rPr>
                <w:sz w:val="18"/>
                <w:szCs w:val="18"/>
              </w:rPr>
              <w:t>103.4</w:t>
            </w:r>
          </w:p>
        </w:tc>
        <w:tc>
          <w:tcPr>
            <w:tcW w:w="474" w:type="pct"/>
            <w:shd w:val="clear" w:color="auto" w:fill="auto"/>
            <w:vAlign w:val="bottom"/>
          </w:tcPr>
          <w:p w14:paraId="2E4975CF" w14:textId="77777777" w:rsidR="008F6B6F" w:rsidRPr="00745874" w:rsidRDefault="008F6B6F" w:rsidP="008F6B6F">
            <w:pPr>
              <w:keepNext/>
              <w:spacing w:before="20"/>
              <w:jc w:val="center"/>
              <w:rPr>
                <w:sz w:val="18"/>
                <w:szCs w:val="18"/>
              </w:rPr>
            </w:pPr>
            <w:r w:rsidRPr="00745874">
              <w:rPr>
                <w:sz w:val="18"/>
                <w:szCs w:val="18"/>
              </w:rPr>
              <w:t>3.860</w:t>
            </w:r>
          </w:p>
        </w:tc>
        <w:tc>
          <w:tcPr>
            <w:tcW w:w="474" w:type="pct"/>
            <w:shd w:val="clear" w:color="auto" w:fill="auto"/>
            <w:vAlign w:val="bottom"/>
          </w:tcPr>
          <w:p w14:paraId="53395446"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4" w:type="pct"/>
            <w:vAlign w:val="bottom"/>
          </w:tcPr>
          <w:p w14:paraId="5962E59C" w14:textId="77777777" w:rsidR="008F6B6F" w:rsidRPr="00745874" w:rsidRDefault="008F6B6F" w:rsidP="008F6B6F">
            <w:pPr>
              <w:keepNext/>
              <w:spacing w:before="20"/>
              <w:jc w:val="center"/>
              <w:rPr>
                <w:sz w:val="18"/>
                <w:szCs w:val="18"/>
              </w:rPr>
            </w:pPr>
            <w:r w:rsidRPr="00745874">
              <w:rPr>
                <w:sz w:val="18"/>
                <w:szCs w:val="18"/>
              </w:rPr>
              <w:t>2.390</w:t>
            </w:r>
          </w:p>
        </w:tc>
        <w:tc>
          <w:tcPr>
            <w:tcW w:w="472" w:type="pct"/>
            <w:tcBorders>
              <w:right w:val="single" w:sz="4" w:space="0" w:color="auto"/>
            </w:tcBorders>
            <w:shd w:val="clear" w:color="auto" w:fill="auto"/>
            <w:vAlign w:val="bottom"/>
          </w:tcPr>
          <w:p w14:paraId="420F65E4" w14:textId="77777777" w:rsidR="008F6B6F" w:rsidRPr="00745874" w:rsidRDefault="008F6B6F" w:rsidP="008F6B6F">
            <w:pPr>
              <w:keepNext/>
              <w:spacing w:before="20"/>
              <w:jc w:val="center"/>
              <w:rPr>
                <w:i/>
                <w:iCs/>
                <w:sz w:val="18"/>
                <w:szCs w:val="18"/>
              </w:rPr>
            </w:pPr>
            <w:r w:rsidRPr="00745874">
              <w:rPr>
                <w:i/>
                <w:iCs/>
                <w:sz w:val="18"/>
                <w:szCs w:val="18"/>
              </w:rPr>
              <w:t>0.250</w:t>
            </w:r>
          </w:p>
        </w:tc>
      </w:tr>
      <w:tr w:rsidR="008F6B6F" w:rsidRPr="00E93B86" w14:paraId="35704A88" w14:textId="77777777" w:rsidTr="008F6B6F">
        <w:trPr>
          <w:trHeight w:val="20"/>
        </w:trPr>
        <w:tc>
          <w:tcPr>
            <w:tcW w:w="733" w:type="pct"/>
            <w:shd w:val="clear" w:color="auto" w:fill="auto"/>
            <w:vAlign w:val="center"/>
          </w:tcPr>
          <w:p w14:paraId="0D6BA7EF" w14:textId="77777777" w:rsidR="008F6B6F" w:rsidRPr="00E93B86" w:rsidRDefault="008F6B6F" w:rsidP="008F6B6F">
            <w:pPr>
              <w:pStyle w:val="TableText8pt"/>
              <w:keepNext/>
              <w:keepLines/>
              <w:spacing w:before="20" w:after="0"/>
              <w:rPr>
                <w:rFonts w:eastAsia="SimSun"/>
                <w:szCs w:val="16"/>
                <w:lang w:eastAsia="zh-CN"/>
              </w:rPr>
            </w:pPr>
            <w:r w:rsidRPr="00E93B86">
              <w:rPr>
                <w:rFonts w:eastAsia="SimSun"/>
                <w:szCs w:val="16"/>
                <w:lang w:eastAsia="zh-CN"/>
              </w:rPr>
              <w:t>TOTAL</w:t>
            </w:r>
          </w:p>
        </w:tc>
        <w:tc>
          <w:tcPr>
            <w:tcW w:w="475" w:type="pct"/>
            <w:tcBorders>
              <w:right w:val="single" w:sz="4" w:space="0" w:color="auto"/>
            </w:tcBorders>
            <w:shd w:val="clear" w:color="auto" w:fill="auto"/>
            <w:vAlign w:val="bottom"/>
          </w:tcPr>
          <w:p w14:paraId="76162DF3" w14:textId="77777777" w:rsidR="008F6B6F" w:rsidRPr="00745874" w:rsidRDefault="008F6B6F" w:rsidP="008F6B6F">
            <w:pPr>
              <w:keepNext/>
              <w:spacing w:before="20"/>
              <w:jc w:val="center"/>
              <w:rPr>
                <w:sz w:val="18"/>
                <w:szCs w:val="18"/>
              </w:rPr>
            </w:pPr>
            <w:r w:rsidRPr="00745874">
              <w:rPr>
                <w:sz w:val="18"/>
                <w:szCs w:val="18"/>
              </w:rPr>
              <w:t>25.200</w:t>
            </w:r>
          </w:p>
        </w:tc>
        <w:tc>
          <w:tcPr>
            <w:tcW w:w="475" w:type="pct"/>
            <w:tcBorders>
              <w:left w:val="single" w:sz="4" w:space="0" w:color="auto"/>
            </w:tcBorders>
            <w:shd w:val="clear" w:color="auto" w:fill="auto"/>
            <w:vAlign w:val="bottom"/>
          </w:tcPr>
          <w:p w14:paraId="4BEDB0F9" w14:textId="77777777" w:rsidR="008F6B6F" w:rsidRPr="00745874" w:rsidRDefault="008F6B6F" w:rsidP="008F6B6F">
            <w:pPr>
              <w:keepNext/>
              <w:spacing w:before="20"/>
              <w:jc w:val="center"/>
              <w:rPr>
                <w:sz w:val="18"/>
                <w:szCs w:val="18"/>
              </w:rPr>
            </w:pPr>
            <w:r w:rsidRPr="00745874">
              <w:rPr>
                <w:sz w:val="18"/>
                <w:szCs w:val="18"/>
              </w:rPr>
              <w:t>0.995</w:t>
            </w:r>
          </w:p>
        </w:tc>
        <w:tc>
          <w:tcPr>
            <w:tcW w:w="475" w:type="pct"/>
            <w:shd w:val="clear" w:color="auto" w:fill="auto"/>
            <w:vAlign w:val="bottom"/>
          </w:tcPr>
          <w:p w14:paraId="78AB174C" w14:textId="77777777" w:rsidR="008F6B6F" w:rsidRPr="00745874" w:rsidRDefault="008F6B6F" w:rsidP="008F6B6F">
            <w:pPr>
              <w:keepNext/>
              <w:spacing w:before="20"/>
              <w:jc w:val="center"/>
              <w:rPr>
                <w:sz w:val="18"/>
                <w:szCs w:val="18"/>
              </w:rPr>
            </w:pPr>
            <w:r w:rsidRPr="00745874">
              <w:rPr>
                <w:sz w:val="18"/>
                <w:szCs w:val="18"/>
              </w:rPr>
              <w:t>1.300</w:t>
            </w:r>
          </w:p>
        </w:tc>
        <w:tc>
          <w:tcPr>
            <w:tcW w:w="475" w:type="pct"/>
            <w:shd w:val="clear" w:color="auto" w:fill="auto"/>
            <w:vAlign w:val="bottom"/>
          </w:tcPr>
          <w:p w14:paraId="56A9AC74" w14:textId="77777777" w:rsidR="008F6B6F" w:rsidRPr="00745874" w:rsidRDefault="008F6B6F" w:rsidP="008F6B6F">
            <w:pPr>
              <w:keepNext/>
              <w:spacing w:before="20"/>
              <w:jc w:val="center"/>
              <w:rPr>
                <w:sz w:val="18"/>
                <w:szCs w:val="18"/>
              </w:rPr>
            </w:pPr>
            <w:r w:rsidRPr="00745874">
              <w:rPr>
                <w:sz w:val="18"/>
                <w:szCs w:val="18"/>
              </w:rPr>
              <w:t>15.300</w:t>
            </w:r>
          </w:p>
        </w:tc>
        <w:tc>
          <w:tcPr>
            <w:tcW w:w="474" w:type="pct"/>
            <w:shd w:val="clear" w:color="auto" w:fill="auto"/>
            <w:vAlign w:val="bottom"/>
          </w:tcPr>
          <w:p w14:paraId="4649C312" w14:textId="77777777" w:rsidR="008F6B6F" w:rsidRPr="00745874" w:rsidRDefault="008F6B6F" w:rsidP="008F6B6F">
            <w:pPr>
              <w:keepNext/>
              <w:spacing w:before="20"/>
              <w:jc w:val="center"/>
              <w:rPr>
                <w:sz w:val="18"/>
                <w:szCs w:val="18"/>
              </w:rPr>
            </w:pPr>
            <w:r w:rsidRPr="00745874">
              <w:rPr>
                <w:sz w:val="18"/>
                <w:szCs w:val="18"/>
              </w:rPr>
              <w:t>103.4</w:t>
            </w:r>
          </w:p>
        </w:tc>
        <w:tc>
          <w:tcPr>
            <w:tcW w:w="474" w:type="pct"/>
            <w:shd w:val="clear" w:color="auto" w:fill="auto"/>
            <w:vAlign w:val="bottom"/>
          </w:tcPr>
          <w:p w14:paraId="16CD56B8" w14:textId="77777777" w:rsidR="008F6B6F" w:rsidRPr="00745874" w:rsidRDefault="008F6B6F" w:rsidP="008F6B6F">
            <w:pPr>
              <w:keepNext/>
              <w:spacing w:before="20"/>
              <w:jc w:val="center"/>
              <w:rPr>
                <w:sz w:val="18"/>
                <w:szCs w:val="18"/>
              </w:rPr>
            </w:pPr>
            <w:r w:rsidRPr="00745874">
              <w:rPr>
                <w:sz w:val="18"/>
                <w:szCs w:val="18"/>
              </w:rPr>
              <w:t>3.860</w:t>
            </w:r>
          </w:p>
        </w:tc>
        <w:tc>
          <w:tcPr>
            <w:tcW w:w="474" w:type="pct"/>
            <w:shd w:val="clear" w:color="auto" w:fill="auto"/>
            <w:vAlign w:val="bottom"/>
          </w:tcPr>
          <w:p w14:paraId="5E8487C4"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4" w:type="pct"/>
            <w:vAlign w:val="bottom"/>
          </w:tcPr>
          <w:p w14:paraId="1D594984" w14:textId="77777777" w:rsidR="008F6B6F" w:rsidRPr="00745874" w:rsidRDefault="008F6B6F" w:rsidP="008F6B6F">
            <w:pPr>
              <w:keepNext/>
              <w:spacing w:before="20"/>
              <w:jc w:val="center"/>
              <w:rPr>
                <w:sz w:val="18"/>
                <w:szCs w:val="18"/>
              </w:rPr>
            </w:pPr>
            <w:r w:rsidRPr="00745874">
              <w:rPr>
                <w:sz w:val="18"/>
                <w:szCs w:val="18"/>
              </w:rPr>
              <w:t>2.390</w:t>
            </w:r>
          </w:p>
        </w:tc>
        <w:tc>
          <w:tcPr>
            <w:tcW w:w="472" w:type="pct"/>
            <w:shd w:val="clear" w:color="auto" w:fill="auto"/>
            <w:vAlign w:val="bottom"/>
          </w:tcPr>
          <w:p w14:paraId="0566023B" w14:textId="77777777" w:rsidR="008F6B6F" w:rsidRPr="00745874" w:rsidRDefault="008F6B6F" w:rsidP="008F6B6F">
            <w:pPr>
              <w:keepNext/>
              <w:spacing w:before="20"/>
              <w:jc w:val="center"/>
              <w:rPr>
                <w:i/>
                <w:iCs/>
                <w:sz w:val="18"/>
                <w:szCs w:val="18"/>
              </w:rPr>
            </w:pPr>
            <w:r w:rsidRPr="00745874">
              <w:rPr>
                <w:i/>
                <w:iCs/>
                <w:sz w:val="18"/>
                <w:szCs w:val="18"/>
              </w:rPr>
              <w:t>0.250</w:t>
            </w:r>
          </w:p>
        </w:tc>
      </w:tr>
      <w:tr w:rsidR="008F6B6F" w:rsidRPr="00E93B86" w14:paraId="7352B29D" w14:textId="77777777" w:rsidTr="008F6B6F">
        <w:trPr>
          <w:trHeight w:val="20"/>
        </w:trPr>
        <w:tc>
          <w:tcPr>
            <w:tcW w:w="5000" w:type="pct"/>
            <w:gridSpan w:val="10"/>
            <w:tcBorders>
              <w:top w:val="nil"/>
              <w:bottom w:val="nil"/>
              <w:right w:val="single" w:sz="4" w:space="0" w:color="auto"/>
            </w:tcBorders>
            <w:shd w:val="clear" w:color="auto" w:fill="auto"/>
            <w:vAlign w:val="center"/>
          </w:tcPr>
          <w:p w14:paraId="2FE8069E" w14:textId="77777777" w:rsidR="008F6B6F" w:rsidRPr="00E93B86" w:rsidRDefault="008F6B6F" w:rsidP="008F6B6F">
            <w:pPr>
              <w:pStyle w:val="TableText8pt"/>
              <w:keepNext/>
              <w:keepLines/>
              <w:spacing w:before="20"/>
              <w:rPr>
                <w:rFonts w:eastAsia="SimSun"/>
                <w:b/>
                <w:szCs w:val="16"/>
                <w:lang w:eastAsia="zh-CN"/>
              </w:rPr>
            </w:pPr>
            <w:r w:rsidRPr="00E93B86">
              <w:rPr>
                <w:rFonts w:eastAsia="SimSun"/>
                <w:b/>
                <w:szCs w:val="16"/>
                <w:lang w:eastAsia="zh-CN"/>
              </w:rPr>
              <w:t>Face/neck wipes</w:t>
            </w:r>
          </w:p>
        </w:tc>
      </w:tr>
      <w:tr w:rsidR="008F6B6F" w:rsidRPr="00317DD9" w14:paraId="619E6AB1" w14:textId="77777777" w:rsidTr="008F6B6F">
        <w:trPr>
          <w:trHeight w:val="20"/>
        </w:trPr>
        <w:tc>
          <w:tcPr>
            <w:tcW w:w="733" w:type="pct"/>
            <w:shd w:val="clear" w:color="auto" w:fill="auto"/>
            <w:vAlign w:val="center"/>
          </w:tcPr>
          <w:p w14:paraId="469B1B5C" w14:textId="77777777" w:rsidR="008F6B6F" w:rsidRPr="00317DD9" w:rsidRDefault="008F6B6F" w:rsidP="008F6B6F">
            <w:pPr>
              <w:pStyle w:val="TableText8pt"/>
              <w:keepNext/>
              <w:keepLines/>
              <w:spacing w:before="0" w:after="0"/>
              <w:rPr>
                <w:rFonts w:eastAsia="SimSun"/>
                <w:szCs w:val="16"/>
                <w:lang w:eastAsia="zh-CN"/>
              </w:rPr>
            </w:pPr>
            <w:r>
              <w:rPr>
                <w:rFonts w:eastAsia="SimSun"/>
                <w:szCs w:val="16"/>
                <w:lang w:eastAsia="zh-CN"/>
              </w:rPr>
              <w:t>Measured</w:t>
            </w:r>
          </w:p>
        </w:tc>
        <w:tc>
          <w:tcPr>
            <w:tcW w:w="475" w:type="pct"/>
            <w:tcBorders>
              <w:right w:val="single" w:sz="4" w:space="0" w:color="auto"/>
            </w:tcBorders>
            <w:shd w:val="clear" w:color="auto" w:fill="auto"/>
            <w:vAlign w:val="bottom"/>
          </w:tcPr>
          <w:p w14:paraId="477568AC" w14:textId="77777777" w:rsidR="008F6B6F" w:rsidRPr="00745874" w:rsidRDefault="008F6B6F" w:rsidP="008F6B6F">
            <w:pPr>
              <w:keepNext/>
              <w:spacing w:before="20"/>
              <w:jc w:val="center"/>
              <w:rPr>
                <w:sz w:val="18"/>
                <w:szCs w:val="18"/>
              </w:rPr>
            </w:pPr>
            <w:r w:rsidRPr="00745874">
              <w:rPr>
                <w:sz w:val="18"/>
                <w:szCs w:val="18"/>
              </w:rPr>
              <w:t>1.705</w:t>
            </w:r>
          </w:p>
        </w:tc>
        <w:tc>
          <w:tcPr>
            <w:tcW w:w="475" w:type="pct"/>
            <w:tcBorders>
              <w:left w:val="single" w:sz="4" w:space="0" w:color="auto"/>
            </w:tcBorders>
            <w:shd w:val="clear" w:color="auto" w:fill="auto"/>
            <w:vAlign w:val="bottom"/>
          </w:tcPr>
          <w:p w14:paraId="7E3D5690"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5" w:type="pct"/>
            <w:shd w:val="clear" w:color="auto" w:fill="auto"/>
            <w:vAlign w:val="bottom"/>
          </w:tcPr>
          <w:p w14:paraId="122EC87A"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5" w:type="pct"/>
            <w:shd w:val="clear" w:color="auto" w:fill="auto"/>
            <w:vAlign w:val="bottom"/>
          </w:tcPr>
          <w:p w14:paraId="27CDB508" w14:textId="77777777" w:rsidR="008F6B6F" w:rsidRPr="00745874" w:rsidRDefault="008F6B6F" w:rsidP="008F6B6F">
            <w:pPr>
              <w:keepNext/>
              <w:spacing w:before="20"/>
              <w:jc w:val="center"/>
              <w:rPr>
                <w:sz w:val="18"/>
                <w:szCs w:val="18"/>
              </w:rPr>
            </w:pPr>
            <w:r w:rsidRPr="00745874">
              <w:rPr>
                <w:sz w:val="18"/>
                <w:szCs w:val="18"/>
              </w:rPr>
              <w:t>0.900</w:t>
            </w:r>
          </w:p>
        </w:tc>
        <w:tc>
          <w:tcPr>
            <w:tcW w:w="474" w:type="pct"/>
            <w:shd w:val="clear" w:color="auto" w:fill="auto"/>
            <w:vAlign w:val="bottom"/>
          </w:tcPr>
          <w:p w14:paraId="19A6BD0A" w14:textId="77777777" w:rsidR="008F6B6F" w:rsidRPr="00745874" w:rsidRDefault="008F6B6F" w:rsidP="008F6B6F">
            <w:pPr>
              <w:keepNext/>
              <w:spacing w:before="20"/>
              <w:jc w:val="center"/>
              <w:rPr>
                <w:sz w:val="18"/>
                <w:szCs w:val="18"/>
              </w:rPr>
            </w:pPr>
            <w:r w:rsidRPr="00745874">
              <w:rPr>
                <w:sz w:val="18"/>
                <w:szCs w:val="18"/>
              </w:rPr>
              <w:t>6.218</w:t>
            </w:r>
          </w:p>
        </w:tc>
        <w:tc>
          <w:tcPr>
            <w:tcW w:w="474" w:type="pct"/>
            <w:shd w:val="clear" w:color="auto" w:fill="auto"/>
            <w:vAlign w:val="bottom"/>
          </w:tcPr>
          <w:p w14:paraId="2CAEE6E6"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4" w:type="pct"/>
            <w:shd w:val="clear" w:color="auto" w:fill="auto"/>
            <w:vAlign w:val="bottom"/>
          </w:tcPr>
          <w:p w14:paraId="4CDCDD38"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4" w:type="pct"/>
            <w:vAlign w:val="bottom"/>
          </w:tcPr>
          <w:p w14:paraId="501F9B1D"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2" w:type="pct"/>
            <w:tcBorders>
              <w:right w:val="single" w:sz="4" w:space="0" w:color="auto"/>
            </w:tcBorders>
            <w:shd w:val="clear" w:color="auto" w:fill="auto"/>
            <w:vAlign w:val="bottom"/>
          </w:tcPr>
          <w:p w14:paraId="678E8558" w14:textId="77777777" w:rsidR="008F6B6F" w:rsidRPr="00745874" w:rsidRDefault="008F6B6F" w:rsidP="008F6B6F">
            <w:pPr>
              <w:keepNext/>
              <w:spacing w:before="20"/>
              <w:jc w:val="center"/>
              <w:rPr>
                <w:sz w:val="18"/>
                <w:szCs w:val="18"/>
              </w:rPr>
            </w:pPr>
            <w:r w:rsidRPr="00745874">
              <w:rPr>
                <w:sz w:val="18"/>
                <w:szCs w:val="18"/>
              </w:rPr>
              <w:t>n.d.</w:t>
            </w:r>
          </w:p>
        </w:tc>
      </w:tr>
      <w:tr w:rsidR="008F6B6F" w:rsidRPr="00B71C21" w14:paraId="19077727" w14:textId="77777777" w:rsidTr="008F6B6F">
        <w:trPr>
          <w:trHeight w:val="20"/>
        </w:trPr>
        <w:tc>
          <w:tcPr>
            <w:tcW w:w="733" w:type="pct"/>
            <w:shd w:val="clear" w:color="auto" w:fill="auto"/>
            <w:vAlign w:val="center"/>
          </w:tcPr>
          <w:p w14:paraId="156FED75" w14:textId="77777777" w:rsidR="008F6B6F" w:rsidRPr="00B71C21" w:rsidRDefault="008F6B6F" w:rsidP="008F6B6F">
            <w:pPr>
              <w:pStyle w:val="TableText8pt"/>
              <w:keepNext/>
              <w:keepLines/>
              <w:spacing w:before="20" w:after="0"/>
              <w:rPr>
                <w:rFonts w:eastAsia="SimSun"/>
                <w:szCs w:val="16"/>
                <w:lang w:eastAsia="zh-CN"/>
              </w:rPr>
            </w:pPr>
            <w:r w:rsidRPr="00B71C21">
              <w:rPr>
                <w:rFonts w:eastAsia="SimSun"/>
                <w:szCs w:val="16"/>
                <w:lang w:eastAsia="zh-CN"/>
              </w:rPr>
              <w:t>TOTAL</w:t>
            </w:r>
          </w:p>
        </w:tc>
        <w:tc>
          <w:tcPr>
            <w:tcW w:w="475" w:type="pct"/>
            <w:tcBorders>
              <w:right w:val="single" w:sz="4" w:space="0" w:color="auto"/>
            </w:tcBorders>
            <w:shd w:val="clear" w:color="auto" w:fill="auto"/>
            <w:vAlign w:val="bottom"/>
          </w:tcPr>
          <w:p w14:paraId="01F55D3A" w14:textId="77777777" w:rsidR="008F6B6F" w:rsidRPr="00745874" w:rsidRDefault="008F6B6F" w:rsidP="008F6B6F">
            <w:pPr>
              <w:keepNext/>
              <w:spacing w:before="20"/>
              <w:jc w:val="center"/>
              <w:rPr>
                <w:sz w:val="18"/>
                <w:szCs w:val="18"/>
              </w:rPr>
            </w:pPr>
            <w:r w:rsidRPr="00745874">
              <w:rPr>
                <w:sz w:val="18"/>
                <w:szCs w:val="18"/>
              </w:rPr>
              <w:t>1.705</w:t>
            </w:r>
          </w:p>
        </w:tc>
        <w:tc>
          <w:tcPr>
            <w:tcW w:w="475" w:type="pct"/>
            <w:tcBorders>
              <w:left w:val="single" w:sz="4" w:space="0" w:color="auto"/>
            </w:tcBorders>
            <w:shd w:val="clear" w:color="auto" w:fill="auto"/>
            <w:vAlign w:val="bottom"/>
          </w:tcPr>
          <w:p w14:paraId="3D0624A1"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5" w:type="pct"/>
            <w:shd w:val="clear" w:color="auto" w:fill="auto"/>
            <w:vAlign w:val="bottom"/>
          </w:tcPr>
          <w:p w14:paraId="2FB814ED"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5" w:type="pct"/>
            <w:shd w:val="clear" w:color="auto" w:fill="auto"/>
            <w:vAlign w:val="bottom"/>
          </w:tcPr>
          <w:p w14:paraId="440789CF" w14:textId="77777777" w:rsidR="008F6B6F" w:rsidRPr="00745874" w:rsidRDefault="008F6B6F" w:rsidP="008F6B6F">
            <w:pPr>
              <w:keepNext/>
              <w:spacing w:before="20"/>
              <w:jc w:val="center"/>
              <w:rPr>
                <w:sz w:val="18"/>
                <w:szCs w:val="18"/>
              </w:rPr>
            </w:pPr>
            <w:r w:rsidRPr="00745874">
              <w:rPr>
                <w:sz w:val="18"/>
                <w:szCs w:val="18"/>
              </w:rPr>
              <w:t>0.900</w:t>
            </w:r>
          </w:p>
        </w:tc>
        <w:tc>
          <w:tcPr>
            <w:tcW w:w="474" w:type="pct"/>
            <w:shd w:val="clear" w:color="auto" w:fill="auto"/>
            <w:vAlign w:val="bottom"/>
          </w:tcPr>
          <w:p w14:paraId="703EAF80" w14:textId="77777777" w:rsidR="008F6B6F" w:rsidRPr="00745874" w:rsidRDefault="008F6B6F" w:rsidP="008F6B6F">
            <w:pPr>
              <w:keepNext/>
              <w:spacing w:before="20"/>
              <w:jc w:val="center"/>
              <w:rPr>
                <w:sz w:val="18"/>
                <w:szCs w:val="18"/>
              </w:rPr>
            </w:pPr>
            <w:r w:rsidRPr="00745874">
              <w:rPr>
                <w:sz w:val="18"/>
                <w:szCs w:val="18"/>
              </w:rPr>
              <w:t>6.218</w:t>
            </w:r>
          </w:p>
        </w:tc>
        <w:tc>
          <w:tcPr>
            <w:tcW w:w="474" w:type="pct"/>
            <w:shd w:val="clear" w:color="auto" w:fill="auto"/>
            <w:vAlign w:val="bottom"/>
          </w:tcPr>
          <w:p w14:paraId="2FDFB185"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4" w:type="pct"/>
            <w:tcBorders>
              <w:right w:val="single" w:sz="4" w:space="0" w:color="auto"/>
            </w:tcBorders>
            <w:shd w:val="clear" w:color="auto" w:fill="auto"/>
            <w:vAlign w:val="bottom"/>
          </w:tcPr>
          <w:p w14:paraId="33AA0413"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4" w:type="pct"/>
            <w:tcBorders>
              <w:right w:val="single" w:sz="4" w:space="0" w:color="auto"/>
            </w:tcBorders>
            <w:vAlign w:val="bottom"/>
          </w:tcPr>
          <w:p w14:paraId="1C6B0EB1" w14:textId="77777777" w:rsidR="008F6B6F" w:rsidRPr="00745874" w:rsidRDefault="008F6B6F" w:rsidP="008F6B6F">
            <w:pPr>
              <w:keepNext/>
              <w:spacing w:before="20"/>
              <w:jc w:val="center"/>
              <w:rPr>
                <w:i/>
                <w:iCs/>
                <w:sz w:val="18"/>
                <w:szCs w:val="18"/>
              </w:rPr>
            </w:pPr>
            <w:r w:rsidRPr="00745874">
              <w:rPr>
                <w:i/>
                <w:iCs/>
                <w:sz w:val="18"/>
                <w:szCs w:val="18"/>
              </w:rPr>
              <w:t>0.250</w:t>
            </w:r>
          </w:p>
        </w:tc>
        <w:tc>
          <w:tcPr>
            <w:tcW w:w="472" w:type="pct"/>
            <w:tcBorders>
              <w:left w:val="single" w:sz="4" w:space="0" w:color="auto"/>
              <w:right w:val="single" w:sz="4" w:space="0" w:color="auto"/>
            </w:tcBorders>
            <w:shd w:val="clear" w:color="auto" w:fill="auto"/>
            <w:vAlign w:val="bottom"/>
          </w:tcPr>
          <w:p w14:paraId="521F6235" w14:textId="77777777" w:rsidR="008F6B6F" w:rsidRPr="00745874" w:rsidRDefault="008F6B6F" w:rsidP="008F6B6F">
            <w:pPr>
              <w:keepNext/>
              <w:spacing w:before="20"/>
              <w:jc w:val="center"/>
              <w:rPr>
                <w:sz w:val="18"/>
                <w:szCs w:val="18"/>
              </w:rPr>
            </w:pPr>
            <w:r w:rsidRPr="00745874">
              <w:rPr>
                <w:sz w:val="18"/>
                <w:szCs w:val="18"/>
              </w:rPr>
              <w:t>n.d.</w:t>
            </w:r>
          </w:p>
        </w:tc>
      </w:tr>
      <w:tr w:rsidR="008F6B6F" w:rsidRPr="00E03470" w14:paraId="2777545F" w14:textId="77777777" w:rsidTr="008F6B6F">
        <w:trPr>
          <w:trHeight w:val="20"/>
        </w:trPr>
        <w:tc>
          <w:tcPr>
            <w:tcW w:w="5000" w:type="pct"/>
            <w:gridSpan w:val="10"/>
            <w:tcBorders>
              <w:top w:val="nil"/>
              <w:bottom w:val="nil"/>
              <w:right w:val="single" w:sz="4" w:space="0" w:color="auto"/>
            </w:tcBorders>
            <w:shd w:val="clear" w:color="auto" w:fill="auto"/>
            <w:vAlign w:val="center"/>
          </w:tcPr>
          <w:p w14:paraId="4E72DC39" w14:textId="77777777" w:rsidR="008F6B6F" w:rsidRPr="007E6989" w:rsidRDefault="008F6B6F" w:rsidP="008F6B6F">
            <w:pPr>
              <w:pStyle w:val="TableText8pt"/>
              <w:keepNext/>
              <w:keepLines/>
              <w:spacing w:before="0" w:after="0"/>
              <w:rPr>
                <w:rFonts w:eastAsia="SimSun"/>
                <w:b/>
                <w:szCs w:val="16"/>
                <w:lang w:eastAsia="zh-CN"/>
              </w:rPr>
            </w:pPr>
            <w:r w:rsidRPr="007E6989">
              <w:rPr>
                <w:rFonts w:eastAsia="SimSun"/>
                <w:b/>
                <w:szCs w:val="16"/>
                <w:lang w:eastAsia="zh-CN"/>
              </w:rPr>
              <w:t>Residues in air sampling tubes</w:t>
            </w:r>
          </w:p>
        </w:tc>
      </w:tr>
      <w:tr w:rsidR="008F6B6F" w:rsidRPr="009044F4" w14:paraId="59508F13" w14:textId="77777777" w:rsidTr="008F6B6F">
        <w:trPr>
          <w:trHeight w:val="20"/>
        </w:trPr>
        <w:tc>
          <w:tcPr>
            <w:tcW w:w="733" w:type="pct"/>
            <w:shd w:val="clear" w:color="auto" w:fill="auto"/>
            <w:vAlign w:val="center"/>
          </w:tcPr>
          <w:p w14:paraId="27EC75F0" w14:textId="77777777" w:rsidR="008F6B6F" w:rsidRPr="009044F4" w:rsidRDefault="008F6B6F" w:rsidP="008F6B6F">
            <w:pPr>
              <w:pStyle w:val="TableText8pt"/>
              <w:keepNext/>
              <w:keepLines/>
              <w:spacing w:before="20" w:after="0"/>
              <w:rPr>
                <w:rFonts w:eastAsia="SimSun"/>
                <w:szCs w:val="16"/>
                <w:lang w:eastAsia="zh-CN"/>
              </w:rPr>
            </w:pPr>
            <w:r>
              <w:rPr>
                <w:rFonts w:eastAsia="SimSun"/>
                <w:szCs w:val="16"/>
                <w:lang w:eastAsia="zh-CN"/>
              </w:rPr>
              <w:t>Measured</w:t>
            </w:r>
          </w:p>
        </w:tc>
        <w:tc>
          <w:tcPr>
            <w:tcW w:w="475" w:type="pct"/>
            <w:tcBorders>
              <w:right w:val="single" w:sz="4" w:space="0" w:color="auto"/>
            </w:tcBorders>
            <w:shd w:val="clear" w:color="auto" w:fill="auto"/>
            <w:vAlign w:val="bottom"/>
          </w:tcPr>
          <w:p w14:paraId="35753F38" w14:textId="77777777" w:rsidR="008F6B6F" w:rsidRPr="00745874" w:rsidRDefault="008F6B6F" w:rsidP="008F6B6F">
            <w:pPr>
              <w:keepNext/>
              <w:spacing w:before="20"/>
              <w:jc w:val="center"/>
              <w:rPr>
                <w:i/>
                <w:iCs/>
                <w:sz w:val="18"/>
                <w:szCs w:val="18"/>
              </w:rPr>
            </w:pPr>
            <w:r w:rsidRPr="00745874">
              <w:rPr>
                <w:i/>
                <w:iCs/>
                <w:sz w:val="18"/>
                <w:szCs w:val="18"/>
              </w:rPr>
              <w:t>0.005</w:t>
            </w:r>
          </w:p>
        </w:tc>
        <w:tc>
          <w:tcPr>
            <w:tcW w:w="475" w:type="pct"/>
            <w:tcBorders>
              <w:left w:val="single" w:sz="4" w:space="0" w:color="auto"/>
            </w:tcBorders>
            <w:shd w:val="clear" w:color="auto" w:fill="auto"/>
            <w:vAlign w:val="bottom"/>
          </w:tcPr>
          <w:p w14:paraId="6E0728AC" w14:textId="77777777" w:rsidR="008F6B6F" w:rsidRPr="00745874" w:rsidRDefault="008F6B6F" w:rsidP="008F6B6F">
            <w:pPr>
              <w:keepNext/>
              <w:spacing w:before="20"/>
              <w:jc w:val="center"/>
              <w:rPr>
                <w:i/>
                <w:iCs/>
                <w:sz w:val="18"/>
                <w:szCs w:val="18"/>
              </w:rPr>
            </w:pPr>
            <w:r w:rsidRPr="00745874">
              <w:rPr>
                <w:i/>
                <w:iCs/>
                <w:sz w:val="18"/>
                <w:szCs w:val="18"/>
              </w:rPr>
              <w:t>0.005</w:t>
            </w:r>
          </w:p>
        </w:tc>
        <w:tc>
          <w:tcPr>
            <w:tcW w:w="475" w:type="pct"/>
            <w:shd w:val="clear" w:color="auto" w:fill="auto"/>
            <w:vAlign w:val="bottom"/>
          </w:tcPr>
          <w:p w14:paraId="23B04CD1" w14:textId="77777777" w:rsidR="008F6B6F" w:rsidRPr="00745874" w:rsidRDefault="008F6B6F" w:rsidP="008F6B6F">
            <w:pPr>
              <w:keepNext/>
              <w:spacing w:before="20"/>
              <w:jc w:val="center"/>
              <w:rPr>
                <w:i/>
                <w:iCs/>
                <w:sz w:val="18"/>
                <w:szCs w:val="18"/>
              </w:rPr>
            </w:pPr>
            <w:r w:rsidRPr="00745874">
              <w:rPr>
                <w:i/>
                <w:iCs/>
                <w:sz w:val="18"/>
                <w:szCs w:val="18"/>
              </w:rPr>
              <w:t>0.062</w:t>
            </w:r>
          </w:p>
        </w:tc>
        <w:tc>
          <w:tcPr>
            <w:tcW w:w="475" w:type="pct"/>
            <w:shd w:val="clear" w:color="auto" w:fill="auto"/>
            <w:vAlign w:val="bottom"/>
          </w:tcPr>
          <w:p w14:paraId="3D7FAAFE" w14:textId="77777777" w:rsidR="008F6B6F" w:rsidRPr="00745874" w:rsidRDefault="008F6B6F" w:rsidP="008F6B6F">
            <w:pPr>
              <w:keepNext/>
              <w:spacing w:before="20"/>
              <w:jc w:val="center"/>
              <w:rPr>
                <w:sz w:val="18"/>
                <w:szCs w:val="18"/>
              </w:rPr>
            </w:pPr>
            <w:r w:rsidRPr="00745874">
              <w:rPr>
                <w:sz w:val="18"/>
                <w:szCs w:val="18"/>
              </w:rPr>
              <w:t>0.076</w:t>
            </w:r>
          </w:p>
        </w:tc>
        <w:tc>
          <w:tcPr>
            <w:tcW w:w="474" w:type="pct"/>
            <w:shd w:val="clear" w:color="auto" w:fill="auto"/>
            <w:vAlign w:val="bottom"/>
          </w:tcPr>
          <w:p w14:paraId="65CFAD89" w14:textId="77777777" w:rsidR="008F6B6F" w:rsidRPr="00745874" w:rsidRDefault="008F6B6F" w:rsidP="008F6B6F">
            <w:pPr>
              <w:keepNext/>
              <w:spacing w:before="20"/>
              <w:jc w:val="center"/>
              <w:rPr>
                <w:sz w:val="18"/>
                <w:szCs w:val="18"/>
              </w:rPr>
            </w:pPr>
            <w:r w:rsidRPr="00745874">
              <w:rPr>
                <w:sz w:val="18"/>
                <w:szCs w:val="18"/>
              </w:rPr>
              <w:t>0.147</w:t>
            </w:r>
          </w:p>
        </w:tc>
        <w:tc>
          <w:tcPr>
            <w:tcW w:w="474" w:type="pct"/>
            <w:shd w:val="clear" w:color="auto" w:fill="auto"/>
            <w:vAlign w:val="bottom"/>
          </w:tcPr>
          <w:p w14:paraId="6B4143BF" w14:textId="77777777" w:rsidR="008F6B6F" w:rsidRPr="00745874" w:rsidRDefault="008F6B6F" w:rsidP="008F6B6F">
            <w:pPr>
              <w:keepNext/>
              <w:spacing w:before="20"/>
              <w:jc w:val="center"/>
              <w:rPr>
                <w:sz w:val="18"/>
                <w:szCs w:val="18"/>
              </w:rPr>
            </w:pPr>
            <w:r w:rsidRPr="00745874">
              <w:rPr>
                <w:sz w:val="18"/>
                <w:szCs w:val="18"/>
              </w:rPr>
              <w:t>n.d.</w:t>
            </w:r>
          </w:p>
        </w:tc>
        <w:tc>
          <w:tcPr>
            <w:tcW w:w="474" w:type="pct"/>
            <w:tcBorders>
              <w:right w:val="single" w:sz="4" w:space="0" w:color="auto"/>
            </w:tcBorders>
            <w:shd w:val="clear" w:color="auto" w:fill="auto"/>
            <w:vAlign w:val="bottom"/>
          </w:tcPr>
          <w:p w14:paraId="41D0F491" w14:textId="77777777" w:rsidR="008F6B6F" w:rsidRPr="00745874" w:rsidRDefault="008F6B6F" w:rsidP="008F6B6F">
            <w:pPr>
              <w:keepNext/>
              <w:spacing w:before="20"/>
              <w:jc w:val="center"/>
              <w:rPr>
                <w:sz w:val="18"/>
                <w:szCs w:val="18"/>
              </w:rPr>
            </w:pPr>
            <w:r w:rsidRPr="00745874">
              <w:rPr>
                <w:sz w:val="18"/>
                <w:szCs w:val="18"/>
              </w:rPr>
              <w:t>n.d.</w:t>
            </w:r>
          </w:p>
        </w:tc>
        <w:tc>
          <w:tcPr>
            <w:tcW w:w="474" w:type="pct"/>
            <w:tcBorders>
              <w:right w:val="single" w:sz="4" w:space="0" w:color="auto"/>
            </w:tcBorders>
            <w:vAlign w:val="bottom"/>
          </w:tcPr>
          <w:p w14:paraId="08433406" w14:textId="77777777" w:rsidR="008F6B6F" w:rsidRPr="00745874" w:rsidRDefault="008F6B6F" w:rsidP="008F6B6F">
            <w:pPr>
              <w:keepNext/>
              <w:spacing w:before="20"/>
              <w:jc w:val="center"/>
              <w:rPr>
                <w:sz w:val="18"/>
                <w:szCs w:val="18"/>
              </w:rPr>
            </w:pPr>
            <w:r w:rsidRPr="00745874">
              <w:rPr>
                <w:sz w:val="18"/>
                <w:szCs w:val="18"/>
              </w:rPr>
              <w:t>n.d.</w:t>
            </w:r>
          </w:p>
        </w:tc>
        <w:tc>
          <w:tcPr>
            <w:tcW w:w="472" w:type="pct"/>
            <w:tcBorders>
              <w:left w:val="single" w:sz="4" w:space="0" w:color="auto"/>
              <w:right w:val="single" w:sz="4" w:space="0" w:color="auto"/>
            </w:tcBorders>
            <w:shd w:val="clear" w:color="auto" w:fill="auto"/>
            <w:vAlign w:val="bottom"/>
          </w:tcPr>
          <w:p w14:paraId="152F7963" w14:textId="77777777" w:rsidR="008F6B6F" w:rsidRPr="00745874" w:rsidRDefault="008F6B6F" w:rsidP="008F6B6F">
            <w:pPr>
              <w:keepNext/>
              <w:spacing w:before="20"/>
              <w:jc w:val="center"/>
              <w:rPr>
                <w:sz w:val="18"/>
                <w:szCs w:val="18"/>
              </w:rPr>
            </w:pPr>
            <w:r w:rsidRPr="00745874">
              <w:rPr>
                <w:sz w:val="18"/>
                <w:szCs w:val="18"/>
              </w:rPr>
              <w:t>n.d.</w:t>
            </w:r>
          </w:p>
        </w:tc>
      </w:tr>
      <w:tr w:rsidR="008F6B6F" w:rsidRPr="00FD3445" w14:paraId="148BCD05" w14:textId="77777777" w:rsidTr="008F6B6F">
        <w:trPr>
          <w:trHeight w:val="20"/>
        </w:trPr>
        <w:tc>
          <w:tcPr>
            <w:tcW w:w="733" w:type="pct"/>
            <w:shd w:val="clear" w:color="auto" w:fill="auto"/>
            <w:vAlign w:val="center"/>
          </w:tcPr>
          <w:p w14:paraId="028DAA04" w14:textId="77777777" w:rsidR="008F6B6F" w:rsidRPr="00FD3445" w:rsidRDefault="008F6B6F" w:rsidP="008F6B6F">
            <w:pPr>
              <w:pStyle w:val="TableText8pt"/>
              <w:keepNext/>
              <w:keepLines/>
              <w:spacing w:before="20" w:after="0"/>
              <w:rPr>
                <w:rFonts w:eastAsia="SimSun"/>
                <w:szCs w:val="16"/>
                <w:lang w:eastAsia="zh-CN"/>
              </w:rPr>
            </w:pPr>
            <w:r w:rsidRPr="00FD3445">
              <w:rPr>
                <w:rFonts w:eastAsia="SimSun"/>
                <w:szCs w:val="16"/>
                <w:lang w:eastAsia="zh-CN"/>
              </w:rPr>
              <w:t>TOTAL</w:t>
            </w:r>
          </w:p>
        </w:tc>
        <w:tc>
          <w:tcPr>
            <w:tcW w:w="475" w:type="pct"/>
            <w:tcBorders>
              <w:right w:val="single" w:sz="4" w:space="0" w:color="auto"/>
            </w:tcBorders>
            <w:shd w:val="clear" w:color="auto" w:fill="auto"/>
            <w:vAlign w:val="bottom"/>
          </w:tcPr>
          <w:p w14:paraId="0FC01454" w14:textId="77777777" w:rsidR="008F6B6F" w:rsidRPr="00745874" w:rsidRDefault="008F6B6F" w:rsidP="008F6B6F">
            <w:pPr>
              <w:keepNext/>
              <w:spacing w:before="20"/>
              <w:jc w:val="center"/>
              <w:rPr>
                <w:i/>
                <w:iCs/>
                <w:sz w:val="18"/>
                <w:szCs w:val="18"/>
              </w:rPr>
            </w:pPr>
            <w:r w:rsidRPr="00745874">
              <w:rPr>
                <w:i/>
                <w:iCs/>
                <w:sz w:val="18"/>
                <w:szCs w:val="18"/>
              </w:rPr>
              <w:t>0.005</w:t>
            </w:r>
          </w:p>
        </w:tc>
        <w:tc>
          <w:tcPr>
            <w:tcW w:w="475" w:type="pct"/>
            <w:tcBorders>
              <w:left w:val="single" w:sz="4" w:space="0" w:color="auto"/>
            </w:tcBorders>
            <w:shd w:val="clear" w:color="auto" w:fill="auto"/>
            <w:vAlign w:val="bottom"/>
          </w:tcPr>
          <w:p w14:paraId="56D888D3" w14:textId="77777777" w:rsidR="008F6B6F" w:rsidRPr="00745874" w:rsidRDefault="008F6B6F" w:rsidP="008F6B6F">
            <w:pPr>
              <w:keepNext/>
              <w:spacing w:before="20"/>
              <w:jc w:val="center"/>
              <w:rPr>
                <w:i/>
                <w:iCs/>
                <w:sz w:val="18"/>
                <w:szCs w:val="18"/>
              </w:rPr>
            </w:pPr>
            <w:r w:rsidRPr="00745874">
              <w:rPr>
                <w:i/>
                <w:iCs/>
                <w:sz w:val="18"/>
                <w:szCs w:val="18"/>
              </w:rPr>
              <w:t>0.005</w:t>
            </w:r>
          </w:p>
        </w:tc>
        <w:tc>
          <w:tcPr>
            <w:tcW w:w="475" w:type="pct"/>
            <w:shd w:val="clear" w:color="auto" w:fill="auto"/>
            <w:vAlign w:val="bottom"/>
          </w:tcPr>
          <w:p w14:paraId="4C05DADF" w14:textId="77777777" w:rsidR="008F6B6F" w:rsidRPr="00745874" w:rsidRDefault="008F6B6F" w:rsidP="008F6B6F">
            <w:pPr>
              <w:keepNext/>
              <w:spacing w:before="20"/>
              <w:jc w:val="center"/>
              <w:rPr>
                <w:i/>
                <w:iCs/>
                <w:sz w:val="18"/>
                <w:szCs w:val="18"/>
              </w:rPr>
            </w:pPr>
            <w:r w:rsidRPr="00745874">
              <w:rPr>
                <w:i/>
                <w:iCs/>
                <w:sz w:val="18"/>
                <w:szCs w:val="18"/>
              </w:rPr>
              <w:t>0.062</w:t>
            </w:r>
          </w:p>
        </w:tc>
        <w:tc>
          <w:tcPr>
            <w:tcW w:w="475" w:type="pct"/>
            <w:shd w:val="clear" w:color="auto" w:fill="auto"/>
            <w:vAlign w:val="bottom"/>
          </w:tcPr>
          <w:p w14:paraId="17AA7D26" w14:textId="77777777" w:rsidR="008F6B6F" w:rsidRPr="00745874" w:rsidRDefault="008F6B6F" w:rsidP="008F6B6F">
            <w:pPr>
              <w:keepNext/>
              <w:spacing w:before="20"/>
              <w:jc w:val="center"/>
              <w:rPr>
                <w:sz w:val="18"/>
                <w:szCs w:val="18"/>
              </w:rPr>
            </w:pPr>
            <w:r w:rsidRPr="00745874">
              <w:rPr>
                <w:sz w:val="18"/>
                <w:szCs w:val="18"/>
              </w:rPr>
              <w:t>0.076</w:t>
            </w:r>
          </w:p>
        </w:tc>
        <w:tc>
          <w:tcPr>
            <w:tcW w:w="474" w:type="pct"/>
            <w:shd w:val="clear" w:color="auto" w:fill="auto"/>
            <w:vAlign w:val="bottom"/>
          </w:tcPr>
          <w:p w14:paraId="028FD002" w14:textId="77777777" w:rsidR="008F6B6F" w:rsidRPr="00745874" w:rsidRDefault="008F6B6F" w:rsidP="008F6B6F">
            <w:pPr>
              <w:keepNext/>
              <w:spacing w:before="20"/>
              <w:jc w:val="center"/>
              <w:rPr>
                <w:sz w:val="18"/>
                <w:szCs w:val="18"/>
              </w:rPr>
            </w:pPr>
            <w:r w:rsidRPr="00745874">
              <w:rPr>
                <w:sz w:val="18"/>
                <w:szCs w:val="18"/>
              </w:rPr>
              <w:t>0.147</w:t>
            </w:r>
          </w:p>
        </w:tc>
        <w:tc>
          <w:tcPr>
            <w:tcW w:w="474" w:type="pct"/>
            <w:shd w:val="clear" w:color="auto" w:fill="auto"/>
            <w:vAlign w:val="bottom"/>
          </w:tcPr>
          <w:p w14:paraId="622B8EDA" w14:textId="77777777" w:rsidR="008F6B6F" w:rsidRPr="00745874" w:rsidRDefault="008F6B6F" w:rsidP="008F6B6F">
            <w:pPr>
              <w:keepNext/>
              <w:spacing w:before="20"/>
              <w:jc w:val="center"/>
              <w:rPr>
                <w:sz w:val="18"/>
                <w:szCs w:val="18"/>
              </w:rPr>
            </w:pPr>
            <w:r w:rsidRPr="00745874">
              <w:rPr>
                <w:sz w:val="18"/>
                <w:szCs w:val="18"/>
              </w:rPr>
              <w:t>n.d.</w:t>
            </w:r>
          </w:p>
        </w:tc>
        <w:tc>
          <w:tcPr>
            <w:tcW w:w="474" w:type="pct"/>
            <w:shd w:val="clear" w:color="auto" w:fill="auto"/>
            <w:vAlign w:val="bottom"/>
          </w:tcPr>
          <w:p w14:paraId="3C142EE5" w14:textId="77777777" w:rsidR="008F6B6F" w:rsidRPr="00745874" w:rsidRDefault="008F6B6F" w:rsidP="008F6B6F">
            <w:pPr>
              <w:keepNext/>
              <w:spacing w:before="20"/>
              <w:jc w:val="center"/>
              <w:rPr>
                <w:sz w:val="18"/>
                <w:szCs w:val="18"/>
              </w:rPr>
            </w:pPr>
            <w:r w:rsidRPr="00745874">
              <w:rPr>
                <w:sz w:val="18"/>
                <w:szCs w:val="18"/>
              </w:rPr>
              <w:t>n.d.</w:t>
            </w:r>
          </w:p>
        </w:tc>
        <w:tc>
          <w:tcPr>
            <w:tcW w:w="474" w:type="pct"/>
            <w:vAlign w:val="bottom"/>
          </w:tcPr>
          <w:p w14:paraId="6D57CEAC" w14:textId="77777777" w:rsidR="008F6B6F" w:rsidRPr="00745874" w:rsidRDefault="008F6B6F" w:rsidP="008F6B6F">
            <w:pPr>
              <w:keepNext/>
              <w:spacing w:before="20"/>
              <w:jc w:val="center"/>
              <w:rPr>
                <w:sz w:val="18"/>
                <w:szCs w:val="18"/>
              </w:rPr>
            </w:pPr>
            <w:r w:rsidRPr="00745874">
              <w:rPr>
                <w:sz w:val="18"/>
                <w:szCs w:val="18"/>
              </w:rPr>
              <w:t>n.d.</w:t>
            </w:r>
          </w:p>
        </w:tc>
        <w:tc>
          <w:tcPr>
            <w:tcW w:w="472" w:type="pct"/>
            <w:shd w:val="clear" w:color="auto" w:fill="auto"/>
            <w:vAlign w:val="bottom"/>
          </w:tcPr>
          <w:p w14:paraId="5CA08143" w14:textId="77777777" w:rsidR="008F6B6F" w:rsidRPr="00745874" w:rsidRDefault="008F6B6F" w:rsidP="008F6B6F">
            <w:pPr>
              <w:keepNext/>
              <w:spacing w:before="20"/>
              <w:jc w:val="center"/>
              <w:rPr>
                <w:sz w:val="18"/>
                <w:szCs w:val="18"/>
              </w:rPr>
            </w:pPr>
            <w:r w:rsidRPr="00745874">
              <w:rPr>
                <w:sz w:val="18"/>
                <w:szCs w:val="18"/>
              </w:rPr>
              <w:t>n.d.</w:t>
            </w:r>
          </w:p>
        </w:tc>
      </w:tr>
    </w:tbl>
    <w:p w14:paraId="5244FEF3" w14:textId="77777777" w:rsidR="008F6B6F" w:rsidRDefault="008F6B6F" w:rsidP="008F6B6F">
      <w:pPr>
        <w:pStyle w:val="TableFootnote"/>
      </w:pPr>
      <w:r w:rsidRPr="001C2691">
        <w:t>Values in italics are &lt;</w:t>
      </w:r>
      <w:r>
        <w:t> </w:t>
      </w:r>
      <w:r w:rsidRPr="001C2691">
        <w:t>LOQ.  Half the LOQ is taken for the calculations</w:t>
      </w:r>
    </w:p>
    <w:p w14:paraId="3BF58AB7" w14:textId="77777777" w:rsidR="00BC4B7E" w:rsidRDefault="00BC4B7E" w:rsidP="008F6B6F">
      <w:pPr>
        <w:pStyle w:val="TableFootnote"/>
      </w:pPr>
    </w:p>
    <w:p w14:paraId="55D77189" w14:textId="77777777" w:rsidR="008F6B6F" w:rsidRPr="00BC4B7E" w:rsidRDefault="008F6B6F" w:rsidP="00BC4B7E">
      <w:pPr>
        <w:pStyle w:val="RepLabel"/>
        <w:spacing w:before="0" w:after="0"/>
        <w:rPr>
          <w:sz w:val="20"/>
          <w:szCs w:val="20"/>
        </w:rPr>
      </w:pPr>
      <w:r w:rsidRPr="00BC4B7E">
        <w:rPr>
          <w:sz w:val="20"/>
          <w:szCs w:val="20"/>
        </w:rPr>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40</w:t>
      </w:r>
      <w:r w:rsidRPr="00BC4B7E">
        <w:rPr>
          <w:sz w:val="20"/>
          <w:szCs w:val="20"/>
        </w:rPr>
        <w:fldChar w:fldCharType="end"/>
      </w:r>
      <w:r w:rsidRPr="00BC4B7E">
        <w:rPr>
          <w:sz w:val="20"/>
          <w:szCs w:val="20"/>
        </w:rPr>
        <w:t>:</w:t>
      </w:r>
      <w:r w:rsidRPr="00BC4B7E">
        <w:rPr>
          <w:sz w:val="20"/>
          <w:szCs w:val="20"/>
        </w:rPr>
        <w:tab/>
        <w:t>Summary of Field Results – fluquinconazole mixing/loading/calibration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992"/>
        <w:gridCol w:w="850"/>
        <w:gridCol w:w="851"/>
        <w:gridCol w:w="850"/>
        <w:gridCol w:w="851"/>
        <w:gridCol w:w="709"/>
        <w:gridCol w:w="850"/>
        <w:gridCol w:w="692"/>
        <w:gridCol w:w="693"/>
      </w:tblGrid>
      <w:tr w:rsidR="008F6B6F" w:rsidRPr="009F228C" w14:paraId="09BAB1E1" w14:textId="77777777" w:rsidTr="008F6B6F">
        <w:tc>
          <w:tcPr>
            <w:tcW w:w="2235" w:type="dxa"/>
            <w:vAlign w:val="center"/>
          </w:tcPr>
          <w:p w14:paraId="452B738E" w14:textId="77777777" w:rsidR="008F6B6F" w:rsidRPr="009F228C" w:rsidRDefault="008F6B6F" w:rsidP="008F6B6F">
            <w:pPr>
              <w:jc w:val="center"/>
              <w:rPr>
                <w:rFonts w:eastAsia="Calibri"/>
                <w:b/>
                <w:bCs/>
                <w:sz w:val="18"/>
                <w:szCs w:val="18"/>
              </w:rPr>
            </w:pPr>
            <w:r w:rsidRPr="009F228C">
              <w:rPr>
                <w:rFonts w:eastAsia="Calibri"/>
                <w:b/>
                <w:bCs/>
                <w:sz w:val="18"/>
                <w:szCs w:val="18"/>
              </w:rPr>
              <w:t>Operator Number</w:t>
            </w:r>
          </w:p>
        </w:tc>
        <w:tc>
          <w:tcPr>
            <w:tcW w:w="992" w:type="dxa"/>
            <w:vAlign w:val="center"/>
          </w:tcPr>
          <w:p w14:paraId="2EFCDFCF" w14:textId="77777777" w:rsidR="008F6B6F" w:rsidRPr="009F228C" w:rsidRDefault="008F6B6F" w:rsidP="008F6B6F">
            <w:pPr>
              <w:spacing w:before="20"/>
              <w:jc w:val="center"/>
              <w:rPr>
                <w:sz w:val="18"/>
                <w:szCs w:val="18"/>
              </w:rPr>
            </w:pPr>
            <w:r w:rsidRPr="009F228C">
              <w:rPr>
                <w:sz w:val="18"/>
                <w:szCs w:val="18"/>
              </w:rPr>
              <w:t>27</w:t>
            </w:r>
          </w:p>
        </w:tc>
        <w:tc>
          <w:tcPr>
            <w:tcW w:w="850" w:type="dxa"/>
            <w:vAlign w:val="center"/>
          </w:tcPr>
          <w:p w14:paraId="3622DE25" w14:textId="77777777" w:rsidR="008F6B6F" w:rsidRPr="009F228C" w:rsidRDefault="008F6B6F" w:rsidP="008F6B6F">
            <w:pPr>
              <w:spacing w:before="20"/>
              <w:jc w:val="center"/>
              <w:rPr>
                <w:sz w:val="18"/>
                <w:szCs w:val="18"/>
              </w:rPr>
            </w:pPr>
            <w:r w:rsidRPr="009F228C">
              <w:rPr>
                <w:sz w:val="18"/>
                <w:szCs w:val="18"/>
              </w:rPr>
              <w:t>28</w:t>
            </w:r>
          </w:p>
        </w:tc>
        <w:tc>
          <w:tcPr>
            <w:tcW w:w="851" w:type="dxa"/>
            <w:vAlign w:val="center"/>
          </w:tcPr>
          <w:p w14:paraId="72B0F207" w14:textId="77777777" w:rsidR="008F6B6F" w:rsidRPr="009F228C" w:rsidRDefault="008F6B6F" w:rsidP="008F6B6F">
            <w:pPr>
              <w:spacing w:before="20"/>
              <w:jc w:val="center"/>
              <w:rPr>
                <w:sz w:val="18"/>
                <w:szCs w:val="18"/>
              </w:rPr>
            </w:pPr>
            <w:r w:rsidRPr="009F228C">
              <w:rPr>
                <w:sz w:val="18"/>
                <w:szCs w:val="18"/>
              </w:rPr>
              <w:t>33</w:t>
            </w:r>
          </w:p>
        </w:tc>
        <w:tc>
          <w:tcPr>
            <w:tcW w:w="850" w:type="dxa"/>
            <w:vAlign w:val="center"/>
          </w:tcPr>
          <w:p w14:paraId="0941E66A" w14:textId="77777777" w:rsidR="008F6B6F" w:rsidRPr="009F228C" w:rsidRDefault="008F6B6F" w:rsidP="008F6B6F">
            <w:pPr>
              <w:spacing w:before="20"/>
              <w:jc w:val="center"/>
              <w:rPr>
                <w:sz w:val="18"/>
                <w:szCs w:val="18"/>
              </w:rPr>
            </w:pPr>
            <w:r w:rsidRPr="009F228C">
              <w:rPr>
                <w:sz w:val="18"/>
                <w:szCs w:val="18"/>
              </w:rPr>
              <w:t>34</w:t>
            </w:r>
          </w:p>
        </w:tc>
        <w:tc>
          <w:tcPr>
            <w:tcW w:w="851" w:type="dxa"/>
            <w:vAlign w:val="center"/>
          </w:tcPr>
          <w:p w14:paraId="40312B54" w14:textId="77777777" w:rsidR="008F6B6F" w:rsidRPr="009F228C" w:rsidRDefault="008F6B6F" w:rsidP="008F6B6F">
            <w:pPr>
              <w:spacing w:before="20"/>
              <w:jc w:val="center"/>
              <w:rPr>
                <w:sz w:val="18"/>
                <w:szCs w:val="18"/>
              </w:rPr>
            </w:pPr>
            <w:r w:rsidRPr="009F228C">
              <w:rPr>
                <w:sz w:val="18"/>
                <w:szCs w:val="18"/>
              </w:rPr>
              <w:t>36</w:t>
            </w:r>
          </w:p>
        </w:tc>
        <w:tc>
          <w:tcPr>
            <w:tcW w:w="709" w:type="dxa"/>
            <w:vAlign w:val="center"/>
          </w:tcPr>
          <w:p w14:paraId="3957FF8C" w14:textId="77777777" w:rsidR="008F6B6F" w:rsidRPr="009F228C" w:rsidRDefault="008F6B6F" w:rsidP="008F6B6F">
            <w:pPr>
              <w:spacing w:before="20"/>
              <w:jc w:val="center"/>
              <w:rPr>
                <w:sz w:val="18"/>
                <w:szCs w:val="18"/>
              </w:rPr>
            </w:pPr>
            <w:r w:rsidRPr="009F228C">
              <w:rPr>
                <w:sz w:val="18"/>
                <w:szCs w:val="18"/>
              </w:rPr>
              <w:t>31</w:t>
            </w:r>
          </w:p>
        </w:tc>
        <w:tc>
          <w:tcPr>
            <w:tcW w:w="850" w:type="dxa"/>
            <w:vAlign w:val="center"/>
          </w:tcPr>
          <w:p w14:paraId="7FF36304" w14:textId="77777777" w:rsidR="008F6B6F" w:rsidRPr="009F228C" w:rsidRDefault="008F6B6F" w:rsidP="008F6B6F">
            <w:pPr>
              <w:spacing w:before="20"/>
              <w:jc w:val="center"/>
              <w:rPr>
                <w:sz w:val="18"/>
                <w:szCs w:val="18"/>
              </w:rPr>
            </w:pPr>
            <w:r w:rsidRPr="009F228C">
              <w:rPr>
                <w:sz w:val="18"/>
                <w:szCs w:val="18"/>
              </w:rPr>
              <w:t>26</w:t>
            </w:r>
          </w:p>
        </w:tc>
        <w:tc>
          <w:tcPr>
            <w:tcW w:w="692" w:type="dxa"/>
            <w:vAlign w:val="center"/>
          </w:tcPr>
          <w:p w14:paraId="372A8365" w14:textId="77777777" w:rsidR="008F6B6F" w:rsidRPr="009F228C" w:rsidRDefault="008F6B6F" w:rsidP="008F6B6F">
            <w:pPr>
              <w:spacing w:before="20"/>
              <w:jc w:val="center"/>
              <w:rPr>
                <w:sz w:val="18"/>
                <w:szCs w:val="18"/>
              </w:rPr>
            </w:pPr>
            <w:r w:rsidRPr="009F228C">
              <w:rPr>
                <w:sz w:val="18"/>
                <w:szCs w:val="18"/>
              </w:rPr>
              <w:t>32</w:t>
            </w:r>
          </w:p>
        </w:tc>
        <w:tc>
          <w:tcPr>
            <w:tcW w:w="693" w:type="dxa"/>
            <w:vAlign w:val="center"/>
          </w:tcPr>
          <w:p w14:paraId="74FF85BE" w14:textId="77777777" w:rsidR="008F6B6F" w:rsidRPr="009F228C" w:rsidRDefault="008F6B6F" w:rsidP="008F6B6F">
            <w:pPr>
              <w:spacing w:before="20"/>
              <w:jc w:val="center"/>
              <w:rPr>
                <w:sz w:val="18"/>
                <w:szCs w:val="18"/>
              </w:rPr>
            </w:pPr>
            <w:r w:rsidRPr="009F228C">
              <w:rPr>
                <w:sz w:val="18"/>
                <w:szCs w:val="18"/>
              </w:rPr>
              <w:t>35</w:t>
            </w:r>
          </w:p>
        </w:tc>
      </w:tr>
      <w:tr w:rsidR="008F6B6F" w:rsidRPr="009F228C" w14:paraId="3C9641D6" w14:textId="77777777" w:rsidTr="008F6B6F">
        <w:tc>
          <w:tcPr>
            <w:tcW w:w="2235" w:type="dxa"/>
            <w:vAlign w:val="center"/>
          </w:tcPr>
          <w:p w14:paraId="5A46AEEC" w14:textId="77777777" w:rsidR="008F6B6F" w:rsidRPr="009F228C" w:rsidRDefault="008F6B6F" w:rsidP="008F6B6F">
            <w:pPr>
              <w:spacing w:before="120" w:after="120"/>
              <w:jc w:val="center"/>
              <w:rPr>
                <w:rFonts w:eastAsia="Calibri"/>
                <w:b/>
                <w:sz w:val="18"/>
                <w:szCs w:val="18"/>
              </w:rPr>
            </w:pPr>
            <w:r w:rsidRPr="009F228C">
              <w:rPr>
                <w:rFonts w:eastAsia="Calibri"/>
                <w:b/>
                <w:bCs/>
                <w:sz w:val="18"/>
                <w:szCs w:val="18"/>
              </w:rPr>
              <w:t>Actual Dermal Exposure (µg/operation)</w:t>
            </w:r>
          </w:p>
        </w:tc>
        <w:tc>
          <w:tcPr>
            <w:tcW w:w="992" w:type="dxa"/>
            <w:vAlign w:val="center"/>
          </w:tcPr>
          <w:p w14:paraId="64B177B0" w14:textId="77777777" w:rsidR="008F6B6F" w:rsidRPr="009F228C" w:rsidRDefault="008F6B6F" w:rsidP="008F6B6F">
            <w:pPr>
              <w:jc w:val="center"/>
              <w:rPr>
                <w:sz w:val="18"/>
                <w:szCs w:val="18"/>
              </w:rPr>
            </w:pPr>
            <w:r w:rsidRPr="009F228C">
              <w:rPr>
                <w:sz w:val="18"/>
                <w:szCs w:val="18"/>
              </w:rPr>
              <w:t>30.985</w:t>
            </w:r>
          </w:p>
        </w:tc>
        <w:tc>
          <w:tcPr>
            <w:tcW w:w="850" w:type="dxa"/>
            <w:vAlign w:val="center"/>
          </w:tcPr>
          <w:p w14:paraId="0749809E" w14:textId="77777777" w:rsidR="008F6B6F" w:rsidRPr="009F228C" w:rsidRDefault="008F6B6F" w:rsidP="008F6B6F">
            <w:pPr>
              <w:jc w:val="center"/>
              <w:rPr>
                <w:sz w:val="18"/>
                <w:szCs w:val="18"/>
              </w:rPr>
            </w:pPr>
            <w:r w:rsidRPr="009F228C">
              <w:rPr>
                <w:sz w:val="18"/>
                <w:szCs w:val="18"/>
              </w:rPr>
              <w:t>1.934</w:t>
            </w:r>
          </w:p>
        </w:tc>
        <w:tc>
          <w:tcPr>
            <w:tcW w:w="851" w:type="dxa"/>
            <w:vAlign w:val="center"/>
          </w:tcPr>
          <w:p w14:paraId="29D7F388" w14:textId="77777777" w:rsidR="008F6B6F" w:rsidRPr="009F228C" w:rsidRDefault="008F6B6F" w:rsidP="008F6B6F">
            <w:pPr>
              <w:jc w:val="center"/>
              <w:rPr>
                <w:sz w:val="18"/>
                <w:szCs w:val="18"/>
              </w:rPr>
            </w:pPr>
            <w:r w:rsidRPr="009F228C">
              <w:rPr>
                <w:sz w:val="18"/>
                <w:szCs w:val="18"/>
              </w:rPr>
              <w:t>4.733</w:t>
            </w:r>
          </w:p>
        </w:tc>
        <w:tc>
          <w:tcPr>
            <w:tcW w:w="850" w:type="dxa"/>
            <w:vAlign w:val="center"/>
          </w:tcPr>
          <w:p w14:paraId="5CA682D8" w14:textId="77777777" w:rsidR="008F6B6F" w:rsidRPr="009F228C" w:rsidRDefault="008F6B6F" w:rsidP="008F6B6F">
            <w:pPr>
              <w:jc w:val="center"/>
              <w:rPr>
                <w:sz w:val="18"/>
                <w:szCs w:val="18"/>
              </w:rPr>
            </w:pPr>
            <w:r w:rsidRPr="009F228C">
              <w:rPr>
                <w:sz w:val="18"/>
                <w:szCs w:val="18"/>
              </w:rPr>
              <w:t>24.306</w:t>
            </w:r>
          </w:p>
        </w:tc>
        <w:tc>
          <w:tcPr>
            <w:tcW w:w="851" w:type="dxa"/>
            <w:vAlign w:val="center"/>
          </w:tcPr>
          <w:p w14:paraId="7AF67B85" w14:textId="77777777" w:rsidR="008F6B6F" w:rsidRPr="009F228C" w:rsidRDefault="008F6B6F" w:rsidP="008F6B6F">
            <w:pPr>
              <w:jc w:val="center"/>
              <w:rPr>
                <w:sz w:val="18"/>
                <w:szCs w:val="18"/>
              </w:rPr>
            </w:pPr>
            <w:r w:rsidRPr="009F228C">
              <w:rPr>
                <w:sz w:val="18"/>
                <w:szCs w:val="18"/>
              </w:rPr>
              <w:t>144.18</w:t>
            </w:r>
          </w:p>
        </w:tc>
        <w:tc>
          <w:tcPr>
            <w:tcW w:w="709" w:type="dxa"/>
            <w:vAlign w:val="center"/>
          </w:tcPr>
          <w:p w14:paraId="5CEDA276" w14:textId="77777777" w:rsidR="008F6B6F" w:rsidRPr="009F228C" w:rsidRDefault="008F6B6F" w:rsidP="008F6B6F">
            <w:pPr>
              <w:jc w:val="center"/>
              <w:rPr>
                <w:sz w:val="18"/>
                <w:szCs w:val="18"/>
              </w:rPr>
            </w:pPr>
            <w:r w:rsidRPr="009F228C">
              <w:rPr>
                <w:sz w:val="18"/>
                <w:szCs w:val="18"/>
              </w:rPr>
              <w:t>6.097</w:t>
            </w:r>
          </w:p>
        </w:tc>
        <w:tc>
          <w:tcPr>
            <w:tcW w:w="850" w:type="dxa"/>
            <w:vAlign w:val="center"/>
          </w:tcPr>
          <w:p w14:paraId="237E8088" w14:textId="77777777" w:rsidR="008F6B6F" w:rsidRPr="009F228C" w:rsidRDefault="008F6B6F" w:rsidP="008F6B6F">
            <w:pPr>
              <w:jc w:val="center"/>
              <w:rPr>
                <w:sz w:val="18"/>
                <w:szCs w:val="18"/>
              </w:rPr>
            </w:pPr>
            <w:r w:rsidRPr="009F228C">
              <w:rPr>
                <w:sz w:val="18"/>
                <w:szCs w:val="18"/>
              </w:rPr>
              <w:t>0.665</w:t>
            </w:r>
          </w:p>
        </w:tc>
        <w:tc>
          <w:tcPr>
            <w:tcW w:w="692" w:type="dxa"/>
            <w:vAlign w:val="center"/>
          </w:tcPr>
          <w:p w14:paraId="471597F4" w14:textId="77777777" w:rsidR="008F6B6F" w:rsidRPr="009F228C" w:rsidRDefault="008F6B6F" w:rsidP="008F6B6F">
            <w:pPr>
              <w:jc w:val="center"/>
              <w:rPr>
                <w:sz w:val="18"/>
                <w:szCs w:val="18"/>
              </w:rPr>
            </w:pPr>
            <w:r w:rsidRPr="009F228C">
              <w:rPr>
                <w:sz w:val="18"/>
                <w:szCs w:val="18"/>
              </w:rPr>
              <w:t>4.704</w:t>
            </w:r>
          </w:p>
        </w:tc>
        <w:tc>
          <w:tcPr>
            <w:tcW w:w="693" w:type="dxa"/>
            <w:vAlign w:val="center"/>
          </w:tcPr>
          <w:p w14:paraId="22734E79" w14:textId="77777777" w:rsidR="008F6B6F" w:rsidRPr="009F228C" w:rsidRDefault="008F6B6F" w:rsidP="008F6B6F">
            <w:pPr>
              <w:jc w:val="center"/>
              <w:rPr>
                <w:sz w:val="18"/>
                <w:szCs w:val="18"/>
              </w:rPr>
            </w:pPr>
            <w:r w:rsidRPr="009F228C">
              <w:rPr>
                <w:sz w:val="18"/>
                <w:szCs w:val="18"/>
              </w:rPr>
              <w:t>0.471</w:t>
            </w:r>
          </w:p>
        </w:tc>
      </w:tr>
      <w:tr w:rsidR="008F6B6F" w:rsidRPr="009F228C" w14:paraId="60E44830" w14:textId="77777777" w:rsidTr="008F6B6F">
        <w:tc>
          <w:tcPr>
            <w:tcW w:w="2235" w:type="dxa"/>
            <w:vAlign w:val="center"/>
          </w:tcPr>
          <w:p w14:paraId="6B688C53" w14:textId="77777777" w:rsidR="008F6B6F" w:rsidRPr="009F228C" w:rsidRDefault="008F6B6F" w:rsidP="008F6B6F">
            <w:pPr>
              <w:jc w:val="center"/>
              <w:rPr>
                <w:rFonts w:eastAsia="Calibri"/>
                <w:b/>
                <w:bCs/>
                <w:sz w:val="18"/>
                <w:szCs w:val="18"/>
              </w:rPr>
            </w:pPr>
            <w:r w:rsidRPr="009F228C">
              <w:rPr>
                <w:rFonts w:eastAsia="Calibri"/>
                <w:b/>
                <w:bCs/>
                <w:sz w:val="18"/>
                <w:szCs w:val="18"/>
              </w:rPr>
              <w:t>Potential Inhalation Exposure (µg/operation)</w:t>
            </w:r>
          </w:p>
        </w:tc>
        <w:tc>
          <w:tcPr>
            <w:tcW w:w="992" w:type="dxa"/>
            <w:vAlign w:val="center"/>
          </w:tcPr>
          <w:p w14:paraId="24DC4756" w14:textId="77777777" w:rsidR="008F6B6F" w:rsidRPr="009F228C" w:rsidRDefault="008F6B6F" w:rsidP="008F6B6F">
            <w:pPr>
              <w:spacing w:before="20"/>
              <w:jc w:val="center"/>
              <w:rPr>
                <w:sz w:val="18"/>
                <w:szCs w:val="18"/>
              </w:rPr>
            </w:pPr>
            <w:r w:rsidRPr="009F228C">
              <w:rPr>
                <w:sz w:val="18"/>
                <w:szCs w:val="18"/>
              </w:rPr>
              <w:t>0.035</w:t>
            </w:r>
          </w:p>
        </w:tc>
        <w:tc>
          <w:tcPr>
            <w:tcW w:w="850" w:type="dxa"/>
            <w:vAlign w:val="center"/>
          </w:tcPr>
          <w:p w14:paraId="31A97965" w14:textId="77777777" w:rsidR="008F6B6F" w:rsidRPr="009F228C" w:rsidRDefault="008F6B6F" w:rsidP="008F6B6F">
            <w:pPr>
              <w:spacing w:before="20"/>
              <w:jc w:val="center"/>
              <w:rPr>
                <w:sz w:val="18"/>
                <w:szCs w:val="18"/>
              </w:rPr>
            </w:pPr>
            <w:r w:rsidRPr="009F228C">
              <w:rPr>
                <w:sz w:val="18"/>
                <w:szCs w:val="18"/>
              </w:rPr>
              <w:t>0.035</w:t>
            </w:r>
          </w:p>
        </w:tc>
        <w:tc>
          <w:tcPr>
            <w:tcW w:w="851" w:type="dxa"/>
            <w:vAlign w:val="center"/>
          </w:tcPr>
          <w:p w14:paraId="4DA2F8A6" w14:textId="77777777" w:rsidR="008F6B6F" w:rsidRPr="009F228C" w:rsidRDefault="008F6B6F" w:rsidP="008F6B6F">
            <w:pPr>
              <w:spacing w:before="20"/>
              <w:jc w:val="center"/>
              <w:rPr>
                <w:sz w:val="18"/>
                <w:szCs w:val="18"/>
              </w:rPr>
            </w:pPr>
            <w:r w:rsidRPr="009F228C">
              <w:rPr>
                <w:sz w:val="18"/>
                <w:szCs w:val="18"/>
              </w:rPr>
              <w:t>0.434</w:t>
            </w:r>
          </w:p>
        </w:tc>
        <w:tc>
          <w:tcPr>
            <w:tcW w:w="850" w:type="dxa"/>
            <w:shd w:val="clear" w:color="auto" w:fill="auto"/>
            <w:vAlign w:val="center"/>
          </w:tcPr>
          <w:p w14:paraId="0029D3CC" w14:textId="77777777" w:rsidR="008F6B6F" w:rsidRPr="009F228C" w:rsidRDefault="008F6B6F" w:rsidP="008F6B6F">
            <w:pPr>
              <w:spacing w:before="20"/>
              <w:jc w:val="center"/>
              <w:rPr>
                <w:sz w:val="18"/>
                <w:szCs w:val="18"/>
              </w:rPr>
            </w:pPr>
            <w:r w:rsidRPr="009F228C">
              <w:rPr>
                <w:sz w:val="18"/>
                <w:szCs w:val="18"/>
              </w:rPr>
              <w:t>0.529</w:t>
            </w:r>
          </w:p>
        </w:tc>
        <w:tc>
          <w:tcPr>
            <w:tcW w:w="851" w:type="dxa"/>
            <w:vAlign w:val="center"/>
          </w:tcPr>
          <w:p w14:paraId="5FAEE444" w14:textId="77777777" w:rsidR="008F6B6F" w:rsidRPr="009F228C" w:rsidRDefault="008F6B6F" w:rsidP="008F6B6F">
            <w:pPr>
              <w:spacing w:before="20"/>
              <w:jc w:val="center"/>
              <w:rPr>
                <w:sz w:val="18"/>
                <w:szCs w:val="18"/>
              </w:rPr>
            </w:pPr>
            <w:r w:rsidRPr="009F228C">
              <w:rPr>
                <w:sz w:val="18"/>
                <w:szCs w:val="18"/>
              </w:rPr>
              <w:t>1.029</w:t>
            </w:r>
          </w:p>
        </w:tc>
        <w:tc>
          <w:tcPr>
            <w:tcW w:w="709" w:type="dxa"/>
            <w:vAlign w:val="center"/>
          </w:tcPr>
          <w:p w14:paraId="5377F685" w14:textId="77777777" w:rsidR="008F6B6F" w:rsidRPr="009F228C" w:rsidRDefault="008F6B6F" w:rsidP="008F6B6F">
            <w:pPr>
              <w:spacing w:before="20"/>
              <w:jc w:val="center"/>
              <w:rPr>
                <w:sz w:val="18"/>
                <w:szCs w:val="18"/>
              </w:rPr>
            </w:pPr>
            <w:r w:rsidRPr="009F228C">
              <w:rPr>
                <w:sz w:val="18"/>
                <w:szCs w:val="18"/>
              </w:rPr>
              <w:t>n.d.</w:t>
            </w:r>
          </w:p>
        </w:tc>
        <w:tc>
          <w:tcPr>
            <w:tcW w:w="850" w:type="dxa"/>
            <w:vAlign w:val="center"/>
          </w:tcPr>
          <w:p w14:paraId="3C39312C" w14:textId="77777777" w:rsidR="008F6B6F" w:rsidRPr="009F228C" w:rsidRDefault="008F6B6F" w:rsidP="008F6B6F">
            <w:pPr>
              <w:spacing w:before="20"/>
              <w:jc w:val="center"/>
              <w:rPr>
                <w:sz w:val="18"/>
                <w:szCs w:val="18"/>
              </w:rPr>
            </w:pPr>
            <w:r w:rsidRPr="009F228C">
              <w:rPr>
                <w:sz w:val="18"/>
                <w:szCs w:val="18"/>
              </w:rPr>
              <w:t>n.d.</w:t>
            </w:r>
          </w:p>
        </w:tc>
        <w:tc>
          <w:tcPr>
            <w:tcW w:w="692" w:type="dxa"/>
            <w:vAlign w:val="center"/>
          </w:tcPr>
          <w:p w14:paraId="79202B30" w14:textId="77777777" w:rsidR="008F6B6F" w:rsidRPr="009F228C" w:rsidRDefault="008F6B6F" w:rsidP="008F6B6F">
            <w:pPr>
              <w:spacing w:before="20"/>
              <w:jc w:val="center"/>
              <w:rPr>
                <w:sz w:val="18"/>
                <w:szCs w:val="18"/>
              </w:rPr>
            </w:pPr>
            <w:r w:rsidRPr="009F228C">
              <w:rPr>
                <w:sz w:val="18"/>
                <w:szCs w:val="18"/>
              </w:rPr>
              <w:t>n.d.</w:t>
            </w:r>
          </w:p>
        </w:tc>
        <w:tc>
          <w:tcPr>
            <w:tcW w:w="693" w:type="dxa"/>
            <w:vAlign w:val="center"/>
          </w:tcPr>
          <w:p w14:paraId="6225D835" w14:textId="77777777" w:rsidR="008F6B6F" w:rsidRPr="009F228C" w:rsidRDefault="008F6B6F" w:rsidP="008F6B6F">
            <w:pPr>
              <w:spacing w:before="20"/>
              <w:jc w:val="center"/>
              <w:rPr>
                <w:sz w:val="18"/>
                <w:szCs w:val="18"/>
              </w:rPr>
            </w:pPr>
            <w:r w:rsidRPr="009F228C">
              <w:rPr>
                <w:sz w:val="18"/>
                <w:szCs w:val="18"/>
              </w:rPr>
              <w:t>n.d.</w:t>
            </w:r>
          </w:p>
        </w:tc>
      </w:tr>
    </w:tbl>
    <w:p w14:paraId="30B23899" w14:textId="77777777" w:rsidR="008F6B6F" w:rsidRPr="00B242B1" w:rsidRDefault="008F6B6F" w:rsidP="00BC4B7E">
      <w:pPr>
        <w:pStyle w:val="Tekstpodstawowy"/>
        <w:spacing w:after="0"/>
        <w:jc w:val="both"/>
        <w:rPr>
          <w:sz w:val="18"/>
        </w:rPr>
      </w:pPr>
      <w:r w:rsidRPr="00B242B1">
        <w:rPr>
          <w:sz w:val="18"/>
        </w:rPr>
        <w:t>Actual Dermal Exposure (ADE) = Sum of residues on inner dosimeter representing the skin, face/neck wipes and hand wash solutions.</w:t>
      </w:r>
    </w:p>
    <w:p w14:paraId="40321348" w14:textId="77777777" w:rsidR="008F6B6F" w:rsidRDefault="008F6B6F" w:rsidP="00BC4B7E">
      <w:pPr>
        <w:pStyle w:val="Tekstpodstawowy"/>
        <w:spacing w:after="0"/>
        <w:jc w:val="both"/>
        <w:rPr>
          <w:bCs/>
          <w:sz w:val="18"/>
        </w:rPr>
      </w:pPr>
      <w:r w:rsidRPr="00B242B1">
        <w:rPr>
          <w:sz w:val="18"/>
        </w:rPr>
        <w:t xml:space="preserve">Potential Inhalation Exposure (PIE) = Residues measured in the breathing zone expressed as </w:t>
      </w:r>
      <w:r w:rsidRPr="00B242B1">
        <w:rPr>
          <w:bCs/>
          <w:sz w:val="18"/>
        </w:rPr>
        <w:t>µg/operation (at a breathing rate of 14 L/min).</w:t>
      </w:r>
    </w:p>
    <w:p w14:paraId="5C1A98DB" w14:textId="77777777" w:rsidR="008F6B6F" w:rsidRDefault="008F6B6F" w:rsidP="00A75972">
      <w:pPr>
        <w:pStyle w:val="Tekstpodstawowy"/>
        <w:spacing w:before="240"/>
        <w:rPr>
          <w:b/>
          <w:szCs w:val="24"/>
        </w:rPr>
      </w:pPr>
      <w:r w:rsidRPr="00505D16">
        <w:rPr>
          <w:b/>
          <w:szCs w:val="24"/>
        </w:rPr>
        <w:t>Conclusions</w:t>
      </w:r>
      <w:r>
        <w:rPr>
          <w:b/>
          <w:szCs w:val="24"/>
        </w:rPr>
        <w:t xml:space="preserve"> - Fluquinconazole</w:t>
      </w:r>
    </w:p>
    <w:p w14:paraId="0366F263" w14:textId="77777777" w:rsidR="008F6B6F" w:rsidRPr="00B32849" w:rsidRDefault="008F6B6F" w:rsidP="008F6B6F">
      <w:pPr>
        <w:pStyle w:val="RepStandard"/>
      </w:pPr>
      <w:r w:rsidRPr="007D33FF">
        <w:t xml:space="preserve">The study is considered to provide suitable data for the estimation of operator exposure </w:t>
      </w:r>
      <w:r>
        <w:t>for the tasks of bagging and equipment cleaning during the treatment of seed</w:t>
      </w:r>
      <w:r w:rsidRPr="007D33FF">
        <w:t>.</w:t>
      </w:r>
    </w:p>
    <w:p w14:paraId="1F6D77DD" w14:textId="77777777" w:rsidR="008F6B6F" w:rsidRDefault="008F6B6F" w:rsidP="00A75972">
      <w:pPr>
        <w:pStyle w:val="Tekstpodstawowy"/>
        <w:spacing w:before="240"/>
        <w:jc w:val="both"/>
        <w:rPr>
          <w:b/>
          <w:szCs w:val="24"/>
        </w:rPr>
      </w:pPr>
      <w:r w:rsidRPr="009B11D8">
        <w:rPr>
          <w:b/>
          <w:szCs w:val="24"/>
        </w:rPr>
        <w:t>Overall Conclusions</w:t>
      </w:r>
    </w:p>
    <w:p w14:paraId="459C2018" w14:textId="77777777" w:rsidR="008F6B6F" w:rsidRPr="00C66EE2" w:rsidRDefault="008F6B6F" w:rsidP="00BC4B7E">
      <w:pPr>
        <w:pStyle w:val="Tekstpodstawowy"/>
        <w:jc w:val="both"/>
        <w:rPr>
          <w:lang w:val="en-GB"/>
        </w:rPr>
      </w:pPr>
      <w:r>
        <w:rPr>
          <w:lang w:val="en-GB"/>
        </w:rPr>
        <w:t>Dermal and inhalation e</w:t>
      </w:r>
      <w:r w:rsidRPr="00C66EE2">
        <w:rPr>
          <w:lang w:val="en-GB"/>
        </w:rPr>
        <w:t>xposure to prochloraz and fluquinconazole during</w:t>
      </w:r>
      <w:r>
        <w:rPr>
          <w:lang w:val="en-GB"/>
        </w:rPr>
        <w:t xml:space="preserve"> mixing/loading/calibration, bagging and </w:t>
      </w:r>
      <w:r w:rsidRPr="00C66EE2">
        <w:rPr>
          <w:lang w:val="en-GB"/>
        </w:rPr>
        <w:t>cleaning</w:t>
      </w:r>
      <w:r>
        <w:rPr>
          <w:lang w:val="en-GB"/>
        </w:rPr>
        <w:t xml:space="preserve"> was calculated using the 75</w:t>
      </w:r>
      <w:r w:rsidRPr="00C66EE2">
        <w:rPr>
          <w:vertAlign w:val="superscript"/>
          <w:lang w:val="en-GB"/>
        </w:rPr>
        <w:t>th</w:t>
      </w:r>
      <w:r>
        <w:rPr>
          <w:lang w:val="en-GB"/>
        </w:rPr>
        <w:t xml:space="preserve"> percentile of the measured data (Table A 33).  During the mixing/loading/calibration tasks, inhalation exposure was not measured for all operators.  This left just five data points, which was not suitable for calculating an exposure value.</w:t>
      </w:r>
    </w:p>
    <w:p w14:paraId="11880526" w14:textId="77777777" w:rsidR="008F6B6F" w:rsidRPr="00BC4B7E" w:rsidRDefault="008F6B6F" w:rsidP="00BC4B7E">
      <w:pPr>
        <w:pStyle w:val="RepLabel"/>
        <w:spacing w:before="0" w:after="0"/>
        <w:rPr>
          <w:sz w:val="20"/>
          <w:szCs w:val="20"/>
        </w:rPr>
      </w:pPr>
      <w:r w:rsidRPr="00BC4B7E">
        <w:rPr>
          <w:sz w:val="20"/>
          <w:szCs w:val="20"/>
        </w:rPr>
        <w:lastRenderedPageBreak/>
        <w:t>Table A </w:t>
      </w:r>
      <w:r w:rsidRPr="00BC4B7E">
        <w:rPr>
          <w:sz w:val="20"/>
          <w:szCs w:val="20"/>
        </w:rPr>
        <w:fldChar w:fldCharType="begin"/>
      </w:r>
      <w:r w:rsidRPr="00BC4B7E">
        <w:rPr>
          <w:sz w:val="20"/>
          <w:szCs w:val="20"/>
        </w:rPr>
        <w:instrText xml:space="preserve"> SEQ Table_A \* ARABIC </w:instrText>
      </w:r>
      <w:r w:rsidRPr="00BC4B7E">
        <w:rPr>
          <w:sz w:val="20"/>
          <w:szCs w:val="20"/>
        </w:rPr>
        <w:fldChar w:fldCharType="separate"/>
      </w:r>
      <w:r w:rsidR="003C2813">
        <w:rPr>
          <w:noProof/>
          <w:sz w:val="20"/>
          <w:szCs w:val="20"/>
        </w:rPr>
        <w:t>41</w:t>
      </w:r>
      <w:r w:rsidRPr="00BC4B7E">
        <w:rPr>
          <w:sz w:val="20"/>
          <w:szCs w:val="20"/>
        </w:rPr>
        <w:fldChar w:fldCharType="end"/>
      </w:r>
      <w:r w:rsidRPr="00BC4B7E">
        <w:rPr>
          <w:sz w:val="20"/>
          <w:szCs w:val="20"/>
        </w:rPr>
        <w:t>:</w:t>
      </w:r>
      <w:r w:rsidRPr="00BC4B7E">
        <w:rPr>
          <w:sz w:val="20"/>
          <w:szCs w:val="20"/>
        </w:rPr>
        <w:tab/>
        <w:t>Measured values used to calculate operator exposure during seed treatment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4"/>
        <w:gridCol w:w="1815"/>
        <w:gridCol w:w="1116"/>
        <w:gridCol w:w="1200"/>
        <w:gridCol w:w="1275"/>
        <w:gridCol w:w="1135"/>
        <w:gridCol w:w="1273"/>
      </w:tblGrid>
      <w:tr w:rsidR="008F6B6F" w:rsidRPr="00187FCB" w14:paraId="52A75F23" w14:textId="77777777" w:rsidTr="008F6B6F">
        <w:tc>
          <w:tcPr>
            <w:tcW w:w="820" w:type="pct"/>
          </w:tcPr>
          <w:p w14:paraId="2A3A40C6" w14:textId="77777777" w:rsidR="008F6B6F" w:rsidRPr="00187FCB" w:rsidRDefault="008F6B6F" w:rsidP="008F6B6F">
            <w:pPr>
              <w:pStyle w:val="TableHeader9pt"/>
            </w:pPr>
          </w:p>
        </w:tc>
        <w:tc>
          <w:tcPr>
            <w:tcW w:w="971" w:type="pct"/>
            <w:shd w:val="clear" w:color="auto" w:fill="auto"/>
            <w:vAlign w:val="center"/>
          </w:tcPr>
          <w:p w14:paraId="17D3A7BA" w14:textId="77777777" w:rsidR="008F6B6F" w:rsidRPr="00187FCB" w:rsidRDefault="008F6B6F" w:rsidP="008F6B6F">
            <w:pPr>
              <w:pStyle w:val="TableHeader9pt"/>
            </w:pPr>
          </w:p>
        </w:tc>
        <w:tc>
          <w:tcPr>
            <w:tcW w:w="597" w:type="pct"/>
            <w:shd w:val="clear" w:color="auto" w:fill="auto"/>
            <w:vAlign w:val="center"/>
          </w:tcPr>
          <w:p w14:paraId="2DD63C19" w14:textId="77777777" w:rsidR="008F6B6F" w:rsidRPr="00187FCB" w:rsidRDefault="008F6B6F" w:rsidP="008F6B6F">
            <w:pPr>
              <w:pStyle w:val="TableHeader9pt"/>
            </w:pPr>
          </w:p>
        </w:tc>
        <w:tc>
          <w:tcPr>
            <w:tcW w:w="2612" w:type="pct"/>
            <w:gridSpan w:val="4"/>
            <w:shd w:val="clear" w:color="auto" w:fill="auto"/>
            <w:vAlign w:val="center"/>
          </w:tcPr>
          <w:p w14:paraId="0ECC6766" w14:textId="77777777" w:rsidR="008F6B6F" w:rsidRPr="00187FCB" w:rsidRDefault="008F6B6F" w:rsidP="008F6B6F">
            <w:pPr>
              <w:pStyle w:val="TableHeader9pt"/>
            </w:pPr>
            <w:r w:rsidRPr="00187FCB">
              <w:t xml:space="preserve">Estimated Total Systemic </w:t>
            </w:r>
            <w:proofErr w:type="spellStart"/>
            <w:r w:rsidRPr="00187FCB">
              <w:t>Exposure</w:t>
            </w:r>
            <w:r w:rsidRPr="00187FCB">
              <w:rPr>
                <w:vertAlign w:val="superscript"/>
              </w:rPr>
              <w:t>a</w:t>
            </w:r>
            <w:proofErr w:type="spellEnd"/>
            <w:r w:rsidRPr="00187FCB">
              <w:t xml:space="preserve"> (mg/kg </w:t>
            </w:r>
            <w:proofErr w:type="spellStart"/>
            <w:r w:rsidRPr="00187FCB">
              <w:t>bw</w:t>
            </w:r>
            <w:proofErr w:type="spellEnd"/>
            <w:r w:rsidRPr="00187FCB">
              <w:t>/day)</w:t>
            </w:r>
          </w:p>
        </w:tc>
      </w:tr>
      <w:tr w:rsidR="008F6B6F" w:rsidRPr="00187FCB" w14:paraId="04715AFB" w14:textId="77777777" w:rsidTr="008F6B6F">
        <w:tc>
          <w:tcPr>
            <w:tcW w:w="820" w:type="pct"/>
            <w:vMerge w:val="restart"/>
          </w:tcPr>
          <w:p w14:paraId="79F9AC8F" w14:textId="77777777" w:rsidR="008F6B6F" w:rsidRPr="00187FCB" w:rsidRDefault="008F6B6F" w:rsidP="008F6B6F">
            <w:pPr>
              <w:pStyle w:val="TableHeader9pt"/>
            </w:pPr>
            <w:r w:rsidRPr="00187FCB">
              <w:t>Active substance</w:t>
            </w:r>
          </w:p>
        </w:tc>
        <w:tc>
          <w:tcPr>
            <w:tcW w:w="971" w:type="pct"/>
            <w:vMerge w:val="restart"/>
            <w:shd w:val="clear" w:color="auto" w:fill="auto"/>
          </w:tcPr>
          <w:p w14:paraId="7A5DEAE6" w14:textId="77777777" w:rsidR="008F6B6F" w:rsidRPr="00187FCB" w:rsidRDefault="008F6B6F" w:rsidP="008F6B6F">
            <w:pPr>
              <w:pStyle w:val="TableHeader9pt"/>
            </w:pPr>
            <w:r w:rsidRPr="00187FCB">
              <w:t>TASK</w:t>
            </w:r>
          </w:p>
        </w:tc>
        <w:tc>
          <w:tcPr>
            <w:tcW w:w="597" w:type="pct"/>
            <w:vMerge w:val="restart"/>
            <w:shd w:val="clear" w:color="auto" w:fill="auto"/>
          </w:tcPr>
          <w:p w14:paraId="00096AA0" w14:textId="77777777" w:rsidR="008F6B6F" w:rsidRPr="00187FCB" w:rsidRDefault="008F6B6F" w:rsidP="008F6B6F">
            <w:pPr>
              <w:pStyle w:val="TableHeader9pt"/>
            </w:pPr>
            <w:r w:rsidRPr="00187FCB">
              <w:t>PPE (gloves)</w:t>
            </w:r>
          </w:p>
        </w:tc>
        <w:tc>
          <w:tcPr>
            <w:tcW w:w="1324" w:type="pct"/>
            <w:gridSpan w:val="2"/>
            <w:shd w:val="clear" w:color="auto" w:fill="auto"/>
            <w:vAlign w:val="center"/>
          </w:tcPr>
          <w:p w14:paraId="044C335A" w14:textId="77777777" w:rsidR="008F6B6F" w:rsidRPr="00187FCB" w:rsidRDefault="008F6B6F" w:rsidP="008F6B6F">
            <w:pPr>
              <w:pStyle w:val="TableHeader9pt"/>
            </w:pPr>
            <w:r w:rsidRPr="00187FCB">
              <w:t>60 kg body weight</w:t>
            </w:r>
          </w:p>
        </w:tc>
        <w:tc>
          <w:tcPr>
            <w:tcW w:w="1288" w:type="pct"/>
            <w:gridSpan w:val="2"/>
          </w:tcPr>
          <w:p w14:paraId="7A5AB226" w14:textId="77777777" w:rsidR="008F6B6F" w:rsidRPr="00187FCB" w:rsidRDefault="008F6B6F" w:rsidP="008F6B6F">
            <w:pPr>
              <w:pStyle w:val="TableHeader9pt"/>
            </w:pPr>
            <w:r w:rsidRPr="00187FCB">
              <w:t>70 kg body weight</w:t>
            </w:r>
          </w:p>
        </w:tc>
      </w:tr>
      <w:tr w:rsidR="008F6B6F" w:rsidRPr="00187FCB" w14:paraId="2E076894" w14:textId="77777777" w:rsidTr="008F6B6F">
        <w:tc>
          <w:tcPr>
            <w:tcW w:w="820" w:type="pct"/>
            <w:vMerge/>
          </w:tcPr>
          <w:p w14:paraId="0BBC0450" w14:textId="77777777" w:rsidR="008F6B6F" w:rsidRPr="00187FCB" w:rsidRDefault="008F6B6F" w:rsidP="008F6B6F">
            <w:pPr>
              <w:pStyle w:val="TableHeader9pt"/>
            </w:pPr>
          </w:p>
        </w:tc>
        <w:tc>
          <w:tcPr>
            <w:tcW w:w="971" w:type="pct"/>
            <w:vMerge/>
            <w:shd w:val="clear" w:color="auto" w:fill="auto"/>
            <w:vAlign w:val="center"/>
          </w:tcPr>
          <w:p w14:paraId="46FE1C39" w14:textId="77777777" w:rsidR="008F6B6F" w:rsidRPr="00187FCB" w:rsidRDefault="008F6B6F" w:rsidP="008F6B6F">
            <w:pPr>
              <w:pStyle w:val="TableHeader9pt"/>
            </w:pPr>
          </w:p>
        </w:tc>
        <w:tc>
          <w:tcPr>
            <w:tcW w:w="597" w:type="pct"/>
            <w:vMerge/>
            <w:shd w:val="clear" w:color="auto" w:fill="auto"/>
            <w:vAlign w:val="center"/>
          </w:tcPr>
          <w:p w14:paraId="1D8D822A" w14:textId="77777777" w:rsidR="008F6B6F" w:rsidRPr="00187FCB" w:rsidRDefault="008F6B6F" w:rsidP="008F6B6F">
            <w:pPr>
              <w:pStyle w:val="TableHeader9pt"/>
            </w:pPr>
          </w:p>
        </w:tc>
        <w:tc>
          <w:tcPr>
            <w:tcW w:w="642" w:type="pct"/>
            <w:shd w:val="clear" w:color="auto" w:fill="auto"/>
            <w:vAlign w:val="center"/>
          </w:tcPr>
          <w:p w14:paraId="58C7355C" w14:textId="77777777" w:rsidR="008F6B6F" w:rsidRPr="00187FCB" w:rsidRDefault="008F6B6F" w:rsidP="008F6B6F">
            <w:pPr>
              <w:pStyle w:val="TableHeader9pt"/>
            </w:pPr>
            <w:proofErr w:type="spellStart"/>
            <w:r w:rsidRPr="00187FCB">
              <w:t>Empirical</w:t>
            </w:r>
            <w:r w:rsidRPr="00187FCB">
              <w:rPr>
                <w:vertAlign w:val="superscript"/>
              </w:rPr>
              <w:t>b</w:t>
            </w:r>
            <w:proofErr w:type="spellEnd"/>
          </w:p>
        </w:tc>
        <w:tc>
          <w:tcPr>
            <w:tcW w:w="682" w:type="pct"/>
            <w:shd w:val="clear" w:color="auto" w:fill="auto"/>
            <w:vAlign w:val="center"/>
          </w:tcPr>
          <w:p w14:paraId="6D56FBC9" w14:textId="77777777" w:rsidR="008F6B6F" w:rsidRPr="00187FCB" w:rsidRDefault="008F6B6F" w:rsidP="008F6B6F">
            <w:pPr>
              <w:pStyle w:val="TableHeader9pt"/>
            </w:pPr>
            <w:proofErr w:type="spellStart"/>
            <w:r w:rsidRPr="00187FCB">
              <w:t>Parametric</w:t>
            </w:r>
            <w:r w:rsidRPr="00187FCB">
              <w:rPr>
                <w:vertAlign w:val="superscript"/>
              </w:rPr>
              <w:t>b</w:t>
            </w:r>
            <w:proofErr w:type="spellEnd"/>
          </w:p>
        </w:tc>
        <w:tc>
          <w:tcPr>
            <w:tcW w:w="607" w:type="pct"/>
            <w:vAlign w:val="center"/>
          </w:tcPr>
          <w:p w14:paraId="3D064767" w14:textId="77777777" w:rsidR="008F6B6F" w:rsidRPr="00187FCB" w:rsidRDefault="008F6B6F" w:rsidP="008F6B6F">
            <w:pPr>
              <w:pStyle w:val="TableHeader9pt"/>
            </w:pPr>
            <w:proofErr w:type="spellStart"/>
            <w:r w:rsidRPr="00187FCB">
              <w:t>Empirical</w:t>
            </w:r>
            <w:r w:rsidRPr="00187FCB">
              <w:rPr>
                <w:vertAlign w:val="superscript"/>
              </w:rPr>
              <w:t>b</w:t>
            </w:r>
            <w:proofErr w:type="spellEnd"/>
          </w:p>
        </w:tc>
        <w:tc>
          <w:tcPr>
            <w:tcW w:w="681" w:type="pct"/>
            <w:vAlign w:val="center"/>
          </w:tcPr>
          <w:p w14:paraId="34EE1E26" w14:textId="77777777" w:rsidR="008F6B6F" w:rsidRPr="00187FCB" w:rsidRDefault="008F6B6F" w:rsidP="008F6B6F">
            <w:pPr>
              <w:pStyle w:val="TableHeader9pt"/>
            </w:pPr>
            <w:proofErr w:type="spellStart"/>
            <w:r w:rsidRPr="00187FCB">
              <w:t>Parametric</w:t>
            </w:r>
            <w:r w:rsidRPr="00187FCB">
              <w:rPr>
                <w:vertAlign w:val="superscript"/>
              </w:rPr>
              <w:t>b</w:t>
            </w:r>
            <w:proofErr w:type="spellEnd"/>
          </w:p>
        </w:tc>
      </w:tr>
      <w:tr w:rsidR="008F6B6F" w:rsidRPr="00187FCB" w14:paraId="2210D7A9" w14:textId="77777777" w:rsidTr="008F6B6F">
        <w:tc>
          <w:tcPr>
            <w:tcW w:w="820" w:type="pct"/>
            <w:vMerge w:val="restart"/>
            <w:vAlign w:val="center"/>
          </w:tcPr>
          <w:p w14:paraId="6D43C842" w14:textId="77777777" w:rsidR="008F6B6F" w:rsidRPr="00187FCB" w:rsidRDefault="008F6B6F" w:rsidP="008F6B6F">
            <w:pPr>
              <w:pStyle w:val="TableText9pt"/>
              <w:keepNext/>
              <w:jc w:val="left"/>
            </w:pPr>
            <w:proofErr w:type="spellStart"/>
            <w:r w:rsidRPr="00187FCB">
              <w:t>Metalaxyl</w:t>
            </w:r>
            <w:proofErr w:type="spellEnd"/>
            <w:r w:rsidRPr="00187FCB">
              <w:t>-M</w:t>
            </w:r>
          </w:p>
        </w:tc>
        <w:tc>
          <w:tcPr>
            <w:tcW w:w="971" w:type="pct"/>
            <w:shd w:val="clear" w:color="auto" w:fill="auto"/>
            <w:vAlign w:val="center"/>
          </w:tcPr>
          <w:p w14:paraId="5C668BA7" w14:textId="77777777" w:rsidR="008F6B6F" w:rsidRPr="00187FCB" w:rsidRDefault="008F6B6F" w:rsidP="008F6B6F">
            <w:pPr>
              <w:pStyle w:val="TableText9pt"/>
              <w:keepNext/>
            </w:pPr>
            <w:r w:rsidRPr="00187FCB">
              <w:t>Bagging (25 kg bags)</w:t>
            </w:r>
          </w:p>
        </w:tc>
        <w:tc>
          <w:tcPr>
            <w:tcW w:w="597" w:type="pct"/>
            <w:shd w:val="clear" w:color="auto" w:fill="auto"/>
            <w:vAlign w:val="center"/>
          </w:tcPr>
          <w:p w14:paraId="65087349" w14:textId="77777777" w:rsidR="008F6B6F" w:rsidRPr="00187FCB" w:rsidRDefault="008F6B6F" w:rsidP="008F6B6F">
            <w:pPr>
              <w:pStyle w:val="TableText9pt"/>
              <w:keepNext/>
            </w:pPr>
            <w:r w:rsidRPr="00187FCB">
              <w:t>No</w:t>
            </w:r>
          </w:p>
        </w:tc>
        <w:tc>
          <w:tcPr>
            <w:tcW w:w="642" w:type="pct"/>
            <w:shd w:val="clear" w:color="auto" w:fill="auto"/>
            <w:vAlign w:val="center"/>
          </w:tcPr>
          <w:p w14:paraId="103BADC2" w14:textId="77777777" w:rsidR="008F6B6F" w:rsidRPr="00187FCB" w:rsidRDefault="008F6B6F" w:rsidP="008F6B6F">
            <w:pPr>
              <w:pStyle w:val="TableText9pt"/>
              <w:keepNext/>
            </w:pPr>
            <w:r w:rsidRPr="00187FCB">
              <w:t>0.00006</w:t>
            </w:r>
          </w:p>
        </w:tc>
        <w:tc>
          <w:tcPr>
            <w:tcW w:w="682" w:type="pct"/>
            <w:shd w:val="clear" w:color="auto" w:fill="auto"/>
            <w:vAlign w:val="center"/>
          </w:tcPr>
          <w:p w14:paraId="5C85B714" w14:textId="77777777" w:rsidR="008F6B6F" w:rsidRPr="00187FCB" w:rsidRDefault="008F6B6F" w:rsidP="008F6B6F">
            <w:pPr>
              <w:pStyle w:val="TableText9pt"/>
              <w:keepNext/>
              <w:rPr>
                <w:b/>
              </w:rPr>
            </w:pPr>
            <w:r w:rsidRPr="00187FCB">
              <w:rPr>
                <w:b/>
              </w:rPr>
              <w:t>0.00007</w:t>
            </w:r>
          </w:p>
        </w:tc>
        <w:tc>
          <w:tcPr>
            <w:tcW w:w="607" w:type="pct"/>
            <w:vAlign w:val="center"/>
          </w:tcPr>
          <w:p w14:paraId="10CD5EAC" w14:textId="77777777" w:rsidR="008F6B6F" w:rsidRPr="00187FCB" w:rsidRDefault="008F6B6F" w:rsidP="008F6B6F">
            <w:pPr>
              <w:pStyle w:val="TableText9pt"/>
              <w:keepNext/>
              <w:rPr>
                <w:b/>
              </w:rPr>
            </w:pPr>
            <w:r w:rsidRPr="00187FCB">
              <w:t>0.00005</w:t>
            </w:r>
          </w:p>
        </w:tc>
        <w:tc>
          <w:tcPr>
            <w:tcW w:w="681" w:type="pct"/>
            <w:vAlign w:val="center"/>
          </w:tcPr>
          <w:p w14:paraId="31B5AF3F" w14:textId="77777777" w:rsidR="008F6B6F" w:rsidRPr="00187FCB" w:rsidRDefault="008F6B6F" w:rsidP="008F6B6F">
            <w:pPr>
              <w:pStyle w:val="TableText9pt"/>
              <w:keepNext/>
              <w:rPr>
                <w:b/>
              </w:rPr>
            </w:pPr>
            <w:r w:rsidRPr="00187FCB">
              <w:rPr>
                <w:b/>
              </w:rPr>
              <w:t>0.00006</w:t>
            </w:r>
          </w:p>
        </w:tc>
      </w:tr>
      <w:tr w:rsidR="008F6B6F" w:rsidRPr="00187FCB" w14:paraId="7C0070C6" w14:textId="77777777" w:rsidTr="008F6B6F">
        <w:tc>
          <w:tcPr>
            <w:tcW w:w="820" w:type="pct"/>
            <w:vMerge/>
            <w:vAlign w:val="center"/>
          </w:tcPr>
          <w:p w14:paraId="7B2E24B7" w14:textId="77777777" w:rsidR="008F6B6F" w:rsidRPr="00187FCB" w:rsidRDefault="008F6B6F" w:rsidP="008F6B6F">
            <w:pPr>
              <w:pStyle w:val="TableText9pt"/>
              <w:keepNext/>
              <w:jc w:val="left"/>
            </w:pPr>
          </w:p>
        </w:tc>
        <w:tc>
          <w:tcPr>
            <w:tcW w:w="971" w:type="pct"/>
            <w:shd w:val="clear" w:color="auto" w:fill="auto"/>
            <w:vAlign w:val="center"/>
          </w:tcPr>
          <w:p w14:paraId="344374C5" w14:textId="77777777" w:rsidR="008F6B6F" w:rsidRPr="00187FCB" w:rsidRDefault="008F6B6F" w:rsidP="008F6B6F">
            <w:pPr>
              <w:pStyle w:val="TableText9pt"/>
              <w:keepNext/>
            </w:pPr>
            <w:r w:rsidRPr="00187FCB">
              <w:t>Cleaning</w:t>
            </w:r>
          </w:p>
        </w:tc>
        <w:tc>
          <w:tcPr>
            <w:tcW w:w="597" w:type="pct"/>
            <w:shd w:val="clear" w:color="auto" w:fill="auto"/>
            <w:vAlign w:val="center"/>
          </w:tcPr>
          <w:p w14:paraId="1AE37FD0" w14:textId="77777777" w:rsidR="008F6B6F" w:rsidRPr="00187FCB" w:rsidRDefault="008F6B6F" w:rsidP="008F6B6F">
            <w:pPr>
              <w:pStyle w:val="TableText9pt"/>
              <w:keepNext/>
            </w:pPr>
            <w:r w:rsidRPr="00187FCB">
              <w:t>Yes</w:t>
            </w:r>
          </w:p>
        </w:tc>
        <w:tc>
          <w:tcPr>
            <w:tcW w:w="642" w:type="pct"/>
            <w:shd w:val="clear" w:color="auto" w:fill="auto"/>
            <w:vAlign w:val="center"/>
          </w:tcPr>
          <w:p w14:paraId="24AB04AA" w14:textId="77777777" w:rsidR="008F6B6F" w:rsidRPr="00187FCB" w:rsidRDefault="008F6B6F" w:rsidP="008F6B6F">
            <w:pPr>
              <w:pStyle w:val="TableText9pt"/>
              <w:keepNext/>
            </w:pPr>
            <w:r w:rsidRPr="00187FCB">
              <w:rPr>
                <w:b/>
              </w:rPr>
              <w:t>0.00028</w:t>
            </w:r>
          </w:p>
        </w:tc>
        <w:tc>
          <w:tcPr>
            <w:tcW w:w="682" w:type="pct"/>
            <w:shd w:val="clear" w:color="auto" w:fill="auto"/>
          </w:tcPr>
          <w:p w14:paraId="4FDEA6C7" w14:textId="77777777" w:rsidR="008F6B6F" w:rsidRPr="00187FCB" w:rsidRDefault="008F6B6F" w:rsidP="008F6B6F">
            <w:pPr>
              <w:pStyle w:val="TableText9pt"/>
              <w:keepNext/>
              <w:rPr>
                <w:b/>
              </w:rPr>
            </w:pPr>
            <w:r w:rsidRPr="00187FCB">
              <w:t>0.00027</w:t>
            </w:r>
          </w:p>
        </w:tc>
        <w:tc>
          <w:tcPr>
            <w:tcW w:w="607" w:type="pct"/>
            <w:vAlign w:val="center"/>
          </w:tcPr>
          <w:p w14:paraId="2BB102E6" w14:textId="77777777" w:rsidR="008F6B6F" w:rsidRPr="00187FCB" w:rsidRDefault="008F6B6F" w:rsidP="008F6B6F">
            <w:pPr>
              <w:pStyle w:val="TableText9pt"/>
              <w:keepNext/>
              <w:rPr>
                <w:b/>
              </w:rPr>
            </w:pPr>
            <w:r w:rsidRPr="00187FCB">
              <w:rPr>
                <w:b/>
              </w:rPr>
              <w:t>0.00024</w:t>
            </w:r>
          </w:p>
        </w:tc>
        <w:tc>
          <w:tcPr>
            <w:tcW w:w="681" w:type="pct"/>
          </w:tcPr>
          <w:p w14:paraId="40C90CE4" w14:textId="77777777" w:rsidR="008F6B6F" w:rsidRPr="00187FCB" w:rsidRDefault="008F6B6F" w:rsidP="008F6B6F">
            <w:pPr>
              <w:pStyle w:val="TableText9pt"/>
              <w:keepNext/>
              <w:rPr>
                <w:b/>
              </w:rPr>
            </w:pPr>
            <w:r w:rsidRPr="00187FCB">
              <w:t>0.00023</w:t>
            </w:r>
          </w:p>
        </w:tc>
      </w:tr>
      <w:tr w:rsidR="008F6B6F" w:rsidRPr="00187FCB" w14:paraId="59F16A96" w14:textId="77777777" w:rsidTr="008F6B6F">
        <w:tc>
          <w:tcPr>
            <w:tcW w:w="820" w:type="pct"/>
            <w:vMerge w:val="restart"/>
            <w:vAlign w:val="center"/>
          </w:tcPr>
          <w:p w14:paraId="37F355FD" w14:textId="77777777" w:rsidR="008F6B6F" w:rsidRPr="00187FCB" w:rsidRDefault="008F6B6F" w:rsidP="008F6B6F">
            <w:pPr>
              <w:pStyle w:val="TableText9pt"/>
              <w:keepNext/>
              <w:jc w:val="left"/>
            </w:pPr>
            <w:r w:rsidRPr="00187FCB">
              <w:t>Fludioxonil</w:t>
            </w:r>
          </w:p>
        </w:tc>
        <w:tc>
          <w:tcPr>
            <w:tcW w:w="971" w:type="pct"/>
            <w:shd w:val="clear" w:color="auto" w:fill="auto"/>
            <w:vAlign w:val="center"/>
          </w:tcPr>
          <w:p w14:paraId="0D36A0B5" w14:textId="77777777" w:rsidR="008F6B6F" w:rsidRPr="00187FCB" w:rsidRDefault="008F6B6F" w:rsidP="008F6B6F">
            <w:pPr>
              <w:pStyle w:val="TableText9pt"/>
              <w:keepNext/>
            </w:pPr>
            <w:r w:rsidRPr="00187FCB">
              <w:t>Bagging (25 kg bags)</w:t>
            </w:r>
          </w:p>
        </w:tc>
        <w:tc>
          <w:tcPr>
            <w:tcW w:w="597" w:type="pct"/>
            <w:shd w:val="clear" w:color="auto" w:fill="auto"/>
            <w:vAlign w:val="center"/>
          </w:tcPr>
          <w:p w14:paraId="03BFF269" w14:textId="77777777" w:rsidR="008F6B6F" w:rsidRPr="00187FCB" w:rsidRDefault="008F6B6F" w:rsidP="008F6B6F">
            <w:pPr>
              <w:pStyle w:val="TableText9pt"/>
              <w:keepNext/>
            </w:pPr>
            <w:r w:rsidRPr="00187FCB">
              <w:t>No</w:t>
            </w:r>
          </w:p>
        </w:tc>
        <w:tc>
          <w:tcPr>
            <w:tcW w:w="642" w:type="pct"/>
            <w:shd w:val="clear" w:color="auto" w:fill="auto"/>
            <w:vAlign w:val="center"/>
          </w:tcPr>
          <w:p w14:paraId="75C35186" w14:textId="77777777" w:rsidR="008F6B6F" w:rsidRPr="00187FCB" w:rsidRDefault="008F6B6F" w:rsidP="008F6B6F">
            <w:pPr>
              <w:pStyle w:val="TableText9pt"/>
              <w:keepNext/>
              <w:rPr>
                <w:b/>
              </w:rPr>
            </w:pPr>
            <w:r w:rsidRPr="00187FCB">
              <w:rPr>
                <w:b/>
              </w:rPr>
              <w:t>0.00035</w:t>
            </w:r>
          </w:p>
        </w:tc>
        <w:tc>
          <w:tcPr>
            <w:tcW w:w="682" w:type="pct"/>
            <w:shd w:val="clear" w:color="auto" w:fill="auto"/>
            <w:vAlign w:val="center"/>
          </w:tcPr>
          <w:p w14:paraId="611B8866" w14:textId="77777777" w:rsidR="008F6B6F" w:rsidRPr="00187FCB" w:rsidRDefault="008F6B6F" w:rsidP="008F6B6F">
            <w:pPr>
              <w:pStyle w:val="TableText9pt"/>
              <w:keepNext/>
            </w:pPr>
            <w:r w:rsidRPr="00187FCB">
              <w:t>0.00034</w:t>
            </w:r>
          </w:p>
        </w:tc>
        <w:tc>
          <w:tcPr>
            <w:tcW w:w="607" w:type="pct"/>
            <w:vAlign w:val="center"/>
          </w:tcPr>
          <w:p w14:paraId="784CA1AB" w14:textId="77777777" w:rsidR="008F6B6F" w:rsidRPr="00187FCB" w:rsidRDefault="008F6B6F" w:rsidP="008F6B6F">
            <w:pPr>
              <w:pStyle w:val="TableText9pt"/>
              <w:keepNext/>
            </w:pPr>
            <w:r w:rsidRPr="00187FCB">
              <w:rPr>
                <w:b/>
              </w:rPr>
              <w:t>0.00030</w:t>
            </w:r>
          </w:p>
        </w:tc>
        <w:tc>
          <w:tcPr>
            <w:tcW w:w="681" w:type="pct"/>
            <w:vAlign w:val="center"/>
          </w:tcPr>
          <w:p w14:paraId="2EE31D8D" w14:textId="77777777" w:rsidR="008F6B6F" w:rsidRPr="00187FCB" w:rsidRDefault="008F6B6F" w:rsidP="008F6B6F">
            <w:pPr>
              <w:pStyle w:val="TableText9pt"/>
              <w:keepNext/>
            </w:pPr>
            <w:r w:rsidRPr="00187FCB">
              <w:t>0.00029</w:t>
            </w:r>
          </w:p>
        </w:tc>
      </w:tr>
      <w:tr w:rsidR="008F6B6F" w:rsidRPr="00187FCB" w14:paraId="361DD952" w14:textId="77777777" w:rsidTr="008F6B6F">
        <w:tc>
          <w:tcPr>
            <w:tcW w:w="820" w:type="pct"/>
            <w:vMerge/>
            <w:vAlign w:val="center"/>
          </w:tcPr>
          <w:p w14:paraId="1D92D775" w14:textId="77777777" w:rsidR="008F6B6F" w:rsidRPr="00187FCB" w:rsidRDefault="008F6B6F" w:rsidP="008F6B6F">
            <w:pPr>
              <w:pStyle w:val="TableText9pt"/>
              <w:keepNext/>
              <w:jc w:val="left"/>
            </w:pPr>
          </w:p>
        </w:tc>
        <w:tc>
          <w:tcPr>
            <w:tcW w:w="971" w:type="pct"/>
            <w:shd w:val="clear" w:color="auto" w:fill="auto"/>
            <w:vAlign w:val="center"/>
          </w:tcPr>
          <w:p w14:paraId="25606A9D" w14:textId="77777777" w:rsidR="008F6B6F" w:rsidRPr="00187FCB" w:rsidRDefault="008F6B6F" w:rsidP="008F6B6F">
            <w:pPr>
              <w:pStyle w:val="TableText9pt"/>
              <w:keepNext/>
            </w:pPr>
            <w:r w:rsidRPr="00187FCB">
              <w:t>Cleaning</w:t>
            </w:r>
          </w:p>
        </w:tc>
        <w:tc>
          <w:tcPr>
            <w:tcW w:w="597" w:type="pct"/>
            <w:shd w:val="clear" w:color="auto" w:fill="auto"/>
            <w:vAlign w:val="center"/>
          </w:tcPr>
          <w:p w14:paraId="7EE6CAF8" w14:textId="77777777" w:rsidR="008F6B6F" w:rsidRPr="00187FCB" w:rsidRDefault="008F6B6F" w:rsidP="008F6B6F">
            <w:pPr>
              <w:pStyle w:val="TableText9pt"/>
              <w:keepNext/>
            </w:pPr>
            <w:r w:rsidRPr="00187FCB">
              <w:t>Yes</w:t>
            </w:r>
          </w:p>
        </w:tc>
        <w:tc>
          <w:tcPr>
            <w:tcW w:w="642" w:type="pct"/>
            <w:shd w:val="clear" w:color="auto" w:fill="auto"/>
            <w:vAlign w:val="center"/>
          </w:tcPr>
          <w:p w14:paraId="7705864C" w14:textId="77777777" w:rsidR="008F6B6F" w:rsidRPr="00187FCB" w:rsidRDefault="008F6B6F" w:rsidP="008F6B6F">
            <w:pPr>
              <w:pStyle w:val="TableText9pt"/>
              <w:keepNext/>
            </w:pPr>
            <w:r w:rsidRPr="00187FCB">
              <w:t>0.00061</w:t>
            </w:r>
          </w:p>
        </w:tc>
        <w:tc>
          <w:tcPr>
            <w:tcW w:w="682" w:type="pct"/>
            <w:shd w:val="clear" w:color="auto" w:fill="auto"/>
          </w:tcPr>
          <w:p w14:paraId="29FE1BB4" w14:textId="77777777" w:rsidR="008F6B6F" w:rsidRPr="00187FCB" w:rsidRDefault="008F6B6F" w:rsidP="008F6B6F">
            <w:pPr>
              <w:pStyle w:val="TableText9pt"/>
              <w:keepNext/>
              <w:rPr>
                <w:b/>
              </w:rPr>
            </w:pPr>
            <w:r w:rsidRPr="00187FCB">
              <w:rPr>
                <w:b/>
              </w:rPr>
              <w:t>0.00073</w:t>
            </w:r>
          </w:p>
        </w:tc>
        <w:tc>
          <w:tcPr>
            <w:tcW w:w="607" w:type="pct"/>
            <w:vAlign w:val="center"/>
          </w:tcPr>
          <w:p w14:paraId="1479993E" w14:textId="77777777" w:rsidR="008F6B6F" w:rsidRPr="00187FCB" w:rsidRDefault="008F6B6F" w:rsidP="008F6B6F">
            <w:pPr>
              <w:pStyle w:val="TableText9pt"/>
              <w:keepNext/>
              <w:rPr>
                <w:b/>
              </w:rPr>
            </w:pPr>
            <w:r w:rsidRPr="00187FCB">
              <w:t>0.00052</w:t>
            </w:r>
          </w:p>
        </w:tc>
        <w:tc>
          <w:tcPr>
            <w:tcW w:w="681" w:type="pct"/>
          </w:tcPr>
          <w:p w14:paraId="17F892A1" w14:textId="77777777" w:rsidR="008F6B6F" w:rsidRPr="00187FCB" w:rsidRDefault="008F6B6F" w:rsidP="008F6B6F">
            <w:pPr>
              <w:pStyle w:val="TableText9pt"/>
              <w:keepNext/>
              <w:rPr>
                <w:b/>
              </w:rPr>
            </w:pPr>
            <w:r w:rsidRPr="00187FCB">
              <w:rPr>
                <w:b/>
              </w:rPr>
              <w:t>0.00062</w:t>
            </w:r>
          </w:p>
        </w:tc>
      </w:tr>
      <w:tr w:rsidR="008F6B6F" w:rsidRPr="00187FCB" w14:paraId="5AC76D80" w14:textId="77777777" w:rsidTr="008F6B6F">
        <w:tc>
          <w:tcPr>
            <w:tcW w:w="820" w:type="pct"/>
            <w:vMerge w:val="restart"/>
            <w:vAlign w:val="center"/>
          </w:tcPr>
          <w:p w14:paraId="3226E66C" w14:textId="77777777" w:rsidR="008F6B6F" w:rsidRPr="00187FCB" w:rsidRDefault="008F6B6F" w:rsidP="008F6B6F">
            <w:pPr>
              <w:pStyle w:val="TableText9pt"/>
              <w:keepNext/>
              <w:jc w:val="left"/>
            </w:pPr>
            <w:r w:rsidRPr="00187FCB">
              <w:t>Azoxystrobin</w:t>
            </w:r>
          </w:p>
        </w:tc>
        <w:tc>
          <w:tcPr>
            <w:tcW w:w="971" w:type="pct"/>
            <w:shd w:val="clear" w:color="auto" w:fill="auto"/>
            <w:vAlign w:val="center"/>
          </w:tcPr>
          <w:p w14:paraId="19628997" w14:textId="77777777" w:rsidR="008F6B6F" w:rsidRPr="00187FCB" w:rsidRDefault="008F6B6F" w:rsidP="008F6B6F">
            <w:pPr>
              <w:pStyle w:val="TableText9pt"/>
              <w:keepNext/>
            </w:pPr>
            <w:r w:rsidRPr="00187FCB">
              <w:t>Bagging (25 kg bags)</w:t>
            </w:r>
          </w:p>
        </w:tc>
        <w:tc>
          <w:tcPr>
            <w:tcW w:w="597" w:type="pct"/>
            <w:shd w:val="clear" w:color="auto" w:fill="auto"/>
            <w:vAlign w:val="center"/>
          </w:tcPr>
          <w:p w14:paraId="74451CDA" w14:textId="77777777" w:rsidR="008F6B6F" w:rsidRPr="00187FCB" w:rsidRDefault="008F6B6F" w:rsidP="008F6B6F">
            <w:pPr>
              <w:pStyle w:val="TableText9pt"/>
              <w:keepNext/>
            </w:pPr>
            <w:r w:rsidRPr="00187FCB">
              <w:t>No</w:t>
            </w:r>
          </w:p>
        </w:tc>
        <w:tc>
          <w:tcPr>
            <w:tcW w:w="642" w:type="pct"/>
            <w:shd w:val="clear" w:color="auto" w:fill="auto"/>
            <w:vAlign w:val="center"/>
          </w:tcPr>
          <w:p w14:paraId="1A70BD7A" w14:textId="77777777" w:rsidR="008F6B6F" w:rsidRPr="00187FCB" w:rsidRDefault="008F6B6F" w:rsidP="008F6B6F">
            <w:pPr>
              <w:pStyle w:val="TableText9pt"/>
              <w:keepNext/>
              <w:rPr>
                <w:b/>
              </w:rPr>
            </w:pPr>
            <w:r w:rsidRPr="00187FCB">
              <w:rPr>
                <w:b/>
              </w:rPr>
              <w:t>0.00014</w:t>
            </w:r>
          </w:p>
        </w:tc>
        <w:tc>
          <w:tcPr>
            <w:tcW w:w="682" w:type="pct"/>
            <w:shd w:val="clear" w:color="auto" w:fill="auto"/>
            <w:vAlign w:val="center"/>
          </w:tcPr>
          <w:p w14:paraId="7221A28C" w14:textId="77777777" w:rsidR="008F6B6F" w:rsidRPr="00187FCB" w:rsidRDefault="008F6B6F" w:rsidP="008F6B6F">
            <w:pPr>
              <w:pStyle w:val="TableText9pt"/>
              <w:keepNext/>
            </w:pPr>
            <w:r w:rsidRPr="00187FCB">
              <w:t>0.00014</w:t>
            </w:r>
          </w:p>
        </w:tc>
        <w:tc>
          <w:tcPr>
            <w:tcW w:w="607" w:type="pct"/>
            <w:vAlign w:val="center"/>
          </w:tcPr>
          <w:p w14:paraId="0F65BBAA" w14:textId="77777777" w:rsidR="008F6B6F" w:rsidRPr="00187FCB" w:rsidRDefault="008F6B6F" w:rsidP="008F6B6F">
            <w:pPr>
              <w:pStyle w:val="TableText9pt"/>
              <w:keepNext/>
            </w:pPr>
            <w:r w:rsidRPr="00187FCB">
              <w:rPr>
                <w:b/>
              </w:rPr>
              <w:t>0.00012</w:t>
            </w:r>
          </w:p>
        </w:tc>
        <w:tc>
          <w:tcPr>
            <w:tcW w:w="681" w:type="pct"/>
            <w:vAlign w:val="center"/>
          </w:tcPr>
          <w:p w14:paraId="4CDD2453" w14:textId="77777777" w:rsidR="008F6B6F" w:rsidRPr="00187FCB" w:rsidRDefault="008F6B6F" w:rsidP="008F6B6F">
            <w:pPr>
              <w:pStyle w:val="TableText9pt"/>
              <w:keepNext/>
            </w:pPr>
            <w:r w:rsidRPr="00187FCB">
              <w:t>0.00012</w:t>
            </w:r>
          </w:p>
        </w:tc>
      </w:tr>
      <w:tr w:rsidR="008F6B6F" w:rsidRPr="00187FCB" w14:paraId="5F270151" w14:textId="77777777" w:rsidTr="008F6B6F">
        <w:tc>
          <w:tcPr>
            <w:tcW w:w="820" w:type="pct"/>
            <w:vMerge/>
            <w:vAlign w:val="center"/>
          </w:tcPr>
          <w:p w14:paraId="2FC0B02D" w14:textId="77777777" w:rsidR="008F6B6F" w:rsidRPr="00187FCB" w:rsidRDefault="008F6B6F" w:rsidP="008F6B6F">
            <w:pPr>
              <w:pStyle w:val="TableText9pt"/>
              <w:keepNext/>
              <w:jc w:val="left"/>
            </w:pPr>
          </w:p>
        </w:tc>
        <w:tc>
          <w:tcPr>
            <w:tcW w:w="971" w:type="pct"/>
            <w:shd w:val="clear" w:color="auto" w:fill="auto"/>
            <w:vAlign w:val="center"/>
          </w:tcPr>
          <w:p w14:paraId="0E337EAD" w14:textId="77777777" w:rsidR="008F6B6F" w:rsidRPr="00187FCB" w:rsidRDefault="008F6B6F" w:rsidP="008F6B6F">
            <w:pPr>
              <w:pStyle w:val="TableText9pt"/>
              <w:keepNext/>
            </w:pPr>
            <w:r w:rsidRPr="00187FCB">
              <w:t>Cleaning</w:t>
            </w:r>
          </w:p>
        </w:tc>
        <w:tc>
          <w:tcPr>
            <w:tcW w:w="597" w:type="pct"/>
            <w:shd w:val="clear" w:color="auto" w:fill="auto"/>
            <w:vAlign w:val="center"/>
          </w:tcPr>
          <w:p w14:paraId="688F5B88" w14:textId="77777777" w:rsidR="008F6B6F" w:rsidRPr="00187FCB" w:rsidRDefault="008F6B6F" w:rsidP="008F6B6F">
            <w:pPr>
              <w:pStyle w:val="TableText9pt"/>
              <w:keepNext/>
            </w:pPr>
            <w:r w:rsidRPr="00187FCB">
              <w:t>Yes</w:t>
            </w:r>
          </w:p>
        </w:tc>
        <w:tc>
          <w:tcPr>
            <w:tcW w:w="642" w:type="pct"/>
            <w:shd w:val="clear" w:color="auto" w:fill="auto"/>
            <w:vAlign w:val="center"/>
          </w:tcPr>
          <w:p w14:paraId="5EB76272" w14:textId="77777777" w:rsidR="008F6B6F" w:rsidRPr="00187FCB" w:rsidRDefault="008F6B6F" w:rsidP="008F6B6F">
            <w:pPr>
              <w:pStyle w:val="TableText9pt"/>
              <w:keepNext/>
            </w:pPr>
            <w:r w:rsidRPr="00187FCB">
              <w:t>0.00061</w:t>
            </w:r>
          </w:p>
        </w:tc>
        <w:tc>
          <w:tcPr>
            <w:tcW w:w="682" w:type="pct"/>
            <w:shd w:val="clear" w:color="auto" w:fill="auto"/>
          </w:tcPr>
          <w:p w14:paraId="3C489AC9" w14:textId="77777777" w:rsidR="008F6B6F" w:rsidRPr="00187FCB" w:rsidRDefault="008F6B6F" w:rsidP="008F6B6F">
            <w:pPr>
              <w:pStyle w:val="TableText9pt"/>
              <w:keepNext/>
            </w:pPr>
            <w:r w:rsidRPr="00187FCB">
              <w:rPr>
                <w:b/>
              </w:rPr>
              <w:t>0.00073</w:t>
            </w:r>
          </w:p>
        </w:tc>
        <w:tc>
          <w:tcPr>
            <w:tcW w:w="607" w:type="pct"/>
            <w:vAlign w:val="center"/>
          </w:tcPr>
          <w:p w14:paraId="4866F606" w14:textId="77777777" w:rsidR="008F6B6F" w:rsidRPr="00187FCB" w:rsidRDefault="008F6B6F" w:rsidP="008F6B6F">
            <w:pPr>
              <w:pStyle w:val="TableText9pt"/>
              <w:keepNext/>
            </w:pPr>
            <w:r w:rsidRPr="00187FCB">
              <w:t>0.00052</w:t>
            </w:r>
          </w:p>
        </w:tc>
        <w:tc>
          <w:tcPr>
            <w:tcW w:w="681" w:type="pct"/>
          </w:tcPr>
          <w:p w14:paraId="30F91853" w14:textId="77777777" w:rsidR="008F6B6F" w:rsidRPr="00187FCB" w:rsidRDefault="008F6B6F" w:rsidP="008F6B6F">
            <w:pPr>
              <w:pStyle w:val="TableText9pt"/>
              <w:keepNext/>
            </w:pPr>
            <w:r w:rsidRPr="00187FCB">
              <w:rPr>
                <w:b/>
              </w:rPr>
              <w:t>0.00062</w:t>
            </w:r>
          </w:p>
        </w:tc>
      </w:tr>
      <w:tr w:rsidR="008F6B6F" w:rsidRPr="00187FCB" w14:paraId="474B40FC" w14:textId="77777777" w:rsidTr="008F6B6F">
        <w:tc>
          <w:tcPr>
            <w:tcW w:w="820" w:type="pct"/>
            <w:vMerge w:val="restart"/>
            <w:vAlign w:val="center"/>
          </w:tcPr>
          <w:p w14:paraId="766A601B" w14:textId="77777777" w:rsidR="008F6B6F" w:rsidRPr="00187FCB" w:rsidRDefault="008F6B6F" w:rsidP="008F6B6F">
            <w:pPr>
              <w:pStyle w:val="TableText9pt"/>
              <w:keepNext/>
              <w:jc w:val="left"/>
            </w:pPr>
            <w:r w:rsidRPr="00187FCB">
              <w:t>Thiabendazole</w:t>
            </w:r>
          </w:p>
        </w:tc>
        <w:tc>
          <w:tcPr>
            <w:tcW w:w="971" w:type="pct"/>
            <w:shd w:val="clear" w:color="auto" w:fill="auto"/>
            <w:vAlign w:val="center"/>
          </w:tcPr>
          <w:p w14:paraId="69F5EA49" w14:textId="77777777" w:rsidR="008F6B6F" w:rsidRPr="00187FCB" w:rsidRDefault="008F6B6F" w:rsidP="008F6B6F">
            <w:pPr>
              <w:pStyle w:val="TableText9pt"/>
              <w:keepNext/>
            </w:pPr>
            <w:r w:rsidRPr="00187FCB">
              <w:t>Bagging (25 kg bags)</w:t>
            </w:r>
          </w:p>
        </w:tc>
        <w:tc>
          <w:tcPr>
            <w:tcW w:w="597" w:type="pct"/>
            <w:shd w:val="clear" w:color="auto" w:fill="auto"/>
            <w:vAlign w:val="center"/>
          </w:tcPr>
          <w:p w14:paraId="1A29E3BD" w14:textId="77777777" w:rsidR="008F6B6F" w:rsidRPr="00187FCB" w:rsidRDefault="008F6B6F" w:rsidP="008F6B6F">
            <w:pPr>
              <w:pStyle w:val="TableText9pt"/>
              <w:keepNext/>
            </w:pPr>
            <w:r w:rsidRPr="00187FCB">
              <w:t>No</w:t>
            </w:r>
          </w:p>
        </w:tc>
        <w:tc>
          <w:tcPr>
            <w:tcW w:w="642" w:type="pct"/>
            <w:shd w:val="clear" w:color="auto" w:fill="auto"/>
            <w:vAlign w:val="center"/>
          </w:tcPr>
          <w:p w14:paraId="54128EBE" w14:textId="77777777" w:rsidR="008F6B6F" w:rsidRPr="00187FCB" w:rsidRDefault="008F6B6F" w:rsidP="008F6B6F">
            <w:pPr>
              <w:pStyle w:val="TableText9pt"/>
              <w:keepNext/>
            </w:pPr>
            <w:r w:rsidRPr="00187FCB">
              <w:t>0.00016</w:t>
            </w:r>
          </w:p>
        </w:tc>
        <w:tc>
          <w:tcPr>
            <w:tcW w:w="682" w:type="pct"/>
            <w:shd w:val="clear" w:color="auto" w:fill="auto"/>
            <w:vAlign w:val="center"/>
          </w:tcPr>
          <w:p w14:paraId="66FAFAFE" w14:textId="77777777" w:rsidR="008F6B6F" w:rsidRPr="00187FCB" w:rsidRDefault="008F6B6F" w:rsidP="008F6B6F">
            <w:pPr>
              <w:pStyle w:val="TableText9pt"/>
              <w:keepNext/>
              <w:rPr>
                <w:b/>
              </w:rPr>
            </w:pPr>
            <w:r w:rsidRPr="00187FCB">
              <w:rPr>
                <w:b/>
              </w:rPr>
              <w:t>0.00017</w:t>
            </w:r>
          </w:p>
        </w:tc>
        <w:tc>
          <w:tcPr>
            <w:tcW w:w="607" w:type="pct"/>
            <w:vAlign w:val="center"/>
          </w:tcPr>
          <w:p w14:paraId="457BD8A9" w14:textId="77777777" w:rsidR="008F6B6F" w:rsidRPr="00187FCB" w:rsidRDefault="008F6B6F" w:rsidP="008F6B6F">
            <w:pPr>
              <w:pStyle w:val="TableText9pt"/>
              <w:keepNext/>
              <w:rPr>
                <w:b/>
              </w:rPr>
            </w:pPr>
            <w:r w:rsidRPr="00187FCB">
              <w:t>0.00014</w:t>
            </w:r>
          </w:p>
        </w:tc>
        <w:tc>
          <w:tcPr>
            <w:tcW w:w="681" w:type="pct"/>
            <w:vAlign w:val="center"/>
          </w:tcPr>
          <w:p w14:paraId="3B33A4EF" w14:textId="77777777" w:rsidR="008F6B6F" w:rsidRPr="00C52641" w:rsidRDefault="008F6B6F" w:rsidP="008F6B6F">
            <w:pPr>
              <w:pStyle w:val="TableText9pt"/>
              <w:keepNext/>
              <w:rPr>
                <w:b/>
                <w:bCs/>
              </w:rPr>
            </w:pPr>
            <w:r w:rsidRPr="00704C09">
              <w:rPr>
                <w:b/>
                <w:bCs/>
              </w:rPr>
              <w:t>0.00014</w:t>
            </w:r>
          </w:p>
        </w:tc>
      </w:tr>
      <w:tr w:rsidR="008F6B6F" w:rsidRPr="00187FCB" w14:paraId="1708E95F" w14:textId="77777777" w:rsidTr="008F6B6F">
        <w:tc>
          <w:tcPr>
            <w:tcW w:w="820" w:type="pct"/>
            <w:vMerge/>
          </w:tcPr>
          <w:p w14:paraId="2D08ED6C" w14:textId="77777777" w:rsidR="008F6B6F" w:rsidRPr="00187FCB" w:rsidRDefault="008F6B6F" w:rsidP="008F6B6F">
            <w:pPr>
              <w:pStyle w:val="TableText9pt"/>
              <w:keepNext/>
            </w:pPr>
          </w:p>
        </w:tc>
        <w:tc>
          <w:tcPr>
            <w:tcW w:w="971" w:type="pct"/>
            <w:shd w:val="clear" w:color="auto" w:fill="auto"/>
            <w:vAlign w:val="center"/>
          </w:tcPr>
          <w:p w14:paraId="4A8914F6" w14:textId="77777777" w:rsidR="008F6B6F" w:rsidRPr="00187FCB" w:rsidRDefault="008F6B6F" w:rsidP="008F6B6F">
            <w:pPr>
              <w:pStyle w:val="TableText9pt"/>
              <w:keepNext/>
            </w:pPr>
            <w:r w:rsidRPr="00187FCB">
              <w:t>Cleaning</w:t>
            </w:r>
          </w:p>
        </w:tc>
        <w:tc>
          <w:tcPr>
            <w:tcW w:w="597" w:type="pct"/>
            <w:shd w:val="clear" w:color="auto" w:fill="auto"/>
            <w:vAlign w:val="center"/>
          </w:tcPr>
          <w:p w14:paraId="07F5FB36" w14:textId="77777777" w:rsidR="008F6B6F" w:rsidRPr="00187FCB" w:rsidRDefault="008F6B6F" w:rsidP="008F6B6F">
            <w:pPr>
              <w:pStyle w:val="TableText9pt"/>
              <w:keepNext/>
            </w:pPr>
            <w:r w:rsidRPr="00187FCB">
              <w:t>Yes</w:t>
            </w:r>
          </w:p>
        </w:tc>
        <w:tc>
          <w:tcPr>
            <w:tcW w:w="642" w:type="pct"/>
            <w:shd w:val="clear" w:color="auto" w:fill="auto"/>
            <w:vAlign w:val="center"/>
          </w:tcPr>
          <w:p w14:paraId="02B2F1EE" w14:textId="77777777" w:rsidR="008F6B6F" w:rsidRPr="00187FCB" w:rsidRDefault="008F6B6F" w:rsidP="008F6B6F">
            <w:pPr>
              <w:pStyle w:val="TableText9pt"/>
              <w:keepNext/>
            </w:pPr>
            <w:r w:rsidRPr="00187FCB">
              <w:t>0.00014</w:t>
            </w:r>
          </w:p>
        </w:tc>
        <w:tc>
          <w:tcPr>
            <w:tcW w:w="682" w:type="pct"/>
            <w:shd w:val="clear" w:color="auto" w:fill="auto"/>
          </w:tcPr>
          <w:p w14:paraId="25F7EA7D" w14:textId="77777777" w:rsidR="008F6B6F" w:rsidRPr="00187FCB" w:rsidRDefault="008F6B6F" w:rsidP="008F6B6F">
            <w:pPr>
              <w:pStyle w:val="TableText9pt"/>
              <w:keepNext/>
              <w:rPr>
                <w:b/>
              </w:rPr>
            </w:pPr>
            <w:r w:rsidRPr="00187FCB">
              <w:rPr>
                <w:b/>
              </w:rPr>
              <w:t>0.00015</w:t>
            </w:r>
          </w:p>
        </w:tc>
        <w:tc>
          <w:tcPr>
            <w:tcW w:w="607" w:type="pct"/>
            <w:vAlign w:val="center"/>
          </w:tcPr>
          <w:p w14:paraId="32EB8BA4" w14:textId="77777777" w:rsidR="008F6B6F" w:rsidRPr="00187FCB" w:rsidRDefault="008F6B6F" w:rsidP="008F6B6F">
            <w:pPr>
              <w:pStyle w:val="TableText9pt"/>
              <w:keepNext/>
              <w:rPr>
                <w:b/>
              </w:rPr>
            </w:pPr>
            <w:r w:rsidRPr="00187FCB">
              <w:t>0.00012</w:t>
            </w:r>
          </w:p>
        </w:tc>
        <w:tc>
          <w:tcPr>
            <w:tcW w:w="681" w:type="pct"/>
          </w:tcPr>
          <w:p w14:paraId="1158CEF9" w14:textId="77777777" w:rsidR="008F6B6F" w:rsidRPr="00187FCB" w:rsidRDefault="008F6B6F" w:rsidP="008F6B6F">
            <w:pPr>
              <w:pStyle w:val="TableText9pt"/>
              <w:keepNext/>
              <w:rPr>
                <w:b/>
              </w:rPr>
            </w:pPr>
            <w:r w:rsidRPr="00187FCB">
              <w:rPr>
                <w:b/>
              </w:rPr>
              <w:t>0.00013</w:t>
            </w:r>
          </w:p>
        </w:tc>
      </w:tr>
    </w:tbl>
    <w:p w14:paraId="4BED9CDB" w14:textId="77777777" w:rsidR="008F6B6F" w:rsidRPr="004C0530" w:rsidRDefault="008F6B6F" w:rsidP="00BC4B7E">
      <w:pPr>
        <w:pStyle w:val="TableFootnote"/>
        <w:keepNext/>
        <w:tabs>
          <w:tab w:val="left" w:pos="708"/>
          <w:tab w:val="left" w:pos="1416"/>
          <w:tab w:val="left" w:pos="2124"/>
          <w:tab w:val="left" w:pos="2832"/>
          <w:tab w:val="left" w:pos="3540"/>
          <w:tab w:val="left" w:pos="4198"/>
        </w:tabs>
        <w:ind w:left="284" w:hanging="284"/>
        <w:jc w:val="both"/>
      </w:pPr>
      <w:r w:rsidRPr="004C0530">
        <w:t>(a)</w:t>
      </w:r>
      <w:r w:rsidRPr="004C0530">
        <w:tab/>
      </w:r>
      <w:r>
        <w:t>Inhalation exposure values from prochloraz study have been adjusted to 20.83</w:t>
      </w:r>
      <w:r w:rsidRPr="004C0530">
        <w:t> L/min.</w:t>
      </w:r>
    </w:p>
    <w:p w14:paraId="75A75200" w14:textId="77777777" w:rsidR="008F6B6F" w:rsidRPr="004C0530" w:rsidRDefault="008F6B6F" w:rsidP="00BC4B7E">
      <w:pPr>
        <w:pStyle w:val="TableFootnote"/>
        <w:ind w:left="284" w:hanging="284"/>
        <w:jc w:val="both"/>
      </w:pPr>
      <w:r>
        <w:t>(b)</w:t>
      </w:r>
      <w:r>
        <w:tab/>
        <w:t>prochloraz</w:t>
      </w:r>
      <w:r w:rsidRPr="004C0530">
        <w:t xml:space="preserve"> study values (75</w:t>
      </w:r>
      <w:r w:rsidRPr="004C0530">
        <w:rPr>
          <w:vertAlign w:val="superscript"/>
        </w:rPr>
        <w:t>th</w:t>
      </w:r>
      <w:r w:rsidRPr="004C0530">
        <w:t xml:space="preserve"> percentile). </w:t>
      </w:r>
    </w:p>
    <w:p w14:paraId="2F01BF0A" w14:textId="77777777" w:rsidR="008F6B6F" w:rsidRDefault="008F6B6F" w:rsidP="00C81348">
      <w:pPr>
        <w:pStyle w:val="RepStandard"/>
      </w:pPr>
    </w:p>
    <w:sectPr w:rsidR="008F6B6F" w:rsidSect="001B7AAD">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61FB94" w14:textId="77777777" w:rsidR="001E7779" w:rsidRDefault="001E7779">
      <w:r>
        <w:separator/>
      </w:r>
    </w:p>
  </w:endnote>
  <w:endnote w:type="continuationSeparator" w:id="0">
    <w:p w14:paraId="3E1CE3EB" w14:textId="77777777" w:rsidR="001E7779" w:rsidRDefault="001E7779">
      <w:r>
        <w:continuationSeparator/>
      </w:r>
    </w:p>
  </w:endnote>
  <w:endnote w:type="continuationNotice" w:id="1">
    <w:p w14:paraId="13FD09CB" w14:textId="77777777" w:rsidR="001E7779" w:rsidRDefault="001E7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460D7" w14:textId="77777777" w:rsidR="00BC4B7E" w:rsidRDefault="00BC4B7E"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01A3C464" w14:textId="77777777" w:rsidR="00BC4B7E" w:rsidRDefault="00BC4B7E"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E3922" w14:textId="77777777" w:rsidR="001E7779" w:rsidRDefault="001E7779">
      <w:r>
        <w:separator/>
      </w:r>
    </w:p>
  </w:footnote>
  <w:footnote w:type="continuationSeparator" w:id="0">
    <w:p w14:paraId="126E9234" w14:textId="77777777" w:rsidR="001E7779" w:rsidRDefault="001E7779">
      <w:r>
        <w:continuationSeparator/>
      </w:r>
    </w:p>
  </w:footnote>
  <w:footnote w:type="continuationNotice" w:id="1">
    <w:p w14:paraId="07DACD4B" w14:textId="77777777" w:rsidR="001E7779" w:rsidRDefault="001E7779"/>
  </w:footnote>
  <w:footnote w:id="2">
    <w:p w14:paraId="4C9BE695" w14:textId="77777777" w:rsidR="00BC4B7E" w:rsidRPr="00B54F0E" w:rsidRDefault="00BC4B7E" w:rsidP="00B54F0E">
      <w:pPr>
        <w:pStyle w:val="Tekstprzypisudolnego"/>
        <w:ind w:left="142" w:hanging="142"/>
        <w:jc w:val="both"/>
        <w:rPr>
          <w:sz w:val="18"/>
          <w:szCs w:val="18"/>
        </w:rPr>
      </w:pPr>
      <w:r w:rsidRPr="00B54F0E">
        <w:rPr>
          <w:rStyle w:val="Odwoanieprzypisudolnego"/>
          <w:sz w:val="18"/>
          <w:szCs w:val="18"/>
        </w:rPr>
        <w:footnoteRef/>
      </w:r>
      <w:r w:rsidRPr="00B54F0E">
        <w:rPr>
          <w:sz w:val="18"/>
          <w:szCs w:val="18"/>
        </w:rPr>
        <w:t xml:space="preserve"> </w:t>
      </w:r>
      <w:r w:rsidRPr="00B54F0E">
        <w:rPr>
          <w:sz w:val="18"/>
          <w:szCs w:val="18"/>
        </w:rPr>
        <w:tab/>
        <w:t xml:space="preserve">Findlay, </w:t>
      </w:r>
      <w:proofErr w:type="spellStart"/>
      <w:r w:rsidRPr="00B54F0E">
        <w:rPr>
          <w:sz w:val="18"/>
          <w:szCs w:val="18"/>
        </w:rPr>
        <w:t>aM.L</w:t>
      </w:r>
      <w:proofErr w:type="spellEnd"/>
      <w:r w:rsidRPr="00B54F0E">
        <w:rPr>
          <w:sz w:val="18"/>
          <w:szCs w:val="18"/>
        </w:rPr>
        <w:t xml:space="preserve">., Chester, G., </w:t>
      </w:r>
      <w:proofErr w:type="spellStart"/>
      <w:r w:rsidRPr="00B54F0E">
        <w:rPr>
          <w:sz w:val="18"/>
          <w:szCs w:val="18"/>
        </w:rPr>
        <w:t>Mallyon</w:t>
      </w:r>
      <w:proofErr w:type="spellEnd"/>
      <w:r w:rsidRPr="00B54F0E">
        <w:rPr>
          <w:sz w:val="18"/>
          <w:szCs w:val="18"/>
        </w:rPr>
        <w:t xml:space="preserve"> B. Worker Exposure During Treatment of Seed with ‘</w:t>
      </w:r>
      <w:proofErr w:type="spellStart"/>
      <w:r w:rsidRPr="00B54F0E">
        <w:rPr>
          <w:sz w:val="18"/>
          <w:szCs w:val="18"/>
        </w:rPr>
        <w:t>Baytan</w:t>
      </w:r>
      <w:proofErr w:type="spellEnd"/>
      <w:r w:rsidRPr="00B54F0E">
        <w:rPr>
          <w:sz w:val="18"/>
          <w:szCs w:val="18"/>
        </w:rPr>
        <w:t>’. Report No. RJ 1621B. 12th December 1994.</w:t>
      </w:r>
    </w:p>
  </w:footnote>
  <w:footnote w:id="3">
    <w:p w14:paraId="13E9B9DF" w14:textId="77777777" w:rsidR="00BC4B7E" w:rsidRPr="00B54F0E" w:rsidRDefault="00BC4B7E" w:rsidP="00B54F0E">
      <w:pPr>
        <w:pStyle w:val="Tekstprzypisudolnego"/>
        <w:ind w:left="142" w:hanging="142"/>
        <w:jc w:val="both"/>
        <w:rPr>
          <w:sz w:val="18"/>
          <w:szCs w:val="18"/>
        </w:rPr>
      </w:pPr>
      <w:r w:rsidRPr="00B54F0E">
        <w:rPr>
          <w:rStyle w:val="Odwoanieprzypisudolnego"/>
          <w:sz w:val="18"/>
          <w:szCs w:val="18"/>
        </w:rPr>
        <w:footnoteRef/>
      </w:r>
      <w:r w:rsidRPr="00B54F0E">
        <w:rPr>
          <w:sz w:val="18"/>
          <w:szCs w:val="18"/>
        </w:rPr>
        <w:t xml:space="preserve"> </w:t>
      </w:r>
      <w:r w:rsidRPr="00B54F0E">
        <w:rPr>
          <w:sz w:val="18"/>
          <w:szCs w:val="18"/>
        </w:rPr>
        <w:tab/>
      </w:r>
      <w:proofErr w:type="spellStart"/>
      <w:r w:rsidRPr="00B54F0E">
        <w:rPr>
          <w:sz w:val="18"/>
          <w:szCs w:val="18"/>
        </w:rPr>
        <w:t>Leplay</w:t>
      </w:r>
      <w:proofErr w:type="spellEnd"/>
      <w:r w:rsidRPr="00B54F0E">
        <w:rPr>
          <w:sz w:val="18"/>
          <w:szCs w:val="18"/>
        </w:rPr>
        <w:t xml:space="preserve">, M.A., </w:t>
      </w:r>
      <w:proofErr w:type="spellStart"/>
      <w:r w:rsidRPr="00B54F0E">
        <w:rPr>
          <w:sz w:val="18"/>
          <w:szCs w:val="18"/>
        </w:rPr>
        <w:t>Vergnon</w:t>
      </w:r>
      <w:proofErr w:type="spellEnd"/>
      <w:r w:rsidRPr="00B54F0E">
        <w:rPr>
          <w:sz w:val="18"/>
          <w:szCs w:val="18"/>
        </w:rPr>
        <w:t>, JC., Zell, S. Worker Exposure During Treatment of Wheat Seed With ‘Germinate Double’. Report No. 93002 HI 557/037/95.</w:t>
      </w:r>
    </w:p>
  </w:footnote>
  <w:footnote w:id="4">
    <w:p w14:paraId="088C6E64" w14:textId="77777777" w:rsidR="00BC4B7E" w:rsidRDefault="00BC4B7E" w:rsidP="00B54F0E">
      <w:pPr>
        <w:pStyle w:val="Tekstprzypisudolnego"/>
        <w:ind w:left="142" w:hanging="142"/>
        <w:jc w:val="both"/>
      </w:pPr>
      <w:r w:rsidRPr="00B54F0E">
        <w:rPr>
          <w:rStyle w:val="Odwoanieprzypisudolnego"/>
          <w:sz w:val="18"/>
          <w:szCs w:val="18"/>
        </w:rPr>
        <w:footnoteRef/>
      </w:r>
      <w:r w:rsidRPr="00B54F0E">
        <w:rPr>
          <w:sz w:val="18"/>
          <w:szCs w:val="18"/>
        </w:rPr>
        <w:t xml:space="preserve"> </w:t>
      </w:r>
      <w:r w:rsidRPr="00B54F0E">
        <w:rPr>
          <w:sz w:val="18"/>
          <w:szCs w:val="18"/>
        </w:rPr>
        <w:tab/>
        <w:t xml:space="preserve">Chester, G., Wiseman, M., </w:t>
      </w:r>
      <w:proofErr w:type="spellStart"/>
      <w:r w:rsidRPr="00B54F0E">
        <w:rPr>
          <w:sz w:val="18"/>
          <w:szCs w:val="18"/>
        </w:rPr>
        <w:t>Pontal</w:t>
      </w:r>
      <w:proofErr w:type="spellEnd"/>
      <w:r w:rsidRPr="00B54F0E">
        <w:rPr>
          <w:sz w:val="18"/>
          <w:szCs w:val="18"/>
        </w:rPr>
        <w:t xml:space="preserve">, P-G., Worker Exposure During Seed Treatment and Sowing of Treated Seed in the UK and France: An Overview. Zeneca Agrochemicals, </w:t>
      </w:r>
      <w:proofErr w:type="spellStart"/>
      <w:r w:rsidRPr="00B54F0E">
        <w:rPr>
          <w:sz w:val="18"/>
          <w:szCs w:val="18"/>
        </w:rPr>
        <w:t>Fernhurst</w:t>
      </w:r>
      <w:proofErr w:type="spellEnd"/>
      <w:r w:rsidRPr="00B54F0E">
        <w:rPr>
          <w:sz w:val="18"/>
          <w:szCs w:val="18"/>
        </w:rPr>
        <w:t xml:space="preserve">, </w:t>
      </w:r>
      <w:proofErr w:type="spellStart"/>
      <w:r w:rsidRPr="00B54F0E">
        <w:rPr>
          <w:sz w:val="18"/>
          <w:szCs w:val="18"/>
        </w:rPr>
        <w:t>Haslemere</w:t>
      </w:r>
      <w:proofErr w:type="spellEnd"/>
      <w:r w:rsidRPr="00B54F0E">
        <w:rPr>
          <w:sz w:val="18"/>
          <w:szCs w:val="18"/>
        </w:rPr>
        <w:t xml:space="preserve">. Report No. TMF 4896. </w:t>
      </w:r>
      <w:r w:rsidRPr="00B54F0E">
        <w:rPr>
          <w:bCs/>
          <w:sz w:val="18"/>
          <w:szCs w:val="18"/>
        </w:rPr>
        <w:t>The d</w:t>
      </w:r>
      <w:r w:rsidRPr="00B54F0E">
        <w:rPr>
          <w:sz w:val="18"/>
          <w:szCs w:val="18"/>
        </w:rPr>
        <w:t>ata are property of the Seed-TROPEX Group of which Syngenta is a member.</w:t>
      </w:r>
    </w:p>
  </w:footnote>
  <w:footnote w:id="5">
    <w:p w14:paraId="0E73A5A8" w14:textId="77777777" w:rsidR="00BC4B7E" w:rsidRPr="00600E47" w:rsidRDefault="00BC4B7E" w:rsidP="008D20AB">
      <w:pPr>
        <w:pStyle w:val="Tekstprzypisudolnego"/>
        <w:jc w:val="both"/>
        <w:rPr>
          <w:sz w:val="18"/>
          <w:szCs w:val="18"/>
        </w:rPr>
      </w:pPr>
      <w:r w:rsidRPr="008D20AB">
        <w:rPr>
          <w:rStyle w:val="Odwoanieprzypisudolnego"/>
          <w:sz w:val="18"/>
          <w:szCs w:val="18"/>
        </w:rPr>
        <w:footnoteRef/>
      </w:r>
      <w:r w:rsidRPr="008D20AB">
        <w:rPr>
          <w:sz w:val="18"/>
          <w:szCs w:val="18"/>
        </w:rPr>
        <w:t>EFSA Panel on Plant Protection Products and their Residues (PPR); Scientific Opinion on Preparation of</w:t>
      </w:r>
      <w:r w:rsidR="00600E47">
        <w:rPr>
          <w:sz w:val="18"/>
          <w:szCs w:val="18"/>
        </w:rPr>
        <w:t xml:space="preserve"> </w:t>
      </w:r>
      <w:r w:rsidRPr="008D20AB">
        <w:rPr>
          <w:sz w:val="18"/>
          <w:szCs w:val="18"/>
        </w:rPr>
        <w:t>a Guidance Document on Pesticide Exposure Assessment for Workers, Operators, Bystanders and Residents.</w:t>
      </w:r>
      <w:r w:rsidR="00600E47">
        <w:rPr>
          <w:sz w:val="18"/>
          <w:szCs w:val="18"/>
        </w:rPr>
        <w:t xml:space="preserve"> </w:t>
      </w:r>
      <w:r w:rsidRPr="008D20AB">
        <w:rPr>
          <w:sz w:val="18"/>
          <w:szCs w:val="18"/>
          <w:lang w:val="fr-CH"/>
        </w:rPr>
        <w:t>EFSA Jou</w:t>
      </w:r>
      <w:r w:rsidR="00600E47">
        <w:rPr>
          <w:sz w:val="18"/>
          <w:szCs w:val="18"/>
          <w:lang w:val="fr-CH"/>
        </w:rPr>
        <w:t xml:space="preserve">rnal 2010;8(2):1501. [65 pp.]. </w:t>
      </w:r>
      <w:r w:rsidRPr="008D20AB">
        <w:rPr>
          <w:sz w:val="18"/>
          <w:szCs w:val="18"/>
          <w:lang w:val="fr-CH"/>
        </w:rPr>
        <w:t xml:space="preserve">doi:10.2903/j.efsa.2010.1501. </w:t>
      </w:r>
      <w:r w:rsidRPr="008D20AB">
        <w:rPr>
          <w:sz w:val="18"/>
          <w:szCs w:val="18"/>
        </w:rPr>
        <w:t>Available online: www.efsa.europa.eu</w:t>
      </w:r>
    </w:p>
  </w:footnote>
  <w:footnote w:id="6">
    <w:p w14:paraId="05A6E1C5" w14:textId="77777777" w:rsidR="00BC4B7E" w:rsidRPr="008D20AB" w:rsidRDefault="00BC4B7E" w:rsidP="008D20AB">
      <w:pPr>
        <w:pStyle w:val="Tekstprzypisudolnego"/>
        <w:jc w:val="both"/>
        <w:rPr>
          <w:sz w:val="18"/>
          <w:szCs w:val="18"/>
        </w:rPr>
      </w:pPr>
      <w:r w:rsidRPr="008D20AB">
        <w:rPr>
          <w:rStyle w:val="Odwoanieprzypisudolnego"/>
          <w:sz w:val="18"/>
          <w:szCs w:val="18"/>
        </w:rPr>
        <w:footnoteRef/>
      </w:r>
      <w:r w:rsidRPr="008D20AB">
        <w:rPr>
          <w:sz w:val="18"/>
          <w:szCs w:val="18"/>
        </w:rPr>
        <w:t xml:space="preserve"> Findlay, M., Chester G. - Worker Exposure During Sowing of Treated Seed with ‘</w:t>
      </w:r>
      <w:proofErr w:type="spellStart"/>
      <w:r w:rsidRPr="008D20AB">
        <w:rPr>
          <w:sz w:val="18"/>
          <w:szCs w:val="18"/>
        </w:rPr>
        <w:t>Baytan</w:t>
      </w:r>
      <w:proofErr w:type="spellEnd"/>
      <w:r w:rsidRPr="008D20AB">
        <w:rPr>
          <w:sz w:val="18"/>
          <w:szCs w:val="18"/>
        </w:rPr>
        <w:t>’. Report No. WER001, issued 3 February 1995.</w:t>
      </w:r>
    </w:p>
  </w:footnote>
  <w:footnote w:id="7">
    <w:p w14:paraId="6E2FFDD5" w14:textId="77777777" w:rsidR="00BC4B7E" w:rsidRPr="008D20AB" w:rsidRDefault="00BC4B7E" w:rsidP="008D20AB">
      <w:pPr>
        <w:pStyle w:val="Tekstprzypisudolnego"/>
        <w:jc w:val="both"/>
        <w:rPr>
          <w:sz w:val="18"/>
          <w:szCs w:val="18"/>
        </w:rPr>
      </w:pPr>
      <w:r w:rsidRPr="008D20AB">
        <w:rPr>
          <w:rStyle w:val="Odwoanieprzypisudolnego"/>
          <w:sz w:val="18"/>
          <w:szCs w:val="18"/>
        </w:rPr>
        <w:footnoteRef/>
      </w:r>
      <w:r w:rsidRPr="008D20AB">
        <w:rPr>
          <w:sz w:val="18"/>
          <w:szCs w:val="18"/>
        </w:rPr>
        <w:t xml:space="preserve"> </w:t>
      </w:r>
      <w:proofErr w:type="spellStart"/>
      <w:r w:rsidRPr="008D20AB">
        <w:rPr>
          <w:sz w:val="18"/>
          <w:szCs w:val="18"/>
        </w:rPr>
        <w:t>Leplay</w:t>
      </w:r>
      <w:proofErr w:type="spellEnd"/>
      <w:r w:rsidRPr="008D20AB">
        <w:rPr>
          <w:sz w:val="18"/>
          <w:szCs w:val="18"/>
        </w:rPr>
        <w:t>, M.A. - Worker Exposure During Drilling of Wheat Seed Treated With Germinate Double. Report No. 93003 HI 5/42, issued March 1995.</w:t>
      </w:r>
    </w:p>
    <w:p w14:paraId="4229C838" w14:textId="77777777" w:rsidR="00BC4B7E" w:rsidRDefault="00BC4B7E" w:rsidP="00C15A3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6406B" w14:textId="77777777" w:rsidR="00BC4B7E" w:rsidRPr="00E54B51" w:rsidRDefault="00BC4B7E" w:rsidP="00EE68A7">
    <w:pPr>
      <w:pStyle w:val="RepPageHeader"/>
      <w:framePr w:w="2500" w:h="363" w:wrap="notBeside" w:vAnchor="text" w:hAnchor="margin" w:xAlign="right" w:yAlign="inside" w:anchorLock="1"/>
      <w:jc w:val="right"/>
      <w:rPr>
        <w:rStyle w:val="Numerstrony"/>
        <w:sz w:val="16"/>
        <w:szCs w:val="16"/>
      </w:rPr>
    </w:pPr>
    <w:r w:rsidRPr="00E54B51">
      <w:rPr>
        <w:noProof/>
        <w:sz w:val="16"/>
        <w:szCs w:val="16"/>
      </w:rPr>
      <w:t xml:space="preserve">Page </w:t>
    </w:r>
    <w:r w:rsidRPr="00E54B51">
      <w:rPr>
        <w:rStyle w:val="Numerstrony"/>
        <w:noProof/>
        <w:sz w:val="16"/>
        <w:szCs w:val="16"/>
      </w:rPr>
      <w:t xml:space="preserve"> </w:t>
    </w:r>
    <w:r w:rsidRPr="00E54B51">
      <w:rPr>
        <w:rStyle w:val="Numerstrony"/>
        <w:noProof/>
        <w:sz w:val="16"/>
        <w:szCs w:val="16"/>
      </w:rPr>
      <w:fldChar w:fldCharType="begin"/>
    </w:r>
    <w:r w:rsidRPr="00E54B51">
      <w:rPr>
        <w:rStyle w:val="Numerstrony"/>
        <w:noProof/>
        <w:sz w:val="16"/>
        <w:szCs w:val="16"/>
      </w:rPr>
      <w:instrText xml:space="preserve"> PAGE  \* Arabic </w:instrText>
    </w:r>
    <w:r w:rsidRPr="00E54B51">
      <w:rPr>
        <w:rStyle w:val="Numerstrony"/>
        <w:noProof/>
        <w:sz w:val="16"/>
        <w:szCs w:val="16"/>
      </w:rPr>
      <w:fldChar w:fldCharType="separate"/>
    </w:r>
    <w:r w:rsidR="005776D2">
      <w:rPr>
        <w:rStyle w:val="Numerstrony"/>
        <w:noProof/>
        <w:sz w:val="16"/>
        <w:szCs w:val="16"/>
      </w:rPr>
      <w:t>93</w:t>
    </w:r>
    <w:r w:rsidRPr="00E54B51">
      <w:rPr>
        <w:rStyle w:val="Numerstrony"/>
        <w:noProof/>
        <w:sz w:val="16"/>
        <w:szCs w:val="16"/>
      </w:rPr>
      <w:fldChar w:fldCharType="end"/>
    </w:r>
    <w:r w:rsidRPr="00E54B51">
      <w:rPr>
        <w:rStyle w:val="Numerstrony"/>
        <w:noProof/>
        <w:sz w:val="16"/>
        <w:szCs w:val="16"/>
      </w:rPr>
      <w:t xml:space="preserve"> /</w:t>
    </w:r>
    <w:r w:rsidRPr="00E54B51">
      <w:rPr>
        <w:rStyle w:val="Numerstrony"/>
        <w:sz w:val="16"/>
        <w:szCs w:val="16"/>
      </w:rPr>
      <w:fldChar w:fldCharType="begin"/>
    </w:r>
    <w:r w:rsidRPr="00E54B51">
      <w:rPr>
        <w:rStyle w:val="Numerstrony"/>
        <w:sz w:val="16"/>
        <w:szCs w:val="16"/>
      </w:rPr>
      <w:instrText xml:space="preserve"> NUMPAGES </w:instrText>
    </w:r>
    <w:r w:rsidRPr="00E54B51">
      <w:rPr>
        <w:rStyle w:val="Numerstrony"/>
        <w:sz w:val="16"/>
        <w:szCs w:val="16"/>
      </w:rPr>
      <w:fldChar w:fldCharType="separate"/>
    </w:r>
    <w:r w:rsidR="005776D2">
      <w:rPr>
        <w:rStyle w:val="Numerstrony"/>
        <w:noProof/>
        <w:sz w:val="16"/>
        <w:szCs w:val="16"/>
      </w:rPr>
      <w:t>93</w:t>
    </w:r>
    <w:r w:rsidRPr="00E54B51">
      <w:rPr>
        <w:rStyle w:val="Numerstrony"/>
        <w:sz w:val="16"/>
        <w:szCs w:val="16"/>
      </w:rPr>
      <w:fldChar w:fldCharType="end"/>
    </w:r>
    <w:r w:rsidRPr="00E54B51">
      <w:rPr>
        <w:sz w:val="16"/>
        <w:szCs w:val="16"/>
        <w:lang w:val="en-US"/>
      </w:rPr>
      <w:br/>
      <w:t>Version</w:t>
    </w:r>
    <w:r w:rsidR="005776D2">
      <w:rPr>
        <w:sz w:val="16"/>
        <w:szCs w:val="16"/>
        <w:lang w:val="en-US"/>
      </w:rPr>
      <w:t xml:space="preserve"> December</w:t>
    </w:r>
    <w:r w:rsidRPr="00E54B51">
      <w:rPr>
        <w:sz w:val="16"/>
        <w:szCs w:val="16"/>
        <w:lang w:val="en-US"/>
      </w:rPr>
      <w:t xml:space="preserve"> 2021</w:t>
    </w:r>
  </w:p>
  <w:p w14:paraId="7D220855" w14:textId="77777777" w:rsidR="00BC4B7E" w:rsidRPr="00E54B51" w:rsidRDefault="00BC4B7E" w:rsidP="00473FB0">
    <w:pPr>
      <w:pStyle w:val="RepPageHeader"/>
      <w:pBdr>
        <w:bottom w:val="single" w:sz="4" w:space="1" w:color="auto"/>
      </w:pBdr>
      <w:rPr>
        <w:sz w:val="16"/>
        <w:szCs w:val="16"/>
      </w:rPr>
    </w:pPr>
    <w:r w:rsidRPr="00E54B51">
      <w:rPr>
        <w:sz w:val="16"/>
        <w:szCs w:val="16"/>
      </w:rPr>
      <w:t xml:space="preserve">A17960B / </w:t>
    </w:r>
    <w:proofErr w:type="spellStart"/>
    <w:r w:rsidRPr="00E54B51">
      <w:rPr>
        <w:sz w:val="16"/>
        <w:szCs w:val="16"/>
      </w:rPr>
      <w:t>Fortenza</w:t>
    </w:r>
    <w:proofErr w:type="spellEnd"/>
    <w:r w:rsidRPr="00E54B51">
      <w:rPr>
        <w:sz w:val="16"/>
        <w:szCs w:val="16"/>
      </w:rPr>
      <w:t xml:space="preserve"> </w:t>
    </w:r>
  </w:p>
  <w:p w14:paraId="1DA69F50" w14:textId="77777777" w:rsidR="00BC4B7E" w:rsidRPr="00E54B51" w:rsidRDefault="00BC4B7E" w:rsidP="00473FB0">
    <w:pPr>
      <w:pStyle w:val="RepPageHeader"/>
      <w:pBdr>
        <w:bottom w:val="single" w:sz="4" w:space="1" w:color="auto"/>
      </w:pBdr>
      <w:rPr>
        <w:sz w:val="16"/>
        <w:szCs w:val="16"/>
      </w:rPr>
    </w:pPr>
    <w:r w:rsidRPr="00E54B51">
      <w:rPr>
        <w:sz w:val="16"/>
        <w:szCs w:val="16"/>
      </w:rPr>
      <w:t>Part B – Section 6 – Interzonal Core Assessment</w:t>
    </w:r>
  </w:p>
  <w:p w14:paraId="1C3A9269" w14:textId="77777777" w:rsidR="00BC4B7E" w:rsidRPr="00E54B51" w:rsidRDefault="00BC4B7E" w:rsidP="007C4BEE">
    <w:pPr>
      <w:pStyle w:val="RepPageHeader"/>
      <w:pBdr>
        <w:bottom w:val="single" w:sz="4" w:space="1" w:color="auto"/>
      </w:pBdr>
      <w:rPr>
        <w:sz w:val="16"/>
        <w:szCs w:val="16"/>
      </w:rPr>
    </w:pPr>
    <w:proofErr w:type="spellStart"/>
    <w:r w:rsidRPr="00E54B51">
      <w:rPr>
        <w:sz w:val="16"/>
        <w:szCs w:val="16"/>
      </w:rPr>
      <w:t>izRMS</w:t>
    </w:r>
    <w:proofErr w:type="spellEnd"/>
    <w:r w:rsidRPr="00E54B51">
      <w:rPr>
        <w:sz w:val="16"/>
        <w:szCs w:val="16"/>
      </w:rPr>
      <w:t xml:space="preserve"> version</w:t>
    </w:r>
  </w:p>
  <w:p w14:paraId="0E0F9187" w14:textId="77777777" w:rsidR="00BC4B7E" w:rsidRPr="008D2FEC" w:rsidRDefault="00BC4B7E" w:rsidP="00BC4B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FB05B" w14:textId="77777777" w:rsidR="00BC4B7E" w:rsidRDefault="00BC4B7E"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609D958B" w14:textId="77777777" w:rsidR="00BC4B7E" w:rsidRDefault="00BC4B7E" w:rsidP="00C81348">
    <w:pPr>
      <w:pStyle w:val="Nagwek"/>
    </w:pPr>
  </w:p>
  <w:p w14:paraId="187ED82E" w14:textId="77777777" w:rsidR="00BC4B7E" w:rsidRDefault="00BC4B7E" w:rsidP="00C813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6A47E" w14:textId="77777777" w:rsidR="00BC4B7E" w:rsidRDefault="00BC4B7E" w:rsidP="00C813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2" w15:restartNumberingAfterBreak="0">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8"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83A2114"/>
    <w:multiLevelType w:val="hybridMultilevel"/>
    <w:tmpl w:val="99967A4C"/>
    <w:lvl w:ilvl="0" w:tplc="B7CA3ADC">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42340"/>
    <w:multiLevelType w:val="hybridMultilevel"/>
    <w:tmpl w:val="F1423AD0"/>
    <w:lvl w:ilvl="0" w:tplc="9FFE6ADC">
      <w:start w:val="1"/>
      <w:numFmt w:val="upp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CA587F"/>
    <w:multiLevelType w:val="hybridMultilevel"/>
    <w:tmpl w:val="1EE49654"/>
    <w:lvl w:ilvl="0" w:tplc="7AAA58A4">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4"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2BF464D6"/>
    <w:multiLevelType w:val="hybridMultilevel"/>
    <w:tmpl w:val="0630C3A6"/>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9"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8B332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7DF68A3"/>
    <w:multiLevelType w:val="hybridMultilevel"/>
    <w:tmpl w:val="FC7A6462"/>
    <w:lvl w:ilvl="0" w:tplc="257A1766">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3"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57E828E3"/>
    <w:multiLevelType w:val="hybridMultilevel"/>
    <w:tmpl w:val="9EBE49F0"/>
    <w:lvl w:ilvl="0" w:tplc="0062F3CC">
      <w:start w:val="1"/>
      <w:numFmt w:val="bullet"/>
      <w:lvlRestart w:val="0"/>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9"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596D7EEF"/>
    <w:multiLevelType w:val="multilevel"/>
    <w:tmpl w:val="3CD2AA06"/>
    <w:name w:val="RepHeadings"/>
    <w:lvl w:ilvl="0">
      <w:start w:val="6"/>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683C0244"/>
    <w:multiLevelType w:val="hybridMultilevel"/>
    <w:tmpl w:val="CB38AD22"/>
    <w:lvl w:ilvl="0" w:tplc="630AE2DC">
      <w:start w:val="1"/>
      <w:numFmt w:val="upp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3"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4" w15:restartNumberingAfterBreak="0">
    <w:nsid w:val="6F002CB0"/>
    <w:multiLevelType w:val="hybridMultilevel"/>
    <w:tmpl w:val="378EC2D6"/>
    <w:lvl w:ilvl="0" w:tplc="3B08220C">
      <w:start w:val="1"/>
      <w:numFmt w:val="upperLetter"/>
      <w:pStyle w:val="RepBullet1"/>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5" w15:restartNumberingAfterBreak="0">
    <w:nsid w:val="6F2E056A"/>
    <w:multiLevelType w:val="hybridMultilevel"/>
    <w:tmpl w:val="D8642138"/>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8" w15:restartNumberingAfterBreak="0">
    <w:nsid w:val="72987249"/>
    <w:multiLevelType w:val="singleLevel"/>
    <w:tmpl w:val="671E84B0"/>
    <w:lvl w:ilvl="0">
      <w:start w:val="1"/>
      <w:numFmt w:val="bullet"/>
      <w:pStyle w:val="textkrper2"/>
      <w:lvlText w:val="-"/>
      <w:lvlJc w:val="left"/>
      <w:pPr>
        <w:tabs>
          <w:tab w:val="num" w:pos="360"/>
        </w:tabs>
        <w:ind w:left="360" w:hanging="360"/>
      </w:pPr>
      <w:rPr>
        <w:sz w:val="16"/>
      </w:rPr>
    </w:lvl>
  </w:abstractNum>
  <w:abstractNum w:abstractNumId="39"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76478BC"/>
    <w:multiLevelType w:val="multilevel"/>
    <w:tmpl w:val="5574BBA8"/>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7AA0095"/>
    <w:multiLevelType w:val="hybridMultilevel"/>
    <w:tmpl w:val="1BBED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3" w15:restartNumberingAfterBreak="0">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
  </w:num>
  <w:num w:numId="2">
    <w:abstractNumId w:val="0"/>
  </w:num>
  <w:num w:numId="3">
    <w:abstractNumId w:val="4"/>
  </w:num>
  <w:num w:numId="4">
    <w:abstractNumId w:val="3"/>
  </w:num>
  <w:num w:numId="5">
    <w:abstractNumId w:val="20"/>
  </w:num>
  <w:num w:numId="6">
    <w:abstractNumId w:val="8"/>
  </w:num>
  <w:num w:numId="7">
    <w:abstractNumId w:val="27"/>
  </w:num>
  <w:num w:numId="8">
    <w:abstractNumId w:val="42"/>
  </w:num>
  <w:num w:numId="9">
    <w:abstractNumId w:val="28"/>
  </w:num>
  <w:num w:numId="10">
    <w:abstractNumId w:val="22"/>
  </w:num>
  <w:num w:numId="11">
    <w:abstractNumId w:val="13"/>
  </w:num>
  <w:num w:numId="12">
    <w:abstractNumId w:val="43"/>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1"/>
  </w:num>
  <w:num w:numId="16">
    <w:abstractNumId w:val="40"/>
  </w:num>
  <w:num w:numId="17">
    <w:abstractNumId w:val="2"/>
  </w:num>
  <w:num w:numId="18">
    <w:abstractNumId w:val="30"/>
  </w:num>
  <w:num w:numId="19">
    <w:abstractNumId w:val="7"/>
  </w:num>
  <w:num w:numId="20">
    <w:abstractNumId w:val="38"/>
  </w:num>
  <w:num w:numId="21">
    <w:abstractNumId w:val="35"/>
  </w:num>
  <w:num w:numId="22">
    <w:abstractNumId w:val="9"/>
  </w:num>
  <w:num w:numId="23">
    <w:abstractNumId w:val="10"/>
  </w:num>
  <w:num w:numId="24">
    <w:abstractNumId w:val="34"/>
  </w:num>
  <w:num w:numId="25">
    <w:abstractNumId w:val="32"/>
  </w:num>
  <w:num w:numId="26">
    <w:abstractNumId w:val="43"/>
  </w:num>
  <w:num w:numId="27">
    <w:abstractNumId w:val="43"/>
  </w:num>
  <w:num w:numId="28">
    <w:abstractNumId w:val="41"/>
  </w:num>
  <w:num w:numId="29">
    <w:abstractNumId w:val="34"/>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06C8"/>
    <w:rsid w:val="00000ECF"/>
    <w:rsid w:val="00003496"/>
    <w:rsid w:val="00004A86"/>
    <w:rsid w:val="0000763B"/>
    <w:rsid w:val="000103CD"/>
    <w:rsid w:val="0001403A"/>
    <w:rsid w:val="000154C9"/>
    <w:rsid w:val="0001695C"/>
    <w:rsid w:val="000174DF"/>
    <w:rsid w:val="00022F5A"/>
    <w:rsid w:val="00023469"/>
    <w:rsid w:val="00023AD9"/>
    <w:rsid w:val="000247DD"/>
    <w:rsid w:val="00025B66"/>
    <w:rsid w:val="00026CF9"/>
    <w:rsid w:val="00027A00"/>
    <w:rsid w:val="00027D06"/>
    <w:rsid w:val="0003152E"/>
    <w:rsid w:val="00034349"/>
    <w:rsid w:val="00034BD3"/>
    <w:rsid w:val="00034E90"/>
    <w:rsid w:val="00035291"/>
    <w:rsid w:val="000411E1"/>
    <w:rsid w:val="00044F72"/>
    <w:rsid w:val="000457E1"/>
    <w:rsid w:val="00050B67"/>
    <w:rsid w:val="0005153C"/>
    <w:rsid w:val="00053344"/>
    <w:rsid w:val="00054EEA"/>
    <w:rsid w:val="000648FB"/>
    <w:rsid w:val="00066E4A"/>
    <w:rsid w:val="00073412"/>
    <w:rsid w:val="00076C6D"/>
    <w:rsid w:val="00077C0B"/>
    <w:rsid w:val="00080640"/>
    <w:rsid w:val="0008165F"/>
    <w:rsid w:val="00081A39"/>
    <w:rsid w:val="00085F1C"/>
    <w:rsid w:val="00091813"/>
    <w:rsid w:val="000945C7"/>
    <w:rsid w:val="00094B1E"/>
    <w:rsid w:val="0009530C"/>
    <w:rsid w:val="00096EDB"/>
    <w:rsid w:val="000A4BC8"/>
    <w:rsid w:val="000A6076"/>
    <w:rsid w:val="000A7AA7"/>
    <w:rsid w:val="000B2198"/>
    <w:rsid w:val="000B5AE6"/>
    <w:rsid w:val="000B7005"/>
    <w:rsid w:val="000C0764"/>
    <w:rsid w:val="000C12BF"/>
    <w:rsid w:val="000C1BA1"/>
    <w:rsid w:val="000C3C75"/>
    <w:rsid w:val="000C6C56"/>
    <w:rsid w:val="000D2332"/>
    <w:rsid w:val="000D569A"/>
    <w:rsid w:val="000E3CAE"/>
    <w:rsid w:val="000E43CE"/>
    <w:rsid w:val="000E512C"/>
    <w:rsid w:val="000F11E4"/>
    <w:rsid w:val="000F12AD"/>
    <w:rsid w:val="000F1D04"/>
    <w:rsid w:val="000F21F8"/>
    <w:rsid w:val="000F32CF"/>
    <w:rsid w:val="000F5882"/>
    <w:rsid w:val="000F733B"/>
    <w:rsid w:val="0010100D"/>
    <w:rsid w:val="00101110"/>
    <w:rsid w:val="0010271E"/>
    <w:rsid w:val="00104CB1"/>
    <w:rsid w:val="00105065"/>
    <w:rsid w:val="00107278"/>
    <w:rsid w:val="00112972"/>
    <w:rsid w:val="001147A0"/>
    <w:rsid w:val="00116CEC"/>
    <w:rsid w:val="0012059F"/>
    <w:rsid w:val="0012195F"/>
    <w:rsid w:val="001224F0"/>
    <w:rsid w:val="00124102"/>
    <w:rsid w:val="0012666F"/>
    <w:rsid w:val="00130228"/>
    <w:rsid w:val="0013154F"/>
    <w:rsid w:val="00132287"/>
    <w:rsid w:val="0013472F"/>
    <w:rsid w:val="00134BF3"/>
    <w:rsid w:val="001413F6"/>
    <w:rsid w:val="00141E84"/>
    <w:rsid w:val="00144FAD"/>
    <w:rsid w:val="00146B11"/>
    <w:rsid w:val="00150A3C"/>
    <w:rsid w:val="0015164F"/>
    <w:rsid w:val="001534CD"/>
    <w:rsid w:val="001540EF"/>
    <w:rsid w:val="001541D6"/>
    <w:rsid w:val="0015552B"/>
    <w:rsid w:val="00155C9A"/>
    <w:rsid w:val="00157CDD"/>
    <w:rsid w:val="00160D84"/>
    <w:rsid w:val="00161C7D"/>
    <w:rsid w:val="001663F1"/>
    <w:rsid w:val="00167A6C"/>
    <w:rsid w:val="0017375B"/>
    <w:rsid w:val="001810EC"/>
    <w:rsid w:val="00182C30"/>
    <w:rsid w:val="00184748"/>
    <w:rsid w:val="00185C14"/>
    <w:rsid w:val="001873C9"/>
    <w:rsid w:val="00187EE6"/>
    <w:rsid w:val="001925B9"/>
    <w:rsid w:val="00195673"/>
    <w:rsid w:val="00197672"/>
    <w:rsid w:val="001A0EC8"/>
    <w:rsid w:val="001A223A"/>
    <w:rsid w:val="001A748A"/>
    <w:rsid w:val="001B1FF1"/>
    <w:rsid w:val="001B34AB"/>
    <w:rsid w:val="001B4D45"/>
    <w:rsid w:val="001B7AAD"/>
    <w:rsid w:val="001C40AC"/>
    <w:rsid w:val="001D1027"/>
    <w:rsid w:val="001D18EB"/>
    <w:rsid w:val="001D55A9"/>
    <w:rsid w:val="001D5F7C"/>
    <w:rsid w:val="001D7B23"/>
    <w:rsid w:val="001E11C3"/>
    <w:rsid w:val="001E753C"/>
    <w:rsid w:val="001E7779"/>
    <w:rsid w:val="001F20EF"/>
    <w:rsid w:val="001F477E"/>
    <w:rsid w:val="001F4BC4"/>
    <w:rsid w:val="00204BCD"/>
    <w:rsid w:val="00205195"/>
    <w:rsid w:val="00205B16"/>
    <w:rsid w:val="00210D6C"/>
    <w:rsid w:val="0021205B"/>
    <w:rsid w:val="00215039"/>
    <w:rsid w:val="002165B4"/>
    <w:rsid w:val="00217B1C"/>
    <w:rsid w:val="00221806"/>
    <w:rsid w:val="00221A24"/>
    <w:rsid w:val="002300C0"/>
    <w:rsid w:val="00235041"/>
    <w:rsid w:val="00235EDA"/>
    <w:rsid w:val="00237A6F"/>
    <w:rsid w:val="002417EB"/>
    <w:rsid w:val="002436A6"/>
    <w:rsid w:val="002442E5"/>
    <w:rsid w:val="00250D7B"/>
    <w:rsid w:val="00254546"/>
    <w:rsid w:val="002547D5"/>
    <w:rsid w:val="002551C5"/>
    <w:rsid w:val="00260A81"/>
    <w:rsid w:val="00263264"/>
    <w:rsid w:val="0026439F"/>
    <w:rsid w:val="002649E0"/>
    <w:rsid w:val="002653DE"/>
    <w:rsid w:val="00266DD5"/>
    <w:rsid w:val="00266FA8"/>
    <w:rsid w:val="0026725E"/>
    <w:rsid w:val="00271C88"/>
    <w:rsid w:val="0027536C"/>
    <w:rsid w:val="002758FD"/>
    <w:rsid w:val="00275A89"/>
    <w:rsid w:val="00276141"/>
    <w:rsid w:val="00281A8A"/>
    <w:rsid w:val="00282551"/>
    <w:rsid w:val="002851F9"/>
    <w:rsid w:val="002928C0"/>
    <w:rsid w:val="00293599"/>
    <w:rsid w:val="0029395C"/>
    <w:rsid w:val="00293AD3"/>
    <w:rsid w:val="00295FC1"/>
    <w:rsid w:val="00296966"/>
    <w:rsid w:val="002974A6"/>
    <w:rsid w:val="002A27BF"/>
    <w:rsid w:val="002A43B8"/>
    <w:rsid w:val="002A57B3"/>
    <w:rsid w:val="002A795A"/>
    <w:rsid w:val="002B0C33"/>
    <w:rsid w:val="002B4E4F"/>
    <w:rsid w:val="002B7E25"/>
    <w:rsid w:val="002C0DC6"/>
    <w:rsid w:val="002C2C79"/>
    <w:rsid w:val="002C2DC0"/>
    <w:rsid w:val="002C3679"/>
    <w:rsid w:val="002C45A2"/>
    <w:rsid w:val="002C7029"/>
    <w:rsid w:val="002D1640"/>
    <w:rsid w:val="002D3C10"/>
    <w:rsid w:val="002D65D7"/>
    <w:rsid w:val="002E024B"/>
    <w:rsid w:val="002E56F6"/>
    <w:rsid w:val="002E66A7"/>
    <w:rsid w:val="002F42E9"/>
    <w:rsid w:val="002F44CD"/>
    <w:rsid w:val="002F79F8"/>
    <w:rsid w:val="003007F6"/>
    <w:rsid w:val="00300EF8"/>
    <w:rsid w:val="00301884"/>
    <w:rsid w:val="0030307A"/>
    <w:rsid w:val="00303AA9"/>
    <w:rsid w:val="00305B49"/>
    <w:rsid w:val="00307420"/>
    <w:rsid w:val="00312EF0"/>
    <w:rsid w:val="00313D7C"/>
    <w:rsid w:val="003147B1"/>
    <w:rsid w:val="00315FDA"/>
    <w:rsid w:val="00320EAE"/>
    <w:rsid w:val="00321FA3"/>
    <w:rsid w:val="0032299D"/>
    <w:rsid w:val="00322F9C"/>
    <w:rsid w:val="00324731"/>
    <w:rsid w:val="003250B4"/>
    <w:rsid w:val="003257BF"/>
    <w:rsid w:val="003262E2"/>
    <w:rsid w:val="003264F9"/>
    <w:rsid w:val="00332DA9"/>
    <w:rsid w:val="003361F7"/>
    <w:rsid w:val="003378CA"/>
    <w:rsid w:val="00341F5C"/>
    <w:rsid w:val="00344A33"/>
    <w:rsid w:val="00346B4D"/>
    <w:rsid w:val="00351BCE"/>
    <w:rsid w:val="00353735"/>
    <w:rsid w:val="003626E9"/>
    <w:rsid w:val="0036270F"/>
    <w:rsid w:val="00364195"/>
    <w:rsid w:val="00366786"/>
    <w:rsid w:val="00366892"/>
    <w:rsid w:val="003674BF"/>
    <w:rsid w:val="003675A3"/>
    <w:rsid w:val="003677CE"/>
    <w:rsid w:val="00371442"/>
    <w:rsid w:val="003717AD"/>
    <w:rsid w:val="00372D10"/>
    <w:rsid w:val="0037304F"/>
    <w:rsid w:val="00373829"/>
    <w:rsid w:val="00374395"/>
    <w:rsid w:val="00374804"/>
    <w:rsid w:val="00377E46"/>
    <w:rsid w:val="003845FF"/>
    <w:rsid w:val="003847C1"/>
    <w:rsid w:val="003867F1"/>
    <w:rsid w:val="00390160"/>
    <w:rsid w:val="00391FD7"/>
    <w:rsid w:val="00393B98"/>
    <w:rsid w:val="003948B9"/>
    <w:rsid w:val="00394E57"/>
    <w:rsid w:val="00395DBA"/>
    <w:rsid w:val="00396245"/>
    <w:rsid w:val="00397956"/>
    <w:rsid w:val="003A014C"/>
    <w:rsid w:val="003B0AFA"/>
    <w:rsid w:val="003B4360"/>
    <w:rsid w:val="003C1D67"/>
    <w:rsid w:val="003C2813"/>
    <w:rsid w:val="003C2928"/>
    <w:rsid w:val="003C2AA0"/>
    <w:rsid w:val="003C43B6"/>
    <w:rsid w:val="003C605B"/>
    <w:rsid w:val="003C7672"/>
    <w:rsid w:val="003D107A"/>
    <w:rsid w:val="003D55AC"/>
    <w:rsid w:val="003D5A42"/>
    <w:rsid w:val="003D6500"/>
    <w:rsid w:val="003D70B7"/>
    <w:rsid w:val="003E1B01"/>
    <w:rsid w:val="003E2BBB"/>
    <w:rsid w:val="003E2D4E"/>
    <w:rsid w:val="003E4617"/>
    <w:rsid w:val="003E4694"/>
    <w:rsid w:val="003F0272"/>
    <w:rsid w:val="00400A06"/>
    <w:rsid w:val="00402430"/>
    <w:rsid w:val="004035D3"/>
    <w:rsid w:val="00403E1E"/>
    <w:rsid w:val="0040787F"/>
    <w:rsid w:val="00411FD8"/>
    <w:rsid w:val="00412202"/>
    <w:rsid w:val="00412991"/>
    <w:rsid w:val="004137B6"/>
    <w:rsid w:val="00421DA7"/>
    <w:rsid w:val="0042264E"/>
    <w:rsid w:val="00423BC0"/>
    <w:rsid w:val="00424C6B"/>
    <w:rsid w:val="004307C4"/>
    <w:rsid w:val="00430ADE"/>
    <w:rsid w:val="00432BD7"/>
    <w:rsid w:val="00434324"/>
    <w:rsid w:val="00434752"/>
    <w:rsid w:val="00436699"/>
    <w:rsid w:val="00436C4B"/>
    <w:rsid w:val="00436EC7"/>
    <w:rsid w:val="004370D7"/>
    <w:rsid w:val="004378E0"/>
    <w:rsid w:val="00442688"/>
    <w:rsid w:val="004447F7"/>
    <w:rsid w:val="00445C30"/>
    <w:rsid w:val="004502FA"/>
    <w:rsid w:val="0045132D"/>
    <w:rsid w:val="00463BD3"/>
    <w:rsid w:val="0046450E"/>
    <w:rsid w:val="004650BC"/>
    <w:rsid w:val="00465EEB"/>
    <w:rsid w:val="00467A47"/>
    <w:rsid w:val="00467FCA"/>
    <w:rsid w:val="00471348"/>
    <w:rsid w:val="00472605"/>
    <w:rsid w:val="00473009"/>
    <w:rsid w:val="00473FB0"/>
    <w:rsid w:val="00474E1F"/>
    <w:rsid w:val="004750DE"/>
    <w:rsid w:val="00475B6F"/>
    <w:rsid w:val="0048018C"/>
    <w:rsid w:val="00480696"/>
    <w:rsid w:val="004819AA"/>
    <w:rsid w:val="00482196"/>
    <w:rsid w:val="0048403E"/>
    <w:rsid w:val="0048449A"/>
    <w:rsid w:val="004919B3"/>
    <w:rsid w:val="00491AD1"/>
    <w:rsid w:val="00494F29"/>
    <w:rsid w:val="0049527C"/>
    <w:rsid w:val="00495EC8"/>
    <w:rsid w:val="00495F42"/>
    <w:rsid w:val="00496282"/>
    <w:rsid w:val="0049661D"/>
    <w:rsid w:val="004A16BD"/>
    <w:rsid w:val="004A1760"/>
    <w:rsid w:val="004A4059"/>
    <w:rsid w:val="004A4833"/>
    <w:rsid w:val="004A4D52"/>
    <w:rsid w:val="004A61D6"/>
    <w:rsid w:val="004A69FE"/>
    <w:rsid w:val="004A6C18"/>
    <w:rsid w:val="004A741D"/>
    <w:rsid w:val="004B0055"/>
    <w:rsid w:val="004B4C27"/>
    <w:rsid w:val="004B6678"/>
    <w:rsid w:val="004B7986"/>
    <w:rsid w:val="004C09CB"/>
    <w:rsid w:val="004C1A04"/>
    <w:rsid w:val="004C2D5E"/>
    <w:rsid w:val="004C321B"/>
    <w:rsid w:val="004C5398"/>
    <w:rsid w:val="004C7A54"/>
    <w:rsid w:val="004D4223"/>
    <w:rsid w:val="004E00D4"/>
    <w:rsid w:val="004E359C"/>
    <w:rsid w:val="004E3B1C"/>
    <w:rsid w:val="004E4646"/>
    <w:rsid w:val="004E4E72"/>
    <w:rsid w:val="004F1C98"/>
    <w:rsid w:val="004F45EA"/>
    <w:rsid w:val="00503440"/>
    <w:rsid w:val="00505185"/>
    <w:rsid w:val="00505CF7"/>
    <w:rsid w:val="00512F28"/>
    <w:rsid w:val="005163FD"/>
    <w:rsid w:val="00521CAE"/>
    <w:rsid w:val="00522DDE"/>
    <w:rsid w:val="0052353C"/>
    <w:rsid w:val="0052364E"/>
    <w:rsid w:val="0052372D"/>
    <w:rsid w:val="00525CBF"/>
    <w:rsid w:val="005261DA"/>
    <w:rsid w:val="00526E45"/>
    <w:rsid w:val="00530572"/>
    <w:rsid w:val="00530CCD"/>
    <w:rsid w:val="00533C83"/>
    <w:rsid w:val="00543C10"/>
    <w:rsid w:val="00543C21"/>
    <w:rsid w:val="00552014"/>
    <w:rsid w:val="00552111"/>
    <w:rsid w:val="00553E3A"/>
    <w:rsid w:val="0055450D"/>
    <w:rsid w:val="00554B0E"/>
    <w:rsid w:val="00556E93"/>
    <w:rsid w:val="005607E6"/>
    <w:rsid w:val="00560B8F"/>
    <w:rsid w:val="0056166B"/>
    <w:rsid w:val="00561940"/>
    <w:rsid w:val="00565359"/>
    <w:rsid w:val="00566829"/>
    <w:rsid w:val="005704ED"/>
    <w:rsid w:val="00571158"/>
    <w:rsid w:val="00573C9F"/>
    <w:rsid w:val="00575E6C"/>
    <w:rsid w:val="00576EAD"/>
    <w:rsid w:val="005776D2"/>
    <w:rsid w:val="00584DDE"/>
    <w:rsid w:val="00586557"/>
    <w:rsid w:val="00586B4A"/>
    <w:rsid w:val="00590CC2"/>
    <w:rsid w:val="00591BD7"/>
    <w:rsid w:val="00594F20"/>
    <w:rsid w:val="005A213A"/>
    <w:rsid w:val="005B3195"/>
    <w:rsid w:val="005B3447"/>
    <w:rsid w:val="005B52E8"/>
    <w:rsid w:val="005B6D1B"/>
    <w:rsid w:val="005C0D59"/>
    <w:rsid w:val="005C2B2D"/>
    <w:rsid w:val="005C6A77"/>
    <w:rsid w:val="005D26F7"/>
    <w:rsid w:val="005D4587"/>
    <w:rsid w:val="005D481A"/>
    <w:rsid w:val="005E4021"/>
    <w:rsid w:val="005E5376"/>
    <w:rsid w:val="005F571D"/>
    <w:rsid w:val="00600E47"/>
    <w:rsid w:val="006010E4"/>
    <w:rsid w:val="00602815"/>
    <w:rsid w:val="006111B4"/>
    <w:rsid w:val="00620C92"/>
    <w:rsid w:val="006246A7"/>
    <w:rsid w:val="006250F3"/>
    <w:rsid w:val="006264F0"/>
    <w:rsid w:val="006313A9"/>
    <w:rsid w:val="00631FE2"/>
    <w:rsid w:val="0063428D"/>
    <w:rsid w:val="00635A7D"/>
    <w:rsid w:val="0063632A"/>
    <w:rsid w:val="00636385"/>
    <w:rsid w:val="00636CEA"/>
    <w:rsid w:val="00636FE1"/>
    <w:rsid w:val="006376C1"/>
    <w:rsid w:val="00642013"/>
    <w:rsid w:val="00642B1B"/>
    <w:rsid w:val="00644968"/>
    <w:rsid w:val="00645D5D"/>
    <w:rsid w:val="00647045"/>
    <w:rsid w:val="00647A71"/>
    <w:rsid w:val="00647E0E"/>
    <w:rsid w:val="0065466E"/>
    <w:rsid w:val="006551F9"/>
    <w:rsid w:val="00656DB8"/>
    <w:rsid w:val="006573FA"/>
    <w:rsid w:val="00661EBA"/>
    <w:rsid w:val="00665AB2"/>
    <w:rsid w:val="00665F07"/>
    <w:rsid w:val="006701D3"/>
    <w:rsid w:val="00671211"/>
    <w:rsid w:val="00673073"/>
    <w:rsid w:val="0067543F"/>
    <w:rsid w:val="00676269"/>
    <w:rsid w:val="006778B3"/>
    <w:rsid w:val="00677C0D"/>
    <w:rsid w:val="00677FC0"/>
    <w:rsid w:val="00681583"/>
    <w:rsid w:val="00682967"/>
    <w:rsid w:val="00682E32"/>
    <w:rsid w:val="00683D3D"/>
    <w:rsid w:val="00687F37"/>
    <w:rsid w:val="00687F99"/>
    <w:rsid w:val="00690698"/>
    <w:rsid w:val="006907F2"/>
    <w:rsid w:val="00692A52"/>
    <w:rsid w:val="0069431C"/>
    <w:rsid w:val="0069473E"/>
    <w:rsid w:val="00694D94"/>
    <w:rsid w:val="00695339"/>
    <w:rsid w:val="006960A7"/>
    <w:rsid w:val="006976DF"/>
    <w:rsid w:val="006A3C32"/>
    <w:rsid w:val="006A426A"/>
    <w:rsid w:val="006A5E81"/>
    <w:rsid w:val="006A7EC2"/>
    <w:rsid w:val="006B0722"/>
    <w:rsid w:val="006B204F"/>
    <w:rsid w:val="006B2B7C"/>
    <w:rsid w:val="006B33A1"/>
    <w:rsid w:val="006B3A36"/>
    <w:rsid w:val="006B550D"/>
    <w:rsid w:val="006C2B82"/>
    <w:rsid w:val="006C39DD"/>
    <w:rsid w:val="006C4BCA"/>
    <w:rsid w:val="006C4E52"/>
    <w:rsid w:val="006C618D"/>
    <w:rsid w:val="006D0503"/>
    <w:rsid w:val="006D53E4"/>
    <w:rsid w:val="006D6AED"/>
    <w:rsid w:val="006E6FF4"/>
    <w:rsid w:val="006E71BD"/>
    <w:rsid w:val="006F0329"/>
    <w:rsid w:val="006F607F"/>
    <w:rsid w:val="006F661F"/>
    <w:rsid w:val="006F733B"/>
    <w:rsid w:val="007000DA"/>
    <w:rsid w:val="0070059B"/>
    <w:rsid w:val="00702802"/>
    <w:rsid w:val="00703EE4"/>
    <w:rsid w:val="007060D2"/>
    <w:rsid w:val="00706157"/>
    <w:rsid w:val="007062F3"/>
    <w:rsid w:val="00706737"/>
    <w:rsid w:val="00707364"/>
    <w:rsid w:val="007102DB"/>
    <w:rsid w:val="0071058D"/>
    <w:rsid w:val="00711CFC"/>
    <w:rsid w:val="00712260"/>
    <w:rsid w:val="00712FD9"/>
    <w:rsid w:val="007134FC"/>
    <w:rsid w:val="00714636"/>
    <w:rsid w:val="00714815"/>
    <w:rsid w:val="00714CAC"/>
    <w:rsid w:val="00717C61"/>
    <w:rsid w:val="00723590"/>
    <w:rsid w:val="007261CD"/>
    <w:rsid w:val="007271B0"/>
    <w:rsid w:val="0072731D"/>
    <w:rsid w:val="00733B92"/>
    <w:rsid w:val="007355F6"/>
    <w:rsid w:val="00735D28"/>
    <w:rsid w:val="0074691E"/>
    <w:rsid w:val="007475B8"/>
    <w:rsid w:val="00752142"/>
    <w:rsid w:val="007545B2"/>
    <w:rsid w:val="0075737D"/>
    <w:rsid w:val="00764971"/>
    <w:rsid w:val="00764B82"/>
    <w:rsid w:val="00766BA5"/>
    <w:rsid w:val="00772B05"/>
    <w:rsid w:val="00775A1E"/>
    <w:rsid w:val="00781CE8"/>
    <w:rsid w:val="0078221F"/>
    <w:rsid w:val="0078623D"/>
    <w:rsid w:val="00786E40"/>
    <w:rsid w:val="007911E3"/>
    <w:rsid w:val="007913B5"/>
    <w:rsid w:val="007928E5"/>
    <w:rsid w:val="0079387A"/>
    <w:rsid w:val="00793AD0"/>
    <w:rsid w:val="00796652"/>
    <w:rsid w:val="007971F6"/>
    <w:rsid w:val="007974E9"/>
    <w:rsid w:val="007A15A9"/>
    <w:rsid w:val="007A29A8"/>
    <w:rsid w:val="007A2C20"/>
    <w:rsid w:val="007A4E9D"/>
    <w:rsid w:val="007A6C81"/>
    <w:rsid w:val="007B2BB0"/>
    <w:rsid w:val="007B6EA4"/>
    <w:rsid w:val="007C0A62"/>
    <w:rsid w:val="007C36C0"/>
    <w:rsid w:val="007C43C8"/>
    <w:rsid w:val="007C4BEE"/>
    <w:rsid w:val="007C647B"/>
    <w:rsid w:val="007D0D54"/>
    <w:rsid w:val="007D1956"/>
    <w:rsid w:val="007D3B18"/>
    <w:rsid w:val="007D4974"/>
    <w:rsid w:val="007D4C2E"/>
    <w:rsid w:val="007D6629"/>
    <w:rsid w:val="007E3405"/>
    <w:rsid w:val="007E5835"/>
    <w:rsid w:val="007F085C"/>
    <w:rsid w:val="007F1A03"/>
    <w:rsid w:val="007F1B3A"/>
    <w:rsid w:val="007F408B"/>
    <w:rsid w:val="007F45E2"/>
    <w:rsid w:val="007F6EFF"/>
    <w:rsid w:val="00800506"/>
    <w:rsid w:val="00803220"/>
    <w:rsid w:val="00804AB8"/>
    <w:rsid w:val="008052BF"/>
    <w:rsid w:val="00807C48"/>
    <w:rsid w:val="00811606"/>
    <w:rsid w:val="00811D06"/>
    <w:rsid w:val="00815361"/>
    <w:rsid w:val="00821533"/>
    <w:rsid w:val="00823A50"/>
    <w:rsid w:val="008251E3"/>
    <w:rsid w:val="00825C1F"/>
    <w:rsid w:val="00826500"/>
    <w:rsid w:val="00830CD3"/>
    <w:rsid w:val="00832E39"/>
    <w:rsid w:val="008335BA"/>
    <w:rsid w:val="008339DC"/>
    <w:rsid w:val="00834FA9"/>
    <w:rsid w:val="00836799"/>
    <w:rsid w:val="00837227"/>
    <w:rsid w:val="008404CA"/>
    <w:rsid w:val="0084221A"/>
    <w:rsid w:val="008454A8"/>
    <w:rsid w:val="00845ABF"/>
    <w:rsid w:val="00845CE6"/>
    <w:rsid w:val="008472FD"/>
    <w:rsid w:val="0085127C"/>
    <w:rsid w:val="00853EDC"/>
    <w:rsid w:val="00854B06"/>
    <w:rsid w:val="008650E1"/>
    <w:rsid w:val="00865F48"/>
    <w:rsid w:val="0087148D"/>
    <w:rsid w:val="008725E2"/>
    <w:rsid w:val="00873718"/>
    <w:rsid w:val="00874F95"/>
    <w:rsid w:val="00881213"/>
    <w:rsid w:val="00881803"/>
    <w:rsid w:val="008834A3"/>
    <w:rsid w:val="00886D73"/>
    <w:rsid w:val="008901D3"/>
    <w:rsid w:val="00890C02"/>
    <w:rsid w:val="008921A4"/>
    <w:rsid w:val="00892BF9"/>
    <w:rsid w:val="00897AD7"/>
    <w:rsid w:val="008A61A7"/>
    <w:rsid w:val="008B02EE"/>
    <w:rsid w:val="008B060A"/>
    <w:rsid w:val="008B2005"/>
    <w:rsid w:val="008B33DE"/>
    <w:rsid w:val="008B6B61"/>
    <w:rsid w:val="008C1701"/>
    <w:rsid w:val="008C6E52"/>
    <w:rsid w:val="008D20AB"/>
    <w:rsid w:val="008D2FEC"/>
    <w:rsid w:val="008D6B20"/>
    <w:rsid w:val="008D7B17"/>
    <w:rsid w:val="008E0ED5"/>
    <w:rsid w:val="008E2951"/>
    <w:rsid w:val="008E2A51"/>
    <w:rsid w:val="008E2DCC"/>
    <w:rsid w:val="008E397F"/>
    <w:rsid w:val="008E5D31"/>
    <w:rsid w:val="008E6DB1"/>
    <w:rsid w:val="008E7012"/>
    <w:rsid w:val="008E7C79"/>
    <w:rsid w:val="008F315F"/>
    <w:rsid w:val="008F3911"/>
    <w:rsid w:val="008F430F"/>
    <w:rsid w:val="008F5D41"/>
    <w:rsid w:val="008F6B6F"/>
    <w:rsid w:val="008F7947"/>
    <w:rsid w:val="00905E62"/>
    <w:rsid w:val="00906BD9"/>
    <w:rsid w:val="0091006D"/>
    <w:rsid w:val="00910938"/>
    <w:rsid w:val="00912007"/>
    <w:rsid w:val="009142CF"/>
    <w:rsid w:val="00915F66"/>
    <w:rsid w:val="009175F2"/>
    <w:rsid w:val="00920D88"/>
    <w:rsid w:val="00921F13"/>
    <w:rsid w:val="00924A9F"/>
    <w:rsid w:val="00925436"/>
    <w:rsid w:val="00931D44"/>
    <w:rsid w:val="00934AAA"/>
    <w:rsid w:val="00936E35"/>
    <w:rsid w:val="0093747D"/>
    <w:rsid w:val="009432F3"/>
    <w:rsid w:val="00946FBC"/>
    <w:rsid w:val="0095123A"/>
    <w:rsid w:val="0095689A"/>
    <w:rsid w:val="009570FB"/>
    <w:rsid w:val="00961B16"/>
    <w:rsid w:val="00961BA5"/>
    <w:rsid w:val="00963761"/>
    <w:rsid w:val="00963D0F"/>
    <w:rsid w:val="0097039D"/>
    <w:rsid w:val="0097131B"/>
    <w:rsid w:val="00973ABC"/>
    <w:rsid w:val="00975C80"/>
    <w:rsid w:val="0098006C"/>
    <w:rsid w:val="0098127A"/>
    <w:rsid w:val="00985A42"/>
    <w:rsid w:val="009929E8"/>
    <w:rsid w:val="009942A9"/>
    <w:rsid w:val="00997FF9"/>
    <w:rsid w:val="009A04C4"/>
    <w:rsid w:val="009A0BD6"/>
    <w:rsid w:val="009A1B5D"/>
    <w:rsid w:val="009A2456"/>
    <w:rsid w:val="009A64B9"/>
    <w:rsid w:val="009A7F3C"/>
    <w:rsid w:val="009B0DDB"/>
    <w:rsid w:val="009B22F7"/>
    <w:rsid w:val="009B5355"/>
    <w:rsid w:val="009B6B3A"/>
    <w:rsid w:val="009B6DC7"/>
    <w:rsid w:val="009C0252"/>
    <w:rsid w:val="009C0999"/>
    <w:rsid w:val="009C2DA0"/>
    <w:rsid w:val="009C2F38"/>
    <w:rsid w:val="009C5621"/>
    <w:rsid w:val="009D2ED1"/>
    <w:rsid w:val="009D3D40"/>
    <w:rsid w:val="009D5A30"/>
    <w:rsid w:val="009D6EF4"/>
    <w:rsid w:val="009D791B"/>
    <w:rsid w:val="009E092C"/>
    <w:rsid w:val="009E11A3"/>
    <w:rsid w:val="009E3348"/>
    <w:rsid w:val="009F1EDC"/>
    <w:rsid w:val="009F4F67"/>
    <w:rsid w:val="009F554F"/>
    <w:rsid w:val="009F6C6D"/>
    <w:rsid w:val="00A01582"/>
    <w:rsid w:val="00A0227A"/>
    <w:rsid w:val="00A049BB"/>
    <w:rsid w:val="00A069AB"/>
    <w:rsid w:val="00A1011E"/>
    <w:rsid w:val="00A10A2B"/>
    <w:rsid w:val="00A10FDE"/>
    <w:rsid w:val="00A11252"/>
    <w:rsid w:val="00A17529"/>
    <w:rsid w:val="00A1768E"/>
    <w:rsid w:val="00A23ECB"/>
    <w:rsid w:val="00A241B7"/>
    <w:rsid w:val="00A244EE"/>
    <w:rsid w:val="00A25058"/>
    <w:rsid w:val="00A2602C"/>
    <w:rsid w:val="00A32742"/>
    <w:rsid w:val="00A33CD3"/>
    <w:rsid w:val="00A36421"/>
    <w:rsid w:val="00A374EA"/>
    <w:rsid w:val="00A37DE4"/>
    <w:rsid w:val="00A40C52"/>
    <w:rsid w:val="00A41823"/>
    <w:rsid w:val="00A52ACD"/>
    <w:rsid w:val="00A539D2"/>
    <w:rsid w:val="00A5533D"/>
    <w:rsid w:val="00A56D23"/>
    <w:rsid w:val="00A602BB"/>
    <w:rsid w:val="00A62D6C"/>
    <w:rsid w:val="00A65A7C"/>
    <w:rsid w:val="00A65F7D"/>
    <w:rsid w:val="00A6653A"/>
    <w:rsid w:val="00A66C94"/>
    <w:rsid w:val="00A7105A"/>
    <w:rsid w:val="00A71653"/>
    <w:rsid w:val="00A71767"/>
    <w:rsid w:val="00A73D2B"/>
    <w:rsid w:val="00A74566"/>
    <w:rsid w:val="00A74B65"/>
    <w:rsid w:val="00A75972"/>
    <w:rsid w:val="00A80710"/>
    <w:rsid w:val="00A80BFB"/>
    <w:rsid w:val="00A82E69"/>
    <w:rsid w:val="00A844AC"/>
    <w:rsid w:val="00A87302"/>
    <w:rsid w:val="00A9042A"/>
    <w:rsid w:val="00A906C1"/>
    <w:rsid w:val="00A938DB"/>
    <w:rsid w:val="00A95A3E"/>
    <w:rsid w:val="00A95B58"/>
    <w:rsid w:val="00AA1413"/>
    <w:rsid w:val="00AA162C"/>
    <w:rsid w:val="00AA1EFE"/>
    <w:rsid w:val="00AA315C"/>
    <w:rsid w:val="00AA3A13"/>
    <w:rsid w:val="00AA418C"/>
    <w:rsid w:val="00AA42B5"/>
    <w:rsid w:val="00AA5479"/>
    <w:rsid w:val="00AB15FF"/>
    <w:rsid w:val="00AB27BF"/>
    <w:rsid w:val="00AB36BD"/>
    <w:rsid w:val="00AB7A22"/>
    <w:rsid w:val="00AC3D5C"/>
    <w:rsid w:val="00AC4AF6"/>
    <w:rsid w:val="00AD01E0"/>
    <w:rsid w:val="00AD0A3F"/>
    <w:rsid w:val="00AD425E"/>
    <w:rsid w:val="00AD4588"/>
    <w:rsid w:val="00AD45AB"/>
    <w:rsid w:val="00AE1774"/>
    <w:rsid w:val="00AF2447"/>
    <w:rsid w:val="00AF4E0D"/>
    <w:rsid w:val="00AF4F75"/>
    <w:rsid w:val="00AF5C12"/>
    <w:rsid w:val="00B01271"/>
    <w:rsid w:val="00B040F0"/>
    <w:rsid w:val="00B0590D"/>
    <w:rsid w:val="00B05DC3"/>
    <w:rsid w:val="00B06B1C"/>
    <w:rsid w:val="00B07D4C"/>
    <w:rsid w:val="00B102F7"/>
    <w:rsid w:val="00B10C85"/>
    <w:rsid w:val="00B10D43"/>
    <w:rsid w:val="00B11AEA"/>
    <w:rsid w:val="00B144F8"/>
    <w:rsid w:val="00B14979"/>
    <w:rsid w:val="00B15590"/>
    <w:rsid w:val="00B23881"/>
    <w:rsid w:val="00B23DA2"/>
    <w:rsid w:val="00B2628F"/>
    <w:rsid w:val="00B27CEC"/>
    <w:rsid w:val="00B316BE"/>
    <w:rsid w:val="00B32849"/>
    <w:rsid w:val="00B3459F"/>
    <w:rsid w:val="00B369AC"/>
    <w:rsid w:val="00B36BB4"/>
    <w:rsid w:val="00B40C66"/>
    <w:rsid w:val="00B42F03"/>
    <w:rsid w:val="00B51324"/>
    <w:rsid w:val="00B53F31"/>
    <w:rsid w:val="00B54F0E"/>
    <w:rsid w:val="00B55915"/>
    <w:rsid w:val="00B55FFA"/>
    <w:rsid w:val="00B665DF"/>
    <w:rsid w:val="00B66B4B"/>
    <w:rsid w:val="00B67447"/>
    <w:rsid w:val="00B710BF"/>
    <w:rsid w:val="00B72E9E"/>
    <w:rsid w:val="00B730FF"/>
    <w:rsid w:val="00B74D4E"/>
    <w:rsid w:val="00B75869"/>
    <w:rsid w:val="00B766E8"/>
    <w:rsid w:val="00B77BB6"/>
    <w:rsid w:val="00B86A7B"/>
    <w:rsid w:val="00B90107"/>
    <w:rsid w:val="00B904C6"/>
    <w:rsid w:val="00B90605"/>
    <w:rsid w:val="00B9216D"/>
    <w:rsid w:val="00B93B22"/>
    <w:rsid w:val="00B96FED"/>
    <w:rsid w:val="00BA1C50"/>
    <w:rsid w:val="00BA1E21"/>
    <w:rsid w:val="00BA276E"/>
    <w:rsid w:val="00BA27D4"/>
    <w:rsid w:val="00BA31C0"/>
    <w:rsid w:val="00BA33AD"/>
    <w:rsid w:val="00BA3905"/>
    <w:rsid w:val="00BB37F6"/>
    <w:rsid w:val="00BB3A6C"/>
    <w:rsid w:val="00BB4396"/>
    <w:rsid w:val="00BB71D6"/>
    <w:rsid w:val="00BC0503"/>
    <w:rsid w:val="00BC0B4C"/>
    <w:rsid w:val="00BC0DF9"/>
    <w:rsid w:val="00BC4B7E"/>
    <w:rsid w:val="00BC5449"/>
    <w:rsid w:val="00BC6823"/>
    <w:rsid w:val="00BC71C0"/>
    <w:rsid w:val="00BD3DF3"/>
    <w:rsid w:val="00BD4483"/>
    <w:rsid w:val="00BD66EF"/>
    <w:rsid w:val="00BE061C"/>
    <w:rsid w:val="00BE0B95"/>
    <w:rsid w:val="00BE1009"/>
    <w:rsid w:val="00BE11AA"/>
    <w:rsid w:val="00BE34D7"/>
    <w:rsid w:val="00BF03F1"/>
    <w:rsid w:val="00BF55EB"/>
    <w:rsid w:val="00BF7E78"/>
    <w:rsid w:val="00C02F1C"/>
    <w:rsid w:val="00C05569"/>
    <w:rsid w:val="00C0776E"/>
    <w:rsid w:val="00C0782F"/>
    <w:rsid w:val="00C07C99"/>
    <w:rsid w:val="00C11FC2"/>
    <w:rsid w:val="00C12195"/>
    <w:rsid w:val="00C13CDA"/>
    <w:rsid w:val="00C1499C"/>
    <w:rsid w:val="00C15A3A"/>
    <w:rsid w:val="00C15B74"/>
    <w:rsid w:val="00C22105"/>
    <w:rsid w:val="00C24DEF"/>
    <w:rsid w:val="00C26B33"/>
    <w:rsid w:val="00C27268"/>
    <w:rsid w:val="00C3126B"/>
    <w:rsid w:val="00C35583"/>
    <w:rsid w:val="00C36B95"/>
    <w:rsid w:val="00C40CCD"/>
    <w:rsid w:val="00C40D6A"/>
    <w:rsid w:val="00C41707"/>
    <w:rsid w:val="00C428C9"/>
    <w:rsid w:val="00C432C1"/>
    <w:rsid w:val="00C44572"/>
    <w:rsid w:val="00C4657D"/>
    <w:rsid w:val="00C5464D"/>
    <w:rsid w:val="00C54E46"/>
    <w:rsid w:val="00C56136"/>
    <w:rsid w:val="00C61C5D"/>
    <w:rsid w:val="00C63936"/>
    <w:rsid w:val="00C67810"/>
    <w:rsid w:val="00C7266D"/>
    <w:rsid w:val="00C73015"/>
    <w:rsid w:val="00C748A6"/>
    <w:rsid w:val="00C81348"/>
    <w:rsid w:val="00C82C97"/>
    <w:rsid w:val="00C83D32"/>
    <w:rsid w:val="00C84AED"/>
    <w:rsid w:val="00C86652"/>
    <w:rsid w:val="00C86DBF"/>
    <w:rsid w:val="00C87689"/>
    <w:rsid w:val="00C90AE7"/>
    <w:rsid w:val="00C91885"/>
    <w:rsid w:val="00C9218B"/>
    <w:rsid w:val="00C962A2"/>
    <w:rsid w:val="00C9713D"/>
    <w:rsid w:val="00C9744D"/>
    <w:rsid w:val="00CA03AD"/>
    <w:rsid w:val="00CA2829"/>
    <w:rsid w:val="00CA2C80"/>
    <w:rsid w:val="00CA50AF"/>
    <w:rsid w:val="00CA643B"/>
    <w:rsid w:val="00CA6921"/>
    <w:rsid w:val="00CA7B06"/>
    <w:rsid w:val="00CB0724"/>
    <w:rsid w:val="00CB0FAC"/>
    <w:rsid w:val="00CC0EA1"/>
    <w:rsid w:val="00CC1C5E"/>
    <w:rsid w:val="00CC26E8"/>
    <w:rsid w:val="00CC2C45"/>
    <w:rsid w:val="00CC4C42"/>
    <w:rsid w:val="00CC5BF0"/>
    <w:rsid w:val="00CD10FB"/>
    <w:rsid w:val="00CE0B30"/>
    <w:rsid w:val="00CE1844"/>
    <w:rsid w:val="00CE1DEC"/>
    <w:rsid w:val="00CE4CBC"/>
    <w:rsid w:val="00CE644A"/>
    <w:rsid w:val="00CE6C8B"/>
    <w:rsid w:val="00CF081F"/>
    <w:rsid w:val="00CF1523"/>
    <w:rsid w:val="00CF6B3C"/>
    <w:rsid w:val="00CF72CC"/>
    <w:rsid w:val="00CF7F60"/>
    <w:rsid w:val="00D01636"/>
    <w:rsid w:val="00D01BDF"/>
    <w:rsid w:val="00D036F3"/>
    <w:rsid w:val="00D03DEE"/>
    <w:rsid w:val="00D0602F"/>
    <w:rsid w:val="00D067D4"/>
    <w:rsid w:val="00D13A3B"/>
    <w:rsid w:val="00D15807"/>
    <w:rsid w:val="00D164D1"/>
    <w:rsid w:val="00D22112"/>
    <w:rsid w:val="00D22144"/>
    <w:rsid w:val="00D2340C"/>
    <w:rsid w:val="00D238D2"/>
    <w:rsid w:val="00D2527E"/>
    <w:rsid w:val="00D25DDD"/>
    <w:rsid w:val="00D2613C"/>
    <w:rsid w:val="00D2763C"/>
    <w:rsid w:val="00D30A3A"/>
    <w:rsid w:val="00D30FC4"/>
    <w:rsid w:val="00D32560"/>
    <w:rsid w:val="00D350BA"/>
    <w:rsid w:val="00D351BB"/>
    <w:rsid w:val="00D4299A"/>
    <w:rsid w:val="00D430C4"/>
    <w:rsid w:val="00D4544D"/>
    <w:rsid w:val="00D46D5F"/>
    <w:rsid w:val="00D50237"/>
    <w:rsid w:val="00D51AA6"/>
    <w:rsid w:val="00D51D66"/>
    <w:rsid w:val="00D52166"/>
    <w:rsid w:val="00D54927"/>
    <w:rsid w:val="00D54CF3"/>
    <w:rsid w:val="00D57DA5"/>
    <w:rsid w:val="00D60FAF"/>
    <w:rsid w:val="00D8239A"/>
    <w:rsid w:val="00D93134"/>
    <w:rsid w:val="00D976B8"/>
    <w:rsid w:val="00DA1056"/>
    <w:rsid w:val="00DA6D18"/>
    <w:rsid w:val="00DA7CC7"/>
    <w:rsid w:val="00DB0448"/>
    <w:rsid w:val="00DB31C3"/>
    <w:rsid w:val="00DB588A"/>
    <w:rsid w:val="00DB6EDA"/>
    <w:rsid w:val="00DB7EAC"/>
    <w:rsid w:val="00DC0145"/>
    <w:rsid w:val="00DC352C"/>
    <w:rsid w:val="00DC3F30"/>
    <w:rsid w:val="00DC6973"/>
    <w:rsid w:val="00DD24DD"/>
    <w:rsid w:val="00DD4DB0"/>
    <w:rsid w:val="00DD505B"/>
    <w:rsid w:val="00DD6652"/>
    <w:rsid w:val="00DE0466"/>
    <w:rsid w:val="00DE1FF6"/>
    <w:rsid w:val="00DE2E62"/>
    <w:rsid w:val="00DE38C5"/>
    <w:rsid w:val="00DE4138"/>
    <w:rsid w:val="00DE4222"/>
    <w:rsid w:val="00DE4623"/>
    <w:rsid w:val="00DE56BB"/>
    <w:rsid w:val="00DE789B"/>
    <w:rsid w:val="00DF147F"/>
    <w:rsid w:val="00DF31F0"/>
    <w:rsid w:val="00DF59B5"/>
    <w:rsid w:val="00DF645D"/>
    <w:rsid w:val="00E00866"/>
    <w:rsid w:val="00E0107B"/>
    <w:rsid w:val="00E0489E"/>
    <w:rsid w:val="00E06D90"/>
    <w:rsid w:val="00E139E6"/>
    <w:rsid w:val="00E15589"/>
    <w:rsid w:val="00E15784"/>
    <w:rsid w:val="00E15B4D"/>
    <w:rsid w:val="00E1748A"/>
    <w:rsid w:val="00E17FA6"/>
    <w:rsid w:val="00E20CA3"/>
    <w:rsid w:val="00E22248"/>
    <w:rsid w:val="00E23040"/>
    <w:rsid w:val="00E240F0"/>
    <w:rsid w:val="00E24483"/>
    <w:rsid w:val="00E263BA"/>
    <w:rsid w:val="00E27178"/>
    <w:rsid w:val="00E32DD6"/>
    <w:rsid w:val="00E34566"/>
    <w:rsid w:val="00E35AF4"/>
    <w:rsid w:val="00E36974"/>
    <w:rsid w:val="00E40D64"/>
    <w:rsid w:val="00E41080"/>
    <w:rsid w:val="00E41491"/>
    <w:rsid w:val="00E43851"/>
    <w:rsid w:val="00E44D05"/>
    <w:rsid w:val="00E46807"/>
    <w:rsid w:val="00E47E0C"/>
    <w:rsid w:val="00E53F8F"/>
    <w:rsid w:val="00E54B51"/>
    <w:rsid w:val="00E55CE1"/>
    <w:rsid w:val="00E60B2F"/>
    <w:rsid w:val="00E60CA1"/>
    <w:rsid w:val="00E676B3"/>
    <w:rsid w:val="00E6787B"/>
    <w:rsid w:val="00E72AF9"/>
    <w:rsid w:val="00E746E0"/>
    <w:rsid w:val="00E75849"/>
    <w:rsid w:val="00E772FF"/>
    <w:rsid w:val="00E815A9"/>
    <w:rsid w:val="00E817C0"/>
    <w:rsid w:val="00E81CB0"/>
    <w:rsid w:val="00E83340"/>
    <w:rsid w:val="00E83884"/>
    <w:rsid w:val="00E85CB2"/>
    <w:rsid w:val="00E9766B"/>
    <w:rsid w:val="00EA46DC"/>
    <w:rsid w:val="00EA76B3"/>
    <w:rsid w:val="00EB0DF6"/>
    <w:rsid w:val="00EB2A72"/>
    <w:rsid w:val="00EB31C3"/>
    <w:rsid w:val="00EB6096"/>
    <w:rsid w:val="00EB7821"/>
    <w:rsid w:val="00EC2B2C"/>
    <w:rsid w:val="00EC48EC"/>
    <w:rsid w:val="00EC6A75"/>
    <w:rsid w:val="00EC7F0B"/>
    <w:rsid w:val="00ED0922"/>
    <w:rsid w:val="00ED0FD4"/>
    <w:rsid w:val="00ED1F29"/>
    <w:rsid w:val="00ED3CB6"/>
    <w:rsid w:val="00ED5BC1"/>
    <w:rsid w:val="00ED6581"/>
    <w:rsid w:val="00EE3174"/>
    <w:rsid w:val="00EE3AA7"/>
    <w:rsid w:val="00EE53A2"/>
    <w:rsid w:val="00EE570F"/>
    <w:rsid w:val="00EE5E97"/>
    <w:rsid w:val="00EE6463"/>
    <w:rsid w:val="00EE6564"/>
    <w:rsid w:val="00EE68A7"/>
    <w:rsid w:val="00EF2304"/>
    <w:rsid w:val="00EF2D63"/>
    <w:rsid w:val="00EF3F81"/>
    <w:rsid w:val="00EF676B"/>
    <w:rsid w:val="00F03BFB"/>
    <w:rsid w:val="00F05852"/>
    <w:rsid w:val="00F075A9"/>
    <w:rsid w:val="00F16C12"/>
    <w:rsid w:val="00F17901"/>
    <w:rsid w:val="00F23A7A"/>
    <w:rsid w:val="00F23CC6"/>
    <w:rsid w:val="00F27DFA"/>
    <w:rsid w:val="00F27E6F"/>
    <w:rsid w:val="00F3580F"/>
    <w:rsid w:val="00F4403A"/>
    <w:rsid w:val="00F46795"/>
    <w:rsid w:val="00F46C30"/>
    <w:rsid w:val="00F4721D"/>
    <w:rsid w:val="00F51035"/>
    <w:rsid w:val="00F52999"/>
    <w:rsid w:val="00F52E35"/>
    <w:rsid w:val="00F54C1D"/>
    <w:rsid w:val="00F55069"/>
    <w:rsid w:val="00F5543D"/>
    <w:rsid w:val="00F566C1"/>
    <w:rsid w:val="00F6055A"/>
    <w:rsid w:val="00F61B7F"/>
    <w:rsid w:val="00F61E13"/>
    <w:rsid w:val="00F66CBB"/>
    <w:rsid w:val="00F73F66"/>
    <w:rsid w:val="00F74C12"/>
    <w:rsid w:val="00F760A6"/>
    <w:rsid w:val="00F767F8"/>
    <w:rsid w:val="00F8087E"/>
    <w:rsid w:val="00F81BDA"/>
    <w:rsid w:val="00F834F1"/>
    <w:rsid w:val="00F853EE"/>
    <w:rsid w:val="00F85DFB"/>
    <w:rsid w:val="00F87689"/>
    <w:rsid w:val="00F91E3C"/>
    <w:rsid w:val="00F95DA0"/>
    <w:rsid w:val="00F9783D"/>
    <w:rsid w:val="00FA071C"/>
    <w:rsid w:val="00FA49A9"/>
    <w:rsid w:val="00FA5868"/>
    <w:rsid w:val="00FA6C8A"/>
    <w:rsid w:val="00FB1F3B"/>
    <w:rsid w:val="00FB2B82"/>
    <w:rsid w:val="00FB2DC9"/>
    <w:rsid w:val="00FB37AA"/>
    <w:rsid w:val="00FB6F12"/>
    <w:rsid w:val="00FC1174"/>
    <w:rsid w:val="00FC19DE"/>
    <w:rsid w:val="00FC42E3"/>
    <w:rsid w:val="00FC627A"/>
    <w:rsid w:val="00FC75E0"/>
    <w:rsid w:val="00FD1F25"/>
    <w:rsid w:val="00FD3230"/>
    <w:rsid w:val="00FD47F9"/>
    <w:rsid w:val="00FD71E7"/>
    <w:rsid w:val="00FD7B7A"/>
    <w:rsid w:val="00FE2EBA"/>
    <w:rsid w:val="00FE3671"/>
    <w:rsid w:val="00FF1C10"/>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stockticker"/>
  <w:shapeDefaults>
    <o:shapedefaults v:ext="edit" spidmax="4097"/>
    <o:shapelayout v:ext="edit">
      <o:idmap v:ext="edit" data="1"/>
    </o:shapelayout>
  </w:shapeDefaults>
  <w:decimalSymbol w:val=","/>
  <w:listSeparator w:val=";"/>
  <w14:docId w14:val="3E3EECD6"/>
  <w14:defaultImageDpi w14:val="96"/>
  <w15:docId w15:val="{00DEC603-0EC2-4529-A6D2-0FD29BBCB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725E2"/>
    <w:rPr>
      <w:sz w:val="22"/>
      <w:szCs w:val="22"/>
      <w:lang w:val="en-US" w:eastAsia="de-DE"/>
    </w:rPr>
  </w:style>
  <w:style w:type="paragraph" w:styleId="Nagwek1">
    <w:name w:val="heading 1"/>
    <w:aliases w:val="Rep Heading 1 Zchn Zchn,Rep Heading 1"/>
    <w:basedOn w:val="RepStandard"/>
    <w:next w:val="RepStandard"/>
    <w:link w:val="Nagwek1Znak"/>
    <w:uiPriority w:val="9"/>
    <w:qFormat/>
    <w:rsid w:val="008725E2"/>
    <w:pPr>
      <w:numPr>
        <w:numId w:val="3"/>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3"/>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3"/>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3"/>
      </w:numPr>
      <w:spacing w:before="480" w:after="240"/>
      <w:outlineLvl w:val="3"/>
    </w:pPr>
    <w:rPr>
      <w:b/>
      <w:noProof/>
      <w:sz w:val="24"/>
      <w:szCs w:val="24"/>
      <w:lang w:val="de-DE"/>
    </w:rPr>
  </w:style>
  <w:style w:type="paragraph" w:styleId="Nagwek5">
    <w:name w:val="heading 5"/>
    <w:basedOn w:val="Normalny"/>
    <w:next w:val="Normalny"/>
    <w:link w:val="Nagwek5Znak"/>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Rep Heading 1 Znak"/>
    <w:link w:val="Nagwek1"/>
    <w:locked/>
    <w:rsid w:val="008725E2"/>
    <w:rPr>
      <w:rFonts w:eastAsia="MS Mincho"/>
      <w:b/>
      <w:bCs/>
      <w:sz w:val="28"/>
      <w:szCs w:val="28"/>
      <w:lang w:val="en-GB" w:eastAsia="de-DE"/>
    </w:rPr>
  </w:style>
  <w:style w:type="character" w:customStyle="1" w:styleId="Nagwek2Znak">
    <w:name w:val="Nagłówek 2 Znak"/>
    <w:aliases w:val="Rep Heading 2 Znak,Header 1 Znak"/>
    <w:link w:val="Nagwek2"/>
    <w:uiPriority w:val="9"/>
    <w:locked/>
    <w:rsid w:val="008D2FEC"/>
    <w:rPr>
      <w:b/>
      <w:bCs/>
      <w:sz w:val="24"/>
      <w:szCs w:val="24"/>
      <w:lang w:val="en-GB" w:eastAsia="de-DE"/>
    </w:rPr>
  </w:style>
  <w:style w:type="character" w:customStyle="1" w:styleId="Nagwek3Znak">
    <w:name w:val="Nagłówek 3 Znak"/>
    <w:aliases w:val="Rep Heading 3 Znak"/>
    <w:link w:val="Nagwek3"/>
    <w:uiPriority w:val="9"/>
    <w:locked/>
    <w:rsid w:val="00C81348"/>
    <w:rPr>
      <w:rFonts w:cs="Tahoma"/>
      <w:b/>
      <w:bCs/>
      <w:kern w:val="24"/>
      <w:sz w:val="24"/>
      <w:szCs w:val="28"/>
      <w:lang w:val="en-GB" w:eastAsia="de-DE"/>
    </w:rPr>
  </w:style>
  <w:style w:type="character" w:customStyle="1" w:styleId="Nagwek4Znak">
    <w:name w:val="Nagłówek 4 Znak"/>
    <w:aliases w:val="Rep Heading 4 Znak"/>
    <w:link w:val="Nagwek4"/>
    <w:uiPriority w:val="9"/>
    <w:locked/>
    <w:rsid w:val="00C81348"/>
    <w:rPr>
      <w:b/>
      <w:noProof/>
      <w:sz w:val="24"/>
      <w:szCs w:val="24"/>
      <w:lang w:val="de-DE" w:eastAsia="de-DE"/>
    </w:rPr>
  </w:style>
  <w:style w:type="character" w:customStyle="1" w:styleId="Nagwek5Znak">
    <w:name w:val="Nagłówek 5 Znak"/>
    <w:link w:val="Nagwek5"/>
    <w:locked/>
    <w:rsid w:val="00C81348"/>
    <w:rPr>
      <w:rFonts w:ascii="Arial" w:hAnsi="Arial"/>
      <w:noProof/>
      <w:sz w:val="22"/>
    </w:rPr>
  </w:style>
  <w:style w:type="character" w:customStyle="1" w:styleId="Nagwek6Znak">
    <w:name w:val="Nagłówek 6 Znak"/>
    <w:link w:val="Nagwek6"/>
    <w:locked/>
    <w:rsid w:val="00C81348"/>
    <w:rPr>
      <w:rFonts w:ascii="Arial" w:hAnsi="Arial"/>
      <w:noProof/>
      <w:sz w:val="22"/>
    </w:rPr>
  </w:style>
  <w:style w:type="character" w:customStyle="1" w:styleId="Nagwek7Znak">
    <w:name w:val="Nagłówek 7 Znak"/>
    <w:link w:val="Nagwek7"/>
    <w:uiPriority w:val="99"/>
    <w:locked/>
    <w:rsid w:val="00C81348"/>
    <w:rPr>
      <w:rFonts w:ascii="Arial" w:hAnsi="Arial"/>
      <w:noProof/>
      <w:sz w:val="22"/>
    </w:rPr>
  </w:style>
  <w:style w:type="character" w:customStyle="1" w:styleId="Nagwek8Znak">
    <w:name w:val="Nagłówek 8 Znak"/>
    <w:link w:val="Nagwek8"/>
    <w:uiPriority w:val="99"/>
    <w:locked/>
    <w:rsid w:val="00C81348"/>
    <w:rPr>
      <w:rFonts w:ascii="Arial" w:hAnsi="Arial"/>
      <w:noProof/>
      <w:sz w:val="22"/>
    </w:rPr>
  </w:style>
  <w:style w:type="character" w:customStyle="1" w:styleId="Nagwek9Znak">
    <w:name w:val="Nagłówek 9 Znak"/>
    <w:aliases w:val="Heading 9 Figure Znak,Heading 9 Table Znak"/>
    <w:link w:val="Nagwek9"/>
    <w:uiPriority w:val="99"/>
    <w:locked/>
    <w:rsid w:val="00C81348"/>
    <w:rPr>
      <w:rFonts w:ascii="Arial" w:hAnsi="Arial"/>
      <w:noProof/>
      <w:sz w:val="22"/>
    </w:rPr>
  </w:style>
  <w:style w:type="paragraph" w:styleId="Tekstpodstawowy2">
    <w:name w:val="Body Text 2"/>
    <w:basedOn w:val="Normalny"/>
    <w:link w:val="Tekstpodstawowy2Znak"/>
    <w:semiHidden/>
    <w:rsid w:val="008725E2"/>
    <w:pPr>
      <w:spacing w:after="120" w:line="480" w:lineRule="auto"/>
    </w:pPr>
  </w:style>
  <w:style w:type="character" w:customStyle="1" w:styleId="Tekstpodstawowy2Znak">
    <w:name w:val="Tekst podstawowy 2 Znak"/>
    <w:link w:val="Tekstpodstawowy2"/>
    <w:semiHidden/>
    <w:locked/>
    <w:rsid w:val="00C81348"/>
    <w:rPr>
      <w:sz w:val="22"/>
      <w:lang w:val="en-US" w:eastAsia="x-none"/>
    </w:rPr>
  </w:style>
  <w:style w:type="paragraph" w:styleId="Tekstpodstawowy">
    <w:name w:val="Body Text"/>
    <w:aliases w:val="style5"/>
    <w:basedOn w:val="Normalny"/>
    <w:link w:val="TekstpodstawowyZnak"/>
    <w:uiPriority w:val="99"/>
    <w:rsid w:val="008725E2"/>
    <w:pPr>
      <w:spacing w:after="120"/>
    </w:pPr>
  </w:style>
  <w:style w:type="character" w:customStyle="1" w:styleId="TekstpodstawowyZnak">
    <w:name w:val="Tekst podstawowy Znak"/>
    <w:aliases w:val="style5 Znak"/>
    <w:link w:val="Tekstpodstawowy"/>
    <w:uiPriority w:val="99"/>
    <w:locked/>
    <w:rsid w:val="00C81348"/>
    <w:rPr>
      <w:sz w:val="22"/>
      <w:lang w:val="en-US" w:eastAsia="x-none"/>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99"/>
    <w:semiHidden/>
    <w:rsid w:val="008901D3"/>
    <w:pPr>
      <w:ind w:left="185"/>
    </w:pPr>
    <w:rPr>
      <w:sz w:val="18"/>
      <w:szCs w:val="21"/>
    </w:rPr>
  </w:style>
  <w:style w:type="paragraph" w:styleId="Spistreci6">
    <w:name w:val="toc 6"/>
    <w:basedOn w:val="Normalny"/>
    <w:next w:val="Normalny"/>
    <w:autoRedefine/>
    <w:uiPriority w:val="99"/>
    <w:semiHidden/>
    <w:rsid w:val="008725E2"/>
    <w:pPr>
      <w:ind w:left="1100"/>
    </w:pPr>
    <w:rPr>
      <w:sz w:val="18"/>
      <w:szCs w:val="21"/>
    </w:rPr>
  </w:style>
  <w:style w:type="paragraph" w:styleId="Spistreci7">
    <w:name w:val="toc 7"/>
    <w:basedOn w:val="Normalny"/>
    <w:next w:val="Normalny"/>
    <w:autoRedefine/>
    <w:uiPriority w:val="99"/>
    <w:semiHidden/>
    <w:rsid w:val="008725E2"/>
    <w:pPr>
      <w:ind w:left="1320"/>
    </w:pPr>
    <w:rPr>
      <w:sz w:val="18"/>
      <w:szCs w:val="21"/>
    </w:rPr>
  </w:style>
  <w:style w:type="paragraph" w:styleId="Spistreci8">
    <w:name w:val="toc 8"/>
    <w:basedOn w:val="Normalny"/>
    <w:next w:val="Normalny"/>
    <w:autoRedefine/>
    <w:uiPriority w:val="99"/>
    <w:semiHidden/>
    <w:rsid w:val="008725E2"/>
    <w:pPr>
      <w:ind w:left="1540"/>
    </w:pPr>
    <w:rPr>
      <w:sz w:val="18"/>
      <w:szCs w:val="21"/>
    </w:rPr>
  </w:style>
  <w:style w:type="paragraph" w:styleId="Spistreci9">
    <w:name w:val="toc 9"/>
    <w:basedOn w:val="Normalny"/>
    <w:next w:val="Normalny"/>
    <w:autoRedefine/>
    <w:uiPriority w:val="9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eastAsia="x-none"/>
    </w:rPr>
  </w:style>
  <w:style w:type="paragraph" w:styleId="Stopka">
    <w:name w:val="footer"/>
    <w:basedOn w:val="Normalny"/>
    <w:link w:val="StopkaZnak"/>
    <w:uiPriority w:val="99"/>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eastAsia="x-none"/>
    </w:rPr>
  </w:style>
  <w:style w:type="character" w:styleId="Numerstrony">
    <w:name w:val="page number"/>
    <w:rsid w:val="008725E2"/>
    <w:rPr>
      <w:rFonts w:cs="Times New Roman"/>
    </w:rPr>
  </w:style>
  <w:style w:type="paragraph" w:styleId="Tekstdymka">
    <w:name w:val="Balloon Text"/>
    <w:basedOn w:val="Normalny"/>
    <w:link w:val="TekstdymkaZnak"/>
    <w:uiPriority w:val="99"/>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eastAsia="x-none"/>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4B6678"/>
    <w:rPr>
      <w:sz w:val="18"/>
      <w:szCs w:val="18"/>
      <w:lang w:val="en-GB" w:eastAsia="en-GB"/>
    </w:rPr>
  </w:style>
  <w:style w:type="character" w:customStyle="1" w:styleId="RepBullet2Zchn">
    <w:name w:val="Rep Bullet 2 Zchn"/>
    <w:link w:val="RepBullet2"/>
    <w:locked/>
    <w:rsid w:val="00B01271"/>
    <w:rPr>
      <w:sz w:val="22"/>
      <w:szCs w:val="22"/>
      <w:lang w:val="en-GB" w:eastAsia="x-none"/>
    </w:rPr>
  </w:style>
  <w:style w:type="character" w:customStyle="1" w:styleId="RepLabelZchn">
    <w:name w:val="Rep Label Zchn"/>
    <w:link w:val="RepLabel"/>
    <w:locked/>
    <w:rsid w:val="008725E2"/>
    <w:rPr>
      <w:b/>
      <w:sz w:val="22"/>
      <w:lang w:val="en-GB" w:eastAsia="x-none"/>
    </w:rPr>
  </w:style>
  <w:style w:type="character" w:customStyle="1" w:styleId="RepPageHeaderZchn">
    <w:name w:val="Rep Page Header Zchn"/>
    <w:link w:val="RepPageHeader"/>
    <w:locked/>
    <w:rsid w:val="008725E2"/>
    <w:rPr>
      <w:rFonts w:cs="Times New Roman"/>
      <w:sz w:val="22"/>
      <w:szCs w:val="22"/>
      <w:lang w:val="en-GB" w:eastAsia="x-none"/>
    </w:rPr>
  </w:style>
  <w:style w:type="character" w:customStyle="1" w:styleId="RepPageFooterZchn">
    <w:name w:val="Rep Page Footer Zchn"/>
    <w:link w:val="RepPageFooter"/>
    <w:locked/>
    <w:rsid w:val="008725E2"/>
  </w:style>
  <w:style w:type="character" w:styleId="Odwoaniedokomentarza">
    <w:name w:val="annotation reference"/>
    <w:semiHidden/>
    <w:rsid w:val="008725E2"/>
    <w:rPr>
      <w:sz w:val="16"/>
    </w:rPr>
  </w:style>
  <w:style w:type="table" w:styleId="Tabela-Siatka">
    <w:name w:val="Table Grid"/>
    <w:basedOn w:val="Standardowy"/>
    <w:uiPriority w:val="39"/>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Q,Beschriftung Char,Beschriftung Char1 Char,Beschriftung Char Char Char,Überschrift1,Tolyl,Beschriftung Char1,Beschriftung Char Char,o + Links Char Char Char,o Char Char,Char,Char Char..., Char Char, Char,Char Char"/>
    <w:basedOn w:val="Normalny"/>
    <w:next w:val="Normalny"/>
    <w:link w:val="LegendaZnak"/>
    <w:qFormat/>
    <w:rsid w:val="008725E2"/>
    <w:rPr>
      <w:b/>
      <w:bCs/>
      <w:sz w:val="20"/>
      <w:szCs w:val="20"/>
    </w:rPr>
  </w:style>
  <w:style w:type="paragraph" w:customStyle="1" w:styleId="RepStandard">
    <w:name w:val="Rep Standard"/>
    <w:link w:val="RepStandardZchnZchn"/>
    <w:rsid w:val="008725E2"/>
    <w:pPr>
      <w:widowControl w:val="0"/>
      <w:jc w:val="both"/>
    </w:pPr>
    <w:rPr>
      <w:sz w:val="22"/>
      <w:szCs w:val="22"/>
      <w:lang w:val="en-GB" w:eastAsia="de-DE"/>
    </w:rPr>
  </w:style>
  <w:style w:type="character" w:customStyle="1" w:styleId="RepStandardZchnZchn">
    <w:name w:val="Rep Standard Zchn Zchn"/>
    <w:link w:val="RepStandard"/>
    <w:locked/>
    <w:rsid w:val="008725E2"/>
    <w:rPr>
      <w:sz w:val="22"/>
      <w:lang w:val="en-GB" w:eastAsia="x-none"/>
    </w:rPr>
  </w:style>
  <w:style w:type="paragraph" w:customStyle="1" w:styleId="RepTable">
    <w:name w:val="Rep Table"/>
    <w:basedOn w:val="RepStandard"/>
    <w:link w:val="RepTableZchn"/>
    <w:qFormat/>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12"/>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uiPriority w:val="99"/>
    <w:rsid w:val="008725E2"/>
    <w:pPr>
      <w:spacing w:before="120"/>
    </w:pPr>
    <w:rPr>
      <w:rFonts w:cs="Arial"/>
      <w:b/>
      <w:bCs/>
      <w:sz w:val="24"/>
    </w:rPr>
  </w:style>
  <w:style w:type="paragraph" w:styleId="Spisilustracji">
    <w:name w:val="table of figures"/>
    <w:aliases w:val="Table of Appendices"/>
    <w:basedOn w:val="Normalny"/>
    <w:next w:val="Normalny"/>
    <w:uiPriority w:val="99"/>
    <w:semiHidden/>
    <w:rsid w:val="008725E2"/>
  </w:style>
  <w:style w:type="paragraph" w:styleId="Tekstprzypisudolnego">
    <w:name w:val="footnote text"/>
    <w:aliases w:val="FT,Footnotetext,Tabellenanmerkung,DAR001"/>
    <w:basedOn w:val="Normalny"/>
    <w:link w:val="TekstprzypisudolnegoZnak"/>
    <w:rsid w:val="008725E2"/>
    <w:rPr>
      <w:sz w:val="20"/>
      <w:szCs w:val="20"/>
    </w:rPr>
  </w:style>
  <w:style w:type="character" w:customStyle="1" w:styleId="TekstprzypisudolnegoZnak">
    <w:name w:val="Tekst przypisu dolnego Znak"/>
    <w:aliases w:val="FT Znak,Footnotetext Znak,Tabellenanmerkung Znak,DAR001 Znak"/>
    <w:link w:val="Tekstprzypisudolnego"/>
    <w:locked/>
    <w:rsid w:val="00C81348"/>
    <w:rPr>
      <w:lang w:val="en-US" w:eastAsia="x-none"/>
    </w:rPr>
  </w:style>
  <w:style w:type="paragraph" w:styleId="Zwrotpoegnalny">
    <w:name w:val="Closing"/>
    <w:basedOn w:val="Normalny"/>
    <w:link w:val="ZwrotpoegnalnyZnak"/>
    <w:semiHidden/>
    <w:rsid w:val="008725E2"/>
    <w:pPr>
      <w:ind w:left="4252"/>
    </w:pPr>
  </w:style>
  <w:style w:type="character" w:customStyle="1" w:styleId="ZwrotpoegnalnyZnak">
    <w:name w:val="Zwrot pożegnalny Znak"/>
    <w:link w:val="Zwrotpoegnalny"/>
    <w:semiHidden/>
    <w:locked/>
    <w:rsid w:val="00C81348"/>
    <w:rPr>
      <w:sz w:val="22"/>
      <w:lang w:val="en-US" w:eastAsia="x-none"/>
    </w:rPr>
  </w:style>
  <w:style w:type="paragraph" w:styleId="HTML-adres">
    <w:name w:val="HTML Address"/>
    <w:basedOn w:val="Normalny"/>
    <w:link w:val="HTML-adresZnak"/>
    <w:semiHidden/>
    <w:rsid w:val="008725E2"/>
    <w:rPr>
      <w:i/>
      <w:iCs/>
    </w:rPr>
  </w:style>
  <w:style w:type="character" w:customStyle="1" w:styleId="HTML-adresZnak">
    <w:name w:val="HTML - adres Znak"/>
    <w:link w:val="HTML-adres"/>
    <w:semiHidden/>
    <w:locked/>
    <w:rsid w:val="00C81348"/>
    <w:rPr>
      <w:i/>
      <w:sz w:val="22"/>
      <w:lang w:val="en-US" w:eastAsia="x-none"/>
    </w:rPr>
  </w:style>
  <w:style w:type="paragraph" w:styleId="HTML-wstpniesformatowany">
    <w:name w:val="HTML Preformatted"/>
    <w:basedOn w:val="Normalny"/>
    <w:link w:val="HTML-wstpniesformatowanyZnak"/>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semiHidden/>
    <w:locked/>
    <w:rsid w:val="00C81348"/>
    <w:rPr>
      <w:rFonts w:ascii="Courier New" w:hAnsi="Courier New"/>
      <w:lang w:val="en-US" w:eastAsia="x-none"/>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eastAsia="x-none"/>
    </w:rPr>
  </w:style>
  <w:style w:type="paragraph" w:styleId="Tematkomentarza">
    <w:name w:val="annotation subject"/>
    <w:basedOn w:val="Tekstkomentarza"/>
    <w:next w:val="Tekstkomentarza"/>
    <w:link w:val="TematkomentarzaZnak"/>
    <w:uiPriority w:val="99"/>
    <w:rsid w:val="008725E2"/>
    <w:rPr>
      <w:b/>
      <w:bCs/>
    </w:rPr>
  </w:style>
  <w:style w:type="character" w:customStyle="1" w:styleId="TematkomentarzaZnak">
    <w:name w:val="Temat komentarza Znak"/>
    <w:link w:val="Tematkomentarza"/>
    <w:uiPriority w:val="99"/>
    <w:locked/>
    <w:rsid w:val="00C81348"/>
    <w:rPr>
      <w:b/>
      <w:lang w:val="en-US" w:eastAsia="x-none"/>
    </w:rPr>
  </w:style>
  <w:style w:type="paragraph" w:styleId="Lista">
    <w:name w:val="List"/>
    <w:basedOn w:val="Normalny"/>
    <w:semiHidden/>
    <w:rsid w:val="008725E2"/>
    <w:pPr>
      <w:ind w:left="283" w:hanging="283"/>
    </w:pPr>
  </w:style>
  <w:style w:type="paragraph" w:styleId="Lista2">
    <w:name w:val="List 2"/>
    <w:basedOn w:val="Normalny"/>
    <w:semiHidden/>
    <w:rsid w:val="008725E2"/>
    <w:pPr>
      <w:ind w:left="566" w:hanging="283"/>
    </w:pPr>
  </w:style>
  <w:style w:type="paragraph" w:styleId="Lista3">
    <w:name w:val="List 3"/>
    <w:basedOn w:val="Normalny"/>
    <w:semiHidden/>
    <w:rsid w:val="008725E2"/>
    <w:pPr>
      <w:ind w:left="849" w:hanging="283"/>
    </w:pPr>
  </w:style>
  <w:style w:type="paragraph" w:styleId="Lista4">
    <w:name w:val="List 4"/>
    <w:basedOn w:val="Normalny"/>
    <w:semiHidden/>
    <w:rsid w:val="008725E2"/>
    <w:pPr>
      <w:ind w:left="1132" w:hanging="283"/>
    </w:pPr>
  </w:style>
  <w:style w:type="paragraph" w:styleId="Lista5">
    <w:name w:val="List 5"/>
    <w:basedOn w:val="Normalny"/>
    <w:semiHidden/>
    <w:rsid w:val="008725E2"/>
    <w:pPr>
      <w:ind w:left="1415" w:hanging="283"/>
    </w:pPr>
  </w:style>
  <w:style w:type="paragraph" w:styleId="Lista-kontynuacja">
    <w:name w:val="List Continue"/>
    <w:basedOn w:val="Normalny"/>
    <w:semiHidden/>
    <w:rsid w:val="008725E2"/>
    <w:pPr>
      <w:spacing w:after="120"/>
      <w:ind w:left="283"/>
    </w:pPr>
  </w:style>
  <w:style w:type="paragraph" w:styleId="Lista-kontynuacja2">
    <w:name w:val="List Continue 2"/>
    <w:basedOn w:val="Normalny"/>
    <w:semiHidden/>
    <w:rsid w:val="008725E2"/>
    <w:pPr>
      <w:spacing w:after="120"/>
      <w:ind w:left="566"/>
    </w:pPr>
  </w:style>
  <w:style w:type="paragraph" w:styleId="Lista-kontynuacja3">
    <w:name w:val="List Continue 3"/>
    <w:basedOn w:val="Normalny"/>
    <w:semiHidden/>
    <w:rsid w:val="008725E2"/>
    <w:pPr>
      <w:spacing w:after="120"/>
      <w:ind w:left="849"/>
    </w:pPr>
  </w:style>
  <w:style w:type="paragraph" w:styleId="Lista-kontynuacja4">
    <w:name w:val="List Continue 4"/>
    <w:basedOn w:val="Normalny"/>
    <w:semiHidden/>
    <w:rsid w:val="008725E2"/>
    <w:pPr>
      <w:spacing w:after="120"/>
      <w:ind w:left="1132"/>
    </w:pPr>
  </w:style>
  <w:style w:type="paragraph" w:styleId="Lista-kontynuacja5">
    <w:name w:val="List Continue 5"/>
    <w:basedOn w:val="Normalny"/>
    <w:semiHidden/>
    <w:rsid w:val="008725E2"/>
    <w:pPr>
      <w:spacing w:after="120"/>
      <w:ind w:left="1415"/>
    </w:pPr>
  </w:style>
  <w:style w:type="paragraph" w:styleId="Listanumerowana">
    <w:name w:val="List Number"/>
    <w:basedOn w:val="Normalny"/>
    <w:semiHidden/>
    <w:rsid w:val="008725E2"/>
    <w:pPr>
      <w:tabs>
        <w:tab w:val="num" w:pos="360"/>
      </w:tabs>
      <w:ind w:left="360" w:hanging="360"/>
    </w:pPr>
  </w:style>
  <w:style w:type="paragraph" w:styleId="Listanumerowana2">
    <w:name w:val="List Number 2"/>
    <w:basedOn w:val="Normalny"/>
    <w:semiHidden/>
    <w:rsid w:val="008725E2"/>
    <w:pPr>
      <w:tabs>
        <w:tab w:val="num" w:pos="643"/>
      </w:tabs>
      <w:ind w:left="643" w:hanging="360"/>
    </w:pPr>
  </w:style>
  <w:style w:type="paragraph" w:styleId="Listanumerowana3">
    <w:name w:val="List Number 3"/>
    <w:basedOn w:val="Normalny"/>
    <w:semiHidden/>
    <w:rsid w:val="008725E2"/>
    <w:pPr>
      <w:tabs>
        <w:tab w:val="num" w:pos="926"/>
      </w:tabs>
      <w:ind w:left="926" w:hanging="360"/>
    </w:pPr>
  </w:style>
  <w:style w:type="paragraph" w:styleId="Listanumerowana4">
    <w:name w:val="List Number 4"/>
    <w:basedOn w:val="Normalny"/>
    <w:semiHidden/>
    <w:rsid w:val="008725E2"/>
    <w:pPr>
      <w:tabs>
        <w:tab w:val="num" w:pos="1209"/>
      </w:tabs>
      <w:ind w:left="1209" w:hanging="360"/>
    </w:pPr>
  </w:style>
  <w:style w:type="paragraph" w:styleId="Listanumerowana5">
    <w:name w:val="List Number 5"/>
    <w:basedOn w:val="Normalny"/>
    <w:semiHidden/>
    <w:rsid w:val="008725E2"/>
    <w:pPr>
      <w:tabs>
        <w:tab w:val="num" w:pos="1492"/>
      </w:tabs>
      <w:ind w:left="1492" w:hanging="360"/>
    </w:pPr>
  </w:style>
  <w:style w:type="paragraph" w:styleId="Tekstmakra">
    <w:name w:val="macro"/>
    <w:link w:val="TekstmakraZnak"/>
    <w:uiPriority w:val="99"/>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semiHidden/>
    <w:locked/>
    <w:rsid w:val="00C81348"/>
    <w:rPr>
      <w:sz w:val="22"/>
      <w:shd w:val="pct20" w:color="auto" w:fill="auto"/>
      <w:lang w:val="en-US" w:eastAsia="x-none"/>
    </w:rPr>
  </w:style>
  <w:style w:type="paragraph" w:styleId="Zwykytekst">
    <w:name w:val="Plain Text"/>
    <w:basedOn w:val="Normalny"/>
    <w:link w:val="ZwykytekstZnak"/>
    <w:rsid w:val="008725E2"/>
    <w:rPr>
      <w:rFonts w:ascii="Courier New" w:hAnsi="Courier New" w:cs="Courier New"/>
      <w:sz w:val="20"/>
      <w:szCs w:val="20"/>
    </w:rPr>
  </w:style>
  <w:style w:type="character" w:customStyle="1" w:styleId="ZwykytekstZnak">
    <w:name w:val="Zwykły tekst Znak"/>
    <w:link w:val="Zwykytekst"/>
    <w:uiPriority w:val="99"/>
    <w:locked/>
    <w:rsid w:val="00C81348"/>
    <w:rPr>
      <w:rFonts w:ascii="Courier New" w:hAnsi="Courier New"/>
      <w:lang w:val="en-US" w:eastAsia="x-none"/>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link w:val="WcicienormalneZnak"/>
    <w:uiPriority w:val="99"/>
    <w:rsid w:val="008725E2"/>
    <w:pPr>
      <w:ind w:left="708"/>
    </w:pPr>
  </w:style>
  <w:style w:type="paragraph" w:styleId="Tekstpodstawowy3">
    <w:name w:val="Body Text 3"/>
    <w:basedOn w:val="Normalny"/>
    <w:link w:val="Tekstpodstawowy3Znak"/>
    <w:semiHidden/>
    <w:rsid w:val="008725E2"/>
    <w:pPr>
      <w:spacing w:after="120"/>
    </w:pPr>
    <w:rPr>
      <w:sz w:val="16"/>
      <w:szCs w:val="16"/>
    </w:rPr>
  </w:style>
  <w:style w:type="character" w:customStyle="1" w:styleId="Tekstpodstawowy3Znak">
    <w:name w:val="Tekst podstawowy 3 Znak"/>
    <w:link w:val="Tekstpodstawowy3"/>
    <w:semiHidden/>
    <w:locked/>
    <w:rsid w:val="00C81348"/>
    <w:rPr>
      <w:sz w:val="16"/>
      <w:lang w:val="en-US" w:eastAsia="x-none"/>
    </w:rPr>
  </w:style>
  <w:style w:type="paragraph" w:styleId="Tekstpodstawowywcity2">
    <w:name w:val="Body Text Indent 2"/>
    <w:basedOn w:val="Normalny"/>
    <w:link w:val="Tekstpodstawowywcity2Znak"/>
    <w:semiHidden/>
    <w:rsid w:val="008725E2"/>
    <w:pPr>
      <w:spacing w:after="120" w:line="480" w:lineRule="auto"/>
      <w:ind w:left="283"/>
    </w:pPr>
  </w:style>
  <w:style w:type="character" w:customStyle="1" w:styleId="Tekstpodstawowywcity2Znak">
    <w:name w:val="Tekst podstawowy wcięty 2 Znak"/>
    <w:link w:val="Tekstpodstawowywcity2"/>
    <w:semiHidden/>
    <w:locked/>
    <w:rsid w:val="00C81348"/>
    <w:rPr>
      <w:sz w:val="22"/>
      <w:lang w:val="en-US" w:eastAsia="x-none"/>
    </w:rPr>
  </w:style>
  <w:style w:type="paragraph" w:styleId="Tekstpodstawowywcity3">
    <w:name w:val="Body Text Indent 3"/>
    <w:basedOn w:val="Normalny"/>
    <w:link w:val="Tekstpodstawowywcity3Znak"/>
    <w:semiHidden/>
    <w:rsid w:val="008725E2"/>
    <w:pPr>
      <w:spacing w:after="120"/>
      <w:ind w:left="283"/>
    </w:pPr>
    <w:rPr>
      <w:sz w:val="16"/>
      <w:szCs w:val="16"/>
    </w:rPr>
  </w:style>
  <w:style w:type="character" w:customStyle="1" w:styleId="Tekstpodstawowywcity3Znak">
    <w:name w:val="Tekst podstawowy wcięty 3 Znak"/>
    <w:link w:val="Tekstpodstawowywcity3"/>
    <w:semiHidden/>
    <w:locked/>
    <w:rsid w:val="00C81348"/>
    <w:rPr>
      <w:sz w:val="16"/>
      <w:lang w:val="en-US" w:eastAsia="x-none"/>
    </w:rPr>
  </w:style>
  <w:style w:type="paragraph" w:styleId="Tekstpodstawowyzwciciem">
    <w:name w:val="Body Text First Indent"/>
    <w:basedOn w:val="Tekstpodstawowy"/>
    <w:link w:val="TekstpodstawowyzwciciemZnak"/>
    <w:semiHidden/>
    <w:rsid w:val="008725E2"/>
    <w:pPr>
      <w:ind w:firstLine="210"/>
    </w:pPr>
  </w:style>
  <w:style w:type="character" w:customStyle="1" w:styleId="TekstpodstawowyzwciciemZnak">
    <w:name w:val="Tekst podstawowy z wcięciem Znak"/>
    <w:link w:val="Tekstpodstawowyzwciciem"/>
    <w:semiHidden/>
    <w:locked/>
    <w:rsid w:val="00C81348"/>
    <w:rPr>
      <w:rFonts w:cs="Times New Roman"/>
      <w:sz w:val="22"/>
      <w:szCs w:val="22"/>
      <w:lang w:val="en-US" w:eastAsia="x-none"/>
    </w:rPr>
  </w:style>
  <w:style w:type="paragraph" w:styleId="Tekstpodstawowywcity">
    <w:name w:val="Body Text Indent"/>
    <w:basedOn w:val="Normalny"/>
    <w:link w:val="TekstpodstawowywcityZnak"/>
    <w:semiHidden/>
    <w:rsid w:val="008725E2"/>
    <w:pPr>
      <w:spacing w:after="120"/>
      <w:ind w:left="283"/>
    </w:pPr>
  </w:style>
  <w:style w:type="character" w:customStyle="1" w:styleId="TekstpodstawowywcityZnak">
    <w:name w:val="Tekst podstawowy wcięty Znak"/>
    <w:link w:val="Tekstpodstawowywcity"/>
    <w:semiHidden/>
    <w:locked/>
    <w:rsid w:val="00C81348"/>
    <w:rPr>
      <w:sz w:val="22"/>
      <w:lang w:val="en-US" w:eastAsia="x-none"/>
    </w:rPr>
  </w:style>
  <w:style w:type="paragraph" w:styleId="Tekstpodstawowyzwciciem2">
    <w:name w:val="Body Text First Indent 2"/>
    <w:basedOn w:val="Tekstpodstawowywcity"/>
    <w:link w:val="Tekstpodstawowyzwciciem2Znak"/>
    <w:semiHidden/>
    <w:rsid w:val="008725E2"/>
    <w:pPr>
      <w:ind w:firstLine="210"/>
    </w:pPr>
  </w:style>
  <w:style w:type="character" w:customStyle="1" w:styleId="Tekstpodstawowyzwciciem2Znak">
    <w:name w:val="Tekst podstawowy z wcięciem 2 Znak"/>
    <w:link w:val="Tekstpodstawowyzwciciem2"/>
    <w:semiHidden/>
    <w:locked/>
    <w:rsid w:val="00C81348"/>
    <w:rPr>
      <w:rFonts w:cs="Times New Roman"/>
      <w:sz w:val="22"/>
      <w:szCs w:val="22"/>
      <w:lang w:val="en-US" w:eastAsia="x-none"/>
    </w:rPr>
  </w:style>
  <w:style w:type="paragraph" w:styleId="Tytu">
    <w:name w:val="Title"/>
    <w:basedOn w:val="Normalny"/>
    <w:link w:val="TytuZnak"/>
    <w:qFormat/>
    <w:rsid w:val="003C1D67"/>
    <w:pPr>
      <w:spacing w:before="240" w:after="60"/>
      <w:outlineLvl w:val="0"/>
    </w:pPr>
    <w:rPr>
      <w:rFonts w:cs="Arial"/>
      <w:b/>
      <w:bCs/>
      <w:kern w:val="28"/>
      <w:sz w:val="32"/>
      <w:szCs w:val="32"/>
    </w:rPr>
  </w:style>
  <w:style w:type="character" w:customStyle="1" w:styleId="TytuZnak">
    <w:name w:val="Tytuł Znak"/>
    <w:link w:val="Tytu"/>
    <w:locked/>
    <w:rsid w:val="00C81348"/>
    <w:rPr>
      <w:b/>
      <w:kern w:val="28"/>
      <w:sz w:val="32"/>
      <w:lang w:val="en-US" w:eastAsia="x-none"/>
    </w:rPr>
  </w:style>
  <w:style w:type="paragraph" w:styleId="Adreszwrotnynakopercie">
    <w:name w:val="envelope return"/>
    <w:basedOn w:val="Normalny"/>
    <w:semiHidden/>
    <w:rsid w:val="008725E2"/>
    <w:rPr>
      <w:rFonts w:cs="Arial"/>
      <w:sz w:val="20"/>
      <w:szCs w:val="20"/>
    </w:rPr>
  </w:style>
  <w:style w:type="paragraph" w:styleId="Adresnakopercie">
    <w:name w:val="envelope address"/>
    <w:basedOn w:val="Normalny"/>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8725E2"/>
    <w:pPr>
      <w:ind w:left="4252"/>
    </w:pPr>
  </w:style>
  <w:style w:type="character" w:customStyle="1" w:styleId="PodpisZnak">
    <w:name w:val="Podpis Znak"/>
    <w:link w:val="Podpis"/>
    <w:semiHidden/>
    <w:locked/>
    <w:rsid w:val="00C81348"/>
    <w:rPr>
      <w:sz w:val="22"/>
      <w:lang w:val="en-US" w:eastAsia="x-none"/>
    </w:rPr>
  </w:style>
  <w:style w:type="paragraph" w:styleId="Podtytu">
    <w:name w:val="Subtitle"/>
    <w:basedOn w:val="Normalny"/>
    <w:link w:val="PodtytuZnak"/>
    <w:qFormat/>
    <w:rsid w:val="008725E2"/>
    <w:pPr>
      <w:spacing w:after="60"/>
      <w:outlineLvl w:val="1"/>
    </w:pPr>
    <w:rPr>
      <w:rFonts w:cs="Arial"/>
      <w:sz w:val="24"/>
    </w:rPr>
  </w:style>
  <w:style w:type="character" w:customStyle="1" w:styleId="PodtytuZnak">
    <w:name w:val="Podtytuł Znak"/>
    <w:link w:val="Podtytu"/>
    <w:locked/>
    <w:rsid w:val="00C81348"/>
    <w:rPr>
      <w:sz w:val="22"/>
      <w:lang w:val="en-US" w:eastAsia="x-none"/>
    </w:rPr>
  </w:style>
  <w:style w:type="character" w:styleId="Numerwiersza">
    <w:name w:val="line number"/>
    <w:semiHidden/>
    <w:rsid w:val="008725E2"/>
    <w:rPr>
      <w:rFonts w:cs="Times New Roman"/>
    </w:rPr>
  </w:style>
  <w:style w:type="paragraph" w:customStyle="1" w:styleId="RepAppendix2">
    <w:name w:val="Rep Appendix 2"/>
    <w:basedOn w:val="RepStandard"/>
    <w:next w:val="RepStandard"/>
    <w:rsid w:val="008725E2"/>
    <w:pPr>
      <w:numPr>
        <w:ilvl w:val="1"/>
        <w:numId w:val="12"/>
      </w:numPr>
      <w:spacing w:before="480" w:after="240"/>
      <w:outlineLvl w:val="1"/>
    </w:pPr>
    <w:rPr>
      <w:b/>
      <w:sz w:val="24"/>
    </w:rPr>
  </w:style>
  <w:style w:type="paragraph" w:customStyle="1" w:styleId="RepAppendix3">
    <w:name w:val="Rep Appendix 3"/>
    <w:basedOn w:val="RepStandard"/>
    <w:next w:val="RepStandard"/>
    <w:rsid w:val="008725E2"/>
    <w:pPr>
      <w:numPr>
        <w:ilvl w:val="2"/>
        <w:numId w:val="12"/>
      </w:numPr>
      <w:spacing w:before="480" w:after="240"/>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4B6678"/>
    <w:pPr>
      <w:numPr>
        <w:numId w:val="24"/>
      </w:numPr>
    </w:pPr>
    <w:rPr>
      <w:sz w:val="18"/>
      <w:szCs w:val="18"/>
      <w:lang w:eastAsia="en-GB"/>
    </w:rPr>
  </w:style>
  <w:style w:type="paragraph" w:customStyle="1" w:styleId="RepBullet2">
    <w:name w:val="Rep Bullet 2"/>
    <w:basedOn w:val="RepStandard"/>
    <w:link w:val="RepBullet2Zchn"/>
    <w:autoRedefine/>
    <w:rsid w:val="00ED3CB6"/>
    <w:pPr>
      <w:numPr>
        <w:numId w:val="10"/>
      </w:numPr>
      <w:jc w:val="left"/>
    </w:pPr>
    <w:rPr>
      <w:lang w:eastAsia="x-none"/>
    </w:rPr>
  </w:style>
  <w:style w:type="paragraph" w:customStyle="1" w:styleId="RepBullet3">
    <w:name w:val="Rep Bullet 3"/>
    <w:basedOn w:val="RepStandard"/>
    <w:autoRedefine/>
    <w:rsid w:val="00ED3CB6"/>
    <w:pPr>
      <w:numPr>
        <w:numId w:val="11"/>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semiHidden/>
    <w:rsid w:val="008725E2"/>
  </w:style>
  <w:style w:type="character" w:customStyle="1" w:styleId="ZwrotgrzecznociowyZnak">
    <w:name w:val="Zwrot grzecznościowy Znak"/>
    <w:link w:val="Zwrotgrzecznociowy"/>
    <w:semiHidden/>
    <w:locked/>
    <w:rsid w:val="00C81348"/>
    <w:rPr>
      <w:sz w:val="22"/>
      <w:lang w:val="en-US" w:eastAsia="x-none"/>
    </w:rPr>
  </w:style>
  <w:style w:type="paragraph" w:styleId="Listapunktowana">
    <w:name w:val="List Bullet"/>
    <w:basedOn w:val="Normalny"/>
    <w:rsid w:val="008725E2"/>
    <w:pPr>
      <w:numPr>
        <w:numId w:val="1"/>
      </w:numPr>
    </w:pPr>
  </w:style>
  <w:style w:type="paragraph" w:styleId="Listapunktowana2">
    <w:name w:val="List Bullet 2"/>
    <w:basedOn w:val="Normalny"/>
    <w:semiHidden/>
    <w:rsid w:val="008725E2"/>
    <w:pPr>
      <w:numPr>
        <w:numId w:val="2"/>
      </w:numPr>
    </w:pPr>
  </w:style>
  <w:style w:type="paragraph" w:styleId="Listapunktowana3">
    <w:name w:val="List Bullet 3"/>
    <w:basedOn w:val="Normalny"/>
    <w:semiHidden/>
    <w:rsid w:val="008725E2"/>
    <w:pPr>
      <w:tabs>
        <w:tab w:val="num" w:pos="1417"/>
      </w:tabs>
      <w:ind w:left="1417" w:hanging="1417"/>
    </w:pPr>
  </w:style>
  <w:style w:type="paragraph" w:styleId="Listapunktowana4">
    <w:name w:val="List Bullet 4"/>
    <w:basedOn w:val="Normalny"/>
    <w:semiHidden/>
    <w:rsid w:val="008725E2"/>
    <w:pPr>
      <w:numPr>
        <w:numId w:val="4"/>
      </w:numPr>
    </w:pPr>
  </w:style>
  <w:style w:type="paragraph" w:styleId="Listapunktowana5">
    <w:name w:val="List Bullet 5"/>
    <w:basedOn w:val="Normalny"/>
    <w:semiHidden/>
    <w:rsid w:val="008725E2"/>
    <w:pPr>
      <w:numPr>
        <w:numId w:val="5"/>
      </w:numPr>
    </w:pPr>
  </w:style>
  <w:style w:type="character" w:styleId="UyteHipercze">
    <w:name w:val="FollowedHyperlink"/>
    <w:uiPriority w:val="99"/>
    <w:rsid w:val="008725E2"/>
    <w:rPr>
      <w:color w:val="800080"/>
      <w:u w:val="single"/>
    </w:rPr>
  </w:style>
  <w:style w:type="paragraph" w:styleId="Tekstblokowy">
    <w:name w:val="Block Text"/>
    <w:basedOn w:val="Normalny"/>
    <w:semiHidden/>
    <w:rsid w:val="008725E2"/>
    <w:pPr>
      <w:spacing w:after="120"/>
      <w:ind w:left="1440" w:right="1440"/>
    </w:pPr>
  </w:style>
  <w:style w:type="paragraph" w:styleId="Data">
    <w:name w:val="Date"/>
    <w:basedOn w:val="Normalny"/>
    <w:next w:val="Normalny"/>
    <w:link w:val="DataZnak"/>
    <w:semiHidden/>
    <w:rsid w:val="008725E2"/>
  </w:style>
  <w:style w:type="character" w:customStyle="1" w:styleId="DataZnak">
    <w:name w:val="Data Znak"/>
    <w:link w:val="Data"/>
    <w:semiHidden/>
    <w:locked/>
    <w:rsid w:val="00C81348"/>
    <w:rPr>
      <w:sz w:val="22"/>
      <w:lang w:val="en-US" w:eastAsia="x-none"/>
    </w:rPr>
  </w:style>
  <w:style w:type="paragraph" w:styleId="Podpise-mail">
    <w:name w:val="E-mail Signature"/>
    <w:basedOn w:val="Normalny"/>
    <w:link w:val="Podpise-mailZnak"/>
    <w:semiHidden/>
    <w:rsid w:val="008725E2"/>
  </w:style>
  <w:style w:type="character" w:customStyle="1" w:styleId="Podpise-mailZnak">
    <w:name w:val="Podpis e-mail Znak"/>
    <w:link w:val="Podpise-mail"/>
    <w:semiHidden/>
    <w:locked/>
    <w:rsid w:val="00C81348"/>
    <w:rPr>
      <w:sz w:val="22"/>
      <w:lang w:val="en-US" w:eastAsia="x-none"/>
    </w:rPr>
  </w:style>
  <w:style w:type="character" w:styleId="Pogrubienie">
    <w:name w:val="Strong"/>
    <w:uiPriority w:val="22"/>
    <w:qFormat/>
    <w:rsid w:val="003C1D67"/>
    <w:rPr>
      <w:b/>
    </w:rPr>
  </w:style>
  <w:style w:type="paragraph" w:styleId="Nagweknotatki">
    <w:name w:val="Note Heading"/>
    <w:basedOn w:val="Normalny"/>
    <w:next w:val="Normalny"/>
    <w:link w:val="NagweknotatkiZnak"/>
    <w:semiHidden/>
    <w:rsid w:val="008725E2"/>
  </w:style>
  <w:style w:type="character" w:customStyle="1" w:styleId="NagweknotatkiZnak">
    <w:name w:val="Nagłówek notatki Znak"/>
    <w:link w:val="Nagweknotatki"/>
    <w:semiHidden/>
    <w:locked/>
    <w:rsid w:val="00C81348"/>
    <w:rPr>
      <w:sz w:val="22"/>
      <w:lang w:val="en-US" w:eastAsia="x-none"/>
    </w:rPr>
  </w:style>
  <w:style w:type="character" w:styleId="Uwydatnienie">
    <w:name w:val="Emphasis"/>
    <w:qFormat/>
    <w:rsid w:val="003C1D67"/>
    <w:rPr>
      <w:i/>
    </w:rPr>
  </w:style>
  <w:style w:type="character" w:styleId="HTML-akronim">
    <w:name w:val="HTML Acronym"/>
    <w:semiHidden/>
    <w:rsid w:val="008725E2"/>
    <w:rPr>
      <w:rFonts w:cs="Times New Roman"/>
    </w:rPr>
  </w:style>
  <w:style w:type="character" w:styleId="HTML-przykad">
    <w:name w:val="HTML Sample"/>
    <w:semiHidden/>
    <w:rsid w:val="008725E2"/>
    <w:rPr>
      <w:rFonts w:ascii="Courier New" w:hAnsi="Courier New"/>
    </w:rPr>
  </w:style>
  <w:style w:type="character" w:styleId="HTML-kod">
    <w:name w:val="HTML Code"/>
    <w:semiHidden/>
    <w:rsid w:val="008725E2"/>
    <w:rPr>
      <w:rFonts w:ascii="Courier New" w:hAnsi="Courier New"/>
      <w:sz w:val="20"/>
    </w:rPr>
  </w:style>
  <w:style w:type="character" w:styleId="HTML-definicja">
    <w:name w:val="HTML Definition"/>
    <w:semiHidden/>
    <w:rsid w:val="008725E2"/>
    <w:rPr>
      <w:i/>
    </w:rPr>
  </w:style>
  <w:style w:type="character" w:styleId="HTML-staaszeroko">
    <w:name w:val="HTML Typewriter"/>
    <w:semiHidden/>
    <w:rsid w:val="008725E2"/>
    <w:rPr>
      <w:rFonts w:ascii="Courier New" w:hAnsi="Courier New"/>
      <w:sz w:val="20"/>
    </w:rPr>
  </w:style>
  <w:style w:type="character" w:styleId="HTML-klawiatura">
    <w:name w:val="HTML Keyboard"/>
    <w:semiHidden/>
    <w:rsid w:val="008725E2"/>
    <w:rPr>
      <w:rFonts w:ascii="Courier New" w:hAnsi="Courier New"/>
      <w:sz w:val="20"/>
    </w:rPr>
  </w:style>
  <w:style w:type="character" w:styleId="HTML-zmienna">
    <w:name w:val="HTML Variable"/>
    <w:semiHidden/>
    <w:rsid w:val="008725E2"/>
    <w:rPr>
      <w:i/>
    </w:rPr>
  </w:style>
  <w:style w:type="character" w:styleId="HTML-cytat">
    <w:name w:val="HTML Cite"/>
    <w:semiHidden/>
    <w:rsid w:val="008725E2"/>
    <w:rPr>
      <w:i/>
    </w:rPr>
  </w:style>
  <w:style w:type="table" w:styleId="Tabela-Efekty3D1">
    <w:name w:val="Table 3D effects 1"/>
    <w:basedOn w:val="Standardowy"/>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D3">
    <w:name w:val="Table 3D effects 3"/>
    <w:basedOn w:val="Standardowy"/>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eastAsia="x-none"/>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eastAsia="x-none"/>
    </w:rPr>
  </w:style>
  <w:style w:type="character" w:customStyle="1" w:styleId="RepTableBoldZchn">
    <w:name w:val="Rep Table Bold Zchn"/>
    <w:link w:val="RepTableBold"/>
    <w:locked/>
    <w:rsid w:val="008725E2"/>
    <w:rPr>
      <w:b/>
      <w:lang w:val="en-US" w:eastAsia="x-none"/>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12"/>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12"/>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12"/>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eastAsia="x-none"/>
    </w:rPr>
  </w:style>
  <w:style w:type="paragraph" w:styleId="Bezodstpw">
    <w:name w:val="No Spacing"/>
    <w:uiPriority w:val="1"/>
    <w:qFormat/>
    <w:rsid w:val="00B32849"/>
    <w:rPr>
      <w:sz w:val="22"/>
      <w:szCs w:val="22"/>
      <w:lang w:val="en-US" w:eastAsia="de-DE"/>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eastAsia="x-none"/>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uiPriority w:val="99"/>
    <w:locked/>
    <w:rsid w:val="00C81348"/>
    <w:rPr>
      <w:rFonts w:ascii="Tahoma" w:hAnsi="Tahoma"/>
      <w:sz w:val="16"/>
      <w:lang w:val="en-GB" w:eastAsia="en-US"/>
    </w:rPr>
  </w:style>
  <w:style w:type="character" w:customStyle="1" w:styleId="LegendaZnak">
    <w:name w:val="Legenda Znak"/>
    <w:aliases w:val="o Znak,o + Links Znak,Bayer Caption Znak,! Q Znak,Beschriftung Char Znak,Beschriftung Char1 Char Znak,Beschriftung Char Char Char Znak,Überschrift1 Znak,Tolyl Znak,Beschriftung Char1 Znak,Beschriftung Char Char Znak,o Char Char Znak"/>
    <w:link w:val="Legenda"/>
    <w:uiPriority w:val="35"/>
    <w:locked/>
    <w:rsid w:val="00C81348"/>
    <w:rPr>
      <w:b/>
      <w:lang w:val="en-US" w:eastAsia="x-none"/>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semiHidden/>
    <w:unhideWhenUsed/>
    <w:pPr>
      <w:numPr>
        <w:numId w:val="6"/>
      </w:numPr>
    </w:pPr>
  </w:style>
  <w:style w:type="numbering" w:styleId="1ai">
    <w:name w:val="Outline List 1"/>
    <w:basedOn w:val="Bezlisty"/>
    <w:semiHidden/>
    <w:unhideWhenUsed/>
    <w:pPr>
      <w:numPr>
        <w:numId w:val="7"/>
      </w:numPr>
    </w:pPr>
  </w:style>
  <w:style w:type="numbering" w:styleId="Artykusekcja">
    <w:name w:val="Outline List 3"/>
    <w:basedOn w:val="Bezlisty"/>
    <w:semiHidden/>
    <w:unhideWhenUsed/>
    <w:pPr>
      <w:numPr>
        <w:numId w:val="8"/>
      </w:numPr>
    </w:pPr>
  </w:style>
  <w:style w:type="paragraph" w:customStyle="1" w:styleId="TableText9pt">
    <w:name w:val="Table Text 9pt"/>
    <w:link w:val="TableText9ptChar"/>
    <w:rsid w:val="00D2613C"/>
    <w:pPr>
      <w:spacing w:before="40" w:after="40"/>
      <w:jc w:val="center"/>
    </w:pPr>
    <w:rPr>
      <w:sz w:val="18"/>
      <w:szCs w:val="24"/>
      <w:lang w:val="en-GB" w:eastAsia="en-GB"/>
    </w:rPr>
  </w:style>
  <w:style w:type="character" w:customStyle="1" w:styleId="TableText9ptChar">
    <w:name w:val="Table Text 9pt Char"/>
    <w:link w:val="TableText9pt"/>
    <w:rsid w:val="00D2613C"/>
    <w:rPr>
      <w:sz w:val="18"/>
      <w:szCs w:val="24"/>
      <w:lang w:val="en-GB" w:eastAsia="en-GB"/>
    </w:rPr>
  </w:style>
  <w:style w:type="paragraph" w:customStyle="1" w:styleId="TableFootnote">
    <w:name w:val="Table Footnote"/>
    <w:link w:val="TableFootnoteChar"/>
    <w:rsid w:val="00D2613C"/>
    <w:rPr>
      <w:sz w:val="18"/>
      <w:szCs w:val="24"/>
      <w:lang w:val="en-GB" w:eastAsia="en-GB"/>
    </w:rPr>
  </w:style>
  <w:style w:type="character" w:customStyle="1" w:styleId="TableFootnoteChar">
    <w:name w:val="Table Footnote Char"/>
    <w:link w:val="TableFootnote"/>
    <w:rsid w:val="00D2613C"/>
    <w:rPr>
      <w:sz w:val="18"/>
      <w:szCs w:val="24"/>
      <w:lang w:val="en-GB" w:eastAsia="en-GB"/>
    </w:rPr>
  </w:style>
  <w:style w:type="paragraph" w:customStyle="1" w:styleId="PlainHeading10pt">
    <w:name w:val="Plain Heading 10pt"/>
    <w:next w:val="Normalny"/>
    <w:link w:val="PlainHeading10ptChar"/>
    <w:rsid w:val="00D2613C"/>
    <w:pPr>
      <w:keepNext/>
      <w:keepLines/>
      <w:spacing w:before="240" w:after="240"/>
    </w:pPr>
    <w:rPr>
      <w:rFonts w:ascii="Arial" w:hAnsi="Arial"/>
      <w:b/>
      <w:szCs w:val="24"/>
      <w:lang w:val="en-GB" w:eastAsia="en-GB"/>
    </w:rPr>
  </w:style>
  <w:style w:type="paragraph" w:customStyle="1" w:styleId="TableHeader9pt">
    <w:name w:val="Table Header 9pt"/>
    <w:link w:val="TableHeader9ptChar"/>
    <w:rsid w:val="00D2613C"/>
    <w:pPr>
      <w:keepNext/>
      <w:keepLines/>
      <w:spacing w:before="40" w:after="40"/>
      <w:jc w:val="center"/>
    </w:pPr>
    <w:rPr>
      <w:b/>
      <w:sz w:val="18"/>
      <w:szCs w:val="24"/>
      <w:lang w:val="en-GB" w:eastAsia="en-GB"/>
    </w:rPr>
  </w:style>
  <w:style w:type="character" w:customStyle="1" w:styleId="TableHeader9ptChar">
    <w:name w:val="Table Header 9pt Char"/>
    <w:link w:val="TableHeader9pt"/>
    <w:rsid w:val="00D2613C"/>
    <w:rPr>
      <w:b/>
      <w:sz w:val="18"/>
      <w:szCs w:val="24"/>
      <w:lang w:val="en-GB" w:eastAsia="en-GB"/>
    </w:rPr>
  </w:style>
  <w:style w:type="character" w:customStyle="1" w:styleId="PlainHeading10ptChar">
    <w:name w:val="Plain Heading 10pt Char"/>
    <w:link w:val="PlainHeading10pt"/>
    <w:rsid w:val="00D2613C"/>
    <w:rPr>
      <w:rFonts w:ascii="Arial" w:hAnsi="Arial"/>
      <w:b/>
      <w:szCs w:val="24"/>
      <w:lang w:val="en-GB" w:eastAsia="en-GB"/>
    </w:rPr>
  </w:style>
  <w:style w:type="paragraph" w:customStyle="1" w:styleId="Tabletext9ptleft">
    <w:name w:val="Table text 9pt left"/>
    <w:basedOn w:val="TableText9pt"/>
    <w:rsid w:val="00A71767"/>
    <w:pPr>
      <w:jc w:val="left"/>
    </w:pPr>
  </w:style>
  <w:style w:type="character" w:customStyle="1" w:styleId="Superscript">
    <w:name w:val="Superscript"/>
    <w:uiPriority w:val="1"/>
    <w:rsid w:val="00A71767"/>
    <w:rPr>
      <w:vertAlign w:val="superscript"/>
    </w:rPr>
  </w:style>
  <w:style w:type="paragraph" w:customStyle="1" w:styleId="PlainHeading12pt">
    <w:name w:val="Plain Heading 12pt"/>
    <w:next w:val="Normalny"/>
    <w:link w:val="PlainHeading12ptChar"/>
    <w:rsid w:val="00B07D4C"/>
    <w:pPr>
      <w:keepNext/>
      <w:keepLines/>
      <w:spacing w:before="240" w:after="240"/>
    </w:pPr>
    <w:rPr>
      <w:rFonts w:ascii="Arial" w:hAnsi="Arial" w:cs="Arial"/>
      <w:b/>
      <w:sz w:val="24"/>
      <w:szCs w:val="24"/>
      <w:lang w:val="en-GB" w:eastAsia="en-GB"/>
    </w:rPr>
  </w:style>
  <w:style w:type="paragraph" w:customStyle="1" w:styleId="ConclusionOECD">
    <w:name w:val="Conclusion OECD"/>
    <w:basedOn w:val="Normalny"/>
    <w:next w:val="Normalny"/>
    <w:rsid w:val="00804AB8"/>
    <w:pPr>
      <w:keepNext/>
      <w:keepLines/>
      <w:spacing w:after="240"/>
      <w:jc w:val="both"/>
    </w:pPr>
    <w:rPr>
      <w:sz w:val="20"/>
      <w:szCs w:val="20"/>
      <w:lang w:val="en-GB" w:eastAsia="en-US"/>
    </w:rPr>
  </w:style>
  <w:style w:type="paragraph" w:customStyle="1" w:styleId="Normalnoindent">
    <w:name w:val="Normal no indent"/>
    <w:basedOn w:val="Wcicienormalne"/>
    <w:link w:val="NormalnoindentChar"/>
    <w:rsid w:val="00AE1774"/>
    <w:pPr>
      <w:spacing w:after="240"/>
      <w:ind w:left="0"/>
      <w:jc w:val="both"/>
    </w:pPr>
    <w:rPr>
      <w:sz w:val="20"/>
      <w:szCs w:val="20"/>
      <w:lang w:val="en-GB" w:eastAsia="en-US"/>
    </w:rPr>
  </w:style>
  <w:style w:type="character" w:customStyle="1" w:styleId="NormalnoindentChar">
    <w:name w:val="Normal no indent Char"/>
    <w:link w:val="Normalnoindent"/>
    <w:rsid w:val="00AE1774"/>
    <w:rPr>
      <w:lang w:eastAsia="en-US"/>
    </w:rPr>
  </w:style>
  <w:style w:type="paragraph" w:customStyle="1" w:styleId="TableHeader9ptleft">
    <w:name w:val="Table Header 9pt left"/>
    <w:basedOn w:val="TableHeader9pt"/>
    <w:rsid w:val="00C15A3A"/>
    <w:pPr>
      <w:jc w:val="left"/>
    </w:pPr>
  </w:style>
  <w:style w:type="paragraph" w:customStyle="1" w:styleId="NormalNoSpaceAfter">
    <w:name w:val="Normal NoSpaceAfter"/>
    <w:next w:val="Normalny"/>
    <w:link w:val="NormalNoSpaceAfterChar"/>
    <w:rsid w:val="00C15A3A"/>
    <w:rPr>
      <w:sz w:val="22"/>
      <w:szCs w:val="24"/>
      <w:lang w:val="en-GB" w:eastAsia="en-GB"/>
    </w:rPr>
  </w:style>
  <w:style w:type="character" w:customStyle="1" w:styleId="NormalNoSpaceAfterChar">
    <w:name w:val="Normal NoSpaceAfter Char"/>
    <w:link w:val="NormalNoSpaceAfter"/>
    <w:rsid w:val="00C15A3A"/>
    <w:rPr>
      <w:sz w:val="22"/>
      <w:szCs w:val="24"/>
    </w:rPr>
  </w:style>
  <w:style w:type="numbering" w:customStyle="1" w:styleId="NoList1">
    <w:name w:val="No List1"/>
    <w:next w:val="Bezlisty"/>
    <w:semiHidden/>
    <w:rsid w:val="004C09CB"/>
  </w:style>
  <w:style w:type="paragraph" w:customStyle="1" w:styleId="Author">
    <w:name w:val="Author"/>
    <w:aliases w:val="year"/>
    <w:basedOn w:val="Wcicienormalne"/>
    <w:rsid w:val="004C09CB"/>
    <w:pPr>
      <w:spacing w:after="240"/>
      <w:ind w:left="864"/>
      <w:jc w:val="right"/>
    </w:pPr>
    <w:rPr>
      <w:bCs/>
      <w:sz w:val="20"/>
      <w:szCs w:val="20"/>
      <w:lang w:val="en-GB" w:eastAsia="en-US"/>
    </w:rPr>
  </w:style>
  <w:style w:type="character" w:customStyle="1" w:styleId="TableTextChar">
    <w:name w:val="TableText Char"/>
    <w:link w:val="TableText"/>
    <w:locked/>
    <w:rsid w:val="004C09CB"/>
    <w:rPr>
      <w:lang w:val="en-GB"/>
    </w:rPr>
  </w:style>
  <w:style w:type="paragraph" w:customStyle="1" w:styleId="Normalnoindentbold">
    <w:name w:val="Normal no indent bold"/>
    <w:basedOn w:val="DocLayout"/>
    <w:rsid w:val="004C09CB"/>
    <w:pPr>
      <w:keepNext/>
      <w:spacing w:before="120" w:after="80" w:line="240" w:lineRule="auto"/>
    </w:pPr>
    <w:rPr>
      <w:b/>
    </w:rPr>
  </w:style>
  <w:style w:type="paragraph" w:customStyle="1" w:styleId="DocLayout">
    <w:name w:val="DocLayout"/>
    <w:basedOn w:val="Normalny"/>
    <w:rsid w:val="004C09CB"/>
    <w:pPr>
      <w:spacing w:line="360" w:lineRule="atLeast"/>
      <w:jc w:val="both"/>
    </w:pPr>
    <w:rPr>
      <w:sz w:val="20"/>
      <w:szCs w:val="20"/>
      <w:lang w:val="en-GB" w:eastAsia="en-US"/>
    </w:rPr>
  </w:style>
  <w:style w:type="paragraph" w:customStyle="1" w:styleId="Romannumbercaps">
    <w:name w:val="Roman number caps"/>
    <w:basedOn w:val="NormalIndentBold"/>
    <w:next w:val="Normalnoindent"/>
    <w:rsid w:val="004C09CB"/>
    <w:pPr>
      <w:jc w:val="center"/>
    </w:pPr>
    <w:rPr>
      <w:caps/>
    </w:rPr>
  </w:style>
  <w:style w:type="paragraph" w:customStyle="1" w:styleId="NormalIndentBold">
    <w:name w:val="Normal Indent Bold"/>
    <w:basedOn w:val="Wcicienormalne"/>
    <w:rsid w:val="004C09CB"/>
    <w:pPr>
      <w:keepNext/>
      <w:spacing w:after="120"/>
      <w:ind w:left="864"/>
      <w:jc w:val="both"/>
    </w:pPr>
    <w:rPr>
      <w:b/>
      <w:color w:val="000000"/>
      <w:sz w:val="20"/>
      <w:szCs w:val="20"/>
      <w:lang w:val="en-GB" w:eastAsia="en-US"/>
    </w:rPr>
  </w:style>
  <w:style w:type="paragraph" w:customStyle="1" w:styleId="TableHeadingLeft">
    <w:name w:val="TableHeadingLeft"/>
    <w:basedOn w:val="TableHeading"/>
    <w:rsid w:val="004C09CB"/>
    <w:pPr>
      <w:jc w:val="left"/>
    </w:pPr>
    <w:rPr>
      <w:b w:val="0"/>
      <w:caps/>
    </w:rPr>
  </w:style>
  <w:style w:type="paragraph" w:customStyle="1" w:styleId="TableHeading">
    <w:name w:val="TableHeading"/>
    <w:basedOn w:val="Normalny"/>
    <w:rsid w:val="004C09CB"/>
    <w:pPr>
      <w:keepNext/>
      <w:spacing w:before="120" w:after="120"/>
      <w:jc w:val="center"/>
    </w:pPr>
    <w:rPr>
      <w:b/>
      <w:sz w:val="20"/>
      <w:szCs w:val="20"/>
      <w:lang w:val="en-GB" w:eastAsia="en-US"/>
    </w:rPr>
  </w:style>
  <w:style w:type="paragraph" w:customStyle="1" w:styleId="TableText">
    <w:name w:val="TableText"/>
    <w:basedOn w:val="Normalny"/>
    <w:link w:val="TableTextChar"/>
    <w:rsid w:val="004C09CB"/>
    <w:pPr>
      <w:keepNext/>
    </w:pPr>
    <w:rPr>
      <w:sz w:val="20"/>
      <w:szCs w:val="20"/>
      <w:lang w:val="en-GB" w:eastAsia="en-US"/>
    </w:rPr>
  </w:style>
  <w:style w:type="paragraph" w:customStyle="1" w:styleId="Outline">
    <w:name w:val="Outline #"/>
    <w:basedOn w:val="Wcicienormalne"/>
    <w:next w:val="Normalnoindent"/>
    <w:rsid w:val="004C09CB"/>
    <w:pPr>
      <w:keepNext/>
      <w:tabs>
        <w:tab w:val="left" w:pos="837"/>
      </w:tabs>
      <w:spacing w:after="80"/>
      <w:ind w:left="446"/>
      <w:jc w:val="both"/>
    </w:pPr>
    <w:rPr>
      <w:sz w:val="20"/>
      <w:szCs w:val="20"/>
      <w:lang w:val="en-GB" w:eastAsia="en-US"/>
    </w:rPr>
  </w:style>
  <w:style w:type="paragraph" w:customStyle="1" w:styleId="Letterindent">
    <w:name w:val="Letter indent"/>
    <w:basedOn w:val="Wcicienormalne"/>
    <w:rsid w:val="004C09CB"/>
    <w:pPr>
      <w:spacing w:after="240"/>
      <w:ind w:left="396"/>
      <w:jc w:val="both"/>
    </w:pPr>
    <w:rPr>
      <w:sz w:val="20"/>
      <w:szCs w:val="20"/>
      <w:lang w:val="en-GB" w:eastAsia="en-US"/>
    </w:rPr>
  </w:style>
  <w:style w:type="paragraph" w:customStyle="1" w:styleId="Break">
    <w:name w:val="Break"/>
    <w:basedOn w:val="Normalny"/>
    <w:rsid w:val="004C09CB"/>
    <w:pPr>
      <w:pBdr>
        <w:bottom w:val="single" w:sz="6" w:space="0" w:color="auto"/>
      </w:pBdr>
      <w:spacing w:after="440" w:line="240" w:lineRule="exact"/>
    </w:pPr>
    <w:rPr>
      <w:color w:val="000000"/>
      <w:sz w:val="18"/>
      <w:szCs w:val="20"/>
      <w:lang w:val="en-GB" w:eastAsia="en-US"/>
    </w:rPr>
  </w:style>
  <w:style w:type="paragraph" w:customStyle="1" w:styleId="Captiona">
    <w:name w:val="Caption a"/>
    <w:basedOn w:val="Legenda"/>
    <w:next w:val="Normalny"/>
    <w:rsid w:val="004C09CB"/>
    <w:pPr>
      <w:keepNext/>
      <w:spacing w:before="120" w:after="120"/>
      <w:jc w:val="center"/>
    </w:pPr>
    <w:rPr>
      <w:bCs w:val="0"/>
      <w:kern w:val="28"/>
      <w:lang w:eastAsia="en-US"/>
    </w:rPr>
  </w:style>
  <w:style w:type="paragraph" w:customStyle="1" w:styleId="Conclusion">
    <w:name w:val="Conclusion"/>
    <w:basedOn w:val="NormalIndentBold"/>
    <w:next w:val="Wcicienormalne"/>
    <w:rsid w:val="004C09CB"/>
    <w:pPr>
      <w:tabs>
        <w:tab w:val="left" w:pos="1152"/>
      </w:tabs>
      <w:ind w:left="2016" w:hanging="1152"/>
    </w:pPr>
  </w:style>
  <w:style w:type="paragraph" w:customStyle="1" w:styleId="dash">
    <w:name w:val="dash"/>
    <w:basedOn w:val="Normalny"/>
    <w:rsid w:val="004C09CB"/>
    <w:pPr>
      <w:ind w:left="720" w:hanging="360"/>
    </w:pPr>
    <w:rPr>
      <w:szCs w:val="20"/>
      <w:lang w:val="en-GB" w:eastAsia="en-US"/>
    </w:rPr>
  </w:style>
  <w:style w:type="paragraph" w:customStyle="1" w:styleId="Dot">
    <w:name w:val="Dot"/>
    <w:basedOn w:val="Normalny"/>
    <w:rsid w:val="004C09CB"/>
    <w:pPr>
      <w:spacing w:after="60"/>
      <w:ind w:left="187" w:hanging="187"/>
    </w:pPr>
    <w:rPr>
      <w:szCs w:val="20"/>
      <w:lang w:val="en-GB" w:eastAsia="en-US"/>
    </w:rPr>
  </w:style>
  <w:style w:type="character" w:styleId="Odwoanieprzypisukocowego">
    <w:name w:val="endnote reference"/>
    <w:semiHidden/>
    <w:rsid w:val="004C09CB"/>
    <w:rPr>
      <w:vertAlign w:val="superscript"/>
    </w:rPr>
  </w:style>
  <w:style w:type="paragraph" w:customStyle="1" w:styleId="Header2">
    <w:name w:val="Header 2"/>
    <w:basedOn w:val="Normalny"/>
    <w:rsid w:val="004C09CB"/>
    <w:pPr>
      <w:ind w:left="720" w:hanging="360"/>
    </w:pPr>
    <w:rPr>
      <w:color w:val="000000"/>
      <w:sz w:val="20"/>
      <w:szCs w:val="20"/>
      <w:lang w:val="en-GB" w:eastAsia="en-US"/>
    </w:rPr>
  </w:style>
  <w:style w:type="paragraph" w:customStyle="1" w:styleId="HeaderCenter">
    <w:name w:val="HeaderCenter"/>
    <w:basedOn w:val="Normalny"/>
    <w:rsid w:val="004C09CB"/>
    <w:pPr>
      <w:jc w:val="center"/>
    </w:pPr>
    <w:rPr>
      <w:i/>
      <w:sz w:val="16"/>
      <w:szCs w:val="20"/>
      <w:lang w:val="en-GB" w:eastAsia="en-US"/>
    </w:rPr>
  </w:style>
  <w:style w:type="paragraph" w:customStyle="1" w:styleId="HeaderLeft">
    <w:name w:val="HeaderLeft"/>
    <w:basedOn w:val="Normalny"/>
    <w:rsid w:val="004C09CB"/>
    <w:rPr>
      <w:i/>
      <w:sz w:val="16"/>
      <w:szCs w:val="20"/>
      <w:lang w:val="en-GB" w:eastAsia="en-US"/>
    </w:rPr>
  </w:style>
  <w:style w:type="paragraph" w:customStyle="1" w:styleId="HeaderRight">
    <w:name w:val="HeaderRight"/>
    <w:basedOn w:val="HeaderLeft"/>
    <w:rsid w:val="004C09CB"/>
    <w:pPr>
      <w:jc w:val="right"/>
    </w:pPr>
  </w:style>
  <w:style w:type="paragraph" w:customStyle="1" w:styleId="MajorPoint">
    <w:name w:val="MajorPoint"/>
    <w:basedOn w:val="Normalny"/>
    <w:rsid w:val="004C09CB"/>
    <w:pPr>
      <w:keepNext/>
      <w:spacing w:before="240" w:after="120"/>
    </w:pPr>
    <w:rPr>
      <w:b/>
      <w:sz w:val="20"/>
      <w:szCs w:val="20"/>
      <w:lang w:val="en-GB" w:eastAsia="en-US"/>
    </w:rPr>
  </w:style>
  <w:style w:type="paragraph" w:customStyle="1" w:styleId="MajorPoint3">
    <w:name w:val="MajorPoint3"/>
    <w:basedOn w:val="Normalny"/>
    <w:rsid w:val="004C09CB"/>
    <w:pPr>
      <w:keepLines/>
      <w:spacing w:before="240" w:after="60"/>
    </w:pPr>
    <w:rPr>
      <w:b/>
      <w:sz w:val="20"/>
      <w:szCs w:val="20"/>
      <w:lang w:val="en-GB" w:eastAsia="en-US"/>
    </w:rPr>
  </w:style>
  <w:style w:type="paragraph" w:customStyle="1" w:styleId="MajorPointText">
    <w:name w:val="MajorPointText"/>
    <w:basedOn w:val="MajorPoint"/>
    <w:rsid w:val="004C09CB"/>
    <w:rPr>
      <w:b w:val="0"/>
    </w:rPr>
  </w:style>
  <w:style w:type="paragraph" w:customStyle="1" w:styleId="Metab1Italics">
    <w:name w:val="Metab1 Italics"/>
    <w:basedOn w:val="Wcicienormalne"/>
    <w:rsid w:val="004C09CB"/>
    <w:pPr>
      <w:keepNext/>
      <w:spacing w:after="120"/>
      <w:ind w:left="864"/>
      <w:jc w:val="both"/>
    </w:pPr>
    <w:rPr>
      <w:i/>
      <w:sz w:val="20"/>
      <w:szCs w:val="20"/>
      <w:lang w:val="en-GB" w:eastAsia="en-US"/>
    </w:rPr>
  </w:style>
  <w:style w:type="paragraph" w:customStyle="1" w:styleId="MinorPoint">
    <w:name w:val="MinorPoint"/>
    <w:basedOn w:val="Normalny"/>
    <w:rsid w:val="004C09CB"/>
    <w:pPr>
      <w:keepLines/>
      <w:widowControl w:val="0"/>
      <w:spacing w:before="20" w:after="120"/>
    </w:pPr>
    <w:rPr>
      <w:b/>
      <w:sz w:val="20"/>
      <w:szCs w:val="20"/>
      <w:lang w:val="en-GB" w:eastAsia="en-US"/>
    </w:rPr>
  </w:style>
  <w:style w:type="paragraph" w:customStyle="1" w:styleId="MinorPointText">
    <w:name w:val="MinorPointText"/>
    <w:basedOn w:val="MinorPoint"/>
    <w:rsid w:val="004C09CB"/>
    <w:rPr>
      <w:b w:val="0"/>
    </w:rPr>
  </w:style>
  <w:style w:type="paragraph" w:customStyle="1" w:styleId="MinorPointUnderline">
    <w:name w:val="MinorPointUnderline"/>
    <w:basedOn w:val="MinorPoint"/>
    <w:next w:val="Normalny"/>
    <w:rsid w:val="004C09CB"/>
    <w:rPr>
      <w:u w:val="single"/>
    </w:rPr>
  </w:style>
  <w:style w:type="paragraph" w:customStyle="1" w:styleId="NormalIndenttab">
    <w:name w:val="Normal Indent_tab"/>
    <w:basedOn w:val="Wcicienormalne"/>
    <w:rsid w:val="004C09CB"/>
    <w:pPr>
      <w:tabs>
        <w:tab w:val="left" w:pos="1170"/>
        <w:tab w:val="left" w:pos="3600"/>
      </w:tabs>
      <w:spacing w:after="240"/>
      <w:ind w:left="864"/>
    </w:pPr>
    <w:rPr>
      <w:color w:val="000000"/>
      <w:sz w:val="20"/>
      <w:szCs w:val="20"/>
      <w:lang w:val="en-GB" w:eastAsia="en-US"/>
    </w:rPr>
  </w:style>
  <w:style w:type="paragraph" w:customStyle="1" w:styleId="References">
    <w:name w:val="References"/>
    <w:basedOn w:val="Normalny"/>
    <w:rsid w:val="004C09CB"/>
    <w:pPr>
      <w:spacing w:before="280"/>
      <w:ind w:left="360" w:hanging="360"/>
    </w:pPr>
    <w:rPr>
      <w:sz w:val="20"/>
      <w:szCs w:val="20"/>
      <w:lang w:val="en-GB" w:eastAsia="en-US"/>
    </w:rPr>
  </w:style>
  <w:style w:type="paragraph" w:customStyle="1" w:styleId="ResTabHeading">
    <w:name w:val="ResTabHeading"/>
    <w:basedOn w:val="TableText"/>
    <w:rsid w:val="004C09CB"/>
    <w:pPr>
      <w:jc w:val="center"/>
    </w:pPr>
    <w:rPr>
      <w:rFonts w:ascii="Arial" w:hAnsi="Arial"/>
      <w:b/>
      <w:sz w:val="16"/>
    </w:rPr>
  </w:style>
  <w:style w:type="paragraph" w:customStyle="1" w:styleId="ResTableText">
    <w:name w:val="ResTableText"/>
    <w:basedOn w:val="TableText"/>
    <w:rsid w:val="004C09CB"/>
    <w:rPr>
      <w:rFonts w:ascii="Arial" w:hAnsi="Arial"/>
      <w:sz w:val="16"/>
    </w:rPr>
  </w:style>
  <w:style w:type="paragraph" w:customStyle="1" w:styleId="ResTableTitle">
    <w:name w:val="ResTableTitle"/>
    <w:basedOn w:val="ResTableText"/>
    <w:rsid w:val="004C09CB"/>
    <w:pPr>
      <w:tabs>
        <w:tab w:val="right" w:pos="3150"/>
      </w:tabs>
    </w:pPr>
  </w:style>
  <w:style w:type="paragraph" w:customStyle="1" w:styleId="SSDTitleBar">
    <w:name w:val="SSDTitleBar"/>
    <w:basedOn w:val="Normalny"/>
    <w:rsid w:val="004C09CB"/>
    <w:pPr>
      <w:keepNext/>
      <w:spacing w:before="80" w:after="80"/>
    </w:pPr>
    <w:rPr>
      <w:b/>
      <w:sz w:val="20"/>
      <w:szCs w:val="20"/>
      <w:lang w:val="en-GB" w:eastAsia="en-US"/>
    </w:rPr>
  </w:style>
  <w:style w:type="paragraph" w:customStyle="1" w:styleId="Subheadings">
    <w:name w:val="Subheadings"/>
    <w:basedOn w:val="Normalny"/>
    <w:rsid w:val="004C09CB"/>
    <w:pPr>
      <w:spacing w:before="20" w:after="120"/>
      <w:jc w:val="right"/>
    </w:pPr>
    <w:rPr>
      <w:b/>
      <w:sz w:val="20"/>
      <w:szCs w:val="20"/>
      <w:lang w:val="en-GB" w:eastAsia="en-US"/>
    </w:rPr>
  </w:style>
  <w:style w:type="paragraph" w:customStyle="1" w:styleId="TabletextCtr">
    <w:name w:val="Tabletext_Ctr"/>
    <w:basedOn w:val="Normalny"/>
    <w:rsid w:val="004C09CB"/>
    <w:pPr>
      <w:tabs>
        <w:tab w:val="left" w:pos="180"/>
      </w:tabs>
      <w:jc w:val="center"/>
    </w:pPr>
    <w:rPr>
      <w:color w:val="FF0000"/>
      <w:sz w:val="20"/>
      <w:szCs w:val="20"/>
      <w:lang w:val="en-GB" w:eastAsia="en-US"/>
    </w:rPr>
  </w:style>
  <w:style w:type="paragraph" w:customStyle="1" w:styleId="TableTitle">
    <w:name w:val="TableTitle"/>
    <w:basedOn w:val="Normalny"/>
    <w:rsid w:val="004C09CB"/>
    <w:pPr>
      <w:keepNext/>
      <w:spacing w:before="360" w:after="120"/>
      <w:jc w:val="center"/>
    </w:pPr>
    <w:rPr>
      <w:b/>
      <w:smallCaps/>
      <w:color w:val="000000"/>
      <w:sz w:val="24"/>
      <w:szCs w:val="20"/>
      <w:lang w:val="en-GB" w:eastAsia="en-US"/>
    </w:rPr>
  </w:style>
  <w:style w:type="paragraph" w:customStyle="1" w:styleId="TP">
    <w:name w:val="TP"/>
    <w:rsid w:val="004C09CB"/>
    <w:pPr>
      <w:spacing w:after="120"/>
      <w:jc w:val="center"/>
    </w:pPr>
    <w:rPr>
      <w:caps/>
      <w:noProof/>
      <w:lang w:val="en-US" w:eastAsia="en-US"/>
    </w:rPr>
  </w:style>
  <w:style w:type="paragraph" w:customStyle="1" w:styleId="TPAddress">
    <w:name w:val="TPAddress"/>
    <w:basedOn w:val="TP"/>
    <w:rsid w:val="004C09CB"/>
    <w:rPr>
      <w:caps w:val="0"/>
    </w:rPr>
  </w:style>
  <w:style w:type="paragraph" w:customStyle="1" w:styleId="TPDocNum">
    <w:name w:val="TPDocNum"/>
    <w:basedOn w:val="TP"/>
    <w:rsid w:val="004C09CB"/>
    <w:pPr>
      <w:spacing w:before="1200"/>
    </w:pPr>
    <w:rPr>
      <w:b/>
      <w:caps w:val="0"/>
    </w:rPr>
  </w:style>
  <w:style w:type="paragraph" w:customStyle="1" w:styleId="TPmolecule">
    <w:name w:val="TPmolecule"/>
    <w:basedOn w:val="TP"/>
    <w:rsid w:val="004C09CB"/>
    <w:pPr>
      <w:spacing w:before="720"/>
    </w:pPr>
    <w:rPr>
      <w:sz w:val="46"/>
    </w:rPr>
  </w:style>
  <w:style w:type="paragraph" w:customStyle="1" w:styleId="TPsubject">
    <w:name w:val="TPsubject"/>
    <w:basedOn w:val="TPmolecule"/>
    <w:rsid w:val="004C09CB"/>
    <w:pPr>
      <w:spacing w:before="120"/>
    </w:pPr>
    <w:rPr>
      <w:sz w:val="28"/>
    </w:rPr>
  </w:style>
  <w:style w:type="paragraph" w:customStyle="1" w:styleId="TPTitle">
    <w:name w:val="TPTitle"/>
    <w:basedOn w:val="TP"/>
    <w:rsid w:val="004C09CB"/>
    <w:pPr>
      <w:spacing w:before="960" w:after="240"/>
    </w:pPr>
    <w:rPr>
      <w:b/>
      <w:u w:val="single"/>
    </w:rPr>
  </w:style>
  <w:style w:type="paragraph" w:customStyle="1" w:styleId="TPTradeSecret">
    <w:name w:val="TPTradeSecret"/>
    <w:basedOn w:val="TP"/>
    <w:rsid w:val="004C09CB"/>
    <w:pPr>
      <w:spacing w:after="480"/>
      <w:jc w:val="left"/>
    </w:pPr>
    <w:rPr>
      <w:b/>
      <w:u w:val="single"/>
    </w:rPr>
  </w:style>
  <w:style w:type="paragraph" w:customStyle="1" w:styleId="BIndent">
    <w:name w:val="B. Indent"/>
    <w:basedOn w:val="Wcicienormalne"/>
    <w:rsid w:val="004C09CB"/>
    <w:pPr>
      <w:tabs>
        <w:tab w:val="left" w:pos="2340"/>
        <w:tab w:val="left" w:pos="4500"/>
      </w:tabs>
      <w:spacing w:after="240"/>
      <w:ind w:left="1800"/>
      <w:jc w:val="both"/>
    </w:pPr>
    <w:rPr>
      <w:sz w:val="20"/>
      <w:szCs w:val="20"/>
      <w:lang w:val="en-GB" w:eastAsia="en-US"/>
    </w:rPr>
  </w:style>
  <w:style w:type="paragraph" w:customStyle="1" w:styleId="Heading2Sec1">
    <w:name w:val="Heading 2 Sec 1"/>
    <w:basedOn w:val="Nagwek2"/>
    <w:rsid w:val="004C09CB"/>
    <w:pPr>
      <w:widowControl/>
      <w:numPr>
        <w:ilvl w:val="0"/>
        <w:numId w:val="0"/>
      </w:numPr>
      <w:tabs>
        <w:tab w:val="right" w:pos="548"/>
      </w:tabs>
      <w:spacing w:before="240" w:after="120"/>
      <w:ind w:left="98" w:hanging="98"/>
      <w:jc w:val="left"/>
    </w:pPr>
    <w:rPr>
      <w:bCs w:val="0"/>
      <w:sz w:val="20"/>
      <w:szCs w:val="20"/>
      <w:lang w:eastAsia="en-US"/>
    </w:rPr>
  </w:style>
  <w:style w:type="paragraph" w:customStyle="1" w:styleId="Heading3Sec1">
    <w:name w:val="Heading 3 Sec 1"/>
    <w:basedOn w:val="Nagwek3"/>
    <w:rsid w:val="004C09CB"/>
    <w:pPr>
      <w:widowControl/>
      <w:numPr>
        <w:ilvl w:val="0"/>
        <w:numId w:val="0"/>
      </w:numPr>
      <w:tabs>
        <w:tab w:val="right" w:pos="490"/>
      </w:tabs>
      <w:suppressAutoHyphens w:val="0"/>
      <w:spacing w:before="240" w:after="120"/>
      <w:ind w:left="54" w:hanging="90"/>
      <w:jc w:val="left"/>
    </w:pPr>
    <w:rPr>
      <w:rFonts w:cs="Times New Roman"/>
      <w:bCs w:val="0"/>
      <w:kern w:val="0"/>
      <w:sz w:val="20"/>
      <w:szCs w:val="20"/>
      <w:lang w:eastAsia="en-US"/>
    </w:rPr>
  </w:style>
  <w:style w:type="paragraph" w:customStyle="1" w:styleId="Heading4Sec1">
    <w:name w:val="Heading 4 Sec 1"/>
    <w:basedOn w:val="Nagwek4"/>
    <w:rsid w:val="004C09CB"/>
    <w:pPr>
      <w:keepLines/>
      <w:widowControl/>
      <w:numPr>
        <w:ilvl w:val="0"/>
        <w:numId w:val="0"/>
      </w:numPr>
      <w:tabs>
        <w:tab w:val="right" w:pos="188"/>
      </w:tabs>
      <w:spacing w:before="240" w:after="120"/>
      <w:ind w:left="101" w:hanging="101"/>
      <w:jc w:val="left"/>
    </w:pPr>
    <w:rPr>
      <w:noProof w:val="0"/>
      <w:sz w:val="20"/>
      <w:szCs w:val="20"/>
      <w:lang w:val="en-GB" w:eastAsia="en-US"/>
    </w:rPr>
  </w:style>
  <w:style w:type="paragraph" w:customStyle="1" w:styleId="Main">
    <w:name w:val="Main"/>
    <w:basedOn w:val="Normalny"/>
    <w:rsid w:val="004C09CB"/>
    <w:pPr>
      <w:spacing w:before="120" w:after="120"/>
    </w:pPr>
    <w:rPr>
      <w:sz w:val="24"/>
      <w:szCs w:val="20"/>
      <w:lang w:eastAsia="en-US"/>
    </w:rPr>
  </w:style>
  <w:style w:type="paragraph" w:customStyle="1" w:styleId="MetabItalic">
    <w:name w:val="MetabItalic"/>
    <w:basedOn w:val="Wcicienormalne"/>
    <w:rsid w:val="004C09CB"/>
    <w:pPr>
      <w:spacing w:after="240"/>
      <w:ind w:left="864"/>
      <w:jc w:val="both"/>
    </w:pPr>
    <w:rPr>
      <w:b/>
      <w:i/>
      <w:sz w:val="20"/>
      <w:szCs w:val="20"/>
      <w:u w:val="single"/>
      <w:lang w:val="en-GB" w:eastAsia="en-US"/>
    </w:rPr>
  </w:style>
  <w:style w:type="paragraph" w:customStyle="1" w:styleId="NormalIndentItalic">
    <w:name w:val="Normal Indent Italic"/>
    <w:basedOn w:val="Wcicienormalne"/>
    <w:next w:val="Wcicienormalne"/>
    <w:rsid w:val="004C09CB"/>
    <w:pPr>
      <w:spacing w:after="240" w:line="240" w:lineRule="atLeast"/>
      <w:ind w:left="864"/>
      <w:jc w:val="both"/>
    </w:pPr>
    <w:rPr>
      <w:b/>
      <w:color w:val="000000"/>
      <w:sz w:val="20"/>
      <w:szCs w:val="20"/>
      <w:lang w:val="en-GB" w:eastAsia="en-US"/>
    </w:rPr>
  </w:style>
  <w:style w:type="paragraph" w:customStyle="1" w:styleId="OUTLINELETTER">
    <w:name w:val="OUTLINE LETTER"/>
    <w:basedOn w:val="Wcicienormalne"/>
    <w:next w:val="Normalnoindent"/>
    <w:rsid w:val="004C09CB"/>
    <w:pPr>
      <w:keepNext/>
      <w:tabs>
        <w:tab w:val="left" w:pos="396"/>
      </w:tabs>
      <w:spacing w:after="240"/>
      <w:ind w:left="0"/>
      <w:jc w:val="both"/>
    </w:pPr>
    <w:rPr>
      <w:caps/>
      <w:sz w:val="20"/>
      <w:szCs w:val="20"/>
      <w:lang w:val="en-GB" w:eastAsia="en-US"/>
    </w:rPr>
  </w:style>
  <w:style w:type="character" w:customStyle="1" w:styleId="WcicienormalneZnak">
    <w:name w:val="Wcięcie normalne Znak"/>
    <w:link w:val="Wcicienormalne"/>
    <w:rsid w:val="004C09CB"/>
    <w:rPr>
      <w:sz w:val="22"/>
      <w:szCs w:val="22"/>
      <w:lang w:eastAsia="de-DE"/>
    </w:rPr>
  </w:style>
  <w:style w:type="paragraph" w:customStyle="1" w:styleId="Tablenote">
    <w:name w:val="Table note"/>
    <w:basedOn w:val="Wcicienormalne"/>
    <w:rsid w:val="004C09CB"/>
    <w:pPr>
      <w:widowControl w:val="0"/>
      <w:spacing w:after="240"/>
      <w:ind w:left="864"/>
      <w:jc w:val="both"/>
    </w:pPr>
    <w:rPr>
      <w:sz w:val="16"/>
      <w:szCs w:val="20"/>
      <w:lang w:val="en-GB" w:eastAsia="en-US"/>
    </w:rPr>
  </w:style>
  <w:style w:type="paragraph" w:customStyle="1" w:styleId="TableNote0">
    <w:name w:val="TableNote"/>
    <w:basedOn w:val="Normalny"/>
    <w:rsid w:val="004C09CB"/>
    <w:pPr>
      <w:keepLines/>
      <w:ind w:left="360" w:hanging="360"/>
    </w:pPr>
    <w:rPr>
      <w:sz w:val="20"/>
      <w:szCs w:val="20"/>
      <w:lang w:val="en-GB" w:eastAsia="en-US"/>
    </w:rPr>
  </w:style>
  <w:style w:type="paragraph" w:customStyle="1" w:styleId="TableTextIndent">
    <w:name w:val="TableTextIndent"/>
    <w:basedOn w:val="TableText"/>
    <w:rsid w:val="004C09CB"/>
    <w:pPr>
      <w:ind w:left="130" w:hanging="130"/>
    </w:pPr>
    <w:rPr>
      <w:color w:val="000000"/>
    </w:rPr>
  </w:style>
  <w:style w:type="paragraph" w:customStyle="1" w:styleId="Text">
    <w:name w:val="Text"/>
    <w:basedOn w:val="Normalny"/>
    <w:rsid w:val="004C09CB"/>
    <w:pPr>
      <w:spacing w:before="120" w:after="120"/>
    </w:pPr>
    <w:rPr>
      <w:sz w:val="24"/>
      <w:szCs w:val="20"/>
      <w:lang w:eastAsia="en-US"/>
    </w:rPr>
  </w:style>
  <w:style w:type="paragraph" w:customStyle="1" w:styleId="Default">
    <w:name w:val="Default"/>
    <w:rsid w:val="007C36C0"/>
    <w:pPr>
      <w:autoSpaceDE w:val="0"/>
      <w:autoSpaceDN w:val="0"/>
      <w:adjustRightInd w:val="0"/>
    </w:pPr>
    <w:rPr>
      <w:color w:val="000000"/>
      <w:sz w:val="24"/>
      <w:szCs w:val="24"/>
      <w:lang w:val="en-US" w:eastAsia="en-US"/>
    </w:rPr>
  </w:style>
  <w:style w:type="paragraph" w:styleId="Poprawka">
    <w:name w:val="Revision"/>
    <w:hidden/>
    <w:semiHidden/>
    <w:rsid w:val="005F571D"/>
    <w:rPr>
      <w:sz w:val="22"/>
      <w:szCs w:val="22"/>
      <w:lang w:val="en-US" w:eastAsia="de-DE"/>
    </w:rPr>
  </w:style>
  <w:style w:type="character" w:customStyle="1" w:styleId="current-selection">
    <w:name w:val="current-selection"/>
    <w:locked/>
    <w:rsid w:val="00C40CCD"/>
  </w:style>
  <w:style w:type="character" w:customStyle="1" w:styleId="PlainHeading12ptChar">
    <w:name w:val="Plain Heading 12pt Char"/>
    <w:link w:val="PlainHeading12pt"/>
    <w:locked/>
    <w:rsid w:val="00C40CCD"/>
    <w:rPr>
      <w:rFonts w:ascii="Arial" w:hAnsi="Arial" w:cs="Arial"/>
      <w:b/>
      <w:sz w:val="24"/>
      <w:szCs w:val="24"/>
    </w:rPr>
  </w:style>
  <w:style w:type="paragraph" w:customStyle="1" w:styleId="TableText8pt">
    <w:name w:val="Table Text 8pt"/>
    <w:uiPriority w:val="99"/>
    <w:locked/>
    <w:rsid w:val="00C40CCD"/>
    <w:pPr>
      <w:spacing w:before="40" w:after="40"/>
      <w:jc w:val="center"/>
    </w:pPr>
    <w:rPr>
      <w:sz w:val="16"/>
      <w:szCs w:val="24"/>
      <w:lang w:val="en-GB" w:eastAsia="en-GB"/>
    </w:rPr>
  </w:style>
  <w:style w:type="paragraph" w:customStyle="1" w:styleId="TableText10pt">
    <w:name w:val="Table Text 10pt"/>
    <w:uiPriority w:val="99"/>
    <w:locked/>
    <w:rsid w:val="00C40CCD"/>
    <w:pPr>
      <w:spacing w:before="40" w:after="40"/>
      <w:jc w:val="center"/>
    </w:pPr>
    <w:rPr>
      <w:szCs w:val="24"/>
      <w:lang w:val="en-GB" w:eastAsia="en-GB"/>
    </w:rPr>
  </w:style>
  <w:style w:type="character" w:customStyle="1" w:styleId="Heading1Char1">
    <w:name w:val="Heading 1 Char1"/>
    <w:aliases w:val="Rep Heading 1 Char,Heading 1 Char Char"/>
    <w:locked/>
    <w:rsid w:val="00C40CCD"/>
    <w:rPr>
      <w:rFonts w:eastAsia="MS Mincho"/>
      <w:b/>
      <w:bCs/>
      <w:sz w:val="28"/>
      <w:szCs w:val="28"/>
      <w:lang w:val="en-GB"/>
    </w:rPr>
  </w:style>
  <w:style w:type="character" w:customStyle="1" w:styleId="berschrift1RepHeading1ZchnZchn">
    <w:name w:val="Überschrift 1.Rep Heading 1 Zchn Zchn"/>
    <w:locked/>
    <w:rsid w:val="00C40CCD"/>
    <w:rPr>
      <w:rFonts w:eastAsia="MS Mincho"/>
      <w:b/>
      <w:bCs/>
      <w:sz w:val="28"/>
      <w:szCs w:val="24"/>
      <w:lang w:val="en-GB" w:bidi="ar-SA"/>
    </w:rPr>
  </w:style>
  <w:style w:type="paragraph" w:customStyle="1" w:styleId="Inhaltsverzeichnisberschrift">
    <w:name w:val="Inhaltsverzeichnisüberschrift"/>
    <w:basedOn w:val="Nagwek1"/>
    <w:next w:val="Normalny"/>
    <w:uiPriority w:val="39"/>
    <w:semiHidden/>
    <w:unhideWhenUsed/>
    <w:qFormat/>
    <w:locked/>
    <w:rsid w:val="00C40CCD"/>
    <w:pPr>
      <w:keepNext/>
      <w:widowControl/>
      <w:numPr>
        <w:numId w:val="0"/>
      </w:numPr>
      <w:spacing w:before="240" w:after="60"/>
      <w:jc w:val="left"/>
      <w:outlineLvl w:val="9"/>
    </w:pPr>
    <w:rPr>
      <w:rFonts w:ascii="Cambria" w:eastAsia="Times New Roman" w:hAnsi="Cambria"/>
      <w:kern w:val="32"/>
      <w:sz w:val="32"/>
      <w:szCs w:val="32"/>
      <w:lang w:val="en-US"/>
    </w:rPr>
  </w:style>
  <w:style w:type="paragraph" w:customStyle="1" w:styleId="IntensivesZitat">
    <w:name w:val="Intensives Zitat"/>
    <w:basedOn w:val="Normalny"/>
    <w:next w:val="Normalny"/>
    <w:link w:val="IntensivesZitatZchn"/>
    <w:uiPriority w:val="30"/>
    <w:qFormat/>
    <w:locked/>
    <w:rsid w:val="00C40CCD"/>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C40CCD"/>
    <w:rPr>
      <w:b/>
      <w:bCs/>
      <w:i/>
      <w:iCs/>
      <w:color w:val="4F81BD"/>
      <w:sz w:val="22"/>
      <w:szCs w:val="22"/>
      <w:lang w:val="en-US" w:eastAsia="de-DE"/>
    </w:rPr>
  </w:style>
  <w:style w:type="paragraph" w:customStyle="1" w:styleId="KeinLeerraum">
    <w:name w:val="Kein Leerraum"/>
    <w:uiPriority w:val="1"/>
    <w:qFormat/>
    <w:locked/>
    <w:rsid w:val="00C40CCD"/>
    <w:rPr>
      <w:sz w:val="22"/>
      <w:szCs w:val="22"/>
      <w:lang w:val="en-US" w:eastAsia="de-DE"/>
    </w:rPr>
  </w:style>
  <w:style w:type="paragraph" w:customStyle="1" w:styleId="Listenabsatz">
    <w:name w:val="Listenabsatz"/>
    <w:basedOn w:val="Normalny"/>
    <w:uiPriority w:val="34"/>
    <w:qFormat/>
    <w:locked/>
    <w:rsid w:val="00C40CCD"/>
    <w:pPr>
      <w:ind w:left="708"/>
    </w:pPr>
  </w:style>
  <w:style w:type="paragraph" w:customStyle="1" w:styleId="Literaturverzeichnis">
    <w:name w:val="Literaturverzeichnis"/>
    <w:basedOn w:val="Normalny"/>
    <w:next w:val="Normalny"/>
    <w:uiPriority w:val="37"/>
    <w:semiHidden/>
    <w:unhideWhenUsed/>
    <w:locked/>
    <w:rsid w:val="00C40CCD"/>
  </w:style>
  <w:style w:type="paragraph" w:customStyle="1" w:styleId="Zitat">
    <w:name w:val="Zitat"/>
    <w:basedOn w:val="Normalny"/>
    <w:next w:val="Normalny"/>
    <w:link w:val="ZitatZchn"/>
    <w:uiPriority w:val="29"/>
    <w:qFormat/>
    <w:locked/>
    <w:rsid w:val="00C40CCD"/>
    <w:rPr>
      <w:i/>
      <w:iCs/>
      <w:color w:val="000000"/>
    </w:rPr>
  </w:style>
  <w:style w:type="character" w:customStyle="1" w:styleId="ZitatZchn">
    <w:name w:val="Zitat Zchn"/>
    <w:link w:val="Zitat"/>
    <w:uiPriority w:val="29"/>
    <w:rsid w:val="00C40CCD"/>
    <w:rPr>
      <w:i/>
      <w:iCs/>
      <w:color w:val="000000"/>
      <w:sz w:val="22"/>
      <w:szCs w:val="22"/>
      <w:lang w:val="en-US" w:eastAsia="de-DE"/>
    </w:rPr>
  </w:style>
  <w:style w:type="character" w:customStyle="1" w:styleId="st1">
    <w:name w:val="st1"/>
    <w:locked/>
    <w:rsid w:val="00C40CCD"/>
  </w:style>
  <w:style w:type="paragraph" w:customStyle="1" w:styleId="Heading2wonum">
    <w:name w:val="Heading 2 w/o num"/>
    <w:basedOn w:val="Normalny"/>
    <w:next w:val="Normalny"/>
    <w:link w:val="Heading2wonumChar"/>
    <w:autoRedefine/>
    <w:locked/>
    <w:rsid w:val="00C40CCD"/>
    <w:pPr>
      <w:tabs>
        <w:tab w:val="left" w:pos="1872"/>
      </w:tabs>
      <w:spacing w:before="60" w:after="240"/>
      <w:ind w:left="1871" w:hanging="1871"/>
      <w:outlineLvl w:val="1"/>
    </w:pPr>
    <w:rPr>
      <w:b/>
      <w:bCs/>
      <w:sz w:val="26"/>
      <w:szCs w:val="24"/>
      <w:lang w:val="x-none" w:eastAsia="en-US"/>
    </w:rPr>
  </w:style>
  <w:style w:type="character" w:customStyle="1" w:styleId="Heading2wonumChar">
    <w:name w:val="Heading 2 w/o num Char"/>
    <w:link w:val="Heading2wonum"/>
    <w:rsid w:val="00C40CCD"/>
    <w:rPr>
      <w:b/>
      <w:bCs/>
      <w:sz w:val="26"/>
      <w:szCs w:val="24"/>
      <w:lang w:val="x-none" w:eastAsia="en-US"/>
    </w:rPr>
  </w:style>
  <w:style w:type="character" w:customStyle="1" w:styleId="CommentTextChar1">
    <w:name w:val="Comment Text Char1"/>
    <w:uiPriority w:val="99"/>
    <w:semiHidden/>
    <w:locked/>
    <w:rsid w:val="00C40CCD"/>
    <w:rPr>
      <w:lang w:eastAsia="en-US"/>
    </w:rPr>
  </w:style>
  <w:style w:type="paragraph" w:customStyle="1" w:styleId="TableText0">
    <w:name w:val="Table Text"/>
    <w:basedOn w:val="Normalny"/>
    <w:uiPriority w:val="99"/>
    <w:locked/>
    <w:rsid w:val="00C40CCD"/>
    <w:pPr>
      <w:tabs>
        <w:tab w:val="left" w:pos="720"/>
      </w:tabs>
      <w:overflowPunct w:val="0"/>
      <w:autoSpaceDE w:val="0"/>
      <w:autoSpaceDN w:val="0"/>
      <w:adjustRightInd w:val="0"/>
      <w:spacing w:before="40" w:after="40"/>
      <w:textAlignment w:val="baseline"/>
    </w:pPr>
    <w:rPr>
      <w:sz w:val="20"/>
      <w:szCs w:val="20"/>
      <w:lang w:val="en-GB" w:eastAsia="en-US"/>
    </w:rPr>
  </w:style>
  <w:style w:type="paragraph" w:customStyle="1" w:styleId="SubTitle">
    <w:name w:val="Sub_Title"/>
    <w:basedOn w:val="Normalny"/>
    <w:next w:val="Normalny"/>
    <w:uiPriority w:val="99"/>
    <w:locked/>
    <w:rsid w:val="00C40CCD"/>
    <w:pPr>
      <w:tabs>
        <w:tab w:val="left" w:pos="720"/>
      </w:tabs>
      <w:spacing w:before="480" w:after="480"/>
      <w:ind w:left="851" w:right="851"/>
      <w:jc w:val="center"/>
    </w:pPr>
    <w:rPr>
      <w:rFonts w:ascii="Arial Bold" w:hAnsi="Arial Bold"/>
      <w:b/>
      <w:bCs/>
      <w:sz w:val="32"/>
      <w:szCs w:val="24"/>
      <w:lang w:val="en-GB" w:eastAsia="en-US"/>
    </w:rPr>
  </w:style>
  <w:style w:type="paragraph" w:customStyle="1" w:styleId="PointTitle">
    <w:name w:val="PointTitle"/>
    <w:basedOn w:val="Normalny"/>
    <w:uiPriority w:val="99"/>
    <w:locked/>
    <w:rsid w:val="00C40CCD"/>
    <w:pPr>
      <w:tabs>
        <w:tab w:val="left" w:pos="720"/>
      </w:tabs>
      <w:spacing w:before="480" w:after="480"/>
      <w:ind w:left="851" w:right="851"/>
      <w:jc w:val="center"/>
    </w:pPr>
    <w:rPr>
      <w:rFonts w:ascii="Arial Bold" w:hAnsi="Arial Bold" w:cs="Arial"/>
      <w:b/>
      <w:bCs/>
      <w:sz w:val="28"/>
      <w:szCs w:val="24"/>
      <w:lang w:val="en-GB" w:eastAsia="en-US"/>
    </w:rPr>
  </w:style>
  <w:style w:type="paragraph" w:customStyle="1" w:styleId="Bullet">
    <w:name w:val="Bullet"/>
    <w:basedOn w:val="Normalny"/>
    <w:link w:val="BulletChar"/>
    <w:locked/>
    <w:rsid w:val="00C40CCD"/>
    <w:pPr>
      <w:tabs>
        <w:tab w:val="num" w:pos="360"/>
        <w:tab w:val="left" w:pos="720"/>
      </w:tabs>
      <w:spacing w:after="120"/>
      <w:ind w:left="360" w:hanging="360"/>
    </w:pPr>
    <w:rPr>
      <w:sz w:val="24"/>
      <w:szCs w:val="24"/>
      <w:lang w:val="en-GB" w:eastAsia="en-US"/>
    </w:rPr>
  </w:style>
  <w:style w:type="paragraph" w:customStyle="1" w:styleId="TableHeader8pt">
    <w:name w:val="Table Header 8pt"/>
    <w:basedOn w:val="TableHeader9pt"/>
    <w:uiPriority w:val="99"/>
    <w:locked/>
    <w:rsid w:val="00C40CCD"/>
    <w:pPr>
      <w:keepLines w:val="0"/>
      <w:tabs>
        <w:tab w:val="left" w:pos="720"/>
      </w:tabs>
    </w:pPr>
    <w:rPr>
      <w:sz w:val="16"/>
      <w:lang w:eastAsia="en-US"/>
    </w:rPr>
  </w:style>
  <w:style w:type="paragraph" w:customStyle="1" w:styleId="LetterBanner">
    <w:name w:val="LetterBanner"/>
    <w:basedOn w:val="Normalny"/>
    <w:next w:val="Normalny"/>
    <w:locked/>
    <w:rsid w:val="00C40CCD"/>
    <w:pPr>
      <w:keepNext/>
      <w:keepLines/>
      <w:shd w:val="clear" w:color="auto" w:fill="0000FF"/>
      <w:tabs>
        <w:tab w:val="left" w:pos="720"/>
      </w:tabs>
      <w:spacing w:after="240"/>
    </w:pPr>
    <w:rPr>
      <w:rFonts w:ascii="Arial" w:hAnsi="Arial"/>
      <w:b/>
      <w:color w:val="FFFFFF"/>
      <w:sz w:val="20"/>
      <w:szCs w:val="24"/>
      <w:lang w:val="en-GB" w:eastAsia="en-US"/>
    </w:rPr>
  </w:style>
  <w:style w:type="paragraph" w:customStyle="1" w:styleId="Headnonum">
    <w:name w:val="Headnonum"/>
    <w:basedOn w:val="Normalny"/>
    <w:next w:val="Normalny"/>
    <w:uiPriority w:val="99"/>
    <w:locked/>
    <w:rsid w:val="00C40CCD"/>
    <w:pPr>
      <w:tabs>
        <w:tab w:val="left" w:pos="720"/>
        <w:tab w:val="left" w:pos="5103"/>
      </w:tabs>
      <w:spacing w:before="240" w:after="240"/>
      <w:ind w:left="743" w:hanging="743"/>
    </w:pPr>
    <w:rPr>
      <w:rFonts w:ascii="Arial" w:hAnsi="Arial"/>
      <w:b/>
      <w:szCs w:val="20"/>
      <w:lang w:val="en-GB" w:eastAsia="en-US"/>
    </w:rPr>
  </w:style>
  <w:style w:type="paragraph" w:customStyle="1" w:styleId="TableHeadingTOC">
    <w:name w:val="TableHeadingTOC"/>
    <w:basedOn w:val="Normalny"/>
    <w:uiPriority w:val="99"/>
    <w:locked/>
    <w:rsid w:val="00C40CCD"/>
    <w:pPr>
      <w:tabs>
        <w:tab w:val="left" w:pos="720"/>
      </w:tabs>
      <w:spacing w:before="120" w:after="120"/>
      <w:ind w:left="743" w:hanging="743"/>
    </w:pPr>
    <w:rPr>
      <w:rFonts w:ascii="Arial" w:hAnsi="Arial"/>
      <w:b/>
      <w:szCs w:val="20"/>
      <w:lang w:val="en-GB" w:eastAsia="en-US"/>
    </w:rPr>
  </w:style>
  <w:style w:type="paragraph" w:customStyle="1" w:styleId="TableText12pt">
    <w:name w:val="Table Text 12pt"/>
    <w:basedOn w:val="Normalny"/>
    <w:uiPriority w:val="99"/>
    <w:locked/>
    <w:rsid w:val="00C40CCD"/>
    <w:pPr>
      <w:tabs>
        <w:tab w:val="left" w:pos="720"/>
      </w:tabs>
      <w:spacing w:before="120" w:after="120"/>
    </w:pPr>
    <w:rPr>
      <w:sz w:val="24"/>
      <w:szCs w:val="24"/>
      <w:lang w:val="en-GB" w:eastAsia="en-US"/>
    </w:rPr>
  </w:style>
  <w:style w:type="paragraph" w:customStyle="1" w:styleId="NormalBold">
    <w:name w:val="Normal Bold"/>
    <w:basedOn w:val="Normalny"/>
    <w:uiPriority w:val="99"/>
    <w:locked/>
    <w:rsid w:val="00C40CCD"/>
    <w:pPr>
      <w:tabs>
        <w:tab w:val="left" w:pos="720"/>
      </w:tabs>
      <w:spacing w:after="240"/>
    </w:pPr>
    <w:rPr>
      <w:b/>
      <w:bCs/>
      <w:sz w:val="24"/>
      <w:szCs w:val="24"/>
      <w:lang w:val="en-GB" w:eastAsia="en-US"/>
    </w:rPr>
  </w:style>
  <w:style w:type="paragraph" w:customStyle="1" w:styleId="TestSubstance">
    <w:name w:val="Test Substance"/>
    <w:basedOn w:val="Normalny"/>
    <w:uiPriority w:val="99"/>
    <w:locked/>
    <w:rsid w:val="00C40CCD"/>
    <w:pPr>
      <w:spacing w:after="240"/>
      <w:jc w:val="center"/>
    </w:pPr>
    <w:rPr>
      <w:rFonts w:ascii="Times New Roman Bold" w:eastAsia="MS Mincho" w:hAnsi="Times New Roman Bold"/>
      <w:b/>
      <w:caps/>
      <w:sz w:val="24"/>
      <w:szCs w:val="20"/>
      <w:lang w:val="en-GB" w:eastAsia="ja-JP"/>
    </w:rPr>
  </w:style>
  <w:style w:type="character" w:customStyle="1" w:styleId="PlainTextChar1">
    <w:name w:val="Plain Text Char1"/>
    <w:locked/>
    <w:rsid w:val="00C40CCD"/>
    <w:rPr>
      <w:rFonts w:cs="Courier New"/>
      <w:lang w:val="en-GB"/>
    </w:rPr>
  </w:style>
  <w:style w:type="character" w:customStyle="1" w:styleId="defaultdocbaseattributestyle">
    <w:name w:val="defaultdocbaseattributestyle"/>
    <w:locked/>
    <w:rsid w:val="00C40CCD"/>
  </w:style>
  <w:style w:type="character" w:customStyle="1" w:styleId="berschrift1RepHeading1ZchnZchn0">
    <w:name w:val="Überschrift 1;Rep Heading 1 Zchn Zchn"/>
    <w:locked/>
    <w:rsid w:val="00C40CCD"/>
    <w:rPr>
      <w:rFonts w:eastAsia="MS Mincho"/>
      <w:b/>
      <w:bCs/>
      <w:sz w:val="28"/>
      <w:szCs w:val="24"/>
      <w:lang w:val="en-GB" w:bidi="ar-SA"/>
    </w:rPr>
  </w:style>
  <w:style w:type="paragraph" w:customStyle="1" w:styleId="Normalright">
    <w:name w:val="Normal right"/>
    <w:basedOn w:val="Normalny"/>
    <w:locked/>
    <w:rsid w:val="00C40CCD"/>
    <w:pPr>
      <w:tabs>
        <w:tab w:val="left" w:pos="720"/>
      </w:tabs>
      <w:spacing w:after="240"/>
      <w:jc w:val="right"/>
    </w:pPr>
    <w:rPr>
      <w:szCs w:val="24"/>
      <w:lang w:val="en-GB" w:eastAsia="en-US"/>
    </w:rPr>
  </w:style>
  <w:style w:type="paragraph" w:customStyle="1" w:styleId="msonormal0">
    <w:name w:val="msonormal"/>
    <w:basedOn w:val="Normalny"/>
    <w:uiPriority w:val="99"/>
    <w:semiHidden/>
    <w:locked/>
    <w:rsid w:val="00C40CCD"/>
    <w:pPr>
      <w:spacing w:before="100" w:beforeAutospacing="1" w:after="100" w:afterAutospacing="1"/>
    </w:pPr>
    <w:rPr>
      <w:rFonts w:eastAsia="Calibri"/>
      <w:sz w:val="24"/>
      <w:szCs w:val="24"/>
      <w:lang w:eastAsia="en-US"/>
    </w:rPr>
  </w:style>
  <w:style w:type="paragraph" w:customStyle="1" w:styleId="OECD-Title-page">
    <w:name w:val="OECD-Title-page"/>
    <w:next w:val="Normalny"/>
    <w:autoRedefine/>
    <w:uiPriority w:val="99"/>
    <w:semiHidden/>
    <w:locked/>
    <w:rsid w:val="00C40CCD"/>
    <w:pPr>
      <w:spacing w:before="120" w:after="120"/>
      <w:jc w:val="center"/>
    </w:pPr>
    <w:rPr>
      <w:b/>
      <w:bCs/>
      <w:sz w:val="32"/>
      <w:szCs w:val="28"/>
      <w:lang w:val="en-GB" w:eastAsia="en-US"/>
    </w:rPr>
  </w:style>
  <w:style w:type="character" w:customStyle="1" w:styleId="BulletChar">
    <w:name w:val="Bullet Char"/>
    <w:link w:val="Bullet"/>
    <w:locked/>
    <w:rsid w:val="00C40CCD"/>
    <w:rPr>
      <w:sz w:val="24"/>
      <w:szCs w:val="24"/>
      <w:lang w:eastAsia="en-US"/>
    </w:rPr>
  </w:style>
  <w:style w:type="paragraph" w:customStyle="1" w:styleId="TableText9ptHeader">
    <w:name w:val="Table Text 9pt Header"/>
    <w:basedOn w:val="Normalny"/>
    <w:uiPriority w:val="99"/>
    <w:semiHidden/>
    <w:locked/>
    <w:rsid w:val="00C40CCD"/>
    <w:pPr>
      <w:overflowPunct w:val="0"/>
      <w:autoSpaceDE w:val="0"/>
      <w:autoSpaceDN w:val="0"/>
      <w:adjustRightInd w:val="0"/>
      <w:jc w:val="center"/>
    </w:pPr>
    <w:rPr>
      <w:b/>
      <w:color w:val="000000"/>
      <w:sz w:val="18"/>
      <w:szCs w:val="20"/>
      <w:lang w:val="en-GB" w:eastAsia="en-US"/>
    </w:rPr>
  </w:style>
  <w:style w:type="paragraph" w:customStyle="1" w:styleId="SubHeading-Centred">
    <w:name w:val="Sub Heading - Centred"/>
    <w:basedOn w:val="Normalny"/>
    <w:next w:val="Normalny"/>
    <w:uiPriority w:val="99"/>
    <w:semiHidden/>
    <w:locked/>
    <w:rsid w:val="00C40CCD"/>
    <w:pPr>
      <w:overflowPunct w:val="0"/>
      <w:autoSpaceDE w:val="0"/>
      <w:autoSpaceDN w:val="0"/>
      <w:adjustRightInd w:val="0"/>
      <w:jc w:val="center"/>
    </w:pPr>
    <w:rPr>
      <w:rFonts w:ascii="Arial" w:hAnsi="Arial" w:cs="Arial"/>
      <w:b/>
      <w:bCs/>
      <w:sz w:val="24"/>
      <w:szCs w:val="24"/>
      <w:lang w:val="en-GB" w:eastAsia="en-US"/>
    </w:rPr>
  </w:style>
  <w:style w:type="paragraph" w:customStyle="1" w:styleId="Heading-Landscape">
    <w:name w:val="Heading-Landscape"/>
    <w:basedOn w:val="Normalny"/>
    <w:next w:val="Normalny"/>
    <w:uiPriority w:val="99"/>
    <w:semiHidden/>
    <w:locked/>
    <w:rsid w:val="00C40CCD"/>
    <w:pPr>
      <w:keepNext/>
      <w:widowControl w:val="0"/>
      <w:overflowPunct w:val="0"/>
      <w:autoSpaceDE w:val="0"/>
      <w:autoSpaceDN w:val="0"/>
      <w:adjustRightInd w:val="0"/>
      <w:spacing w:before="360" w:after="480"/>
      <w:ind w:left="1166" w:hanging="1166"/>
      <w:jc w:val="center"/>
    </w:pPr>
    <w:rPr>
      <w:rFonts w:ascii="Arial" w:hAnsi="Arial"/>
      <w:b/>
      <w:kern w:val="24"/>
      <w:sz w:val="24"/>
      <w:szCs w:val="20"/>
      <w:lang w:val="en-GB" w:eastAsia="en-US"/>
    </w:rPr>
  </w:style>
  <w:style w:type="paragraph" w:customStyle="1" w:styleId="Normaltext">
    <w:name w:val="Normal text"/>
    <w:uiPriority w:val="99"/>
    <w:semiHidden/>
    <w:locked/>
    <w:rsid w:val="00C40CCD"/>
    <w:pPr>
      <w:spacing w:after="120"/>
      <w:jc w:val="both"/>
    </w:pPr>
    <w:rPr>
      <w:sz w:val="22"/>
      <w:lang w:val="en-US" w:eastAsia="en-US"/>
    </w:rPr>
  </w:style>
  <w:style w:type="paragraph" w:customStyle="1" w:styleId="HeadingAnnex">
    <w:name w:val="Heading Annex"/>
    <w:basedOn w:val="Normalny"/>
    <w:next w:val="Normalny"/>
    <w:uiPriority w:val="99"/>
    <w:semiHidden/>
    <w:locked/>
    <w:rsid w:val="00C40CCD"/>
    <w:pPr>
      <w:keepNext/>
      <w:keepLines/>
      <w:autoSpaceDE w:val="0"/>
      <w:autoSpaceDN w:val="0"/>
    </w:pPr>
    <w:rPr>
      <w:rFonts w:ascii="Arial" w:hAnsi="Arial" w:cs="Arial"/>
      <w:b/>
      <w:bCs/>
      <w:color w:val="000000"/>
      <w:sz w:val="28"/>
      <w:szCs w:val="28"/>
      <w:lang w:val="en-GB" w:eastAsia="en-GB"/>
    </w:rPr>
  </w:style>
  <w:style w:type="character" w:customStyle="1" w:styleId="Standard1CarCar1">
    <w:name w:val="Standard1 Car Car1"/>
    <w:link w:val="Standard1Car"/>
    <w:semiHidden/>
    <w:locked/>
    <w:rsid w:val="00C40CCD"/>
  </w:style>
  <w:style w:type="paragraph" w:customStyle="1" w:styleId="Standard1Car">
    <w:name w:val="Standard1 Car"/>
    <w:basedOn w:val="Normalny"/>
    <w:link w:val="Standard1CarCar1"/>
    <w:semiHidden/>
    <w:locked/>
    <w:rsid w:val="00C40CCD"/>
    <w:pPr>
      <w:spacing w:before="240" w:line="24" w:lineRule="atLeast"/>
    </w:pPr>
    <w:rPr>
      <w:sz w:val="20"/>
      <w:szCs w:val="20"/>
      <w:lang w:val="en-GB" w:eastAsia="en-GB"/>
    </w:rPr>
  </w:style>
  <w:style w:type="paragraph" w:customStyle="1" w:styleId="OECD-table-title-bold">
    <w:name w:val="OECD-table-title-bold"/>
    <w:autoRedefine/>
    <w:uiPriority w:val="99"/>
    <w:semiHidden/>
    <w:locked/>
    <w:rsid w:val="00C40CCD"/>
    <w:pPr>
      <w:ind w:left="57"/>
    </w:pPr>
    <w:rPr>
      <w:bCs/>
      <w:spacing w:val="-2"/>
      <w:lang w:val="en-US" w:eastAsia="de-DE"/>
    </w:rPr>
  </w:style>
  <w:style w:type="paragraph" w:customStyle="1" w:styleId="OECD-HeadLine1">
    <w:name w:val="OECD-HeadLine 1"/>
    <w:next w:val="OECD-BASIS-TEXT"/>
    <w:uiPriority w:val="99"/>
    <w:semiHidden/>
    <w:locked/>
    <w:rsid w:val="00C40CCD"/>
    <w:pPr>
      <w:widowControl w:val="0"/>
      <w:tabs>
        <w:tab w:val="left" w:pos="1440"/>
      </w:tabs>
      <w:spacing w:before="240" w:after="120"/>
      <w:ind w:left="1440" w:hanging="1440"/>
    </w:pPr>
    <w:rPr>
      <w:b/>
      <w:noProof/>
      <w:sz w:val="24"/>
      <w:lang w:val="en-GB" w:eastAsia="en-US"/>
    </w:rPr>
  </w:style>
  <w:style w:type="paragraph" w:customStyle="1" w:styleId="Titlepagetext">
    <w:name w:val="Title page text"/>
    <w:basedOn w:val="Normalny"/>
    <w:uiPriority w:val="99"/>
    <w:semiHidden/>
    <w:locked/>
    <w:rsid w:val="00C40CCD"/>
    <w:pPr>
      <w:tabs>
        <w:tab w:val="left" w:pos="720"/>
      </w:tabs>
      <w:spacing w:before="120" w:after="120"/>
      <w:jc w:val="center"/>
    </w:pPr>
    <w:rPr>
      <w:sz w:val="24"/>
      <w:szCs w:val="24"/>
      <w:lang w:val="en-GB" w:eastAsia="en-US"/>
    </w:rPr>
  </w:style>
  <w:style w:type="paragraph" w:customStyle="1" w:styleId="Headercentred">
    <w:name w:val="Header centred"/>
    <w:basedOn w:val="Nagwek"/>
    <w:uiPriority w:val="99"/>
    <w:semiHidden/>
    <w:locked/>
    <w:rsid w:val="00C40CCD"/>
    <w:pPr>
      <w:tabs>
        <w:tab w:val="clear" w:pos="4536"/>
        <w:tab w:val="clear" w:pos="9072"/>
        <w:tab w:val="left" w:pos="720"/>
      </w:tabs>
      <w:spacing w:after="120"/>
      <w:jc w:val="center"/>
    </w:pPr>
    <w:rPr>
      <w:color w:val="000000"/>
      <w:sz w:val="16"/>
      <w:szCs w:val="20"/>
      <w:lang w:val="x-none" w:eastAsia="en-US"/>
    </w:rPr>
  </w:style>
  <w:style w:type="paragraph" w:customStyle="1" w:styleId="Headerright0">
    <w:name w:val="Header right"/>
    <w:basedOn w:val="Nagwek"/>
    <w:uiPriority w:val="99"/>
    <w:semiHidden/>
    <w:locked/>
    <w:rsid w:val="00C40CCD"/>
    <w:pPr>
      <w:tabs>
        <w:tab w:val="clear" w:pos="4536"/>
        <w:tab w:val="clear" w:pos="9072"/>
        <w:tab w:val="left" w:pos="720"/>
      </w:tabs>
      <w:spacing w:after="120"/>
      <w:jc w:val="right"/>
    </w:pPr>
    <w:rPr>
      <w:color w:val="000000"/>
      <w:sz w:val="16"/>
      <w:szCs w:val="20"/>
      <w:lang w:val="x-none" w:eastAsia="en-US"/>
    </w:rPr>
  </w:style>
  <w:style w:type="paragraph" w:customStyle="1" w:styleId="FooterLandscape">
    <w:name w:val="Footer Landscape"/>
    <w:basedOn w:val="Stopka"/>
    <w:uiPriority w:val="99"/>
    <w:semiHidden/>
    <w:locked/>
    <w:rsid w:val="00C40CCD"/>
    <w:pPr>
      <w:pBdr>
        <w:top w:val="single" w:sz="4" w:space="4" w:color="auto"/>
      </w:pBdr>
      <w:tabs>
        <w:tab w:val="clear" w:pos="4536"/>
        <w:tab w:val="clear" w:pos="9072"/>
        <w:tab w:val="left" w:pos="720"/>
        <w:tab w:val="right" w:pos="14280"/>
      </w:tabs>
    </w:pPr>
    <w:rPr>
      <w:sz w:val="16"/>
      <w:szCs w:val="20"/>
      <w:lang w:val="en-GB" w:eastAsia="en-US"/>
    </w:rPr>
  </w:style>
  <w:style w:type="character" w:customStyle="1" w:styleId="FormatvorlageOECD-BASIS-TEXTAutomatischZchn">
    <w:name w:val="Formatvorlage OECD-BASIS-TEXT + Automatisch Zchn"/>
    <w:link w:val="FormatvorlageOECD-BASIS-TEXTAutomatisch"/>
    <w:semiHidden/>
    <w:locked/>
    <w:rsid w:val="00C40CCD"/>
    <w:rPr>
      <w:color w:val="000000"/>
      <w:sz w:val="24"/>
    </w:rPr>
  </w:style>
  <w:style w:type="paragraph" w:customStyle="1" w:styleId="FormatvorlageOECD-BASIS-TEXTAutomatisch">
    <w:name w:val="Formatvorlage OECD-BASIS-TEXT + Automatisch"/>
    <w:basedOn w:val="OECD-BASIS-TEXT"/>
    <w:link w:val="FormatvorlageOECD-BASIS-TEXTAutomatischZchn"/>
    <w:semiHidden/>
    <w:locked/>
    <w:rsid w:val="00C40CCD"/>
    <w:pPr>
      <w:jc w:val="left"/>
    </w:pPr>
    <w:rPr>
      <w:sz w:val="24"/>
      <w:szCs w:val="20"/>
      <w:lang w:eastAsia="en-GB"/>
    </w:rPr>
  </w:style>
  <w:style w:type="paragraph" w:customStyle="1" w:styleId="textprf">
    <w:name w:val="textprüf"/>
    <w:basedOn w:val="Normalny"/>
    <w:link w:val="textprfZchn"/>
    <w:rsid w:val="00C40CCD"/>
    <w:pPr>
      <w:tabs>
        <w:tab w:val="left" w:pos="3686"/>
        <w:tab w:val="left" w:pos="4394"/>
      </w:tabs>
      <w:spacing w:before="240"/>
    </w:pPr>
    <w:rPr>
      <w:rFonts w:ascii="Arial" w:hAnsi="Arial"/>
      <w:szCs w:val="20"/>
      <w:lang w:val="de-DE"/>
    </w:rPr>
  </w:style>
  <w:style w:type="character" w:customStyle="1" w:styleId="textprfZchn">
    <w:name w:val="textprüf Zchn"/>
    <w:link w:val="textprf"/>
    <w:rsid w:val="00C40CCD"/>
    <w:rPr>
      <w:rFonts w:ascii="Arial" w:hAnsi="Arial"/>
      <w:sz w:val="22"/>
      <w:lang w:val="de-DE" w:eastAsia="de-DE"/>
    </w:rPr>
  </w:style>
  <w:style w:type="paragraph" w:customStyle="1" w:styleId="textkrper2">
    <w:name w:val="textkörper2"/>
    <w:basedOn w:val="Normalny"/>
    <w:rsid w:val="00C40CCD"/>
    <w:pPr>
      <w:numPr>
        <w:numId w:val="20"/>
      </w:numPr>
      <w:tabs>
        <w:tab w:val="left" w:pos="2835"/>
      </w:tabs>
      <w:spacing w:before="120" w:after="240" w:line="260" w:lineRule="exact"/>
      <w:ind w:right="-74"/>
      <w:jc w:val="both"/>
    </w:pPr>
    <w:rPr>
      <w:rFonts w:ascii="Arial" w:hAnsi="Arial"/>
      <w:szCs w:val="20"/>
      <w:lang w:val="en-GB"/>
    </w:rPr>
  </w:style>
  <w:style w:type="paragraph" w:customStyle="1" w:styleId="textprflinks">
    <w:name w:val="textprüf_links"/>
    <w:basedOn w:val="textprf"/>
    <w:next w:val="textprf"/>
    <w:rsid w:val="00C40CCD"/>
    <w:pPr>
      <w:keepLines/>
      <w:tabs>
        <w:tab w:val="left" w:pos="2552"/>
      </w:tabs>
    </w:pPr>
  </w:style>
  <w:style w:type="paragraph" w:customStyle="1" w:styleId="Normal-159pt">
    <w:name w:val="Normal - 1.5 &amp; 9pt"/>
    <w:basedOn w:val="Normalny"/>
    <w:rsid w:val="00C40CCD"/>
    <w:pPr>
      <w:spacing w:after="180" w:line="360" w:lineRule="auto"/>
    </w:pPr>
    <w:rPr>
      <w:rFonts w:eastAsia="SimSun"/>
      <w:sz w:val="24"/>
      <w:szCs w:val="24"/>
      <w:lang w:val="en-GB" w:eastAsia="zh-CN"/>
    </w:rPr>
  </w:style>
  <w:style w:type="paragraph" w:customStyle="1" w:styleId="BodyStrong">
    <w:name w:val="Body Strong"/>
    <w:basedOn w:val="Normalny"/>
    <w:next w:val="Normalny"/>
    <w:qFormat/>
    <w:rsid w:val="00C40CCD"/>
    <w:pPr>
      <w:jc w:val="center"/>
    </w:pPr>
    <w:rPr>
      <w:b/>
      <w:sz w:val="24"/>
      <w:szCs w:val="24"/>
      <w:lang w:val="en-GB" w:eastAsia="en-GB"/>
    </w:rPr>
  </w:style>
  <w:style w:type="paragraph" w:customStyle="1" w:styleId="TableTightData">
    <w:name w:val="Table Tight Data"/>
    <w:basedOn w:val="Normalny"/>
    <w:qFormat/>
    <w:rsid w:val="00C40CCD"/>
    <w:pPr>
      <w:spacing w:after="240"/>
      <w:jc w:val="center"/>
    </w:pPr>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7383">
      <w:bodyDiv w:val="1"/>
      <w:marLeft w:val="0"/>
      <w:marRight w:val="0"/>
      <w:marTop w:val="0"/>
      <w:marBottom w:val="0"/>
      <w:divBdr>
        <w:top w:val="none" w:sz="0" w:space="0" w:color="auto"/>
        <w:left w:val="none" w:sz="0" w:space="0" w:color="auto"/>
        <w:bottom w:val="none" w:sz="0" w:space="0" w:color="auto"/>
        <w:right w:val="none" w:sz="0" w:space="0" w:color="auto"/>
      </w:divBdr>
    </w:div>
    <w:div w:id="55670590">
      <w:bodyDiv w:val="1"/>
      <w:marLeft w:val="0"/>
      <w:marRight w:val="0"/>
      <w:marTop w:val="0"/>
      <w:marBottom w:val="0"/>
      <w:divBdr>
        <w:top w:val="none" w:sz="0" w:space="0" w:color="auto"/>
        <w:left w:val="none" w:sz="0" w:space="0" w:color="auto"/>
        <w:bottom w:val="none" w:sz="0" w:space="0" w:color="auto"/>
        <w:right w:val="none" w:sz="0" w:space="0" w:color="auto"/>
      </w:divBdr>
    </w:div>
    <w:div w:id="153449943">
      <w:bodyDiv w:val="1"/>
      <w:marLeft w:val="0"/>
      <w:marRight w:val="0"/>
      <w:marTop w:val="0"/>
      <w:marBottom w:val="0"/>
      <w:divBdr>
        <w:top w:val="none" w:sz="0" w:space="0" w:color="auto"/>
        <w:left w:val="none" w:sz="0" w:space="0" w:color="auto"/>
        <w:bottom w:val="none" w:sz="0" w:space="0" w:color="auto"/>
        <w:right w:val="none" w:sz="0" w:space="0" w:color="auto"/>
      </w:divBdr>
    </w:div>
    <w:div w:id="198670602">
      <w:bodyDiv w:val="1"/>
      <w:marLeft w:val="0"/>
      <w:marRight w:val="0"/>
      <w:marTop w:val="0"/>
      <w:marBottom w:val="0"/>
      <w:divBdr>
        <w:top w:val="none" w:sz="0" w:space="0" w:color="auto"/>
        <w:left w:val="none" w:sz="0" w:space="0" w:color="auto"/>
        <w:bottom w:val="none" w:sz="0" w:space="0" w:color="auto"/>
        <w:right w:val="none" w:sz="0" w:space="0" w:color="auto"/>
      </w:divBdr>
    </w:div>
    <w:div w:id="408580620">
      <w:bodyDiv w:val="1"/>
      <w:marLeft w:val="0"/>
      <w:marRight w:val="0"/>
      <w:marTop w:val="0"/>
      <w:marBottom w:val="0"/>
      <w:divBdr>
        <w:top w:val="none" w:sz="0" w:space="0" w:color="auto"/>
        <w:left w:val="none" w:sz="0" w:space="0" w:color="auto"/>
        <w:bottom w:val="none" w:sz="0" w:space="0" w:color="auto"/>
        <w:right w:val="none" w:sz="0" w:space="0" w:color="auto"/>
      </w:divBdr>
    </w:div>
    <w:div w:id="431710155">
      <w:bodyDiv w:val="1"/>
      <w:marLeft w:val="0"/>
      <w:marRight w:val="0"/>
      <w:marTop w:val="0"/>
      <w:marBottom w:val="0"/>
      <w:divBdr>
        <w:top w:val="none" w:sz="0" w:space="0" w:color="auto"/>
        <w:left w:val="none" w:sz="0" w:space="0" w:color="auto"/>
        <w:bottom w:val="none" w:sz="0" w:space="0" w:color="auto"/>
        <w:right w:val="none" w:sz="0" w:space="0" w:color="auto"/>
      </w:divBdr>
    </w:div>
    <w:div w:id="441536980">
      <w:bodyDiv w:val="1"/>
      <w:marLeft w:val="0"/>
      <w:marRight w:val="0"/>
      <w:marTop w:val="0"/>
      <w:marBottom w:val="0"/>
      <w:divBdr>
        <w:top w:val="none" w:sz="0" w:space="0" w:color="auto"/>
        <w:left w:val="none" w:sz="0" w:space="0" w:color="auto"/>
        <w:bottom w:val="none" w:sz="0" w:space="0" w:color="auto"/>
        <w:right w:val="none" w:sz="0" w:space="0" w:color="auto"/>
      </w:divBdr>
    </w:div>
    <w:div w:id="544489437">
      <w:bodyDiv w:val="1"/>
      <w:marLeft w:val="0"/>
      <w:marRight w:val="0"/>
      <w:marTop w:val="0"/>
      <w:marBottom w:val="0"/>
      <w:divBdr>
        <w:top w:val="none" w:sz="0" w:space="0" w:color="auto"/>
        <w:left w:val="none" w:sz="0" w:space="0" w:color="auto"/>
        <w:bottom w:val="none" w:sz="0" w:space="0" w:color="auto"/>
        <w:right w:val="none" w:sz="0" w:space="0" w:color="auto"/>
      </w:divBdr>
    </w:div>
    <w:div w:id="636226886">
      <w:bodyDiv w:val="1"/>
      <w:marLeft w:val="0"/>
      <w:marRight w:val="0"/>
      <w:marTop w:val="0"/>
      <w:marBottom w:val="0"/>
      <w:divBdr>
        <w:top w:val="none" w:sz="0" w:space="0" w:color="auto"/>
        <w:left w:val="none" w:sz="0" w:space="0" w:color="auto"/>
        <w:bottom w:val="none" w:sz="0" w:space="0" w:color="auto"/>
        <w:right w:val="none" w:sz="0" w:space="0" w:color="auto"/>
      </w:divBdr>
    </w:div>
    <w:div w:id="642005222">
      <w:bodyDiv w:val="1"/>
      <w:marLeft w:val="0"/>
      <w:marRight w:val="0"/>
      <w:marTop w:val="0"/>
      <w:marBottom w:val="0"/>
      <w:divBdr>
        <w:top w:val="none" w:sz="0" w:space="0" w:color="auto"/>
        <w:left w:val="none" w:sz="0" w:space="0" w:color="auto"/>
        <w:bottom w:val="none" w:sz="0" w:space="0" w:color="auto"/>
        <w:right w:val="none" w:sz="0" w:space="0" w:color="auto"/>
      </w:divBdr>
    </w:div>
    <w:div w:id="670910909">
      <w:bodyDiv w:val="1"/>
      <w:marLeft w:val="0"/>
      <w:marRight w:val="0"/>
      <w:marTop w:val="0"/>
      <w:marBottom w:val="0"/>
      <w:divBdr>
        <w:top w:val="none" w:sz="0" w:space="0" w:color="auto"/>
        <w:left w:val="none" w:sz="0" w:space="0" w:color="auto"/>
        <w:bottom w:val="none" w:sz="0" w:space="0" w:color="auto"/>
        <w:right w:val="none" w:sz="0" w:space="0" w:color="auto"/>
      </w:divBdr>
    </w:div>
    <w:div w:id="733818092">
      <w:bodyDiv w:val="1"/>
      <w:marLeft w:val="0"/>
      <w:marRight w:val="0"/>
      <w:marTop w:val="0"/>
      <w:marBottom w:val="0"/>
      <w:divBdr>
        <w:top w:val="none" w:sz="0" w:space="0" w:color="auto"/>
        <w:left w:val="none" w:sz="0" w:space="0" w:color="auto"/>
        <w:bottom w:val="none" w:sz="0" w:space="0" w:color="auto"/>
        <w:right w:val="none" w:sz="0" w:space="0" w:color="auto"/>
      </w:divBdr>
    </w:div>
    <w:div w:id="848910424">
      <w:bodyDiv w:val="1"/>
      <w:marLeft w:val="0"/>
      <w:marRight w:val="0"/>
      <w:marTop w:val="0"/>
      <w:marBottom w:val="0"/>
      <w:divBdr>
        <w:top w:val="none" w:sz="0" w:space="0" w:color="auto"/>
        <w:left w:val="none" w:sz="0" w:space="0" w:color="auto"/>
        <w:bottom w:val="none" w:sz="0" w:space="0" w:color="auto"/>
        <w:right w:val="none" w:sz="0" w:space="0" w:color="auto"/>
      </w:divBdr>
    </w:div>
    <w:div w:id="962154563">
      <w:bodyDiv w:val="1"/>
      <w:marLeft w:val="0"/>
      <w:marRight w:val="0"/>
      <w:marTop w:val="0"/>
      <w:marBottom w:val="0"/>
      <w:divBdr>
        <w:top w:val="none" w:sz="0" w:space="0" w:color="auto"/>
        <w:left w:val="none" w:sz="0" w:space="0" w:color="auto"/>
        <w:bottom w:val="none" w:sz="0" w:space="0" w:color="auto"/>
        <w:right w:val="none" w:sz="0" w:space="0" w:color="auto"/>
      </w:divBdr>
    </w:div>
    <w:div w:id="968366507">
      <w:bodyDiv w:val="1"/>
      <w:marLeft w:val="0"/>
      <w:marRight w:val="0"/>
      <w:marTop w:val="0"/>
      <w:marBottom w:val="0"/>
      <w:divBdr>
        <w:top w:val="none" w:sz="0" w:space="0" w:color="auto"/>
        <w:left w:val="none" w:sz="0" w:space="0" w:color="auto"/>
        <w:bottom w:val="none" w:sz="0" w:space="0" w:color="auto"/>
        <w:right w:val="none" w:sz="0" w:space="0" w:color="auto"/>
      </w:divBdr>
    </w:div>
    <w:div w:id="1004552392">
      <w:bodyDiv w:val="1"/>
      <w:marLeft w:val="0"/>
      <w:marRight w:val="0"/>
      <w:marTop w:val="0"/>
      <w:marBottom w:val="0"/>
      <w:divBdr>
        <w:top w:val="none" w:sz="0" w:space="0" w:color="auto"/>
        <w:left w:val="none" w:sz="0" w:space="0" w:color="auto"/>
        <w:bottom w:val="none" w:sz="0" w:space="0" w:color="auto"/>
        <w:right w:val="none" w:sz="0" w:space="0" w:color="auto"/>
      </w:divBdr>
    </w:div>
    <w:div w:id="1072046088">
      <w:bodyDiv w:val="1"/>
      <w:marLeft w:val="0"/>
      <w:marRight w:val="0"/>
      <w:marTop w:val="0"/>
      <w:marBottom w:val="0"/>
      <w:divBdr>
        <w:top w:val="none" w:sz="0" w:space="0" w:color="auto"/>
        <w:left w:val="none" w:sz="0" w:space="0" w:color="auto"/>
        <w:bottom w:val="none" w:sz="0" w:space="0" w:color="auto"/>
        <w:right w:val="none" w:sz="0" w:space="0" w:color="auto"/>
      </w:divBdr>
    </w:div>
    <w:div w:id="1079716534">
      <w:bodyDiv w:val="1"/>
      <w:marLeft w:val="0"/>
      <w:marRight w:val="0"/>
      <w:marTop w:val="0"/>
      <w:marBottom w:val="0"/>
      <w:divBdr>
        <w:top w:val="none" w:sz="0" w:space="0" w:color="auto"/>
        <w:left w:val="none" w:sz="0" w:space="0" w:color="auto"/>
        <w:bottom w:val="none" w:sz="0" w:space="0" w:color="auto"/>
        <w:right w:val="none" w:sz="0" w:space="0" w:color="auto"/>
      </w:divBdr>
    </w:div>
    <w:div w:id="1116947742">
      <w:bodyDiv w:val="1"/>
      <w:marLeft w:val="0"/>
      <w:marRight w:val="0"/>
      <w:marTop w:val="0"/>
      <w:marBottom w:val="0"/>
      <w:divBdr>
        <w:top w:val="none" w:sz="0" w:space="0" w:color="auto"/>
        <w:left w:val="none" w:sz="0" w:space="0" w:color="auto"/>
        <w:bottom w:val="none" w:sz="0" w:space="0" w:color="auto"/>
        <w:right w:val="none" w:sz="0" w:space="0" w:color="auto"/>
      </w:divBdr>
    </w:div>
    <w:div w:id="1315766722">
      <w:bodyDiv w:val="1"/>
      <w:marLeft w:val="0"/>
      <w:marRight w:val="0"/>
      <w:marTop w:val="0"/>
      <w:marBottom w:val="0"/>
      <w:divBdr>
        <w:top w:val="none" w:sz="0" w:space="0" w:color="auto"/>
        <w:left w:val="none" w:sz="0" w:space="0" w:color="auto"/>
        <w:bottom w:val="none" w:sz="0" w:space="0" w:color="auto"/>
        <w:right w:val="none" w:sz="0" w:space="0" w:color="auto"/>
      </w:divBdr>
    </w:div>
    <w:div w:id="1349066565">
      <w:bodyDiv w:val="1"/>
      <w:marLeft w:val="0"/>
      <w:marRight w:val="0"/>
      <w:marTop w:val="0"/>
      <w:marBottom w:val="0"/>
      <w:divBdr>
        <w:top w:val="none" w:sz="0" w:space="0" w:color="auto"/>
        <w:left w:val="none" w:sz="0" w:space="0" w:color="auto"/>
        <w:bottom w:val="none" w:sz="0" w:space="0" w:color="auto"/>
        <w:right w:val="none" w:sz="0" w:space="0" w:color="auto"/>
      </w:divBdr>
    </w:div>
    <w:div w:id="1364554489">
      <w:bodyDiv w:val="1"/>
      <w:marLeft w:val="0"/>
      <w:marRight w:val="0"/>
      <w:marTop w:val="0"/>
      <w:marBottom w:val="0"/>
      <w:divBdr>
        <w:top w:val="none" w:sz="0" w:space="0" w:color="auto"/>
        <w:left w:val="none" w:sz="0" w:space="0" w:color="auto"/>
        <w:bottom w:val="none" w:sz="0" w:space="0" w:color="auto"/>
        <w:right w:val="none" w:sz="0" w:space="0" w:color="auto"/>
      </w:divBdr>
    </w:div>
    <w:div w:id="1423453304">
      <w:bodyDiv w:val="1"/>
      <w:marLeft w:val="0"/>
      <w:marRight w:val="0"/>
      <w:marTop w:val="0"/>
      <w:marBottom w:val="0"/>
      <w:divBdr>
        <w:top w:val="none" w:sz="0" w:space="0" w:color="auto"/>
        <w:left w:val="none" w:sz="0" w:space="0" w:color="auto"/>
        <w:bottom w:val="none" w:sz="0" w:space="0" w:color="auto"/>
        <w:right w:val="none" w:sz="0" w:space="0" w:color="auto"/>
      </w:divBdr>
    </w:div>
    <w:div w:id="1471242493">
      <w:bodyDiv w:val="1"/>
      <w:marLeft w:val="0"/>
      <w:marRight w:val="0"/>
      <w:marTop w:val="0"/>
      <w:marBottom w:val="0"/>
      <w:divBdr>
        <w:top w:val="none" w:sz="0" w:space="0" w:color="auto"/>
        <w:left w:val="none" w:sz="0" w:space="0" w:color="auto"/>
        <w:bottom w:val="none" w:sz="0" w:space="0" w:color="auto"/>
        <w:right w:val="none" w:sz="0" w:space="0" w:color="auto"/>
      </w:divBdr>
    </w:div>
    <w:div w:id="1482230828">
      <w:bodyDiv w:val="1"/>
      <w:marLeft w:val="0"/>
      <w:marRight w:val="0"/>
      <w:marTop w:val="0"/>
      <w:marBottom w:val="0"/>
      <w:divBdr>
        <w:top w:val="none" w:sz="0" w:space="0" w:color="auto"/>
        <w:left w:val="none" w:sz="0" w:space="0" w:color="auto"/>
        <w:bottom w:val="none" w:sz="0" w:space="0" w:color="auto"/>
        <w:right w:val="none" w:sz="0" w:space="0" w:color="auto"/>
      </w:divBdr>
    </w:div>
    <w:div w:id="1493060774">
      <w:bodyDiv w:val="1"/>
      <w:marLeft w:val="0"/>
      <w:marRight w:val="0"/>
      <w:marTop w:val="0"/>
      <w:marBottom w:val="0"/>
      <w:divBdr>
        <w:top w:val="none" w:sz="0" w:space="0" w:color="auto"/>
        <w:left w:val="none" w:sz="0" w:space="0" w:color="auto"/>
        <w:bottom w:val="none" w:sz="0" w:space="0" w:color="auto"/>
        <w:right w:val="none" w:sz="0" w:space="0" w:color="auto"/>
      </w:divBdr>
    </w:div>
    <w:div w:id="1505707623">
      <w:bodyDiv w:val="1"/>
      <w:marLeft w:val="0"/>
      <w:marRight w:val="0"/>
      <w:marTop w:val="0"/>
      <w:marBottom w:val="0"/>
      <w:divBdr>
        <w:top w:val="none" w:sz="0" w:space="0" w:color="auto"/>
        <w:left w:val="none" w:sz="0" w:space="0" w:color="auto"/>
        <w:bottom w:val="none" w:sz="0" w:space="0" w:color="auto"/>
        <w:right w:val="none" w:sz="0" w:space="0" w:color="auto"/>
      </w:divBdr>
    </w:div>
    <w:div w:id="1543327310">
      <w:bodyDiv w:val="1"/>
      <w:marLeft w:val="0"/>
      <w:marRight w:val="0"/>
      <w:marTop w:val="0"/>
      <w:marBottom w:val="0"/>
      <w:divBdr>
        <w:top w:val="none" w:sz="0" w:space="0" w:color="auto"/>
        <w:left w:val="none" w:sz="0" w:space="0" w:color="auto"/>
        <w:bottom w:val="none" w:sz="0" w:space="0" w:color="auto"/>
        <w:right w:val="none" w:sz="0" w:space="0" w:color="auto"/>
      </w:divBdr>
    </w:div>
    <w:div w:id="1547914595">
      <w:bodyDiv w:val="1"/>
      <w:marLeft w:val="0"/>
      <w:marRight w:val="0"/>
      <w:marTop w:val="0"/>
      <w:marBottom w:val="0"/>
      <w:divBdr>
        <w:top w:val="none" w:sz="0" w:space="0" w:color="auto"/>
        <w:left w:val="none" w:sz="0" w:space="0" w:color="auto"/>
        <w:bottom w:val="none" w:sz="0" w:space="0" w:color="auto"/>
        <w:right w:val="none" w:sz="0" w:space="0" w:color="auto"/>
      </w:divBdr>
    </w:div>
    <w:div w:id="1565409877">
      <w:bodyDiv w:val="1"/>
      <w:marLeft w:val="0"/>
      <w:marRight w:val="0"/>
      <w:marTop w:val="0"/>
      <w:marBottom w:val="0"/>
      <w:divBdr>
        <w:top w:val="none" w:sz="0" w:space="0" w:color="auto"/>
        <w:left w:val="none" w:sz="0" w:space="0" w:color="auto"/>
        <w:bottom w:val="none" w:sz="0" w:space="0" w:color="auto"/>
        <w:right w:val="none" w:sz="0" w:space="0" w:color="auto"/>
      </w:divBdr>
    </w:div>
    <w:div w:id="1574393810">
      <w:bodyDiv w:val="1"/>
      <w:marLeft w:val="0"/>
      <w:marRight w:val="0"/>
      <w:marTop w:val="0"/>
      <w:marBottom w:val="0"/>
      <w:divBdr>
        <w:top w:val="none" w:sz="0" w:space="0" w:color="auto"/>
        <w:left w:val="none" w:sz="0" w:space="0" w:color="auto"/>
        <w:bottom w:val="none" w:sz="0" w:space="0" w:color="auto"/>
        <w:right w:val="none" w:sz="0" w:space="0" w:color="auto"/>
      </w:divBdr>
    </w:div>
    <w:div w:id="1634630735">
      <w:bodyDiv w:val="1"/>
      <w:marLeft w:val="0"/>
      <w:marRight w:val="0"/>
      <w:marTop w:val="0"/>
      <w:marBottom w:val="0"/>
      <w:divBdr>
        <w:top w:val="none" w:sz="0" w:space="0" w:color="auto"/>
        <w:left w:val="none" w:sz="0" w:space="0" w:color="auto"/>
        <w:bottom w:val="none" w:sz="0" w:space="0" w:color="auto"/>
        <w:right w:val="none" w:sz="0" w:space="0" w:color="auto"/>
      </w:divBdr>
    </w:div>
    <w:div w:id="1690792663">
      <w:bodyDiv w:val="1"/>
      <w:marLeft w:val="0"/>
      <w:marRight w:val="0"/>
      <w:marTop w:val="0"/>
      <w:marBottom w:val="0"/>
      <w:divBdr>
        <w:top w:val="none" w:sz="0" w:space="0" w:color="auto"/>
        <w:left w:val="none" w:sz="0" w:space="0" w:color="auto"/>
        <w:bottom w:val="none" w:sz="0" w:space="0" w:color="auto"/>
        <w:right w:val="none" w:sz="0" w:space="0" w:color="auto"/>
      </w:divBdr>
    </w:div>
    <w:div w:id="1692993410">
      <w:bodyDiv w:val="1"/>
      <w:marLeft w:val="0"/>
      <w:marRight w:val="0"/>
      <w:marTop w:val="0"/>
      <w:marBottom w:val="0"/>
      <w:divBdr>
        <w:top w:val="none" w:sz="0" w:space="0" w:color="auto"/>
        <w:left w:val="none" w:sz="0" w:space="0" w:color="auto"/>
        <w:bottom w:val="none" w:sz="0" w:space="0" w:color="auto"/>
        <w:right w:val="none" w:sz="0" w:space="0" w:color="auto"/>
      </w:divBdr>
    </w:div>
    <w:div w:id="1881701096">
      <w:bodyDiv w:val="1"/>
      <w:marLeft w:val="0"/>
      <w:marRight w:val="0"/>
      <w:marTop w:val="0"/>
      <w:marBottom w:val="0"/>
      <w:divBdr>
        <w:top w:val="none" w:sz="0" w:space="0" w:color="auto"/>
        <w:left w:val="none" w:sz="0" w:space="0" w:color="auto"/>
        <w:bottom w:val="none" w:sz="0" w:space="0" w:color="auto"/>
        <w:right w:val="none" w:sz="0" w:space="0" w:color="auto"/>
      </w:divBdr>
    </w:div>
    <w:div w:id="1899900006">
      <w:bodyDiv w:val="1"/>
      <w:marLeft w:val="0"/>
      <w:marRight w:val="0"/>
      <w:marTop w:val="0"/>
      <w:marBottom w:val="0"/>
      <w:divBdr>
        <w:top w:val="none" w:sz="0" w:space="0" w:color="auto"/>
        <w:left w:val="none" w:sz="0" w:space="0" w:color="auto"/>
        <w:bottom w:val="none" w:sz="0" w:space="0" w:color="auto"/>
        <w:right w:val="none" w:sz="0" w:space="0" w:color="auto"/>
      </w:divBdr>
    </w:div>
    <w:div w:id="1972592173">
      <w:bodyDiv w:val="1"/>
      <w:marLeft w:val="0"/>
      <w:marRight w:val="0"/>
      <w:marTop w:val="0"/>
      <w:marBottom w:val="0"/>
      <w:divBdr>
        <w:top w:val="none" w:sz="0" w:space="0" w:color="auto"/>
        <w:left w:val="none" w:sz="0" w:space="0" w:color="auto"/>
        <w:bottom w:val="none" w:sz="0" w:space="0" w:color="auto"/>
        <w:right w:val="none" w:sz="0" w:space="0" w:color="auto"/>
      </w:divBdr>
    </w:div>
    <w:div w:id="1988393935">
      <w:bodyDiv w:val="1"/>
      <w:marLeft w:val="0"/>
      <w:marRight w:val="0"/>
      <w:marTop w:val="0"/>
      <w:marBottom w:val="0"/>
      <w:divBdr>
        <w:top w:val="none" w:sz="0" w:space="0" w:color="auto"/>
        <w:left w:val="none" w:sz="0" w:space="0" w:color="auto"/>
        <w:bottom w:val="none" w:sz="0" w:space="0" w:color="auto"/>
        <w:right w:val="none" w:sz="0" w:space="0" w:color="auto"/>
      </w:divBdr>
    </w:div>
    <w:div w:id="2020547714">
      <w:bodyDiv w:val="1"/>
      <w:marLeft w:val="0"/>
      <w:marRight w:val="0"/>
      <w:marTop w:val="0"/>
      <w:marBottom w:val="0"/>
      <w:divBdr>
        <w:top w:val="none" w:sz="0" w:space="0" w:color="auto"/>
        <w:left w:val="none" w:sz="0" w:space="0" w:color="auto"/>
        <w:bottom w:val="none" w:sz="0" w:space="0" w:color="auto"/>
        <w:right w:val="none" w:sz="0" w:space="0" w:color="auto"/>
      </w:divBdr>
    </w:div>
    <w:div w:id="2056196540">
      <w:bodyDiv w:val="1"/>
      <w:marLeft w:val="0"/>
      <w:marRight w:val="0"/>
      <w:marTop w:val="0"/>
      <w:marBottom w:val="0"/>
      <w:divBdr>
        <w:top w:val="none" w:sz="0" w:space="0" w:color="auto"/>
        <w:left w:val="none" w:sz="0" w:space="0" w:color="auto"/>
        <w:bottom w:val="none" w:sz="0" w:space="0" w:color="auto"/>
        <w:right w:val="none" w:sz="0" w:space="0" w:color="auto"/>
      </w:divBdr>
    </w:div>
    <w:div w:id="2131434273">
      <w:bodyDiv w:val="1"/>
      <w:marLeft w:val="0"/>
      <w:marRight w:val="0"/>
      <w:marTop w:val="0"/>
      <w:marBottom w:val="0"/>
      <w:divBdr>
        <w:top w:val="none" w:sz="0" w:space="0" w:color="auto"/>
        <w:left w:val="none" w:sz="0" w:space="0" w:color="auto"/>
        <w:bottom w:val="none" w:sz="0" w:space="0" w:color="auto"/>
        <w:right w:val="none" w:sz="0" w:space="0" w:color="auto"/>
      </w:divBdr>
    </w:div>
    <w:div w:id="214292032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http://www.oecd.org/officialdocuments/publicdisplaydocumentpdf/?cote=ocde/gd(97)148&amp;doclanguage=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816478\AppData\Roaming\Microsoft\Templates\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FED62EC56D234EB981FF744862C528" ma:contentTypeVersion="12" ma:contentTypeDescription="Create a new document." ma:contentTypeScope="" ma:versionID="f160131f9e02cc85183819cc06e892b9">
  <xsd:schema xmlns:xsd="http://www.w3.org/2001/XMLSchema" xmlns:xs="http://www.w3.org/2001/XMLSchema" xmlns:p="http://schemas.microsoft.com/office/2006/metadata/properties" xmlns:ns3="f3ee860f-04f6-4cf2-b179-c6b4bc376149" xmlns:ns4="54188e92-0678-41b7-822c-243dfca9655b" targetNamespace="http://schemas.microsoft.com/office/2006/metadata/properties" ma:root="true" ma:fieldsID="eb56004c07ce7dbf32995e5cc94358b6" ns3:_="" ns4:_="">
    <xsd:import namespace="f3ee860f-04f6-4cf2-b179-c6b4bc376149"/>
    <xsd:import namespace="54188e92-0678-41b7-822c-243dfca9655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EventHashCode" minOccurs="0"/>
                <xsd:element ref="ns3:MediaServiceGenerationTime"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ee860f-04f6-4cf2-b179-c6b4bc376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188e92-0678-41b7-822c-243dfca965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4A622-CC70-4CE5-934B-FDA145319A84}">
  <ds:schemaRefs>
    <ds:schemaRef ds:uri="http://schemas.microsoft.com/sharepoint/v3/contenttype/forms"/>
  </ds:schemaRefs>
</ds:datastoreItem>
</file>

<file path=customXml/itemProps2.xml><?xml version="1.0" encoding="utf-8"?>
<ds:datastoreItem xmlns:ds="http://schemas.openxmlformats.org/officeDocument/2006/customXml" ds:itemID="{7A04E2B0-A42F-4D4B-AF79-3675E10820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FC1F9A-4E39-4A46-953E-250A9D5C1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ee860f-04f6-4cf2-b179-c6b4bc376149"/>
    <ds:schemaRef ds:uri="54188e92-0678-41b7-822c-243dfca965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F3CC20-5654-43DD-8196-76C1A5324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26</TotalTime>
  <Pages>93</Pages>
  <Words>28415</Words>
  <Characters>163474</Characters>
  <Application>Microsoft Office Word</Application>
  <DocSecurity>0</DocSecurity>
  <Lines>1362</Lines>
  <Paragraphs>383</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6</vt:lpstr>
      <vt:lpstr>Part B, Section 6</vt:lpstr>
      <vt:lpstr>Part B, Section 6</vt:lpstr>
    </vt:vector>
  </TitlesOfParts>
  <Company>AFSSA</Company>
  <LinksUpToDate>false</LinksUpToDate>
  <CharactersWithSpaces>191506</CharactersWithSpaces>
  <SharedDoc>false</SharedDoc>
  <HLinks>
    <vt:vector size="228" baseType="variant">
      <vt:variant>
        <vt:i4>3211297</vt:i4>
      </vt:variant>
      <vt:variant>
        <vt:i4>501</vt:i4>
      </vt:variant>
      <vt:variant>
        <vt:i4>0</vt:i4>
      </vt:variant>
      <vt:variant>
        <vt:i4>5</vt:i4>
      </vt:variant>
      <vt:variant>
        <vt:lpwstr>http://www.oecd.org/officialdocuments/publicdisplaydocumentpdf/?cote=ocde/gd(97)148&amp;doclanguage=en</vt:lpwstr>
      </vt:variant>
      <vt:variant>
        <vt:lpwstr/>
      </vt:variant>
      <vt:variant>
        <vt:i4>2031664</vt:i4>
      </vt:variant>
      <vt:variant>
        <vt:i4>221</vt:i4>
      </vt:variant>
      <vt:variant>
        <vt:i4>0</vt:i4>
      </vt:variant>
      <vt:variant>
        <vt:i4>5</vt:i4>
      </vt:variant>
      <vt:variant>
        <vt:lpwstr/>
      </vt:variant>
      <vt:variant>
        <vt:lpwstr>_Toc46415857</vt:lpwstr>
      </vt:variant>
      <vt:variant>
        <vt:i4>1966128</vt:i4>
      </vt:variant>
      <vt:variant>
        <vt:i4>215</vt:i4>
      </vt:variant>
      <vt:variant>
        <vt:i4>0</vt:i4>
      </vt:variant>
      <vt:variant>
        <vt:i4>5</vt:i4>
      </vt:variant>
      <vt:variant>
        <vt:lpwstr/>
      </vt:variant>
      <vt:variant>
        <vt:lpwstr>_Toc46415856</vt:lpwstr>
      </vt:variant>
      <vt:variant>
        <vt:i4>1900592</vt:i4>
      </vt:variant>
      <vt:variant>
        <vt:i4>209</vt:i4>
      </vt:variant>
      <vt:variant>
        <vt:i4>0</vt:i4>
      </vt:variant>
      <vt:variant>
        <vt:i4>5</vt:i4>
      </vt:variant>
      <vt:variant>
        <vt:lpwstr/>
      </vt:variant>
      <vt:variant>
        <vt:lpwstr>_Toc46415855</vt:lpwstr>
      </vt:variant>
      <vt:variant>
        <vt:i4>1835056</vt:i4>
      </vt:variant>
      <vt:variant>
        <vt:i4>203</vt:i4>
      </vt:variant>
      <vt:variant>
        <vt:i4>0</vt:i4>
      </vt:variant>
      <vt:variant>
        <vt:i4>5</vt:i4>
      </vt:variant>
      <vt:variant>
        <vt:lpwstr/>
      </vt:variant>
      <vt:variant>
        <vt:lpwstr>_Toc46415854</vt:lpwstr>
      </vt:variant>
      <vt:variant>
        <vt:i4>1769520</vt:i4>
      </vt:variant>
      <vt:variant>
        <vt:i4>197</vt:i4>
      </vt:variant>
      <vt:variant>
        <vt:i4>0</vt:i4>
      </vt:variant>
      <vt:variant>
        <vt:i4>5</vt:i4>
      </vt:variant>
      <vt:variant>
        <vt:lpwstr/>
      </vt:variant>
      <vt:variant>
        <vt:lpwstr>_Toc46415853</vt:lpwstr>
      </vt:variant>
      <vt:variant>
        <vt:i4>1703984</vt:i4>
      </vt:variant>
      <vt:variant>
        <vt:i4>191</vt:i4>
      </vt:variant>
      <vt:variant>
        <vt:i4>0</vt:i4>
      </vt:variant>
      <vt:variant>
        <vt:i4>5</vt:i4>
      </vt:variant>
      <vt:variant>
        <vt:lpwstr/>
      </vt:variant>
      <vt:variant>
        <vt:lpwstr>_Toc46415852</vt:lpwstr>
      </vt:variant>
      <vt:variant>
        <vt:i4>1638448</vt:i4>
      </vt:variant>
      <vt:variant>
        <vt:i4>185</vt:i4>
      </vt:variant>
      <vt:variant>
        <vt:i4>0</vt:i4>
      </vt:variant>
      <vt:variant>
        <vt:i4>5</vt:i4>
      </vt:variant>
      <vt:variant>
        <vt:lpwstr/>
      </vt:variant>
      <vt:variant>
        <vt:lpwstr>_Toc46415851</vt:lpwstr>
      </vt:variant>
      <vt:variant>
        <vt:i4>1572912</vt:i4>
      </vt:variant>
      <vt:variant>
        <vt:i4>179</vt:i4>
      </vt:variant>
      <vt:variant>
        <vt:i4>0</vt:i4>
      </vt:variant>
      <vt:variant>
        <vt:i4>5</vt:i4>
      </vt:variant>
      <vt:variant>
        <vt:lpwstr/>
      </vt:variant>
      <vt:variant>
        <vt:lpwstr>_Toc46415850</vt:lpwstr>
      </vt:variant>
      <vt:variant>
        <vt:i4>1114161</vt:i4>
      </vt:variant>
      <vt:variant>
        <vt:i4>173</vt:i4>
      </vt:variant>
      <vt:variant>
        <vt:i4>0</vt:i4>
      </vt:variant>
      <vt:variant>
        <vt:i4>5</vt:i4>
      </vt:variant>
      <vt:variant>
        <vt:lpwstr/>
      </vt:variant>
      <vt:variant>
        <vt:lpwstr>_Toc46415849</vt:lpwstr>
      </vt:variant>
      <vt:variant>
        <vt:i4>1048625</vt:i4>
      </vt:variant>
      <vt:variant>
        <vt:i4>167</vt:i4>
      </vt:variant>
      <vt:variant>
        <vt:i4>0</vt:i4>
      </vt:variant>
      <vt:variant>
        <vt:i4>5</vt:i4>
      </vt:variant>
      <vt:variant>
        <vt:lpwstr/>
      </vt:variant>
      <vt:variant>
        <vt:lpwstr>_Toc46415848</vt:lpwstr>
      </vt:variant>
      <vt:variant>
        <vt:i4>2031665</vt:i4>
      </vt:variant>
      <vt:variant>
        <vt:i4>161</vt:i4>
      </vt:variant>
      <vt:variant>
        <vt:i4>0</vt:i4>
      </vt:variant>
      <vt:variant>
        <vt:i4>5</vt:i4>
      </vt:variant>
      <vt:variant>
        <vt:lpwstr/>
      </vt:variant>
      <vt:variant>
        <vt:lpwstr>_Toc46415847</vt:lpwstr>
      </vt:variant>
      <vt:variant>
        <vt:i4>1966129</vt:i4>
      </vt:variant>
      <vt:variant>
        <vt:i4>155</vt:i4>
      </vt:variant>
      <vt:variant>
        <vt:i4>0</vt:i4>
      </vt:variant>
      <vt:variant>
        <vt:i4>5</vt:i4>
      </vt:variant>
      <vt:variant>
        <vt:lpwstr/>
      </vt:variant>
      <vt:variant>
        <vt:lpwstr>_Toc46415846</vt:lpwstr>
      </vt:variant>
      <vt:variant>
        <vt:i4>1900593</vt:i4>
      </vt:variant>
      <vt:variant>
        <vt:i4>149</vt:i4>
      </vt:variant>
      <vt:variant>
        <vt:i4>0</vt:i4>
      </vt:variant>
      <vt:variant>
        <vt:i4>5</vt:i4>
      </vt:variant>
      <vt:variant>
        <vt:lpwstr/>
      </vt:variant>
      <vt:variant>
        <vt:lpwstr>_Toc46415845</vt:lpwstr>
      </vt:variant>
      <vt:variant>
        <vt:i4>1835057</vt:i4>
      </vt:variant>
      <vt:variant>
        <vt:i4>143</vt:i4>
      </vt:variant>
      <vt:variant>
        <vt:i4>0</vt:i4>
      </vt:variant>
      <vt:variant>
        <vt:i4>5</vt:i4>
      </vt:variant>
      <vt:variant>
        <vt:lpwstr/>
      </vt:variant>
      <vt:variant>
        <vt:lpwstr>_Toc46415844</vt:lpwstr>
      </vt:variant>
      <vt:variant>
        <vt:i4>1769521</vt:i4>
      </vt:variant>
      <vt:variant>
        <vt:i4>137</vt:i4>
      </vt:variant>
      <vt:variant>
        <vt:i4>0</vt:i4>
      </vt:variant>
      <vt:variant>
        <vt:i4>5</vt:i4>
      </vt:variant>
      <vt:variant>
        <vt:lpwstr/>
      </vt:variant>
      <vt:variant>
        <vt:lpwstr>_Toc46415843</vt:lpwstr>
      </vt:variant>
      <vt:variant>
        <vt:i4>1703985</vt:i4>
      </vt:variant>
      <vt:variant>
        <vt:i4>131</vt:i4>
      </vt:variant>
      <vt:variant>
        <vt:i4>0</vt:i4>
      </vt:variant>
      <vt:variant>
        <vt:i4>5</vt:i4>
      </vt:variant>
      <vt:variant>
        <vt:lpwstr/>
      </vt:variant>
      <vt:variant>
        <vt:lpwstr>_Toc46415842</vt:lpwstr>
      </vt:variant>
      <vt:variant>
        <vt:i4>1638449</vt:i4>
      </vt:variant>
      <vt:variant>
        <vt:i4>125</vt:i4>
      </vt:variant>
      <vt:variant>
        <vt:i4>0</vt:i4>
      </vt:variant>
      <vt:variant>
        <vt:i4>5</vt:i4>
      </vt:variant>
      <vt:variant>
        <vt:lpwstr/>
      </vt:variant>
      <vt:variant>
        <vt:lpwstr>_Toc46415841</vt:lpwstr>
      </vt:variant>
      <vt:variant>
        <vt:i4>1572913</vt:i4>
      </vt:variant>
      <vt:variant>
        <vt:i4>119</vt:i4>
      </vt:variant>
      <vt:variant>
        <vt:i4>0</vt:i4>
      </vt:variant>
      <vt:variant>
        <vt:i4>5</vt:i4>
      </vt:variant>
      <vt:variant>
        <vt:lpwstr/>
      </vt:variant>
      <vt:variant>
        <vt:lpwstr>_Toc46415840</vt:lpwstr>
      </vt:variant>
      <vt:variant>
        <vt:i4>1114166</vt:i4>
      </vt:variant>
      <vt:variant>
        <vt:i4>113</vt:i4>
      </vt:variant>
      <vt:variant>
        <vt:i4>0</vt:i4>
      </vt:variant>
      <vt:variant>
        <vt:i4>5</vt:i4>
      </vt:variant>
      <vt:variant>
        <vt:lpwstr/>
      </vt:variant>
      <vt:variant>
        <vt:lpwstr>_Toc46415839</vt:lpwstr>
      </vt:variant>
      <vt:variant>
        <vt:i4>1048630</vt:i4>
      </vt:variant>
      <vt:variant>
        <vt:i4>107</vt:i4>
      </vt:variant>
      <vt:variant>
        <vt:i4>0</vt:i4>
      </vt:variant>
      <vt:variant>
        <vt:i4>5</vt:i4>
      </vt:variant>
      <vt:variant>
        <vt:lpwstr/>
      </vt:variant>
      <vt:variant>
        <vt:lpwstr>_Toc46415838</vt:lpwstr>
      </vt:variant>
      <vt:variant>
        <vt:i4>2031670</vt:i4>
      </vt:variant>
      <vt:variant>
        <vt:i4>101</vt:i4>
      </vt:variant>
      <vt:variant>
        <vt:i4>0</vt:i4>
      </vt:variant>
      <vt:variant>
        <vt:i4>5</vt:i4>
      </vt:variant>
      <vt:variant>
        <vt:lpwstr/>
      </vt:variant>
      <vt:variant>
        <vt:lpwstr>_Toc46415837</vt:lpwstr>
      </vt:variant>
      <vt:variant>
        <vt:i4>1966134</vt:i4>
      </vt:variant>
      <vt:variant>
        <vt:i4>95</vt:i4>
      </vt:variant>
      <vt:variant>
        <vt:i4>0</vt:i4>
      </vt:variant>
      <vt:variant>
        <vt:i4>5</vt:i4>
      </vt:variant>
      <vt:variant>
        <vt:lpwstr/>
      </vt:variant>
      <vt:variant>
        <vt:lpwstr>_Toc46415836</vt:lpwstr>
      </vt:variant>
      <vt:variant>
        <vt:i4>1900598</vt:i4>
      </vt:variant>
      <vt:variant>
        <vt:i4>89</vt:i4>
      </vt:variant>
      <vt:variant>
        <vt:i4>0</vt:i4>
      </vt:variant>
      <vt:variant>
        <vt:i4>5</vt:i4>
      </vt:variant>
      <vt:variant>
        <vt:lpwstr/>
      </vt:variant>
      <vt:variant>
        <vt:lpwstr>_Toc46415835</vt:lpwstr>
      </vt:variant>
      <vt:variant>
        <vt:i4>1835062</vt:i4>
      </vt:variant>
      <vt:variant>
        <vt:i4>83</vt:i4>
      </vt:variant>
      <vt:variant>
        <vt:i4>0</vt:i4>
      </vt:variant>
      <vt:variant>
        <vt:i4>5</vt:i4>
      </vt:variant>
      <vt:variant>
        <vt:lpwstr/>
      </vt:variant>
      <vt:variant>
        <vt:lpwstr>_Toc46415834</vt:lpwstr>
      </vt:variant>
      <vt:variant>
        <vt:i4>1769526</vt:i4>
      </vt:variant>
      <vt:variant>
        <vt:i4>77</vt:i4>
      </vt:variant>
      <vt:variant>
        <vt:i4>0</vt:i4>
      </vt:variant>
      <vt:variant>
        <vt:i4>5</vt:i4>
      </vt:variant>
      <vt:variant>
        <vt:lpwstr/>
      </vt:variant>
      <vt:variant>
        <vt:lpwstr>_Toc46415833</vt:lpwstr>
      </vt:variant>
      <vt:variant>
        <vt:i4>1703990</vt:i4>
      </vt:variant>
      <vt:variant>
        <vt:i4>71</vt:i4>
      </vt:variant>
      <vt:variant>
        <vt:i4>0</vt:i4>
      </vt:variant>
      <vt:variant>
        <vt:i4>5</vt:i4>
      </vt:variant>
      <vt:variant>
        <vt:lpwstr/>
      </vt:variant>
      <vt:variant>
        <vt:lpwstr>_Toc46415832</vt:lpwstr>
      </vt:variant>
      <vt:variant>
        <vt:i4>1638454</vt:i4>
      </vt:variant>
      <vt:variant>
        <vt:i4>65</vt:i4>
      </vt:variant>
      <vt:variant>
        <vt:i4>0</vt:i4>
      </vt:variant>
      <vt:variant>
        <vt:i4>5</vt:i4>
      </vt:variant>
      <vt:variant>
        <vt:lpwstr/>
      </vt:variant>
      <vt:variant>
        <vt:lpwstr>_Toc46415831</vt:lpwstr>
      </vt:variant>
      <vt:variant>
        <vt:i4>1572918</vt:i4>
      </vt:variant>
      <vt:variant>
        <vt:i4>59</vt:i4>
      </vt:variant>
      <vt:variant>
        <vt:i4>0</vt:i4>
      </vt:variant>
      <vt:variant>
        <vt:i4>5</vt:i4>
      </vt:variant>
      <vt:variant>
        <vt:lpwstr/>
      </vt:variant>
      <vt:variant>
        <vt:lpwstr>_Toc46415830</vt:lpwstr>
      </vt:variant>
      <vt:variant>
        <vt:i4>1114167</vt:i4>
      </vt:variant>
      <vt:variant>
        <vt:i4>53</vt:i4>
      </vt:variant>
      <vt:variant>
        <vt:i4>0</vt:i4>
      </vt:variant>
      <vt:variant>
        <vt:i4>5</vt:i4>
      </vt:variant>
      <vt:variant>
        <vt:lpwstr/>
      </vt:variant>
      <vt:variant>
        <vt:lpwstr>_Toc46415829</vt:lpwstr>
      </vt:variant>
      <vt:variant>
        <vt:i4>1048631</vt:i4>
      </vt:variant>
      <vt:variant>
        <vt:i4>47</vt:i4>
      </vt:variant>
      <vt:variant>
        <vt:i4>0</vt:i4>
      </vt:variant>
      <vt:variant>
        <vt:i4>5</vt:i4>
      </vt:variant>
      <vt:variant>
        <vt:lpwstr/>
      </vt:variant>
      <vt:variant>
        <vt:lpwstr>_Toc46415828</vt:lpwstr>
      </vt:variant>
      <vt:variant>
        <vt:i4>2031671</vt:i4>
      </vt:variant>
      <vt:variant>
        <vt:i4>41</vt:i4>
      </vt:variant>
      <vt:variant>
        <vt:i4>0</vt:i4>
      </vt:variant>
      <vt:variant>
        <vt:i4>5</vt:i4>
      </vt:variant>
      <vt:variant>
        <vt:lpwstr/>
      </vt:variant>
      <vt:variant>
        <vt:lpwstr>_Toc46415827</vt:lpwstr>
      </vt:variant>
      <vt:variant>
        <vt:i4>1966135</vt:i4>
      </vt:variant>
      <vt:variant>
        <vt:i4>35</vt:i4>
      </vt:variant>
      <vt:variant>
        <vt:i4>0</vt:i4>
      </vt:variant>
      <vt:variant>
        <vt:i4>5</vt:i4>
      </vt:variant>
      <vt:variant>
        <vt:lpwstr/>
      </vt:variant>
      <vt:variant>
        <vt:lpwstr>_Toc46415826</vt:lpwstr>
      </vt:variant>
      <vt:variant>
        <vt:i4>1900599</vt:i4>
      </vt:variant>
      <vt:variant>
        <vt:i4>29</vt:i4>
      </vt:variant>
      <vt:variant>
        <vt:i4>0</vt:i4>
      </vt:variant>
      <vt:variant>
        <vt:i4>5</vt:i4>
      </vt:variant>
      <vt:variant>
        <vt:lpwstr/>
      </vt:variant>
      <vt:variant>
        <vt:lpwstr>_Toc46415825</vt:lpwstr>
      </vt:variant>
      <vt:variant>
        <vt:i4>1835063</vt:i4>
      </vt:variant>
      <vt:variant>
        <vt:i4>23</vt:i4>
      </vt:variant>
      <vt:variant>
        <vt:i4>0</vt:i4>
      </vt:variant>
      <vt:variant>
        <vt:i4>5</vt:i4>
      </vt:variant>
      <vt:variant>
        <vt:lpwstr/>
      </vt:variant>
      <vt:variant>
        <vt:lpwstr>_Toc46415824</vt:lpwstr>
      </vt:variant>
      <vt:variant>
        <vt:i4>1769527</vt:i4>
      </vt:variant>
      <vt:variant>
        <vt:i4>17</vt:i4>
      </vt:variant>
      <vt:variant>
        <vt:i4>0</vt:i4>
      </vt:variant>
      <vt:variant>
        <vt:i4>5</vt:i4>
      </vt:variant>
      <vt:variant>
        <vt:lpwstr/>
      </vt:variant>
      <vt:variant>
        <vt:lpwstr>_Toc46415823</vt:lpwstr>
      </vt:variant>
      <vt:variant>
        <vt:i4>1703991</vt:i4>
      </vt:variant>
      <vt:variant>
        <vt:i4>11</vt:i4>
      </vt:variant>
      <vt:variant>
        <vt:i4>0</vt:i4>
      </vt:variant>
      <vt:variant>
        <vt:i4>5</vt:i4>
      </vt:variant>
      <vt:variant>
        <vt:lpwstr/>
      </vt:variant>
      <vt:variant>
        <vt:lpwstr>_Toc46415822</vt:lpwstr>
      </vt:variant>
      <vt:variant>
        <vt:i4>1638455</vt:i4>
      </vt:variant>
      <vt:variant>
        <vt:i4>5</vt:i4>
      </vt:variant>
      <vt:variant>
        <vt:i4>0</vt:i4>
      </vt:variant>
      <vt:variant>
        <vt:i4>5</vt:i4>
      </vt:variant>
      <vt:variant>
        <vt:lpwstr/>
      </vt:variant>
      <vt:variant>
        <vt:lpwstr>_Toc46415821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subject/>
  <dc:creator>BfR</dc:creator>
  <cp:keywords/>
  <dc:description/>
  <cp:lastModifiedBy>Lewandowski Andrzej</cp:lastModifiedBy>
  <cp:revision>8</cp:revision>
  <cp:lastPrinted>2021-08-31T13:43:00Z</cp:lastPrinted>
  <dcterms:created xsi:type="dcterms:W3CDTF">2021-08-03T08:55:00Z</dcterms:created>
  <dcterms:modified xsi:type="dcterms:W3CDTF">2022-11-17T13:55:00Z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0x01010002FED62EC56D234EB981FF744862C528</vt:lpwstr>
  </property>
  <property fmtid="{D5CDD505-2E9C-101B-9397-08002B2CF9AE}" pid="3" name="Version Date">
    <vt:lpwstr>2017-03-30T00:00:00Z</vt:lpwstr>
  </property>
</Properties>
</file>